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F663E" w14:textId="77777777" w:rsidR="00527BA9" w:rsidRPr="00F3704C" w:rsidRDefault="00022289" w:rsidP="004F75A6">
      <w:pPr>
        <w:sectPr w:rsidR="00527BA9" w:rsidRPr="00F3704C">
          <w:pgSz w:w="11900" w:h="16840"/>
          <w:pgMar w:top="1080" w:right="1080" w:bottom="1080" w:left="1080" w:header="708" w:footer="708" w:gutter="0"/>
          <w:cols w:space="708"/>
        </w:sectPr>
      </w:pPr>
      <w:r>
        <w:rPr>
          <w:noProof/>
          <w:lang w:val="en-US" w:eastAsia="en-US"/>
        </w:rPr>
        <w:pict w14:anchorId="58927EB4">
          <v:shapetype id="_x0000_t202" coordsize="21600,21600" o:spt="202" path="m,l,21600r21600,l21600,xe">
            <v:stroke joinstyle="miter"/>
            <v:path gradientshapeok="t" o:connecttype="rect"/>
          </v:shapetype>
          <v:shape id="Tekstvak 9" o:spid="_x0000_s1026" type="#_x0000_t202" style="position:absolute;margin-left:70.9pt;margin-top:282pt;width:487.55pt;height:100.5pt;z-index:2516587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style="mso-next-textbox:#Tekstvak 9" inset="0,0,0,0">
              <w:txbxContent>
                <w:sdt>
                  <w:sdtPr>
                    <w:alias w:val="klik en tik de ondertitel "/>
                    <w:id w:val="-1518306802"/>
                    <w:lock w:val="sdtLocked"/>
                  </w:sdtPr>
                  <w:sdtContent>
                    <w:p w14:paraId="003211B3" w14:textId="77777777" w:rsidR="00022289" w:rsidRDefault="00022289" w:rsidP="002E4B32">
                      <w:pPr>
                        <w:pStyle w:val="Ondertitel"/>
                        <w:spacing w:line="280" w:lineRule="atLeast"/>
                      </w:pPr>
                      <w:r>
                        <w:t>Informatiemodel Zaken</w:t>
                      </w:r>
                    </w:p>
                    <w:p w14:paraId="1BDDBA66" w14:textId="77777777" w:rsidR="00022289" w:rsidRDefault="00022289" w:rsidP="003945F3">
                      <w:pPr>
                        <w:pStyle w:val="Ondertitel"/>
                        <w:spacing w:line="280" w:lineRule="atLeast"/>
                        <w:rPr>
                          <w:sz w:val="32"/>
                          <w:szCs w:val="32"/>
                        </w:rPr>
                      </w:pPr>
                    </w:p>
                    <w:p w14:paraId="2444A1A4" w14:textId="77777777" w:rsidR="00022289" w:rsidRPr="003945F3" w:rsidRDefault="00022289" w:rsidP="003945F3">
                      <w:pPr>
                        <w:pStyle w:val="Ondertitel"/>
                        <w:spacing w:line="280" w:lineRule="atLeast"/>
                        <w:rPr>
                          <w:sz w:val="32"/>
                          <w:szCs w:val="32"/>
                        </w:rPr>
                      </w:pPr>
                      <w:r w:rsidRPr="003945F3">
                        <w:rPr>
                          <w:sz w:val="32"/>
                          <w:szCs w:val="32"/>
                        </w:rPr>
                        <w:t>Deel I van II: Objecttypen</w:t>
                      </w:r>
                    </w:p>
                    <w:p w14:paraId="77F9D67C" w14:textId="77777777" w:rsidR="00022289" w:rsidRDefault="00022289" w:rsidP="003945F3">
                      <w:pPr>
                        <w:pStyle w:val="Ondertitel"/>
                        <w:spacing w:line="280" w:lineRule="atLeast"/>
                        <w:rPr>
                          <w:sz w:val="24"/>
                          <w:szCs w:val="24"/>
                        </w:rPr>
                      </w:pPr>
                    </w:p>
                    <w:p w14:paraId="46A63EF2" w14:textId="5D47C81A" w:rsidR="00022289" w:rsidRPr="003945F3" w:rsidRDefault="00022289" w:rsidP="003945F3">
                      <w:pPr>
                        <w:pStyle w:val="Ondertitel"/>
                        <w:spacing w:line="280" w:lineRule="atLeast"/>
                        <w:rPr>
                          <w:sz w:val="24"/>
                          <w:szCs w:val="24"/>
                        </w:rPr>
                      </w:pPr>
                      <w:r>
                        <w:rPr>
                          <w:sz w:val="24"/>
                          <w:szCs w:val="24"/>
                        </w:rPr>
                        <w:t>CONCEPT 20170921</w:t>
                      </w:r>
                    </w:p>
                    <w:p w14:paraId="72C992F7" w14:textId="77777777" w:rsidR="00022289" w:rsidRDefault="00022289" w:rsidP="002E4B32">
                      <w:pPr>
                        <w:pStyle w:val="Ondertitel"/>
                        <w:spacing w:line="280" w:lineRule="atLeast"/>
                      </w:pPr>
                      <w:r>
                        <w:t xml:space="preserve"> </w:t>
                      </w:r>
                    </w:p>
                  </w:sdtContent>
                </w:sdt>
              </w:txbxContent>
            </v:textbox>
            <w10:wrap anchorx="page" anchory="page"/>
            <w10:anchorlock/>
          </v:shape>
        </w:pict>
      </w:r>
      <w:r>
        <w:rPr>
          <w:noProof/>
          <w:lang w:val="en-US" w:eastAsia="en-US"/>
        </w:rPr>
        <w:pict w14:anchorId="0713AFC9">
          <v:shape id="Tekstvak 8" o:spid="_x0000_s1027" type="#_x0000_t202" style="position:absolute;margin-left:70.9pt;margin-top:199.05pt;width:487.55pt;height:73.95pt;z-index:25165772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style="mso-next-textbox:#Tekstvak 8" inset="0,0,0,0">
              <w:txbxContent>
                <w:sdt>
                  <w:sdtPr>
                    <w:alias w:val="Klik en tik de titel van het rapport"/>
                    <w:tag w:val="Klik en tik de titel van het rapport"/>
                    <w:id w:val="-1301066807"/>
                    <w:lock w:val="sdtLocked"/>
                  </w:sdtPr>
                  <w:sdtContent>
                    <w:p w14:paraId="486DF50D" w14:textId="77777777" w:rsidR="00022289" w:rsidRDefault="00022289" w:rsidP="006360F3">
                      <w:pPr>
                        <w:pStyle w:val="Titel"/>
                      </w:pPr>
                      <w:r>
                        <w:t>GEMMA RGBZ 2.0</w:t>
                      </w:r>
                    </w:p>
                  </w:sdtContent>
                </w:sdt>
              </w:txbxContent>
            </v:textbox>
            <w10:wrap anchorx="page" anchory="page"/>
            <w10:anchorlock/>
          </v:shape>
        </w:pict>
      </w:r>
    </w:p>
    <w:p w14:paraId="62E211B1" w14:textId="77777777" w:rsidR="00FC04CE" w:rsidRPr="002468BC" w:rsidRDefault="00022289" w:rsidP="004F75A6">
      <w:pPr>
        <w:rPr>
          <w:rFonts w:eastAsia="Calibri"/>
        </w:rPr>
      </w:pPr>
      <w:bookmarkStart w:id="0" w:name="_Toc184810008"/>
      <w:r>
        <w:rPr>
          <w:noProof/>
          <w:lang w:val="en-US" w:eastAsia="en-US"/>
        </w:rPr>
        <w:lastRenderedPageBreak/>
        <w:pict w14:anchorId="194B772E">
          <v:shape id="Tekstvak 10" o:spid="_x0000_s1028" type="#_x0000_t202" style="position:absolute;margin-left:71pt;margin-top:118pt;width:470pt;height:673.2pt;z-index:251660800;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style="mso-next-textbox:#Tekstvak 10">
              <w:txbxContent>
                <w:sdt>
                  <w:sdtPr>
                    <w:id w:val="2020339825"/>
                  </w:sdtPr>
                  <w:sdtContent>
                    <w:p w14:paraId="78460763" w14:textId="77777777" w:rsidR="00022289" w:rsidRDefault="00022289" w:rsidP="006360F3">
                      <w:pPr>
                        <w:tabs>
                          <w:tab w:val="left" w:pos="1843"/>
                        </w:tabs>
                      </w:pPr>
                    </w:p>
                    <w:tbl>
                      <w:tblPr>
                        <w:tblStyle w:val="K-tabel"/>
                        <w:tblW w:w="0" w:type="auto"/>
                        <w:tblLook w:val="04A0" w:firstRow="1" w:lastRow="0" w:firstColumn="1" w:lastColumn="0" w:noHBand="0" w:noVBand="1"/>
                      </w:tblPr>
                      <w:tblGrid>
                        <w:gridCol w:w="959"/>
                        <w:gridCol w:w="1299"/>
                        <w:gridCol w:w="6892"/>
                      </w:tblGrid>
                      <w:tr w:rsidR="00022289" w:rsidRPr="00C9631E" w14:paraId="32FF068D" w14:textId="77777777" w:rsidTr="003945F3">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14:paraId="3196600B" w14:textId="77777777" w:rsidR="00022289" w:rsidRPr="00C9631E" w:rsidRDefault="00022289" w:rsidP="00847C61">
                            <w:pPr>
                              <w:tabs>
                                <w:tab w:val="left" w:pos="1843"/>
                              </w:tabs>
                              <w:rPr>
                                <w:color w:val="auto"/>
                              </w:rPr>
                            </w:pPr>
                            <w:r w:rsidRPr="00C9631E">
                              <w:rPr>
                                <w:color w:val="auto"/>
                              </w:rPr>
                              <w:t>Versie</w:t>
                            </w:r>
                          </w:p>
                        </w:tc>
                        <w:tc>
                          <w:tcPr>
                            <w:tcW w:w="1299" w:type="dxa"/>
                            <w:shd w:val="clear" w:color="auto" w:fill="auto"/>
                          </w:tcPr>
                          <w:p w14:paraId="70EF623B" w14:textId="77777777" w:rsidR="00022289" w:rsidRPr="00C9631E" w:rsidRDefault="00022289" w:rsidP="00847C61">
                            <w:pPr>
                              <w:tabs>
                                <w:tab w:val="left" w:pos="1843"/>
                              </w:tabs>
                              <w:rPr>
                                <w:color w:val="auto"/>
                              </w:rPr>
                            </w:pPr>
                            <w:r>
                              <w:rPr>
                                <w:color w:val="auto"/>
                              </w:rPr>
                              <w:t>Datum</w:t>
                            </w:r>
                          </w:p>
                        </w:tc>
                        <w:tc>
                          <w:tcPr>
                            <w:tcW w:w="6892" w:type="dxa"/>
                            <w:shd w:val="clear" w:color="auto" w:fill="auto"/>
                          </w:tcPr>
                          <w:p w14:paraId="2A986247" w14:textId="77777777" w:rsidR="00022289" w:rsidRPr="00C9631E" w:rsidRDefault="00022289" w:rsidP="00847C61">
                            <w:pPr>
                              <w:tabs>
                                <w:tab w:val="left" w:pos="1843"/>
                              </w:tabs>
                              <w:rPr>
                                <w:color w:val="auto"/>
                              </w:rPr>
                            </w:pPr>
                            <w:r>
                              <w:rPr>
                                <w:color w:val="auto"/>
                              </w:rPr>
                              <w:t>Inhoud</w:t>
                            </w:r>
                          </w:p>
                        </w:tc>
                      </w:tr>
                      <w:tr w:rsidR="00022289" w14:paraId="731BD7B1" w14:textId="77777777" w:rsidTr="003945F3">
                        <w:tc>
                          <w:tcPr>
                            <w:tcW w:w="959" w:type="dxa"/>
                          </w:tcPr>
                          <w:p w14:paraId="7CAB1102" w14:textId="77777777" w:rsidR="00022289" w:rsidRDefault="00022289" w:rsidP="00847C61">
                            <w:pPr>
                              <w:tabs>
                                <w:tab w:val="left" w:pos="1843"/>
                              </w:tabs>
                            </w:pPr>
                            <w:r>
                              <w:t>1.0</w:t>
                            </w:r>
                          </w:p>
                        </w:tc>
                        <w:tc>
                          <w:tcPr>
                            <w:tcW w:w="1299" w:type="dxa"/>
                          </w:tcPr>
                          <w:p w14:paraId="49B865FF" w14:textId="77777777" w:rsidR="00022289" w:rsidRDefault="00022289" w:rsidP="00847C61">
                            <w:pPr>
                              <w:tabs>
                                <w:tab w:val="left" w:pos="1843"/>
                              </w:tabs>
                            </w:pPr>
                            <w:r>
                              <w:t>September 2010</w:t>
                            </w:r>
                          </w:p>
                        </w:tc>
                        <w:tc>
                          <w:tcPr>
                            <w:tcW w:w="6892" w:type="dxa"/>
                          </w:tcPr>
                          <w:p w14:paraId="422DD39C" w14:textId="77777777" w:rsidR="00022289" w:rsidRDefault="00022289" w:rsidP="00847C61">
                            <w:pPr>
                              <w:tabs>
                                <w:tab w:val="left" w:pos="1843"/>
                              </w:tabs>
                            </w:pPr>
                            <w:r>
                              <w:t>Vastgestelde eerste officiële versie van het RGBZ.</w:t>
                            </w:r>
                          </w:p>
                        </w:tc>
                      </w:tr>
                      <w:tr w:rsidR="00022289" w14:paraId="15AB5434" w14:textId="77777777" w:rsidTr="003945F3">
                        <w:tc>
                          <w:tcPr>
                            <w:tcW w:w="959" w:type="dxa"/>
                          </w:tcPr>
                          <w:p w14:paraId="0E2EA135" w14:textId="77777777" w:rsidR="00022289" w:rsidRDefault="00022289" w:rsidP="00847C61">
                            <w:pPr>
                              <w:tabs>
                                <w:tab w:val="left" w:pos="1843"/>
                              </w:tabs>
                            </w:pPr>
                            <w:r>
                              <w:t>1</w:t>
                            </w:r>
                            <w:r w:rsidRPr="003945F3">
                              <w:rPr>
                                <w:vertAlign w:val="superscript"/>
                              </w:rPr>
                              <w:t>e</w:t>
                            </w:r>
                            <w:r>
                              <w:t xml:space="preserve"> con</w:t>
                            </w:r>
                            <w:r>
                              <w:softHyphen/>
                              <w:t>cept 2.0</w:t>
                            </w:r>
                          </w:p>
                        </w:tc>
                        <w:tc>
                          <w:tcPr>
                            <w:tcW w:w="1299" w:type="dxa"/>
                          </w:tcPr>
                          <w:p w14:paraId="2DEB2421" w14:textId="77777777" w:rsidR="00022289" w:rsidRDefault="00022289" w:rsidP="00847C61">
                            <w:pPr>
                              <w:tabs>
                                <w:tab w:val="left" w:pos="1843"/>
                              </w:tabs>
                            </w:pPr>
                            <w:r>
                              <w:t>8-5-2013</w:t>
                            </w:r>
                          </w:p>
                        </w:tc>
                        <w:tc>
                          <w:tcPr>
                            <w:tcW w:w="6892" w:type="dxa"/>
                          </w:tcPr>
                          <w:p w14:paraId="30D5D078" w14:textId="77777777" w:rsidR="00022289" w:rsidRDefault="00022289" w:rsidP="00847C61">
                            <w:pPr>
                              <w:tabs>
                                <w:tab w:val="left" w:pos="1843"/>
                              </w:tabs>
                            </w:pPr>
                            <w:r>
                              <w:t xml:space="preserve">Eerste concept o..b.v. verwerking wijzigingsvoorstellen door </w:t>
                            </w:r>
                            <w:r w:rsidRPr="003945F3">
                              <w:t>Werkgroep doorontwikkeling RGBZ</w:t>
                            </w:r>
                            <w:r>
                              <w:t>.</w:t>
                            </w:r>
                          </w:p>
                        </w:tc>
                      </w:tr>
                      <w:tr w:rsidR="00022289" w14:paraId="1FF04874" w14:textId="77777777" w:rsidTr="003945F3">
                        <w:tc>
                          <w:tcPr>
                            <w:tcW w:w="959" w:type="dxa"/>
                          </w:tcPr>
                          <w:p w14:paraId="68CA02BD" w14:textId="77777777" w:rsidR="00022289" w:rsidRDefault="00022289" w:rsidP="00847C61">
                            <w:pPr>
                              <w:tabs>
                                <w:tab w:val="left" w:pos="1843"/>
                              </w:tabs>
                            </w:pPr>
                            <w:r>
                              <w:t>2</w:t>
                            </w:r>
                            <w:r w:rsidRPr="003945F3">
                              <w:rPr>
                                <w:vertAlign w:val="superscript"/>
                              </w:rPr>
                              <w:t>e</w:t>
                            </w:r>
                            <w:r>
                              <w:t xml:space="preserve"> con</w:t>
                            </w:r>
                            <w:r>
                              <w:softHyphen/>
                              <w:t>cept 2.0</w:t>
                            </w:r>
                          </w:p>
                        </w:tc>
                        <w:tc>
                          <w:tcPr>
                            <w:tcW w:w="1299" w:type="dxa"/>
                          </w:tcPr>
                          <w:p w14:paraId="28D8012D" w14:textId="77777777" w:rsidR="00022289" w:rsidRDefault="00022289" w:rsidP="00BA5CC8">
                            <w:pPr>
                              <w:tabs>
                                <w:tab w:val="left" w:pos="1843"/>
                              </w:tabs>
                            </w:pPr>
                            <w:r>
                              <w:t>20-11-2014</w:t>
                            </w:r>
                          </w:p>
                        </w:tc>
                        <w:tc>
                          <w:tcPr>
                            <w:tcW w:w="6892" w:type="dxa"/>
                          </w:tcPr>
                          <w:p w14:paraId="01B1E023" w14:textId="77777777" w:rsidR="00022289" w:rsidRDefault="00022289" w:rsidP="003945F3">
                            <w:pPr>
                              <w:tabs>
                                <w:tab w:val="left" w:pos="1843"/>
                              </w:tabs>
                            </w:pPr>
                            <w:r>
                              <w:t>Reacties op 1</w:t>
                            </w:r>
                            <w:r w:rsidRPr="003945F3">
                              <w:rPr>
                                <w:vertAlign w:val="superscript"/>
                              </w:rPr>
                              <w:t>e</w:t>
                            </w:r>
                            <w:r>
                              <w:t xml:space="preserve"> concept verwerkt. H</w:t>
                            </w:r>
                            <w:r w:rsidRPr="003945F3">
                              <w:t>armonisering verwerkt van het Toepassingsprofiel Metadatering Lokale Overheden (</w:t>
                            </w:r>
                            <w:r>
                              <w:t>TMLO</w:t>
                            </w:r>
                            <w:r w:rsidRPr="003945F3">
                              <w:t xml:space="preserve">) met het RGBZ. </w:t>
                            </w:r>
                            <w:r>
                              <w:t>A</w:t>
                            </w:r>
                            <w:r w:rsidRPr="003945F3">
                              <w:t>fgestemd op de versie 2.1 van het informat</w:t>
                            </w:r>
                            <w:r>
                              <w:t>iemodel van de ZTC</w:t>
                            </w:r>
                            <w:r w:rsidRPr="003945F3">
                              <w:t>2</w:t>
                            </w:r>
                            <w:r>
                              <w:t xml:space="preserve"> (ImZTC)</w:t>
                            </w:r>
                            <w:r w:rsidRPr="003945F3">
                              <w:t xml:space="preserve">. Voortschrijdend inzicht en </w:t>
                            </w:r>
                            <w:r>
                              <w:t xml:space="preserve">aanvullende </w:t>
                            </w:r>
                            <w:r w:rsidRPr="003945F3">
                              <w:t xml:space="preserve">opmerkingen van gemeenten en leveranciers </w:t>
                            </w:r>
                            <w:r>
                              <w:t>verwerkt</w:t>
                            </w:r>
                            <w:r w:rsidRPr="003945F3">
                              <w:t>.</w:t>
                            </w:r>
                            <w:r>
                              <w:t xml:space="preserve"> Verwerking afgestemd in Expertgroep Informatiemodellen.</w:t>
                            </w:r>
                          </w:p>
                        </w:tc>
                      </w:tr>
                      <w:tr w:rsidR="00022289" w14:paraId="3BFCBE2B" w14:textId="77777777" w:rsidTr="003945F3">
                        <w:tc>
                          <w:tcPr>
                            <w:tcW w:w="959" w:type="dxa"/>
                          </w:tcPr>
                          <w:p w14:paraId="60184449" w14:textId="77777777" w:rsidR="00022289" w:rsidRDefault="00022289" w:rsidP="00847C61">
                            <w:pPr>
                              <w:tabs>
                                <w:tab w:val="left" w:pos="1843"/>
                              </w:tabs>
                            </w:pPr>
                            <w:r>
                              <w:t>3</w:t>
                            </w:r>
                            <w:r w:rsidRPr="00BA5CC8">
                              <w:rPr>
                                <w:vertAlign w:val="superscript"/>
                              </w:rPr>
                              <w:t>e</w:t>
                            </w:r>
                            <w:r>
                              <w:t xml:space="preserve"> con</w:t>
                            </w:r>
                            <w:r>
                              <w:softHyphen/>
                              <w:t>cept 2.0</w:t>
                            </w:r>
                          </w:p>
                        </w:tc>
                        <w:tc>
                          <w:tcPr>
                            <w:tcW w:w="1299" w:type="dxa"/>
                          </w:tcPr>
                          <w:p w14:paraId="1E009391" w14:textId="77777777" w:rsidR="00022289" w:rsidRDefault="00022289" w:rsidP="00847C61">
                            <w:pPr>
                              <w:tabs>
                                <w:tab w:val="left" w:pos="1843"/>
                              </w:tabs>
                            </w:pPr>
                            <w:r>
                              <w:t>4-12-2014</w:t>
                            </w:r>
                          </w:p>
                        </w:tc>
                        <w:tc>
                          <w:tcPr>
                            <w:tcW w:w="6892" w:type="dxa"/>
                          </w:tcPr>
                          <w:p w14:paraId="066E4CD2" w14:textId="77777777" w:rsidR="00022289" w:rsidRDefault="00022289" w:rsidP="003945F3">
                            <w:pPr>
                              <w:tabs>
                                <w:tab w:val="left" w:pos="1843"/>
                              </w:tabs>
                            </w:pPr>
                            <w:r>
                              <w:t>Kleine fouten hersteld.</w:t>
                            </w:r>
                          </w:p>
                          <w:p w14:paraId="1729DC7F" w14:textId="538AF2E7" w:rsidR="00022289" w:rsidRDefault="00022289" w:rsidP="003945F3">
                            <w:pPr>
                              <w:tabs>
                                <w:tab w:val="left" w:pos="1843"/>
                              </w:tabs>
                            </w:pPr>
                            <w:r>
                              <w:t>Versie is goedgekeurd door de Regiegroep</w:t>
                            </w:r>
                          </w:p>
                        </w:tc>
                      </w:tr>
                      <w:tr w:rsidR="0080111E" w14:paraId="23B6C43F" w14:textId="77777777" w:rsidTr="003945F3">
                        <w:tc>
                          <w:tcPr>
                            <w:tcW w:w="959" w:type="dxa"/>
                          </w:tcPr>
                          <w:p w14:paraId="0413D6A8" w14:textId="54360DD4" w:rsidR="0080111E" w:rsidRDefault="0080111E" w:rsidP="0080111E">
                            <w:pPr>
                              <w:tabs>
                                <w:tab w:val="left" w:pos="1843"/>
                              </w:tabs>
                            </w:pPr>
                            <w:ins w:id="1" w:author="Arjan Kloosterboer" w:date="2018-06-18T14:44:00Z">
                              <w:r>
                                <w:t>4</w:t>
                              </w:r>
                              <w:r w:rsidRPr="005A005A">
                                <w:rPr>
                                  <w:vertAlign w:val="superscript"/>
                                </w:rPr>
                                <w:t>e</w:t>
                              </w:r>
                              <w:r>
                                <w:t xml:space="preserve"> con</w:t>
                              </w:r>
                              <w:r>
                                <w:softHyphen/>
                                <w:t>cept 2.0</w:t>
                              </w:r>
                            </w:ins>
                          </w:p>
                        </w:tc>
                        <w:tc>
                          <w:tcPr>
                            <w:tcW w:w="1299" w:type="dxa"/>
                          </w:tcPr>
                          <w:p w14:paraId="081EA1BC" w14:textId="38BD67BD" w:rsidR="0080111E" w:rsidRDefault="0080111E" w:rsidP="0080111E">
                            <w:pPr>
                              <w:tabs>
                                <w:tab w:val="left" w:pos="1843"/>
                              </w:tabs>
                            </w:pPr>
                            <w:ins w:id="2" w:author="Arjan Kloosterboer" w:date="2018-06-18T14:44:00Z">
                              <w:r>
                                <w:t>1-4-2017</w:t>
                              </w:r>
                            </w:ins>
                          </w:p>
                        </w:tc>
                        <w:tc>
                          <w:tcPr>
                            <w:tcW w:w="6892" w:type="dxa"/>
                          </w:tcPr>
                          <w:p w14:paraId="1A2F4D57" w14:textId="5541A2D0" w:rsidR="0080111E" w:rsidRDefault="0080111E" w:rsidP="0080111E">
                            <w:pPr>
                              <w:tabs>
                                <w:tab w:val="left" w:pos="1843"/>
                              </w:tabs>
                            </w:pPr>
                            <w:ins w:id="3" w:author="Arjan Kloosterboer" w:date="2018-06-18T14:44:00Z">
                              <w:r>
                                <w:t xml:space="preserve">Modellering van BETROKKENE, OBJECT en specialisaties aangepast op RSGB 3 en op voortschrijdend inzicht in wijze van modellering van objecttypen die ontleend zijn aan andere modellen. </w:t>
                              </w:r>
                            </w:ins>
                          </w:p>
                        </w:tc>
                      </w:tr>
                      <w:tr w:rsidR="0080111E" w14:paraId="48F73392" w14:textId="77777777" w:rsidTr="003945F3">
                        <w:tc>
                          <w:tcPr>
                            <w:tcW w:w="959" w:type="dxa"/>
                          </w:tcPr>
                          <w:p w14:paraId="52EE1C30" w14:textId="520FE7A5" w:rsidR="0080111E" w:rsidRDefault="0080111E" w:rsidP="0080111E">
                            <w:pPr>
                              <w:tabs>
                                <w:tab w:val="left" w:pos="1843"/>
                              </w:tabs>
                            </w:pPr>
                            <w:ins w:id="4" w:author="Arjan Kloosterboer" w:date="2018-06-18T14:44:00Z">
                              <w:r>
                                <w:t>5</w:t>
                              </w:r>
                              <w:r w:rsidRPr="005A005A">
                                <w:rPr>
                                  <w:vertAlign w:val="superscript"/>
                                </w:rPr>
                                <w:t>e</w:t>
                              </w:r>
                              <w:r>
                                <w:t xml:space="preserve"> con</w:t>
                              </w:r>
                              <w:r>
                                <w:softHyphen/>
                                <w:t>cept 2.0</w:t>
                              </w:r>
                            </w:ins>
                          </w:p>
                        </w:tc>
                        <w:tc>
                          <w:tcPr>
                            <w:tcW w:w="1299" w:type="dxa"/>
                          </w:tcPr>
                          <w:p w14:paraId="13BC3542" w14:textId="473675DD" w:rsidR="0080111E" w:rsidRDefault="0080111E" w:rsidP="0080111E">
                            <w:pPr>
                              <w:tabs>
                                <w:tab w:val="left" w:pos="1843"/>
                              </w:tabs>
                            </w:pPr>
                            <w:ins w:id="5" w:author="Arjan Kloosterboer" w:date="2018-06-18T14:44:00Z">
                              <w:r>
                                <w:t>14-8-2017</w:t>
                              </w:r>
                            </w:ins>
                          </w:p>
                        </w:tc>
                        <w:tc>
                          <w:tcPr>
                            <w:tcW w:w="6892" w:type="dxa"/>
                          </w:tcPr>
                          <w:p w14:paraId="3653D3F5" w14:textId="0F547FB9" w:rsidR="0080111E" w:rsidRDefault="0080111E" w:rsidP="0080111E">
                            <w:pPr>
                              <w:tabs>
                                <w:tab w:val="left" w:pos="1843"/>
                              </w:tabs>
                            </w:pPr>
                            <w:ins w:id="6" w:author="Arjan Kloosterboer" w:date="2018-06-18T14:44:00Z">
                              <w:r>
                                <w:t xml:space="preserve">Nieuwe Selectielijst en Informatiemodel ImMLO (TMLO) verwerkt. </w:t>
                              </w:r>
                            </w:ins>
                          </w:p>
                        </w:tc>
                      </w:tr>
                      <w:tr w:rsidR="0080111E" w14:paraId="21C39614" w14:textId="77777777" w:rsidTr="003945F3">
                        <w:tc>
                          <w:tcPr>
                            <w:tcW w:w="959" w:type="dxa"/>
                          </w:tcPr>
                          <w:p w14:paraId="59FBCCC0" w14:textId="37B486EB" w:rsidR="0080111E" w:rsidRDefault="0080111E" w:rsidP="0080111E">
                            <w:pPr>
                              <w:tabs>
                                <w:tab w:val="left" w:pos="1843"/>
                              </w:tabs>
                            </w:pPr>
                            <w:ins w:id="7" w:author="Arjan Kloosterboer" w:date="2018-06-18T14:44:00Z">
                              <w:r>
                                <w:t>6</w:t>
                              </w:r>
                              <w:r w:rsidRPr="005A005A">
                                <w:rPr>
                                  <w:vertAlign w:val="superscript"/>
                                </w:rPr>
                                <w:t>e</w:t>
                              </w:r>
                              <w:r>
                                <w:t xml:space="preserve"> con</w:t>
                              </w:r>
                              <w:r>
                                <w:softHyphen/>
                                <w:t>cept 2.0</w:t>
                              </w:r>
                            </w:ins>
                          </w:p>
                        </w:tc>
                        <w:tc>
                          <w:tcPr>
                            <w:tcW w:w="1299" w:type="dxa"/>
                          </w:tcPr>
                          <w:p w14:paraId="2BEABF43" w14:textId="23A8AD61" w:rsidR="0080111E" w:rsidRDefault="0080111E" w:rsidP="0080111E">
                            <w:pPr>
                              <w:tabs>
                                <w:tab w:val="left" w:pos="1843"/>
                              </w:tabs>
                            </w:pPr>
                            <w:ins w:id="8" w:author="Arjan Kloosterboer" w:date="2018-06-18T14:44:00Z">
                              <w:r>
                                <w:t>21-9-2017</w:t>
                              </w:r>
                            </w:ins>
                          </w:p>
                        </w:tc>
                        <w:tc>
                          <w:tcPr>
                            <w:tcW w:w="6892" w:type="dxa"/>
                          </w:tcPr>
                          <w:p w14:paraId="67B83B30" w14:textId="19102B12" w:rsidR="0080111E" w:rsidRDefault="0080111E" w:rsidP="0080111E">
                            <w:pPr>
                              <w:tabs>
                                <w:tab w:val="left" w:pos="1843"/>
                              </w:tabs>
                            </w:pPr>
                            <w:ins w:id="9" w:author="Arjan Kloosterboer" w:date="2018-06-18T14:44:00Z">
                              <w:r>
                                <w:t xml:space="preserve">Opmerkingen uit review van concept 5 verwerkt. </w:t>
                              </w:r>
                            </w:ins>
                          </w:p>
                        </w:tc>
                      </w:tr>
                      <w:tr w:rsidR="0080111E" w14:paraId="7390C7F6" w14:textId="77777777" w:rsidTr="003945F3">
                        <w:tc>
                          <w:tcPr>
                            <w:tcW w:w="959" w:type="dxa"/>
                          </w:tcPr>
                          <w:p w14:paraId="4EB5D6DD" w14:textId="1C511A4C" w:rsidR="0080111E" w:rsidRDefault="0080111E" w:rsidP="0080111E">
                            <w:pPr>
                              <w:tabs>
                                <w:tab w:val="left" w:pos="1843"/>
                              </w:tabs>
                            </w:pPr>
                            <w:ins w:id="10" w:author="Arjan Kloosterboer" w:date="2018-06-18T14:44:00Z">
                              <w:r>
                                <w:t>7</w:t>
                              </w:r>
                              <w:r w:rsidRPr="004A6ADA">
                                <w:rPr>
                                  <w:vertAlign w:val="superscript"/>
                                </w:rPr>
                                <w:t>e</w:t>
                              </w:r>
                              <w:r>
                                <w:t xml:space="preserve"> con</w:t>
                              </w:r>
                              <w:r>
                                <w:softHyphen/>
                                <w:t>cept 2.0.1</w:t>
                              </w:r>
                            </w:ins>
                          </w:p>
                        </w:tc>
                        <w:tc>
                          <w:tcPr>
                            <w:tcW w:w="1299" w:type="dxa"/>
                          </w:tcPr>
                          <w:p w14:paraId="3100AB30" w14:textId="6E6A9765" w:rsidR="0080111E" w:rsidRDefault="0080111E" w:rsidP="0080111E">
                            <w:pPr>
                              <w:tabs>
                                <w:tab w:val="left" w:pos="1843"/>
                              </w:tabs>
                            </w:pPr>
                            <w:ins w:id="11" w:author="Arjan Kloosterboer" w:date="2018-06-18T14:44:00Z">
                              <w:r>
                                <w:t>25-5-2018</w:t>
                              </w:r>
                            </w:ins>
                          </w:p>
                        </w:tc>
                        <w:tc>
                          <w:tcPr>
                            <w:tcW w:w="6892" w:type="dxa"/>
                          </w:tcPr>
                          <w:p w14:paraId="0A3EE9F7" w14:textId="77777777" w:rsidR="0080111E" w:rsidRDefault="0080111E" w:rsidP="0080111E">
                            <w:pPr>
                              <w:tabs>
                                <w:tab w:val="left" w:pos="1843"/>
                              </w:tabs>
                              <w:spacing w:line="240" w:lineRule="atLeast"/>
                              <w:rPr>
                                <w:ins w:id="12" w:author="Arjan Kloosterboer" w:date="2018-06-18T14:44:00Z"/>
                              </w:rPr>
                            </w:pPr>
                            <w:ins w:id="13" w:author="Arjan Kloosterboer" w:date="2018-06-18T14:44:00Z">
                              <w:r w:rsidRPr="00212AE0">
                                <w:t>Modellering van specialisaties van BETROKKENE aangescherpt op modellering RSGB 3 en modellering NATUURLIJK PERSOON (bij BETROKKENE), INGESCHREVEN NATUURLIJK PERSOON en ANDER NATUURLIJK PERSOON (bij OBJECT) aangepast op aanpassing RSGB 3 van BRP naar GBA.</w:t>
                              </w:r>
                            </w:ins>
                          </w:p>
                          <w:p w14:paraId="01B40E2F" w14:textId="2AA26E57" w:rsidR="0080111E" w:rsidRDefault="0080111E" w:rsidP="0080111E">
                            <w:pPr>
                              <w:tabs>
                                <w:tab w:val="left" w:pos="1843"/>
                              </w:tabs>
                            </w:pPr>
                            <w:ins w:id="14" w:author="Arjan Kloosterboer" w:date="2018-06-18T14:44:00Z">
                              <w:r>
                                <w:t xml:space="preserve">RESULTAATTYPE toegevoegd met relaties naar ZAAKTYPE en ZAAK. </w:t>
                              </w:r>
                            </w:ins>
                          </w:p>
                        </w:tc>
                      </w:tr>
                      <w:tr w:rsidR="0080111E" w14:paraId="3AA82426" w14:textId="77777777" w:rsidTr="003945F3">
                        <w:tc>
                          <w:tcPr>
                            <w:tcW w:w="959" w:type="dxa"/>
                          </w:tcPr>
                          <w:p w14:paraId="2260A125" w14:textId="346FCFA1" w:rsidR="0080111E" w:rsidRDefault="0080111E" w:rsidP="0080111E">
                            <w:pPr>
                              <w:tabs>
                                <w:tab w:val="left" w:pos="1843"/>
                              </w:tabs>
                            </w:pPr>
                            <w:ins w:id="15" w:author="Arjan Kloosterboer" w:date="2018-06-18T14:44:00Z">
                              <w:r>
                                <w:t>8</w:t>
                              </w:r>
                              <w:r w:rsidRPr="0055546E">
                                <w:rPr>
                                  <w:vertAlign w:val="superscript"/>
                                </w:rPr>
                                <w:t>e</w:t>
                              </w:r>
                              <w:r>
                                <w:t xml:space="preserve"> con</w:t>
                              </w:r>
                              <w:r>
                                <w:softHyphen/>
                                <w:t>cept 2.0.2</w:t>
                              </w:r>
                            </w:ins>
                          </w:p>
                        </w:tc>
                        <w:tc>
                          <w:tcPr>
                            <w:tcW w:w="1299" w:type="dxa"/>
                          </w:tcPr>
                          <w:p w14:paraId="7012DDB5" w14:textId="407D2D07" w:rsidR="0080111E" w:rsidRDefault="0080111E" w:rsidP="0080111E">
                            <w:pPr>
                              <w:tabs>
                                <w:tab w:val="left" w:pos="1843"/>
                              </w:tabs>
                            </w:pPr>
                            <w:ins w:id="16" w:author="Arjan Kloosterboer" w:date="2018-06-18T14:44:00Z">
                              <w:r>
                                <w:t>13-6-2018</w:t>
                              </w:r>
                            </w:ins>
                          </w:p>
                        </w:tc>
                        <w:tc>
                          <w:tcPr>
                            <w:tcW w:w="6892" w:type="dxa"/>
                          </w:tcPr>
                          <w:p w14:paraId="1ED05DB8" w14:textId="1D3541B5" w:rsidR="0080111E" w:rsidRDefault="0080111E" w:rsidP="0080111E">
                            <w:pPr>
                              <w:tabs>
                                <w:tab w:val="left" w:pos="1843"/>
                              </w:tabs>
                            </w:pPr>
                            <w:ins w:id="17" w:author="Arjan Kloosterboer" w:date="2018-06-18T14:44:00Z">
                              <w:r>
                                <w:t>Attribuutsoort Procesobjectaard (bij ZAAK en bij RESULTAATTYPE) aangepast.</w:t>
                              </w:r>
                            </w:ins>
                          </w:p>
                        </w:tc>
                      </w:tr>
                    </w:tbl>
                    <w:p w14:paraId="6A183CC7" w14:textId="77777777" w:rsidR="00022289" w:rsidRDefault="00022289" w:rsidP="006360F3">
                      <w:pPr>
                        <w:tabs>
                          <w:tab w:val="left" w:pos="1843"/>
                        </w:tabs>
                      </w:pPr>
                    </w:p>
                    <w:p w14:paraId="3EE0913C" w14:textId="7D9AE20A" w:rsidR="00022289" w:rsidRPr="00FC04CE" w:rsidDel="00EA6764" w:rsidRDefault="00022289" w:rsidP="006360F3">
                      <w:pPr>
                        <w:tabs>
                          <w:tab w:val="left" w:pos="1843"/>
                        </w:tabs>
                        <w:rPr>
                          <w:del w:id="18" w:author="Arjan Kloosterboer" w:date="2018-06-18T14:45:00Z"/>
                        </w:rPr>
                      </w:pPr>
                      <w:del w:id="19" w:author="Arjan Kloosterboer" w:date="2018-06-18T14:45:00Z">
                        <w:r w:rsidDel="00EA6764">
                          <w:delText>Opgesteld door</w:delText>
                        </w:r>
                        <w:r w:rsidRPr="00FC04CE" w:rsidDel="00EA6764">
                          <w:tab/>
                        </w:r>
                        <w:r w:rsidDel="00EA6764">
                          <w:delText>Werkgroep doorontwikkeling RGBZ &amp; Expertgroep Informatiemodellen.</w:delText>
                        </w:r>
                        <w:r w:rsidDel="00EA6764">
                          <w:br/>
                        </w:r>
                        <w:r w:rsidDel="00EA6764">
                          <w:tab/>
                          <w:delText>Analyse en redactie: Arjan Kloosterboer</w:delText>
                        </w:r>
                      </w:del>
                    </w:p>
                    <w:p w14:paraId="483076B3" w14:textId="75628276" w:rsidR="00022289" w:rsidDel="00EA6764" w:rsidRDefault="00022289" w:rsidP="006360F3">
                      <w:pPr>
                        <w:tabs>
                          <w:tab w:val="left" w:pos="1843"/>
                        </w:tabs>
                        <w:rPr>
                          <w:del w:id="20" w:author="Arjan Kloosterboer" w:date="2018-06-18T14:45:00Z"/>
                        </w:rPr>
                      </w:pPr>
                      <w:del w:id="21" w:author="Arjan Kloosterboer" w:date="2018-06-18T14:45:00Z">
                        <w:r w:rsidDel="00EA6764">
                          <w:delText>Datum</w:delText>
                        </w:r>
                        <w:r w:rsidDel="00EA6764">
                          <w:tab/>
                        </w:r>
                      </w:del>
                      <w:customXmlDelRangeStart w:id="22" w:author="Arjan Kloosterboer" w:date="2018-06-18T14:45:00Z"/>
                      <w:sdt>
                        <w:sdtPr>
                          <w:tag w:val="klik en typ datum"/>
                          <w:id w:val="2121025355"/>
                          <w:date w:fullDate="2017-09-21T00:00:00Z">
                            <w:dateFormat w:val="d MMMM yyyy"/>
                            <w:lid w:val="nl-NL"/>
                            <w:storeMappedDataAs w:val="dateTime"/>
                            <w:calendar w:val="gregorian"/>
                          </w:date>
                        </w:sdtPr>
                        <w:sdtContent>
                          <w:customXmlDelRangeEnd w:id="22"/>
                          <w:del w:id="23" w:author="Arjan Kloosterboer" w:date="2018-06-18T14:45:00Z">
                            <w:r w:rsidDel="00EA6764">
                              <w:delText>21 september 2017</w:delText>
                            </w:r>
                          </w:del>
                          <w:customXmlDelRangeStart w:id="24" w:author="Arjan Kloosterboer" w:date="2018-06-18T14:45:00Z"/>
                        </w:sdtContent>
                      </w:sdt>
                      <w:customXmlDelRangeEnd w:id="24"/>
                    </w:p>
                    <w:p w14:paraId="6B38286C" w14:textId="25903AC5" w:rsidR="00EA6764" w:rsidRDefault="00022289" w:rsidP="006360F3">
                      <w:pPr>
                        <w:tabs>
                          <w:tab w:val="left" w:pos="1843"/>
                        </w:tabs>
                      </w:pPr>
                      <w:del w:id="25" w:author="Arjan Kloosterboer" w:date="2018-06-18T14:45:00Z">
                        <w:r w:rsidDel="00EA6764">
                          <w:delText>Versie</w:delText>
                        </w:r>
                        <w:r w:rsidDel="00EA6764">
                          <w:tab/>
                          <w:delText>6</w:delText>
                        </w:r>
                        <w:r w:rsidRPr="003945F3" w:rsidDel="00EA6764">
                          <w:rPr>
                            <w:vertAlign w:val="superscript"/>
                          </w:rPr>
                          <w:delText>e</w:delText>
                        </w:r>
                        <w:r w:rsidDel="00EA6764">
                          <w:delText xml:space="preserve"> concept</w:delText>
                        </w:r>
                      </w:del>
                      <w:ins w:id="26" w:author="Arjan Kloosterboer" w:date="2018-06-18T14:45:00Z">
                        <w:r w:rsidR="00EA6764">
                          <w:t>Vereniging van Nederlandse Gemeenten, Den Haag, 13 juni 2018</w:t>
                        </w:r>
                      </w:ins>
                    </w:p>
                    <w:p w14:paraId="5B4D1831" w14:textId="77777777" w:rsidR="00022289" w:rsidRDefault="00022289" w:rsidP="00076EE1">
                      <w:pPr>
                        <w:pStyle w:val="colofon"/>
                      </w:pPr>
                    </w:p>
                  </w:sdtContent>
                </w:sdt>
              </w:txbxContent>
            </v:textbox>
            <w10:wrap anchorx="page" anchory="page"/>
            <w10:anchorlock/>
          </v:shape>
        </w:pict>
      </w:r>
    </w:p>
    <w:p w14:paraId="15CDA3D9" w14:textId="77777777" w:rsidR="00897055" w:rsidRPr="00F3704C" w:rsidRDefault="0024241F" w:rsidP="004F75A6">
      <w:pPr>
        <w:pStyle w:val="koptitel"/>
      </w:pPr>
      <w:r>
        <w:lastRenderedPageBreak/>
        <w:t>I</w:t>
      </w:r>
      <w:r w:rsidR="00897055" w:rsidRPr="00F3704C">
        <w:t>nhoud</w:t>
      </w:r>
      <w:bookmarkEnd w:id="0"/>
    </w:p>
    <w:p w14:paraId="0D136891" w14:textId="77777777" w:rsidR="004F3A45" w:rsidRPr="00F3704C" w:rsidRDefault="004F3A45" w:rsidP="004F75A6">
      <w:pPr>
        <w:pStyle w:val="Kop2"/>
        <w:sectPr w:rsidR="004F3A45" w:rsidRPr="00F3704C" w:rsidSect="00590B41">
          <w:headerReference w:type="even" r:id="rId8"/>
          <w:headerReference w:type="default" r:id="rId9"/>
          <w:footerReference w:type="even" r:id="rId10"/>
          <w:footerReference w:type="default" r:id="rId11"/>
          <w:headerReference w:type="first" r:id="rId12"/>
          <w:footerReference w:type="first" r:id="rId13"/>
          <w:pgSz w:w="11900" w:h="16840" w:code="9"/>
          <w:pgMar w:top="1985" w:right="1077" w:bottom="1021" w:left="1418" w:header="567" w:footer="510" w:gutter="0"/>
          <w:cols w:space="708"/>
        </w:sectPr>
      </w:pPr>
    </w:p>
    <w:p w14:paraId="3C9F4703" w14:textId="77777777" w:rsidR="00897055" w:rsidRPr="00F3704C" w:rsidRDefault="00897055" w:rsidP="00A14B69"/>
    <w:p w14:paraId="23774606" w14:textId="379FFB4F" w:rsidR="006436ED" w:rsidRDefault="00DE73DB">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bookmarkStart w:id="27" w:name="_GoBack"/>
      <w:bookmarkEnd w:id="27"/>
      <w:r w:rsidR="006436ED">
        <w:rPr>
          <w:noProof/>
        </w:rPr>
        <w:t>1</w:t>
      </w:r>
      <w:r w:rsidR="006436ED">
        <w:rPr>
          <w:rFonts w:asciiTheme="minorHAnsi" w:eastAsiaTheme="minorEastAsia" w:hAnsiTheme="minorHAnsi" w:cstheme="minorBidi"/>
          <w:b w:val="0"/>
          <w:noProof/>
          <w:sz w:val="22"/>
          <w:szCs w:val="22"/>
        </w:rPr>
        <w:tab/>
      </w:r>
      <w:r w:rsidR="006436ED">
        <w:rPr>
          <w:noProof/>
        </w:rPr>
        <w:t>Inleiding</w:t>
      </w:r>
      <w:r w:rsidR="006436ED">
        <w:rPr>
          <w:noProof/>
        </w:rPr>
        <w:tab/>
      </w:r>
      <w:r w:rsidR="006436ED">
        <w:rPr>
          <w:noProof/>
        </w:rPr>
        <w:fldChar w:fldCharType="begin"/>
      </w:r>
      <w:r w:rsidR="006436ED">
        <w:rPr>
          <w:noProof/>
        </w:rPr>
        <w:instrText xml:space="preserve"> PAGEREF _Toc517097649 \h </w:instrText>
      </w:r>
      <w:r w:rsidR="006436ED">
        <w:rPr>
          <w:noProof/>
        </w:rPr>
      </w:r>
      <w:r w:rsidR="006436ED">
        <w:rPr>
          <w:noProof/>
        </w:rPr>
        <w:fldChar w:fldCharType="separate"/>
      </w:r>
      <w:r w:rsidR="006436ED">
        <w:rPr>
          <w:noProof/>
        </w:rPr>
        <w:t>4</w:t>
      </w:r>
      <w:r w:rsidR="006436ED">
        <w:rPr>
          <w:noProof/>
        </w:rPr>
        <w:fldChar w:fldCharType="end"/>
      </w:r>
    </w:p>
    <w:p w14:paraId="31C61B23" w14:textId="705D108E" w:rsidR="006436ED" w:rsidRDefault="006436ED">
      <w:pPr>
        <w:pStyle w:val="Inhopg2"/>
        <w:rPr>
          <w:noProof/>
        </w:rPr>
      </w:pPr>
      <w:r>
        <w:rPr>
          <w:noProof/>
        </w:rPr>
        <w:t>1.1</w:t>
      </w:r>
      <w:r>
        <w:rPr>
          <w:noProof/>
        </w:rPr>
        <w:tab/>
        <w:t>Aanleiding</w:t>
      </w:r>
      <w:r>
        <w:rPr>
          <w:noProof/>
        </w:rPr>
        <w:tab/>
      </w:r>
      <w:r>
        <w:rPr>
          <w:noProof/>
        </w:rPr>
        <w:fldChar w:fldCharType="begin"/>
      </w:r>
      <w:r>
        <w:rPr>
          <w:noProof/>
        </w:rPr>
        <w:instrText xml:space="preserve"> PAGEREF _Toc517097650 \h </w:instrText>
      </w:r>
      <w:r>
        <w:rPr>
          <w:noProof/>
        </w:rPr>
      </w:r>
      <w:r>
        <w:rPr>
          <w:noProof/>
        </w:rPr>
        <w:fldChar w:fldCharType="separate"/>
      </w:r>
      <w:r>
        <w:rPr>
          <w:noProof/>
        </w:rPr>
        <w:t>4</w:t>
      </w:r>
      <w:r>
        <w:rPr>
          <w:noProof/>
        </w:rPr>
        <w:fldChar w:fldCharType="end"/>
      </w:r>
    </w:p>
    <w:p w14:paraId="180BE815" w14:textId="20CFEEE2" w:rsidR="006436ED" w:rsidRDefault="006436ED">
      <w:pPr>
        <w:pStyle w:val="Inhopg2"/>
        <w:rPr>
          <w:noProof/>
        </w:rPr>
      </w:pPr>
      <w:r>
        <w:rPr>
          <w:noProof/>
        </w:rPr>
        <w:t>1.2</w:t>
      </w:r>
      <w:r>
        <w:rPr>
          <w:noProof/>
        </w:rPr>
        <w:tab/>
        <w:t>Doel</w:t>
      </w:r>
      <w:r>
        <w:rPr>
          <w:noProof/>
        </w:rPr>
        <w:tab/>
      </w:r>
      <w:r>
        <w:rPr>
          <w:noProof/>
        </w:rPr>
        <w:fldChar w:fldCharType="begin"/>
      </w:r>
      <w:r>
        <w:rPr>
          <w:noProof/>
        </w:rPr>
        <w:instrText xml:space="preserve"> PAGEREF _Toc517097651 \h </w:instrText>
      </w:r>
      <w:r>
        <w:rPr>
          <w:noProof/>
        </w:rPr>
      </w:r>
      <w:r>
        <w:rPr>
          <w:noProof/>
        </w:rPr>
        <w:fldChar w:fldCharType="separate"/>
      </w:r>
      <w:r>
        <w:rPr>
          <w:noProof/>
        </w:rPr>
        <w:t>4</w:t>
      </w:r>
      <w:r>
        <w:rPr>
          <w:noProof/>
        </w:rPr>
        <w:fldChar w:fldCharType="end"/>
      </w:r>
    </w:p>
    <w:p w14:paraId="1BD3235B" w14:textId="3DF59C6F" w:rsidR="006436ED" w:rsidRDefault="006436ED">
      <w:pPr>
        <w:pStyle w:val="Inhopg2"/>
        <w:rPr>
          <w:noProof/>
        </w:rPr>
      </w:pPr>
      <w:r>
        <w:rPr>
          <w:noProof/>
        </w:rPr>
        <w:t>1.3</w:t>
      </w:r>
      <w:r>
        <w:rPr>
          <w:noProof/>
        </w:rPr>
        <w:tab/>
        <w:t>Werkingsgebied</w:t>
      </w:r>
      <w:r>
        <w:rPr>
          <w:noProof/>
        </w:rPr>
        <w:tab/>
      </w:r>
      <w:r>
        <w:rPr>
          <w:noProof/>
        </w:rPr>
        <w:fldChar w:fldCharType="begin"/>
      </w:r>
      <w:r>
        <w:rPr>
          <w:noProof/>
        </w:rPr>
        <w:instrText xml:space="preserve"> PAGEREF _Toc517097652 \h </w:instrText>
      </w:r>
      <w:r>
        <w:rPr>
          <w:noProof/>
        </w:rPr>
      </w:r>
      <w:r>
        <w:rPr>
          <w:noProof/>
        </w:rPr>
        <w:fldChar w:fldCharType="separate"/>
      </w:r>
      <w:r>
        <w:rPr>
          <w:noProof/>
        </w:rPr>
        <w:t>4</w:t>
      </w:r>
      <w:r>
        <w:rPr>
          <w:noProof/>
        </w:rPr>
        <w:fldChar w:fldCharType="end"/>
      </w:r>
    </w:p>
    <w:p w14:paraId="0E00169B" w14:textId="3EE0DC85" w:rsidR="006436ED" w:rsidRDefault="006436ED">
      <w:pPr>
        <w:pStyle w:val="Inhopg2"/>
        <w:rPr>
          <w:noProof/>
        </w:rPr>
      </w:pPr>
      <w:r>
        <w:rPr>
          <w:noProof/>
        </w:rPr>
        <w:t>1.4</w:t>
      </w:r>
      <w:r>
        <w:rPr>
          <w:noProof/>
        </w:rPr>
        <w:tab/>
        <w:t>Beheer</w:t>
      </w:r>
      <w:r>
        <w:rPr>
          <w:noProof/>
        </w:rPr>
        <w:tab/>
      </w:r>
      <w:r>
        <w:rPr>
          <w:noProof/>
        </w:rPr>
        <w:fldChar w:fldCharType="begin"/>
      </w:r>
      <w:r>
        <w:rPr>
          <w:noProof/>
        </w:rPr>
        <w:instrText xml:space="preserve"> PAGEREF _Toc517097653 \h </w:instrText>
      </w:r>
      <w:r>
        <w:rPr>
          <w:noProof/>
        </w:rPr>
      </w:r>
      <w:r>
        <w:rPr>
          <w:noProof/>
        </w:rPr>
        <w:fldChar w:fldCharType="separate"/>
      </w:r>
      <w:r>
        <w:rPr>
          <w:noProof/>
        </w:rPr>
        <w:t>4</w:t>
      </w:r>
      <w:r>
        <w:rPr>
          <w:noProof/>
        </w:rPr>
        <w:fldChar w:fldCharType="end"/>
      </w:r>
    </w:p>
    <w:p w14:paraId="346FE2CB" w14:textId="14C10A99" w:rsidR="006436ED" w:rsidRDefault="006436ED">
      <w:pPr>
        <w:pStyle w:val="Inhopg2"/>
        <w:rPr>
          <w:noProof/>
        </w:rPr>
      </w:pPr>
      <w:r>
        <w:rPr>
          <w:noProof/>
        </w:rPr>
        <w:t>1.5</w:t>
      </w:r>
      <w:r>
        <w:rPr>
          <w:noProof/>
        </w:rPr>
        <w:tab/>
        <w:t>Leeswijzer</w:t>
      </w:r>
      <w:r>
        <w:rPr>
          <w:noProof/>
        </w:rPr>
        <w:tab/>
      </w:r>
      <w:r>
        <w:rPr>
          <w:noProof/>
        </w:rPr>
        <w:fldChar w:fldCharType="begin"/>
      </w:r>
      <w:r>
        <w:rPr>
          <w:noProof/>
        </w:rPr>
        <w:instrText xml:space="preserve"> PAGEREF _Toc517097654 \h </w:instrText>
      </w:r>
      <w:r>
        <w:rPr>
          <w:noProof/>
        </w:rPr>
      </w:r>
      <w:r>
        <w:rPr>
          <w:noProof/>
        </w:rPr>
        <w:fldChar w:fldCharType="separate"/>
      </w:r>
      <w:r>
        <w:rPr>
          <w:noProof/>
        </w:rPr>
        <w:t>4</w:t>
      </w:r>
      <w:r>
        <w:rPr>
          <w:noProof/>
        </w:rPr>
        <w:fldChar w:fldCharType="end"/>
      </w:r>
    </w:p>
    <w:p w14:paraId="435C5F36" w14:textId="185DB52C" w:rsidR="006436ED" w:rsidRDefault="006436ED">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Model op hoofdlijnen</w:t>
      </w:r>
      <w:r>
        <w:rPr>
          <w:noProof/>
        </w:rPr>
        <w:tab/>
      </w:r>
      <w:r>
        <w:rPr>
          <w:noProof/>
        </w:rPr>
        <w:fldChar w:fldCharType="begin"/>
      </w:r>
      <w:r>
        <w:rPr>
          <w:noProof/>
        </w:rPr>
        <w:instrText xml:space="preserve"> PAGEREF _Toc517097655 \h </w:instrText>
      </w:r>
      <w:r>
        <w:rPr>
          <w:noProof/>
        </w:rPr>
      </w:r>
      <w:r>
        <w:rPr>
          <w:noProof/>
        </w:rPr>
        <w:fldChar w:fldCharType="separate"/>
      </w:r>
      <w:r>
        <w:rPr>
          <w:noProof/>
        </w:rPr>
        <w:t>6</w:t>
      </w:r>
      <w:r>
        <w:rPr>
          <w:noProof/>
        </w:rPr>
        <w:fldChar w:fldCharType="end"/>
      </w:r>
    </w:p>
    <w:p w14:paraId="49BD6FCF" w14:textId="31BC7F12" w:rsidR="006436ED" w:rsidRDefault="006436ED">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Objecttypen</w:t>
      </w:r>
      <w:r>
        <w:rPr>
          <w:noProof/>
        </w:rPr>
        <w:tab/>
      </w:r>
      <w:r>
        <w:rPr>
          <w:noProof/>
        </w:rPr>
        <w:fldChar w:fldCharType="begin"/>
      </w:r>
      <w:r>
        <w:rPr>
          <w:noProof/>
        </w:rPr>
        <w:instrText xml:space="preserve"> PAGEREF _Toc517097656 \h </w:instrText>
      </w:r>
      <w:r>
        <w:rPr>
          <w:noProof/>
        </w:rPr>
      </w:r>
      <w:r>
        <w:rPr>
          <w:noProof/>
        </w:rPr>
        <w:fldChar w:fldCharType="separate"/>
      </w:r>
      <w:r>
        <w:rPr>
          <w:noProof/>
        </w:rPr>
        <w:t>9</w:t>
      </w:r>
      <w:r>
        <w:rPr>
          <w:noProof/>
        </w:rPr>
        <w:fldChar w:fldCharType="end"/>
      </w:r>
    </w:p>
    <w:p w14:paraId="03774633" w14:textId="0ADAD9A2" w:rsidR="006436ED" w:rsidRDefault="006436ED">
      <w:pPr>
        <w:pStyle w:val="Inhopg2"/>
        <w:rPr>
          <w:noProof/>
        </w:rPr>
      </w:pPr>
      <w:r>
        <w:rPr>
          <w:noProof/>
        </w:rPr>
        <w:t>3.1</w:t>
      </w:r>
      <w:r>
        <w:rPr>
          <w:noProof/>
        </w:rPr>
        <w:tab/>
        <w:t>Objecttype BESLUIT</w:t>
      </w:r>
      <w:r>
        <w:rPr>
          <w:noProof/>
        </w:rPr>
        <w:tab/>
      </w:r>
      <w:r>
        <w:rPr>
          <w:noProof/>
        </w:rPr>
        <w:fldChar w:fldCharType="begin"/>
      </w:r>
      <w:r>
        <w:rPr>
          <w:noProof/>
        </w:rPr>
        <w:instrText xml:space="preserve"> PAGEREF _Toc517097657 \h </w:instrText>
      </w:r>
      <w:r>
        <w:rPr>
          <w:noProof/>
        </w:rPr>
      </w:r>
      <w:r>
        <w:rPr>
          <w:noProof/>
        </w:rPr>
        <w:fldChar w:fldCharType="separate"/>
      </w:r>
      <w:r>
        <w:rPr>
          <w:noProof/>
        </w:rPr>
        <w:t>10</w:t>
      </w:r>
      <w:r>
        <w:rPr>
          <w:noProof/>
        </w:rPr>
        <w:fldChar w:fldCharType="end"/>
      </w:r>
    </w:p>
    <w:p w14:paraId="11CCB885" w14:textId="095C4BD6" w:rsidR="006436ED" w:rsidRDefault="006436ED">
      <w:pPr>
        <w:pStyle w:val="Inhopg2"/>
        <w:rPr>
          <w:noProof/>
        </w:rPr>
      </w:pPr>
      <w:r>
        <w:rPr>
          <w:noProof/>
        </w:rPr>
        <w:t>3.2</w:t>
      </w:r>
      <w:r>
        <w:rPr>
          <w:noProof/>
        </w:rPr>
        <w:tab/>
        <w:t>Objecttype BESLUITTYPE</w:t>
      </w:r>
      <w:r>
        <w:rPr>
          <w:noProof/>
        </w:rPr>
        <w:tab/>
      </w:r>
      <w:r>
        <w:rPr>
          <w:noProof/>
        </w:rPr>
        <w:fldChar w:fldCharType="begin"/>
      </w:r>
      <w:r>
        <w:rPr>
          <w:noProof/>
        </w:rPr>
        <w:instrText xml:space="preserve"> PAGEREF _Toc517097658 \h </w:instrText>
      </w:r>
      <w:r>
        <w:rPr>
          <w:noProof/>
        </w:rPr>
      </w:r>
      <w:r>
        <w:rPr>
          <w:noProof/>
        </w:rPr>
        <w:fldChar w:fldCharType="separate"/>
      </w:r>
      <w:r>
        <w:rPr>
          <w:noProof/>
        </w:rPr>
        <w:t>12</w:t>
      </w:r>
      <w:r>
        <w:rPr>
          <w:noProof/>
        </w:rPr>
        <w:fldChar w:fldCharType="end"/>
      </w:r>
    </w:p>
    <w:p w14:paraId="75CF7D50" w14:textId="5D9C73AF" w:rsidR="006436ED" w:rsidRDefault="006436ED">
      <w:pPr>
        <w:pStyle w:val="Inhopg2"/>
        <w:rPr>
          <w:noProof/>
        </w:rPr>
      </w:pPr>
      <w:r w:rsidRPr="00F411E5">
        <w:rPr>
          <w:rFonts w:cs="Arial"/>
          <w:noProof/>
        </w:rPr>
        <w:t>3.3</w:t>
      </w:r>
      <w:r>
        <w:rPr>
          <w:noProof/>
        </w:rPr>
        <w:tab/>
        <w:t>Objecttype BETROKKENE</w:t>
      </w:r>
      <w:r>
        <w:rPr>
          <w:noProof/>
        </w:rPr>
        <w:tab/>
      </w:r>
      <w:r>
        <w:rPr>
          <w:noProof/>
        </w:rPr>
        <w:fldChar w:fldCharType="begin"/>
      </w:r>
      <w:r>
        <w:rPr>
          <w:noProof/>
        </w:rPr>
        <w:instrText xml:space="preserve"> PAGEREF _Toc517097659 \h </w:instrText>
      </w:r>
      <w:r>
        <w:rPr>
          <w:noProof/>
        </w:rPr>
      </w:r>
      <w:r>
        <w:rPr>
          <w:noProof/>
        </w:rPr>
        <w:fldChar w:fldCharType="separate"/>
      </w:r>
      <w:r>
        <w:rPr>
          <w:noProof/>
        </w:rPr>
        <w:t>13</w:t>
      </w:r>
      <w:r>
        <w:rPr>
          <w:noProof/>
        </w:rPr>
        <w:fldChar w:fldCharType="end"/>
      </w:r>
    </w:p>
    <w:p w14:paraId="34074C57" w14:textId="2E443148" w:rsidR="006436ED" w:rsidRDefault="006436ED">
      <w:pPr>
        <w:pStyle w:val="Inhopg2"/>
        <w:rPr>
          <w:noProof/>
        </w:rPr>
      </w:pPr>
      <w:r w:rsidRPr="00F411E5">
        <w:rPr>
          <w:rFonts w:cs="Arial"/>
          <w:noProof/>
        </w:rPr>
        <w:t>3.4</w:t>
      </w:r>
      <w:r>
        <w:rPr>
          <w:noProof/>
        </w:rPr>
        <w:tab/>
        <w:t>Objecttype ENKELVOUDIG INFORMATIEOBJECT</w:t>
      </w:r>
      <w:r>
        <w:rPr>
          <w:noProof/>
        </w:rPr>
        <w:tab/>
      </w:r>
      <w:r>
        <w:rPr>
          <w:noProof/>
        </w:rPr>
        <w:fldChar w:fldCharType="begin"/>
      </w:r>
      <w:r>
        <w:rPr>
          <w:noProof/>
        </w:rPr>
        <w:instrText xml:space="preserve"> PAGEREF _Toc517097660 \h </w:instrText>
      </w:r>
      <w:r>
        <w:rPr>
          <w:noProof/>
        </w:rPr>
      </w:r>
      <w:r>
        <w:rPr>
          <w:noProof/>
        </w:rPr>
        <w:fldChar w:fldCharType="separate"/>
      </w:r>
      <w:r>
        <w:rPr>
          <w:noProof/>
        </w:rPr>
        <w:t>22</w:t>
      </w:r>
      <w:r>
        <w:rPr>
          <w:noProof/>
        </w:rPr>
        <w:fldChar w:fldCharType="end"/>
      </w:r>
    </w:p>
    <w:p w14:paraId="17087D33" w14:textId="023B54E7" w:rsidR="006436ED" w:rsidRDefault="006436ED">
      <w:pPr>
        <w:pStyle w:val="Inhopg2"/>
        <w:rPr>
          <w:noProof/>
        </w:rPr>
      </w:pPr>
      <w:r w:rsidRPr="00F411E5">
        <w:rPr>
          <w:rFonts w:cs="Arial"/>
          <w:noProof/>
        </w:rPr>
        <w:t>3.5</w:t>
      </w:r>
      <w:r>
        <w:rPr>
          <w:noProof/>
        </w:rPr>
        <w:tab/>
        <w:t>Objecttype INFORMATIEOBJECT</w:t>
      </w:r>
      <w:r>
        <w:rPr>
          <w:noProof/>
        </w:rPr>
        <w:tab/>
      </w:r>
      <w:r>
        <w:rPr>
          <w:noProof/>
        </w:rPr>
        <w:fldChar w:fldCharType="begin"/>
      </w:r>
      <w:r>
        <w:rPr>
          <w:noProof/>
        </w:rPr>
        <w:instrText xml:space="preserve"> PAGEREF _Toc517097661 \h </w:instrText>
      </w:r>
      <w:r>
        <w:rPr>
          <w:noProof/>
        </w:rPr>
      </w:r>
      <w:r>
        <w:rPr>
          <w:noProof/>
        </w:rPr>
        <w:fldChar w:fldCharType="separate"/>
      </w:r>
      <w:r>
        <w:rPr>
          <w:noProof/>
        </w:rPr>
        <w:t>24</w:t>
      </w:r>
      <w:r>
        <w:rPr>
          <w:noProof/>
        </w:rPr>
        <w:fldChar w:fldCharType="end"/>
      </w:r>
    </w:p>
    <w:p w14:paraId="3BB7CDF7" w14:textId="74E56C32" w:rsidR="006436ED" w:rsidRDefault="006436ED">
      <w:pPr>
        <w:pStyle w:val="Inhopg2"/>
        <w:rPr>
          <w:noProof/>
        </w:rPr>
      </w:pPr>
      <w:r>
        <w:rPr>
          <w:noProof/>
        </w:rPr>
        <w:t>3.6</w:t>
      </w:r>
      <w:r>
        <w:rPr>
          <w:noProof/>
        </w:rPr>
        <w:tab/>
        <w:t>Objecttype INFORMATIEOBJECTTYPE</w:t>
      </w:r>
      <w:r>
        <w:rPr>
          <w:noProof/>
        </w:rPr>
        <w:tab/>
      </w:r>
      <w:r>
        <w:rPr>
          <w:noProof/>
        </w:rPr>
        <w:fldChar w:fldCharType="begin"/>
      </w:r>
      <w:r>
        <w:rPr>
          <w:noProof/>
        </w:rPr>
        <w:instrText xml:space="preserve"> PAGEREF _Toc517097662 \h </w:instrText>
      </w:r>
      <w:r>
        <w:rPr>
          <w:noProof/>
        </w:rPr>
      </w:r>
      <w:r>
        <w:rPr>
          <w:noProof/>
        </w:rPr>
        <w:fldChar w:fldCharType="separate"/>
      </w:r>
      <w:r>
        <w:rPr>
          <w:noProof/>
        </w:rPr>
        <w:t>28</w:t>
      </w:r>
      <w:r>
        <w:rPr>
          <w:noProof/>
        </w:rPr>
        <w:fldChar w:fldCharType="end"/>
      </w:r>
    </w:p>
    <w:p w14:paraId="15655EAA" w14:textId="02DFABF2" w:rsidR="006436ED" w:rsidRDefault="006436ED">
      <w:pPr>
        <w:pStyle w:val="Inhopg2"/>
        <w:rPr>
          <w:noProof/>
        </w:rPr>
      </w:pPr>
      <w:r w:rsidRPr="00F411E5">
        <w:rPr>
          <w:rFonts w:cs="Arial"/>
          <w:noProof/>
        </w:rPr>
        <w:t>3.7</w:t>
      </w:r>
      <w:r>
        <w:rPr>
          <w:noProof/>
        </w:rPr>
        <w:tab/>
        <w:t>Objecttype KLANTCONTACT</w:t>
      </w:r>
      <w:r>
        <w:rPr>
          <w:noProof/>
        </w:rPr>
        <w:tab/>
      </w:r>
      <w:r>
        <w:rPr>
          <w:noProof/>
        </w:rPr>
        <w:fldChar w:fldCharType="begin"/>
      </w:r>
      <w:r>
        <w:rPr>
          <w:noProof/>
        </w:rPr>
        <w:instrText xml:space="preserve"> PAGEREF _Toc517097663 \h </w:instrText>
      </w:r>
      <w:r>
        <w:rPr>
          <w:noProof/>
        </w:rPr>
      </w:r>
      <w:r>
        <w:rPr>
          <w:noProof/>
        </w:rPr>
        <w:fldChar w:fldCharType="separate"/>
      </w:r>
      <w:r>
        <w:rPr>
          <w:noProof/>
        </w:rPr>
        <w:t>29</w:t>
      </w:r>
      <w:r>
        <w:rPr>
          <w:noProof/>
        </w:rPr>
        <w:fldChar w:fldCharType="end"/>
      </w:r>
    </w:p>
    <w:p w14:paraId="6CED62BE" w14:textId="0B08B1AC" w:rsidR="006436ED" w:rsidRDefault="006436ED">
      <w:pPr>
        <w:pStyle w:val="Inhopg2"/>
        <w:rPr>
          <w:noProof/>
        </w:rPr>
      </w:pPr>
      <w:r w:rsidRPr="00F411E5">
        <w:rPr>
          <w:rFonts w:cs="Arial"/>
          <w:noProof/>
        </w:rPr>
        <w:t>3.8</w:t>
      </w:r>
      <w:r>
        <w:rPr>
          <w:noProof/>
        </w:rPr>
        <w:tab/>
        <w:t>Objecttype MEDEWERKER</w:t>
      </w:r>
      <w:r>
        <w:rPr>
          <w:noProof/>
        </w:rPr>
        <w:tab/>
      </w:r>
      <w:r>
        <w:rPr>
          <w:noProof/>
        </w:rPr>
        <w:fldChar w:fldCharType="begin"/>
      </w:r>
      <w:r>
        <w:rPr>
          <w:noProof/>
        </w:rPr>
        <w:instrText xml:space="preserve"> PAGEREF _Toc517097664 \h </w:instrText>
      </w:r>
      <w:r>
        <w:rPr>
          <w:noProof/>
        </w:rPr>
      </w:r>
      <w:r>
        <w:rPr>
          <w:noProof/>
        </w:rPr>
        <w:fldChar w:fldCharType="separate"/>
      </w:r>
      <w:r>
        <w:rPr>
          <w:noProof/>
        </w:rPr>
        <w:t>31</w:t>
      </w:r>
      <w:r>
        <w:rPr>
          <w:noProof/>
        </w:rPr>
        <w:fldChar w:fldCharType="end"/>
      </w:r>
    </w:p>
    <w:p w14:paraId="69F1FBB2" w14:textId="2885029E" w:rsidR="006436ED" w:rsidRDefault="006436ED">
      <w:pPr>
        <w:pStyle w:val="Inhopg2"/>
        <w:rPr>
          <w:noProof/>
        </w:rPr>
      </w:pPr>
      <w:r w:rsidRPr="00F411E5">
        <w:rPr>
          <w:rFonts w:cs="Arial"/>
          <w:noProof/>
        </w:rPr>
        <w:t>3.9</w:t>
      </w:r>
      <w:r>
        <w:rPr>
          <w:noProof/>
        </w:rPr>
        <w:tab/>
        <w:t>Objecttype OBJECT</w:t>
      </w:r>
      <w:r>
        <w:rPr>
          <w:noProof/>
        </w:rPr>
        <w:tab/>
      </w:r>
      <w:r>
        <w:rPr>
          <w:noProof/>
        </w:rPr>
        <w:fldChar w:fldCharType="begin"/>
      </w:r>
      <w:r>
        <w:rPr>
          <w:noProof/>
        </w:rPr>
        <w:instrText xml:space="preserve"> PAGEREF _Toc517097665 \h </w:instrText>
      </w:r>
      <w:r>
        <w:rPr>
          <w:noProof/>
        </w:rPr>
      </w:r>
      <w:r>
        <w:rPr>
          <w:noProof/>
        </w:rPr>
        <w:fldChar w:fldCharType="separate"/>
      </w:r>
      <w:r>
        <w:rPr>
          <w:noProof/>
        </w:rPr>
        <w:t>33</w:t>
      </w:r>
      <w:r>
        <w:rPr>
          <w:noProof/>
        </w:rPr>
        <w:fldChar w:fldCharType="end"/>
      </w:r>
    </w:p>
    <w:p w14:paraId="0351D26E" w14:textId="54A1D4AD" w:rsidR="006436ED" w:rsidRDefault="006436ED">
      <w:pPr>
        <w:pStyle w:val="Inhopg2"/>
        <w:rPr>
          <w:noProof/>
        </w:rPr>
      </w:pPr>
      <w:r w:rsidRPr="00F411E5">
        <w:rPr>
          <w:rFonts w:cs="Arial"/>
          <w:noProof/>
        </w:rPr>
        <w:t>3.10</w:t>
      </w:r>
      <w:r>
        <w:rPr>
          <w:noProof/>
        </w:rPr>
        <w:tab/>
        <w:t>Objecttype ORGANISATORISCHE EENHEID</w:t>
      </w:r>
      <w:r>
        <w:rPr>
          <w:noProof/>
        </w:rPr>
        <w:tab/>
      </w:r>
      <w:r>
        <w:rPr>
          <w:noProof/>
        </w:rPr>
        <w:fldChar w:fldCharType="begin"/>
      </w:r>
      <w:r>
        <w:rPr>
          <w:noProof/>
        </w:rPr>
        <w:instrText xml:space="preserve"> PAGEREF _Toc517097666 \h </w:instrText>
      </w:r>
      <w:r>
        <w:rPr>
          <w:noProof/>
        </w:rPr>
      </w:r>
      <w:r>
        <w:rPr>
          <w:noProof/>
        </w:rPr>
        <w:fldChar w:fldCharType="separate"/>
      </w:r>
      <w:r>
        <w:rPr>
          <w:noProof/>
        </w:rPr>
        <w:t>75</w:t>
      </w:r>
      <w:r>
        <w:rPr>
          <w:noProof/>
        </w:rPr>
        <w:fldChar w:fldCharType="end"/>
      </w:r>
    </w:p>
    <w:p w14:paraId="7502759D" w14:textId="10C3C1A1" w:rsidR="006436ED" w:rsidRDefault="006436ED">
      <w:pPr>
        <w:pStyle w:val="Inhopg2"/>
        <w:rPr>
          <w:noProof/>
        </w:rPr>
      </w:pPr>
      <w:r w:rsidRPr="00F411E5">
        <w:rPr>
          <w:rFonts w:cs="Arial"/>
          <w:noProof/>
        </w:rPr>
        <w:t>3.11</w:t>
      </w:r>
      <w:r>
        <w:rPr>
          <w:noProof/>
        </w:rPr>
        <w:tab/>
        <w:t>Objecttype</w:t>
      </w:r>
      <w:r w:rsidRPr="006436ED">
        <w:rPr>
          <w:rFonts w:ascii="Arial" w:hAnsi="Arial" w:cs="Arial"/>
          <w:noProof/>
        </w:rPr>
        <w:t xml:space="preserve"> RESULTAATTYPE</w:t>
      </w:r>
      <w:r>
        <w:rPr>
          <w:noProof/>
        </w:rPr>
        <w:tab/>
      </w:r>
      <w:r>
        <w:rPr>
          <w:noProof/>
        </w:rPr>
        <w:fldChar w:fldCharType="begin"/>
      </w:r>
      <w:r>
        <w:rPr>
          <w:noProof/>
        </w:rPr>
        <w:instrText xml:space="preserve"> PAGEREF _Toc517097667 \h </w:instrText>
      </w:r>
      <w:r>
        <w:rPr>
          <w:noProof/>
        </w:rPr>
      </w:r>
      <w:r>
        <w:rPr>
          <w:noProof/>
        </w:rPr>
        <w:fldChar w:fldCharType="separate"/>
      </w:r>
      <w:r>
        <w:rPr>
          <w:noProof/>
        </w:rPr>
        <w:t>77</w:t>
      </w:r>
      <w:r>
        <w:rPr>
          <w:noProof/>
        </w:rPr>
        <w:fldChar w:fldCharType="end"/>
      </w:r>
    </w:p>
    <w:p w14:paraId="7A66F5F4" w14:textId="55029F94" w:rsidR="006436ED" w:rsidRDefault="006436ED">
      <w:pPr>
        <w:pStyle w:val="Inhopg2"/>
        <w:rPr>
          <w:noProof/>
        </w:rPr>
      </w:pPr>
      <w:r w:rsidRPr="00F411E5">
        <w:rPr>
          <w:rFonts w:cs="Arial"/>
          <w:noProof/>
        </w:rPr>
        <w:t>3.12</w:t>
      </w:r>
      <w:r>
        <w:rPr>
          <w:noProof/>
        </w:rPr>
        <w:tab/>
        <w:t>Objecttype SAMENGESTELD INFORMATIEOBJECT</w:t>
      </w:r>
      <w:r>
        <w:rPr>
          <w:noProof/>
        </w:rPr>
        <w:tab/>
      </w:r>
      <w:r>
        <w:rPr>
          <w:noProof/>
        </w:rPr>
        <w:fldChar w:fldCharType="begin"/>
      </w:r>
      <w:r>
        <w:rPr>
          <w:noProof/>
        </w:rPr>
        <w:instrText xml:space="preserve"> PAGEREF _Toc517097668 \h </w:instrText>
      </w:r>
      <w:r>
        <w:rPr>
          <w:noProof/>
        </w:rPr>
      </w:r>
      <w:r>
        <w:rPr>
          <w:noProof/>
        </w:rPr>
        <w:fldChar w:fldCharType="separate"/>
      </w:r>
      <w:r>
        <w:rPr>
          <w:noProof/>
        </w:rPr>
        <w:t>81</w:t>
      </w:r>
      <w:r>
        <w:rPr>
          <w:noProof/>
        </w:rPr>
        <w:fldChar w:fldCharType="end"/>
      </w:r>
    </w:p>
    <w:p w14:paraId="5AF69464" w14:textId="19D3C75E" w:rsidR="006436ED" w:rsidRDefault="006436ED">
      <w:pPr>
        <w:pStyle w:val="Inhopg2"/>
        <w:rPr>
          <w:noProof/>
        </w:rPr>
      </w:pPr>
      <w:r w:rsidRPr="00F411E5">
        <w:rPr>
          <w:rFonts w:cs="Arial"/>
          <w:noProof/>
        </w:rPr>
        <w:t>3.13</w:t>
      </w:r>
      <w:r>
        <w:rPr>
          <w:noProof/>
        </w:rPr>
        <w:tab/>
        <w:t>Objecttype STATUS</w:t>
      </w:r>
      <w:r>
        <w:rPr>
          <w:noProof/>
        </w:rPr>
        <w:tab/>
      </w:r>
      <w:r>
        <w:rPr>
          <w:noProof/>
        </w:rPr>
        <w:fldChar w:fldCharType="begin"/>
      </w:r>
      <w:r>
        <w:rPr>
          <w:noProof/>
        </w:rPr>
        <w:instrText xml:space="preserve"> PAGEREF _Toc517097669 \h </w:instrText>
      </w:r>
      <w:r>
        <w:rPr>
          <w:noProof/>
        </w:rPr>
      </w:r>
      <w:r>
        <w:rPr>
          <w:noProof/>
        </w:rPr>
        <w:fldChar w:fldCharType="separate"/>
      </w:r>
      <w:r>
        <w:rPr>
          <w:noProof/>
        </w:rPr>
        <w:t>82</w:t>
      </w:r>
      <w:r>
        <w:rPr>
          <w:noProof/>
        </w:rPr>
        <w:fldChar w:fldCharType="end"/>
      </w:r>
    </w:p>
    <w:p w14:paraId="40A798D2" w14:textId="2B813268" w:rsidR="006436ED" w:rsidRDefault="006436ED">
      <w:pPr>
        <w:pStyle w:val="Inhopg2"/>
        <w:rPr>
          <w:noProof/>
        </w:rPr>
      </w:pPr>
      <w:r>
        <w:rPr>
          <w:noProof/>
        </w:rPr>
        <w:t>3.14</w:t>
      </w:r>
      <w:r>
        <w:rPr>
          <w:noProof/>
        </w:rPr>
        <w:tab/>
        <w:t>Objecttype STATUSTYPE</w:t>
      </w:r>
      <w:r>
        <w:rPr>
          <w:noProof/>
        </w:rPr>
        <w:tab/>
      </w:r>
      <w:r>
        <w:rPr>
          <w:noProof/>
        </w:rPr>
        <w:fldChar w:fldCharType="begin"/>
      </w:r>
      <w:r>
        <w:rPr>
          <w:noProof/>
        </w:rPr>
        <w:instrText xml:space="preserve"> PAGEREF _Toc517097670 \h </w:instrText>
      </w:r>
      <w:r>
        <w:rPr>
          <w:noProof/>
        </w:rPr>
      </w:r>
      <w:r>
        <w:rPr>
          <w:noProof/>
        </w:rPr>
        <w:fldChar w:fldCharType="separate"/>
      </w:r>
      <w:r>
        <w:rPr>
          <w:noProof/>
        </w:rPr>
        <w:t>84</w:t>
      </w:r>
      <w:r>
        <w:rPr>
          <w:noProof/>
        </w:rPr>
        <w:fldChar w:fldCharType="end"/>
      </w:r>
    </w:p>
    <w:p w14:paraId="789E779E" w14:textId="79AE730E" w:rsidR="006436ED" w:rsidRDefault="006436ED">
      <w:pPr>
        <w:pStyle w:val="Inhopg2"/>
        <w:rPr>
          <w:noProof/>
        </w:rPr>
      </w:pPr>
      <w:r>
        <w:rPr>
          <w:noProof/>
        </w:rPr>
        <w:t>3.15</w:t>
      </w:r>
      <w:r>
        <w:rPr>
          <w:noProof/>
        </w:rPr>
        <w:tab/>
        <w:t>Objecttype VESTIGING VAN ZAAKBEHANDELENDE ORGANISATIE</w:t>
      </w:r>
      <w:r>
        <w:rPr>
          <w:noProof/>
        </w:rPr>
        <w:tab/>
      </w:r>
      <w:r>
        <w:rPr>
          <w:noProof/>
        </w:rPr>
        <w:fldChar w:fldCharType="begin"/>
      </w:r>
      <w:r>
        <w:rPr>
          <w:noProof/>
        </w:rPr>
        <w:instrText xml:space="preserve"> PAGEREF _Toc517097671 \h </w:instrText>
      </w:r>
      <w:r>
        <w:rPr>
          <w:noProof/>
        </w:rPr>
      </w:r>
      <w:r>
        <w:rPr>
          <w:noProof/>
        </w:rPr>
        <w:fldChar w:fldCharType="separate"/>
      </w:r>
      <w:r>
        <w:rPr>
          <w:noProof/>
        </w:rPr>
        <w:t>85</w:t>
      </w:r>
      <w:r>
        <w:rPr>
          <w:noProof/>
        </w:rPr>
        <w:fldChar w:fldCharType="end"/>
      </w:r>
    </w:p>
    <w:p w14:paraId="725FE59A" w14:textId="54BE52AB" w:rsidR="006436ED" w:rsidRDefault="006436ED">
      <w:pPr>
        <w:pStyle w:val="Inhopg2"/>
        <w:rPr>
          <w:noProof/>
        </w:rPr>
      </w:pPr>
      <w:r w:rsidRPr="00F411E5">
        <w:rPr>
          <w:rFonts w:cs="Arial"/>
          <w:noProof/>
        </w:rPr>
        <w:t>3.16</w:t>
      </w:r>
      <w:r>
        <w:rPr>
          <w:noProof/>
        </w:rPr>
        <w:tab/>
        <w:t>Objecttype ZAAK</w:t>
      </w:r>
      <w:r>
        <w:rPr>
          <w:noProof/>
        </w:rPr>
        <w:tab/>
      </w:r>
      <w:r>
        <w:rPr>
          <w:noProof/>
        </w:rPr>
        <w:fldChar w:fldCharType="begin"/>
      </w:r>
      <w:r>
        <w:rPr>
          <w:noProof/>
        </w:rPr>
        <w:instrText xml:space="preserve"> PAGEREF _Toc517097672 \h </w:instrText>
      </w:r>
      <w:r>
        <w:rPr>
          <w:noProof/>
        </w:rPr>
      </w:r>
      <w:r>
        <w:rPr>
          <w:noProof/>
        </w:rPr>
        <w:fldChar w:fldCharType="separate"/>
      </w:r>
      <w:r>
        <w:rPr>
          <w:noProof/>
        </w:rPr>
        <w:t>86</w:t>
      </w:r>
      <w:r>
        <w:rPr>
          <w:noProof/>
        </w:rPr>
        <w:fldChar w:fldCharType="end"/>
      </w:r>
    </w:p>
    <w:p w14:paraId="63F832DD" w14:textId="70694127" w:rsidR="006436ED" w:rsidRDefault="006436ED">
      <w:pPr>
        <w:pStyle w:val="Inhopg2"/>
        <w:rPr>
          <w:noProof/>
        </w:rPr>
      </w:pPr>
      <w:r>
        <w:rPr>
          <w:noProof/>
        </w:rPr>
        <w:t>3.17</w:t>
      </w:r>
      <w:r>
        <w:rPr>
          <w:noProof/>
        </w:rPr>
        <w:tab/>
        <w:t>Objecttype ZAAKTYPE</w:t>
      </w:r>
      <w:r>
        <w:rPr>
          <w:noProof/>
        </w:rPr>
        <w:tab/>
      </w:r>
      <w:r>
        <w:rPr>
          <w:noProof/>
        </w:rPr>
        <w:fldChar w:fldCharType="begin"/>
      </w:r>
      <w:r>
        <w:rPr>
          <w:noProof/>
        </w:rPr>
        <w:instrText xml:space="preserve"> PAGEREF _Toc517097673 \h </w:instrText>
      </w:r>
      <w:r>
        <w:rPr>
          <w:noProof/>
        </w:rPr>
      </w:r>
      <w:r>
        <w:rPr>
          <w:noProof/>
        </w:rPr>
        <w:fldChar w:fldCharType="separate"/>
      </w:r>
      <w:r>
        <w:rPr>
          <w:noProof/>
        </w:rPr>
        <w:t>92</w:t>
      </w:r>
      <w:r>
        <w:rPr>
          <w:noProof/>
        </w:rPr>
        <w:fldChar w:fldCharType="end"/>
      </w:r>
    </w:p>
    <w:p w14:paraId="43C4341B" w14:textId="2FD9CD09" w:rsidR="006436ED" w:rsidRDefault="006436ED">
      <w:pPr>
        <w:pStyle w:val="Inhopg1"/>
        <w:rPr>
          <w:rFonts w:asciiTheme="minorHAnsi" w:eastAsiaTheme="minorEastAsia" w:hAnsiTheme="minorHAnsi" w:cstheme="minorBidi"/>
          <w:b w:val="0"/>
          <w:noProof/>
          <w:sz w:val="22"/>
          <w:szCs w:val="22"/>
        </w:rPr>
      </w:pPr>
      <w:r w:rsidRPr="00F411E5">
        <w:rPr>
          <w:rFonts w:cs="Arial"/>
          <w:noProof/>
        </w:rPr>
        <w:t>4</w:t>
      </w:r>
      <w:r>
        <w:rPr>
          <w:rFonts w:asciiTheme="minorHAnsi" w:eastAsiaTheme="minorEastAsia" w:hAnsiTheme="minorHAnsi" w:cstheme="minorBidi"/>
          <w:b w:val="0"/>
          <w:noProof/>
          <w:sz w:val="22"/>
          <w:szCs w:val="22"/>
        </w:rPr>
        <w:tab/>
      </w:r>
      <w:r w:rsidRPr="00F411E5">
        <w:rPr>
          <w:rFonts w:ascii="Arial" w:hAnsi="Arial" w:cs="Arial"/>
          <w:noProof/>
        </w:rPr>
        <w:t>Relatieklassen</w:t>
      </w:r>
      <w:r>
        <w:rPr>
          <w:noProof/>
        </w:rPr>
        <w:tab/>
      </w:r>
      <w:r>
        <w:rPr>
          <w:noProof/>
        </w:rPr>
        <w:fldChar w:fldCharType="begin"/>
      </w:r>
      <w:r>
        <w:rPr>
          <w:noProof/>
        </w:rPr>
        <w:instrText xml:space="preserve"> PAGEREF _Toc517097674 \h </w:instrText>
      </w:r>
      <w:r>
        <w:rPr>
          <w:noProof/>
        </w:rPr>
      </w:r>
      <w:r>
        <w:rPr>
          <w:noProof/>
        </w:rPr>
        <w:fldChar w:fldCharType="separate"/>
      </w:r>
      <w:r>
        <w:rPr>
          <w:noProof/>
        </w:rPr>
        <w:t>94</w:t>
      </w:r>
      <w:r>
        <w:rPr>
          <w:noProof/>
        </w:rPr>
        <w:fldChar w:fldCharType="end"/>
      </w:r>
    </w:p>
    <w:p w14:paraId="590FD842" w14:textId="18DC99B4" w:rsidR="006436ED" w:rsidRDefault="006436ED">
      <w:pPr>
        <w:pStyle w:val="Inhopg2"/>
        <w:rPr>
          <w:noProof/>
        </w:rPr>
      </w:pPr>
      <w:r>
        <w:rPr>
          <w:noProof/>
        </w:rPr>
        <w:t>4.1</w:t>
      </w:r>
      <w:r>
        <w:rPr>
          <w:noProof/>
        </w:rPr>
        <w:tab/>
        <w:t>Relatieklasse KLANT-CONTACTPERSOON</w:t>
      </w:r>
      <w:r>
        <w:rPr>
          <w:noProof/>
        </w:rPr>
        <w:tab/>
      </w:r>
      <w:r>
        <w:rPr>
          <w:noProof/>
        </w:rPr>
        <w:fldChar w:fldCharType="begin"/>
      </w:r>
      <w:r>
        <w:rPr>
          <w:noProof/>
        </w:rPr>
        <w:instrText xml:space="preserve"> PAGEREF _Toc517097675 \h </w:instrText>
      </w:r>
      <w:r>
        <w:rPr>
          <w:noProof/>
        </w:rPr>
      </w:r>
      <w:r>
        <w:rPr>
          <w:noProof/>
        </w:rPr>
        <w:fldChar w:fldCharType="separate"/>
      </w:r>
      <w:r>
        <w:rPr>
          <w:noProof/>
        </w:rPr>
        <w:t>95</w:t>
      </w:r>
      <w:r>
        <w:rPr>
          <w:noProof/>
        </w:rPr>
        <w:fldChar w:fldCharType="end"/>
      </w:r>
    </w:p>
    <w:p w14:paraId="4FE83DC2" w14:textId="79840F5B" w:rsidR="006436ED" w:rsidRDefault="006436ED">
      <w:pPr>
        <w:pStyle w:val="Inhopg2"/>
        <w:rPr>
          <w:noProof/>
        </w:rPr>
      </w:pPr>
      <w:r>
        <w:rPr>
          <w:noProof/>
        </w:rPr>
        <w:t>4.2</w:t>
      </w:r>
      <w:r>
        <w:rPr>
          <w:noProof/>
        </w:rPr>
        <w:tab/>
        <w:t>Relatieklasse ROL</w:t>
      </w:r>
      <w:r>
        <w:rPr>
          <w:noProof/>
        </w:rPr>
        <w:tab/>
      </w:r>
      <w:r>
        <w:rPr>
          <w:noProof/>
        </w:rPr>
        <w:fldChar w:fldCharType="begin"/>
      </w:r>
      <w:r>
        <w:rPr>
          <w:noProof/>
        </w:rPr>
        <w:instrText xml:space="preserve"> PAGEREF _Toc517097676 \h </w:instrText>
      </w:r>
      <w:r>
        <w:rPr>
          <w:noProof/>
        </w:rPr>
      </w:r>
      <w:r>
        <w:rPr>
          <w:noProof/>
        </w:rPr>
        <w:fldChar w:fldCharType="separate"/>
      </w:r>
      <w:r>
        <w:rPr>
          <w:noProof/>
        </w:rPr>
        <w:t>96</w:t>
      </w:r>
      <w:r>
        <w:rPr>
          <w:noProof/>
        </w:rPr>
        <w:fldChar w:fldCharType="end"/>
      </w:r>
    </w:p>
    <w:p w14:paraId="1B9616E4" w14:textId="5A792B29" w:rsidR="006436ED" w:rsidRDefault="006436ED">
      <w:pPr>
        <w:pStyle w:val="Inhopg2"/>
        <w:rPr>
          <w:noProof/>
        </w:rPr>
      </w:pPr>
      <w:r>
        <w:rPr>
          <w:noProof/>
        </w:rPr>
        <w:t>4.3</w:t>
      </w:r>
      <w:r>
        <w:rPr>
          <w:noProof/>
        </w:rPr>
        <w:tab/>
        <w:t>Relatieklasse VERZENDING</w:t>
      </w:r>
      <w:r>
        <w:rPr>
          <w:noProof/>
        </w:rPr>
        <w:tab/>
      </w:r>
      <w:r>
        <w:rPr>
          <w:noProof/>
        </w:rPr>
        <w:fldChar w:fldCharType="begin"/>
      </w:r>
      <w:r>
        <w:rPr>
          <w:noProof/>
        </w:rPr>
        <w:instrText xml:space="preserve"> PAGEREF _Toc517097677 \h </w:instrText>
      </w:r>
      <w:r>
        <w:rPr>
          <w:noProof/>
        </w:rPr>
      </w:r>
      <w:r>
        <w:rPr>
          <w:noProof/>
        </w:rPr>
        <w:fldChar w:fldCharType="separate"/>
      </w:r>
      <w:r>
        <w:rPr>
          <w:noProof/>
        </w:rPr>
        <w:t>99</w:t>
      </w:r>
      <w:r>
        <w:rPr>
          <w:noProof/>
        </w:rPr>
        <w:fldChar w:fldCharType="end"/>
      </w:r>
    </w:p>
    <w:p w14:paraId="67F8F361" w14:textId="0BBF03B1" w:rsidR="006436ED" w:rsidRDefault="006436ED">
      <w:pPr>
        <w:pStyle w:val="Inhopg2"/>
        <w:rPr>
          <w:noProof/>
        </w:rPr>
      </w:pPr>
      <w:r>
        <w:rPr>
          <w:noProof/>
        </w:rPr>
        <w:t>4.4</w:t>
      </w:r>
      <w:r>
        <w:rPr>
          <w:noProof/>
        </w:rPr>
        <w:tab/>
        <w:t>Relatieklasse ZAAK-INFORMATIEOBJECT</w:t>
      </w:r>
      <w:r>
        <w:rPr>
          <w:noProof/>
        </w:rPr>
        <w:tab/>
      </w:r>
      <w:r>
        <w:rPr>
          <w:noProof/>
        </w:rPr>
        <w:fldChar w:fldCharType="begin"/>
      </w:r>
      <w:r>
        <w:rPr>
          <w:noProof/>
        </w:rPr>
        <w:instrText xml:space="preserve"> PAGEREF _Toc517097678 \h </w:instrText>
      </w:r>
      <w:r>
        <w:rPr>
          <w:noProof/>
        </w:rPr>
      </w:r>
      <w:r>
        <w:rPr>
          <w:noProof/>
        </w:rPr>
        <w:fldChar w:fldCharType="separate"/>
      </w:r>
      <w:r>
        <w:rPr>
          <w:noProof/>
        </w:rPr>
        <w:t>101</w:t>
      </w:r>
      <w:r>
        <w:rPr>
          <w:noProof/>
        </w:rPr>
        <w:fldChar w:fldCharType="end"/>
      </w:r>
    </w:p>
    <w:p w14:paraId="549DC62D" w14:textId="09F4013B" w:rsidR="006436ED" w:rsidRDefault="006436ED">
      <w:pPr>
        <w:pStyle w:val="Inhopg2"/>
        <w:rPr>
          <w:noProof/>
        </w:rPr>
      </w:pPr>
      <w:r>
        <w:rPr>
          <w:noProof/>
        </w:rPr>
        <w:t>4.5</w:t>
      </w:r>
      <w:r>
        <w:rPr>
          <w:noProof/>
        </w:rPr>
        <w:tab/>
        <w:t>Relatieklasse</w:t>
      </w:r>
      <w:r w:rsidRPr="00F411E5">
        <w:rPr>
          <w:rFonts w:ascii="Arial" w:hAnsi="Arial" w:cs="Arial"/>
          <w:noProof/>
        </w:rPr>
        <w:t xml:space="preserve"> ZAAK-INFORMATIETOBJECT-TYPE ARCHIEFREGIME</w:t>
      </w:r>
      <w:r>
        <w:rPr>
          <w:noProof/>
        </w:rPr>
        <w:tab/>
      </w:r>
      <w:r>
        <w:rPr>
          <w:noProof/>
        </w:rPr>
        <w:fldChar w:fldCharType="begin"/>
      </w:r>
      <w:r>
        <w:rPr>
          <w:noProof/>
        </w:rPr>
        <w:instrText xml:space="preserve"> PAGEREF _Toc517097679 \h </w:instrText>
      </w:r>
      <w:r>
        <w:rPr>
          <w:noProof/>
        </w:rPr>
      </w:r>
      <w:r>
        <w:rPr>
          <w:noProof/>
        </w:rPr>
        <w:fldChar w:fldCharType="separate"/>
      </w:r>
      <w:r>
        <w:rPr>
          <w:noProof/>
        </w:rPr>
        <w:t>102</w:t>
      </w:r>
      <w:r>
        <w:rPr>
          <w:noProof/>
        </w:rPr>
        <w:fldChar w:fldCharType="end"/>
      </w:r>
    </w:p>
    <w:p w14:paraId="43C88271" w14:textId="207CE478" w:rsidR="006436ED" w:rsidRDefault="006436ED">
      <w:pPr>
        <w:pStyle w:val="Inhopg2"/>
        <w:rPr>
          <w:noProof/>
        </w:rPr>
      </w:pPr>
      <w:r>
        <w:rPr>
          <w:noProof/>
        </w:rPr>
        <w:t>4.6</w:t>
      </w:r>
      <w:r>
        <w:rPr>
          <w:noProof/>
        </w:rPr>
        <w:tab/>
        <w:t>Relatieklasse ZAAKOBJECT</w:t>
      </w:r>
      <w:r>
        <w:rPr>
          <w:noProof/>
        </w:rPr>
        <w:tab/>
      </w:r>
      <w:r>
        <w:rPr>
          <w:noProof/>
        </w:rPr>
        <w:fldChar w:fldCharType="begin"/>
      </w:r>
      <w:r>
        <w:rPr>
          <w:noProof/>
        </w:rPr>
        <w:instrText xml:space="preserve"> PAGEREF _Toc517097680 \h </w:instrText>
      </w:r>
      <w:r>
        <w:rPr>
          <w:noProof/>
        </w:rPr>
      </w:r>
      <w:r>
        <w:rPr>
          <w:noProof/>
        </w:rPr>
        <w:fldChar w:fldCharType="separate"/>
      </w:r>
      <w:r>
        <w:rPr>
          <w:noProof/>
        </w:rPr>
        <w:t>103</w:t>
      </w:r>
      <w:r>
        <w:rPr>
          <w:noProof/>
        </w:rPr>
        <w:fldChar w:fldCharType="end"/>
      </w:r>
    </w:p>
    <w:p w14:paraId="7E40F792" w14:textId="27B3C133" w:rsidR="006436ED" w:rsidRDefault="006436ED">
      <w:pPr>
        <w:pStyle w:val="Inhopg2"/>
        <w:rPr>
          <w:noProof/>
        </w:rPr>
      </w:pPr>
      <w:r>
        <w:rPr>
          <w:noProof/>
        </w:rPr>
        <w:t>4.7</w:t>
      </w:r>
      <w:r>
        <w:rPr>
          <w:noProof/>
        </w:rPr>
        <w:tab/>
        <w:t>Relatieklasse ZAKENRELATIE</w:t>
      </w:r>
      <w:r>
        <w:rPr>
          <w:noProof/>
        </w:rPr>
        <w:tab/>
      </w:r>
      <w:r>
        <w:rPr>
          <w:noProof/>
        </w:rPr>
        <w:fldChar w:fldCharType="begin"/>
      </w:r>
      <w:r>
        <w:rPr>
          <w:noProof/>
        </w:rPr>
        <w:instrText xml:space="preserve"> PAGEREF _Toc517097681 \h </w:instrText>
      </w:r>
      <w:r>
        <w:rPr>
          <w:noProof/>
        </w:rPr>
      </w:r>
      <w:r>
        <w:rPr>
          <w:noProof/>
        </w:rPr>
        <w:fldChar w:fldCharType="separate"/>
      </w:r>
      <w:r>
        <w:rPr>
          <w:noProof/>
        </w:rPr>
        <w:t>104</w:t>
      </w:r>
      <w:r>
        <w:rPr>
          <w:noProof/>
        </w:rPr>
        <w:fldChar w:fldCharType="end"/>
      </w:r>
    </w:p>
    <w:p w14:paraId="26BFA1B2" w14:textId="77F5958D" w:rsidR="008B7713" w:rsidRDefault="00DE73DB"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14:paraId="20AB0202" w14:textId="77777777" w:rsidR="008B7713" w:rsidRPr="006C0403" w:rsidRDefault="00DE73DB" w:rsidP="008B7713">
      <w:pPr>
        <w:rPr>
          <w:rFonts w:eastAsiaTheme="minorEastAsia"/>
        </w:rPr>
      </w:pPr>
      <w:r>
        <w:fldChar w:fldCharType="end"/>
      </w:r>
      <w:r w:rsidR="008B7713">
        <w:t xml:space="preserve"> </w:t>
      </w:r>
    </w:p>
    <w:p w14:paraId="5B78C01F" w14:textId="77777777" w:rsidR="005D015D" w:rsidRPr="002E480C" w:rsidRDefault="001A611A" w:rsidP="00520125">
      <w:pPr>
        <w:pStyle w:val="Kop1"/>
      </w:pPr>
      <w:bookmarkStart w:id="28" w:name="_Toc184810009"/>
      <w:bookmarkStart w:id="29" w:name="_Hlk517096532"/>
      <w:bookmarkStart w:id="30" w:name="_Toc517097649"/>
      <w:r>
        <w:lastRenderedPageBreak/>
        <w:t>Inleiding</w:t>
      </w:r>
      <w:bookmarkEnd w:id="30"/>
    </w:p>
    <w:bookmarkEnd w:id="28"/>
    <w:p w14:paraId="426F4459" w14:textId="77777777" w:rsidR="001A611A" w:rsidRDefault="00A43283" w:rsidP="001A611A">
      <w:r>
        <w:t xml:space="preserve">In 2010 heeft KING versie 1.0 van het RGBZ gepubliceerd. Het zaakgericht werken was toen bij gemeenten in opkomst. Inmiddels heeft dit een enorme vlucht genomen. Dat leidt tot voortschrijdend inzicht over de zaakgerichte informatievoorziening en tot de behoefte aan verbetering en uitbreiding van het RGBZ. Met deze 2.0-versie voorzien we hierin.  </w:t>
      </w:r>
    </w:p>
    <w:p w14:paraId="419DD111" w14:textId="77777777" w:rsidR="001A611A" w:rsidRPr="0092336E" w:rsidRDefault="001A611A" w:rsidP="00EC05C9">
      <w:pPr>
        <w:pStyle w:val="Kop2"/>
        <w:pageBreakBefore w:val="0"/>
      </w:pPr>
      <w:bookmarkStart w:id="31" w:name="_Toc387055055"/>
      <w:bookmarkStart w:id="32" w:name="_Toc517097650"/>
      <w:r w:rsidRPr="0092336E">
        <w:t>Aanleiding</w:t>
      </w:r>
      <w:bookmarkEnd w:id="31"/>
      <w:bookmarkEnd w:id="32"/>
    </w:p>
    <w:p w14:paraId="5E6A3EA2" w14:textId="77777777" w:rsidR="001A611A" w:rsidRDefault="00A43283" w:rsidP="001A611A">
      <w:r>
        <w:t>[…]</w:t>
      </w:r>
    </w:p>
    <w:p w14:paraId="2CF1B54E" w14:textId="77777777" w:rsidR="001A611A" w:rsidRPr="00A773BC" w:rsidRDefault="001A611A" w:rsidP="001A611A"/>
    <w:p w14:paraId="4FC52CC1" w14:textId="77777777" w:rsidR="001A611A" w:rsidRPr="007F4E21" w:rsidRDefault="001A611A" w:rsidP="00EC05C9">
      <w:pPr>
        <w:pStyle w:val="Kop2"/>
        <w:pageBreakBefore w:val="0"/>
      </w:pPr>
      <w:bookmarkStart w:id="33" w:name="_Toc387055056"/>
      <w:bookmarkStart w:id="34" w:name="_Toc517097651"/>
      <w:r w:rsidRPr="007F4E21">
        <w:t>Doel</w:t>
      </w:r>
      <w:bookmarkEnd w:id="33"/>
      <w:bookmarkEnd w:id="34"/>
    </w:p>
    <w:p w14:paraId="5A52C386" w14:textId="77777777" w:rsidR="00A43283" w:rsidRDefault="00A43283" w:rsidP="00A43283">
      <w:r>
        <w:t>Het model specificeert de gegevens en hun samenhang die gemeenten, daarmee samenwerkende organisaties en hun klanten minimaal nodig hebben om voldoende op de hoogte te zijn van lopende en afgeronde zaken. Het draagt bij aan:</w:t>
      </w:r>
    </w:p>
    <w:p w14:paraId="3423DC99" w14:textId="77777777" w:rsidR="00A43283" w:rsidRDefault="00A43283" w:rsidP="000B2EA3">
      <w:pPr>
        <w:pStyle w:val="Lijstalinea"/>
        <w:numPr>
          <w:ilvl w:val="0"/>
          <w:numId w:val="8"/>
        </w:numPr>
        <w:ind w:left="426"/>
      </w:pPr>
      <w:r>
        <w:t>het verbeteren van de dienstverlening aan de burger,</w:t>
      </w:r>
    </w:p>
    <w:p w14:paraId="5ED2A928" w14:textId="77777777" w:rsidR="00A43283" w:rsidRDefault="00A43283" w:rsidP="000B2EA3">
      <w:pPr>
        <w:pStyle w:val="Lijstalinea"/>
        <w:numPr>
          <w:ilvl w:val="0"/>
          <w:numId w:val="8"/>
        </w:numPr>
        <w:ind w:left="426"/>
      </w:pPr>
      <w:r>
        <w:t>het ondersteunen van elektronische dienstverlening,</w:t>
      </w:r>
    </w:p>
    <w:p w14:paraId="52B0399F" w14:textId="77777777" w:rsidR="00A43283" w:rsidRDefault="00A43283" w:rsidP="000B2EA3">
      <w:pPr>
        <w:pStyle w:val="Lijstalinea"/>
        <w:numPr>
          <w:ilvl w:val="0"/>
          <w:numId w:val="8"/>
        </w:numPr>
        <w:ind w:left="426"/>
      </w:pPr>
      <w:r>
        <w:t>het verbeteren van de bedrijfsvoering van de gemeente,</w:t>
      </w:r>
    </w:p>
    <w:p w14:paraId="4D9F7DA6" w14:textId="77777777" w:rsidR="00F54E4A" w:rsidRDefault="00F54E4A" w:rsidP="000B2EA3">
      <w:pPr>
        <w:pStyle w:val="Lijstalinea"/>
        <w:numPr>
          <w:ilvl w:val="0"/>
          <w:numId w:val="8"/>
        </w:numPr>
        <w:ind w:left="426"/>
      </w:pPr>
      <w:r>
        <w:t>het adequater beheren van de, steeds meer digitale, documentaire informatievoorziening en archivering.</w:t>
      </w:r>
    </w:p>
    <w:p w14:paraId="7AA430ED" w14:textId="77777777" w:rsidR="001A611A" w:rsidRPr="00FA2CCC" w:rsidRDefault="001A611A" w:rsidP="00EC05C9">
      <w:pPr>
        <w:pStyle w:val="Kop2"/>
        <w:pageBreakBefore w:val="0"/>
      </w:pPr>
      <w:bookmarkStart w:id="35" w:name="_Toc387055057"/>
      <w:bookmarkStart w:id="36" w:name="_Toc517097652"/>
      <w:r w:rsidRPr="00FA2CCC">
        <w:t>Werkingsgebied</w:t>
      </w:r>
      <w:bookmarkEnd w:id="35"/>
      <w:bookmarkEnd w:id="36"/>
    </w:p>
    <w:p w14:paraId="07F5FC52" w14:textId="77777777" w:rsidR="00A43283" w:rsidRDefault="00F54E4A" w:rsidP="00A43283">
      <w:r>
        <w:t>Het informatiemodel is gericht op</w:t>
      </w:r>
      <w:r w:rsidR="00A43283">
        <w:t>:</w:t>
      </w:r>
    </w:p>
    <w:p w14:paraId="02DD91F6" w14:textId="77777777" w:rsidR="00A43283" w:rsidRDefault="00F54E4A" w:rsidP="000B2EA3">
      <w:pPr>
        <w:pStyle w:val="Lijstalinea"/>
        <w:numPr>
          <w:ilvl w:val="0"/>
          <w:numId w:val="8"/>
        </w:numPr>
        <w:ind w:left="426"/>
      </w:pPr>
      <w:r>
        <w:t>h</w:t>
      </w:r>
      <w:r w:rsidR="00A43283">
        <w:t>et adequaat kunnen informeren van betrokkenen bij, en geïnteresseerden in een zaak. Dit loopt van ex- en interne initiatoren van een zaak via medebehandelaars daarvan en belangstellenden in de publicatie van de zaak of het resultaat daarvan tot management dat behoefte heeft aan sturingsinformatie.</w:t>
      </w:r>
    </w:p>
    <w:p w14:paraId="09353860" w14:textId="77777777" w:rsidR="00A43283" w:rsidRDefault="00F54E4A" w:rsidP="000B2EA3">
      <w:pPr>
        <w:pStyle w:val="Lijstalinea"/>
        <w:numPr>
          <w:ilvl w:val="0"/>
          <w:numId w:val="8"/>
        </w:numPr>
        <w:ind w:left="426"/>
      </w:pPr>
      <w:r>
        <w:t>h</w:t>
      </w:r>
      <w:r w:rsidR="00A43283">
        <w:t>et (ook achteraf) kunnen verantwoorden van de zaak, zowel inhoudelijk (is de zaak goed afgehandeld) als qua proces (is de zaak op de juiste wijze afgehandeld), en desgewenst kunnen reconstrueren van de (behandeling van de) zaak.</w:t>
      </w:r>
    </w:p>
    <w:p w14:paraId="59C08295" w14:textId="77777777" w:rsidR="001A611A" w:rsidRPr="001F4090" w:rsidRDefault="001A611A" w:rsidP="00EC05C9">
      <w:pPr>
        <w:pStyle w:val="Kop2"/>
        <w:pageBreakBefore w:val="0"/>
      </w:pPr>
      <w:bookmarkStart w:id="37" w:name="_Toc387055058"/>
      <w:bookmarkStart w:id="38" w:name="_Toc517097653"/>
      <w:r w:rsidRPr="001F4090">
        <w:t>Beheer</w:t>
      </w:r>
      <w:bookmarkEnd w:id="37"/>
      <w:bookmarkEnd w:id="38"/>
    </w:p>
    <w:p w14:paraId="3252A22A" w14:textId="77777777" w:rsidR="00B70627" w:rsidRDefault="00B70627" w:rsidP="00B70627">
      <w:r w:rsidRPr="00A773BC">
        <w:t xml:space="preserve">Het beheer van dit informatiemodel </w:t>
      </w:r>
      <w:r>
        <w:t>wordt uitgevoerd door KING, afdeling e-Diensten, team Gegevens- en Berichtenstandaarden.</w:t>
      </w:r>
    </w:p>
    <w:p w14:paraId="2723E446" w14:textId="77777777" w:rsidR="00B70627" w:rsidRPr="00A773BC" w:rsidRDefault="00B70627" w:rsidP="00B70627">
      <w:r>
        <w:t xml:space="preserve">Het tweede concept van deze 2.0-versie is op 27-11-2014 goedgekeurd door de Expertgroep Informatiemodellen. Het derde concept van deze 2.0-versie is op 4-12-2014 goedgekeurd door de Regiegroep Gegevens- en berichtenstandaarden. Vaststelling van de 2.0-versie, die daarmee de status ‘in gebruik’ krijgt vindt naar verwachting </w:t>
      </w:r>
      <w:del w:id="39" w:author="Arjan Kloosterboer" w:date="2018-06-18T14:49:00Z">
        <w:r>
          <w:delText>medio 2014</w:delText>
        </w:r>
      </w:del>
      <w:ins w:id="40" w:author="Arjan Kloosterboer" w:date="2018-06-18T14:49:00Z">
        <w:r>
          <w:t>in de loop van 2018</w:t>
        </w:r>
      </w:ins>
      <w:r>
        <w:t xml:space="preserve"> plaats gelijktijdig met de vaststelling van </w:t>
      </w:r>
      <w:del w:id="41" w:author="Arjan Kloosterboer" w:date="2018-06-18T14:49:00Z">
        <w:r>
          <w:delText>de StUF-ZKN-</w:delText>
        </w:r>
      </w:del>
      <w:ins w:id="42" w:author="Arjan Kloosterboer" w:date="2018-06-18T14:49:00Z">
        <w:r>
          <w:t xml:space="preserve">het eerste hiervan afgeleide koppelvlak, </w:t>
        </w:r>
      </w:ins>
      <w:r>
        <w:t xml:space="preserve">versie </w:t>
      </w:r>
      <w:del w:id="43" w:author="Arjan Kloosterboer" w:date="2018-06-18T14:49:00Z">
        <w:r>
          <w:delText>die</w:delText>
        </w:r>
      </w:del>
      <w:ins w:id="44" w:author="Arjan Kloosterboer" w:date="2018-06-18T14:49:00Z">
        <w:r>
          <w:t>2</w:t>
        </w:r>
      </w:ins>
      <w:r>
        <w:t xml:space="preserve"> van de </w:t>
      </w:r>
      <w:del w:id="45" w:author="Arjan Kloosterboer" w:date="2018-06-18T14:49:00Z">
        <w:r>
          <w:delText>2.0-versie wordt afgeleid</w:delText>
        </w:r>
      </w:del>
      <w:ins w:id="46" w:author="Arjan Kloosterboer" w:date="2018-06-18T14:49:00Z">
        <w:r>
          <w:t>ZaaDocumentServices</w:t>
        </w:r>
      </w:ins>
      <w:r>
        <w:t>.</w:t>
      </w:r>
    </w:p>
    <w:p w14:paraId="26F9220E" w14:textId="77777777" w:rsidR="00B70627" w:rsidRPr="001F4090" w:rsidRDefault="00B70627" w:rsidP="00B70627">
      <w:pPr>
        <w:pStyle w:val="Kop2"/>
        <w:pageBreakBefore w:val="0"/>
      </w:pPr>
      <w:bookmarkStart w:id="47" w:name="_Toc387055059"/>
      <w:bookmarkStart w:id="48" w:name="_Toc517048403"/>
      <w:bookmarkStart w:id="49" w:name="_Toc517097654"/>
      <w:r w:rsidRPr="001F4090">
        <w:t>Leeswijzer</w:t>
      </w:r>
      <w:bookmarkEnd w:id="47"/>
      <w:bookmarkEnd w:id="48"/>
      <w:bookmarkEnd w:id="49"/>
    </w:p>
    <w:p w14:paraId="3E9C37A5" w14:textId="77777777" w:rsidR="00B70627" w:rsidRPr="00A773BC" w:rsidRDefault="00B70627" w:rsidP="00B70627">
      <w:r w:rsidRPr="00A773BC">
        <w:t>Voor  een overzicht van het informatiemodel leest u hoofdstuk 2.</w:t>
      </w:r>
    </w:p>
    <w:p w14:paraId="0A0F9680" w14:textId="77777777" w:rsidR="00B70627" w:rsidRDefault="00B70627" w:rsidP="00B70627">
      <w:r w:rsidRPr="00A773BC">
        <w:t xml:space="preserve">Voor een goed begrip van het informatiemodel en haar objecttypen, </w:t>
      </w:r>
      <w:r>
        <w:t xml:space="preserve">relatieklassen, </w:t>
      </w:r>
      <w:r w:rsidRPr="00A773BC">
        <w:t xml:space="preserve">attribuut- en relatiesoorten leest u de hoofdstukken </w:t>
      </w:r>
      <w:r>
        <w:t>3</w:t>
      </w:r>
      <w:r w:rsidRPr="00A773BC">
        <w:t xml:space="preserve"> en </w:t>
      </w:r>
      <w:r>
        <w:t>4</w:t>
      </w:r>
      <w:r w:rsidRPr="00A773BC">
        <w:t>.</w:t>
      </w:r>
    </w:p>
    <w:p w14:paraId="130D7303" w14:textId="77777777" w:rsidR="00B70627" w:rsidRPr="00A773BC" w:rsidRDefault="00B70627" w:rsidP="00B70627">
      <w:pPr>
        <w:rPr>
          <w:ins w:id="50" w:author="Arjan Kloosterboer" w:date="2018-06-18T14:49:00Z"/>
        </w:rPr>
      </w:pPr>
      <w:ins w:id="51" w:author="Arjan Kloosterboer" w:date="2018-06-18T14:49:00Z">
        <w:r>
          <w:t xml:space="preserve">De hoofdstukken 5 en verder geven een overzicht van de gemodelleerde referentielijsten, unions, complex datatypes en enumeraties. </w:t>
        </w:r>
      </w:ins>
    </w:p>
    <w:p w14:paraId="0601EAA6" w14:textId="77777777" w:rsidR="00B70627" w:rsidRDefault="00B70627" w:rsidP="00B70627">
      <w:r>
        <w:t>Deel II</w:t>
      </w:r>
      <w:r w:rsidRPr="00A773BC">
        <w:t xml:space="preserve"> biedt </w:t>
      </w:r>
      <w:del w:id="52" w:author="Arjan Kloosterboer" w:date="2018-06-18T14:49:00Z">
        <w:r w:rsidRPr="00A773BC">
          <w:delText xml:space="preserve">per attribuut- en relatiesoort de </w:delText>
        </w:r>
      </w:del>
      <w:ins w:id="53" w:author="Arjan Kloosterboer" w:date="2018-06-18T14:49:00Z">
        <w:r w:rsidRPr="00A773BC">
          <w:t xml:space="preserve">de </w:t>
        </w:r>
      </w:ins>
      <w:r w:rsidRPr="00A773BC">
        <w:t xml:space="preserve">specificaties </w:t>
      </w:r>
      <w:del w:id="54" w:author="Arjan Kloosterboer" w:date="2018-06-18T14:49:00Z">
        <w:r w:rsidRPr="00A773BC">
          <w:delText>daarvan</w:delText>
        </w:r>
      </w:del>
      <w:ins w:id="55" w:author="Arjan Kloosterboer" w:date="2018-06-18T14:49:00Z">
        <w:r w:rsidRPr="00A773BC">
          <w:t>van</w:t>
        </w:r>
        <w:r>
          <w:t xml:space="preserve"> al deze modelelementen</w:t>
        </w:r>
      </w:ins>
      <w:r w:rsidRPr="00A773BC">
        <w:t>.</w:t>
      </w:r>
    </w:p>
    <w:p w14:paraId="12938A65" w14:textId="77777777" w:rsidR="00B70627" w:rsidRDefault="00B70627" w:rsidP="00B70627">
      <w:r>
        <w:lastRenderedPageBreak/>
        <w:t>Naast de delen I en II van het RGBZ is het Wijzigingsvoorstel RGBZ beschikbaar waarin de doorgevoerde wijzigingen ten opzichte van versie 1.0 worden gespecificeerd en gemotiveerd wordt waarom en hoe de diverse wijzigingsvoorstellen al dan niet verwerkt zijn.</w:t>
      </w:r>
    </w:p>
    <w:p w14:paraId="4130FEFC" w14:textId="77777777" w:rsidR="00B70627" w:rsidRDefault="00B70627" w:rsidP="00B70627"/>
    <w:p w14:paraId="0FB2EF87" w14:textId="1FBA0F16" w:rsidR="00B70627" w:rsidRDefault="00B70627" w:rsidP="00B70627">
      <w:r>
        <w:t xml:space="preserve">De modelspecificaties worden beheerd met een daartoe geschikt tool. De in dit document vermelde specificaties zijn daaraan ontleend. We hebben er zorg aan besteed deze rapportage een zo getrouw mogelijke weergave te doen zijn van de specifcaties in het tool. Bij verschillen is maatgevend de aan het tool ontleende </w:t>
      </w:r>
      <w:r>
        <w:t>(</w:t>
      </w:r>
      <w:r>
        <w:t>interacteve</w:t>
      </w:r>
      <w:r>
        <w:t>)</w:t>
      </w:r>
      <w:r>
        <w:t xml:space="preserve"> publicatie op GEMMA Online. </w:t>
      </w:r>
    </w:p>
    <w:p w14:paraId="3FE1886C" w14:textId="7642035A" w:rsidR="00F21E14" w:rsidRDefault="00F21E14" w:rsidP="00B70627"/>
    <w:p w14:paraId="5D8789C8" w14:textId="097404A9" w:rsidR="00F21E14" w:rsidRPr="009E0DC7" w:rsidRDefault="00F21E14" w:rsidP="00B70627">
      <w:pPr>
        <w:rPr>
          <w:b/>
        </w:rPr>
      </w:pPr>
      <w:r w:rsidRPr="009E0DC7">
        <w:rPr>
          <w:b/>
        </w:rPr>
        <w:t>Nb.</w:t>
      </w:r>
    </w:p>
    <w:p w14:paraId="42E38091" w14:textId="347932F4" w:rsidR="00F21E14" w:rsidRPr="009E0DC7" w:rsidRDefault="00F21E14" w:rsidP="00B70627">
      <w:pPr>
        <w:rPr>
          <w:b/>
        </w:rPr>
      </w:pPr>
      <w:r w:rsidRPr="009E0DC7">
        <w:rPr>
          <w:b/>
        </w:rPr>
        <w:t xml:space="preserve">Deze weergave van het informatiemodel geeft de wijzigingen weer van </w:t>
      </w:r>
      <w:r w:rsidR="009E0DC7" w:rsidRPr="009E0DC7">
        <w:rPr>
          <w:b/>
        </w:rPr>
        <w:t xml:space="preserve">het concept dd. 13-6-2018 </w:t>
      </w:r>
      <w:r w:rsidRPr="009E0DC7">
        <w:rPr>
          <w:b/>
        </w:rPr>
        <w:t xml:space="preserve">van het RGBZ t.o.v. </w:t>
      </w:r>
      <w:r w:rsidR="009E0DC7" w:rsidRPr="009E0DC7">
        <w:rPr>
          <w:b/>
        </w:rPr>
        <w:t>het eind 2014 door de Reg</w:t>
      </w:r>
      <w:r w:rsidR="009E0DC7">
        <w:rPr>
          <w:b/>
        </w:rPr>
        <w:t>i</w:t>
      </w:r>
      <w:r w:rsidR="009E0DC7" w:rsidRPr="009E0DC7">
        <w:rPr>
          <w:b/>
        </w:rPr>
        <w:t>egroep vastgestelde concept</w:t>
      </w:r>
      <w:r w:rsidRPr="009E0DC7">
        <w:rPr>
          <w:b/>
        </w:rPr>
        <w:t xml:space="preserve">. Zie voor de daadwerkelijke specificaties de hiervoor genoemde publicatie van </w:t>
      </w:r>
      <w:r w:rsidR="009E0DC7" w:rsidRPr="009E0DC7">
        <w:rPr>
          <w:b/>
        </w:rPr>
        <w:t>het RGBZ op GEMMA Online.</w:t>
      </w:r>
    </w:p>
    <w:p w14:paraId="4EB31A29" w14:textId="77777777" w:rsidR="00B36E25" w:rsidRDefault="00B36E25" w:rsidP="004F75A6"/>
    <w:p w14:paraId="47FF6558" w14:textId="77777777" w:rsidR="00B36E25" w:rsidRDefault="00B36E25" w:rsidP="004F75A6"/>
    <w:p w14:paraId="2BDFC1A1" w14:textId="77777777" w:rsidR="00B36E25" w:rsidRDefault="00847C61" w:rsidP="00847C61">
      <w:pPr>
        <w:pStyle w:val="Kop1"/>
      </w:pPr>
      <w:bookmarkStart w:id="56" w:name="_Toc517097655"/>
      <w:r>
        <w:lastRenderedPageBreak/>
        <w:t>Model op hoofdlijnen</w:t>
      </w:r>
      <w:bookmarkEnd w:id="56"/>
    </w:p>
    <w:p w14:paraId="33A0326E" w14:textId="77777777" w:rsidR="00B70627" w:rsidRDefault="00B70627" w:rsidP="00B70627">
      <w:pPr>
        <w:rPr>
          <w:lang w:eastAsia="en-US"/>
        </w:rPr>
      </w:pPr>
      <w:r w:rsidRPr="00AE28D1">
        <w:rPr>
          <w:lang w:eastAsia="en-US"/>
        </w:rPr>
        <w:t>Aan de hand van de afbeelding</w:t>
      </w:r>
      <w:del w:id="57" w:author="Arjan Kloosterboer" w:date="2018-06-18T14:49:00Z">
        <w:r>
          <w:rPr>
            <w:lang w:eastAsia="en-US"/>
          </w:rPr>
          <w:delText>en</w:delText>
        </w:r>
      </w:del>
      <w:r>
        <w:rPr>
          <w:lang w:eastAsia="en-US"/>
        </w:rPr>
        <w:t xml:space="preserve"> aan het einde van dit hoofdstuk</w:t>
      </w:r>
      <w:r w:rsidRPr="00AE28D1">
        <w:rPr>
          <w:lang w:eastAsia="en-US"/>
        </w:rPr>
        <w:t xml:space="preserve"> lichten we de informatie-structuur van </w:t>
      </w:r>
      <w:r>
        <w:rPr>
          <w:lang w:eastAsia="en-US"/>
        </w:rPr>
        <w:t>het RGBZ</w:t>
      </w:r>
      <w:r w:rsidRPr="00AE28D1">
        <w:rPr>
          <w:lang w:eastAsia="en-US"/>
        </w:rPr>
        <w:t xml:space="preserve"> op hoofdlijnen toe. De details vermelden we in de volgende hoofdstukken</w:t>
      </w:r>
      <w:r>
        <w:rPr>
          <w:lang w:eastAsia="en-US"/>
        </w:rPr>
        <w:t xml:space="preserve"> en in deel II</w:t>
      </w:r>
      <w:r w:rsidRPr="00AE28D1">
        <w:rPr>
          <w:lang w:eastAsia="en-US"/>
        </w:rPr>
        <w:t xml:space="preserve">. </w:t>
      </w:r>
    </w:p>
    <w:p w14:paraId="23BB851F" w14:textId="77777777" w:rsidR="00B70627" w:rsidRDefault="00B70627" w:rsidP="00B70627">
      <w:pPr>
        <w:rPr>
          <w:rFonts w:eastAsia="Batang"/>
        </w:rPr>
      </w:pPr>
      <w:r>
        <w:rPr>
          <w:rFonts w:eastAsia="Batang"/>
        </w:rPr>
        <w:t xml:space="preserve">Centraal in het referentiemodel staat het begrip ZAAK. Een ZAAK is “een samenhangende hoeveelheid werk met een welgedefinieerde aanleiding en een welgedefinieerd eindresultaat, waarvan kwaliteit en doorlooptijd bewaakt moet worden”.De aanleiding bepaalt de omvang van de zaak. Met die zaak wordt een bedrijfsproces uitgevoerd waarmee beantwoord wordt aan de aanleiding. Als, gezien de aanleiding, aan de uitvoering van de zaak </w:t>
      </w:r>
      <w:r w:rsidRPr="00C9753E">
        <w:rPr>
          <w:rFonts w:eastAsia="Batang"/>
        </w:rPr>
        <w:t>alleen invulling gegeven kan worden door de (parallelle) uitvoering van meerdere bedrijfsprocessen</w:t>
      </w:r>
      <w:r>
        <w:rPr>
          <w:rFonts w:eastAsia="Batang"/>
        </w:rPr>
        <w:t xml:space="preserve">, dan is er sprake van deelzaken. Met elke deelzaak wordt één bedrijfsproces uitgevoerd. Elke deelzaak is op zich weer een ZAAK. Deze relateren we aan de ‘hoofdzaak’: de ‘samengestelde’ ZAAK zoals die geïnitieerd is. </w:t>
      </w:r>
    </w:p>
    <w:p w14:paraId="6BEEC3F6" w14:textId="77777777" w:rsidR="00B70627" w:rsidRDefault="00B70627" w:rsidP="00B70627">
      <w:pPr>
        <w:rPr>
          <w:rFonts w:eastAsia="Batang"/>
        </w:rPr>
      </w:pPr>
      <w:r>
        <w:rPr>
          <w:rFonts w:eastAsia="Batang"/>
        </w:rPr>
        <w:t xml:space="preserve">Kenmerken van groepen vergelijkbare zaken leggen we vast met het ZAAKTYPE conform het ImZTC2. </w:t>
      </w:r>
    </w:p>
    <w:p w14:paraId="41E09C11" w14:textId="77777777" w:rsidR="00B70627" w:rsidRDefault="00B70627" w:rsidP="00B70627">
      <w:pPr>
        <w:rPr>
          <w:rFonts w:eastAsia="Batang"/>
        </w:rPr>
      </w:pPr>
      <w:r>
        <w:rPr>
          <w:rFonts w:eastAsia="Batang"/>
        </w:rPr>
        <w:t>Elke zaak heeft ‘ergens betrekking op’. Dit modelleren we met de relatie naar OBJECT via ZAAKOBJECT als het een object van een type uit het RSGB of RGBZ betreft. Zo niet, dan leggen we dit vast met zaakgegevens. Soms heeft de ene zaak betrekking op een andere zaak, wat we modelleren met de relatie ‘ZAAK heeft gerelateerde ZAAK’. Denk bijvoorbeeld aan een bezwaar of beroep dat naar aanleiding van een beschikking wordt ingediend en dat als een separate zaak wordt afgehandeld. De aard van de relatie tussen zaken leggen we vast met ZAKENRELATIE.</w:t>
      </w:r>
    </w:p>
    <w:p w14:paraId="60D02100" w14:textId="77777777" w:rsidR="00B70627" w:rsidRDefault="00B70627" w:rsidP="00B70627">
      <w:pPr>
        <w:rPr>
          <w:rFonts w:eastAsia="Batang"/>
        </w:rPr>
      </w:pPr>
      <w:r>
        <w:rPr>
          <w:rFonts w:eastAsia="Batang"/>
        </w:rPr>
        <w:t>Een ZAAK wordt geïnitieerd door één of meer BETROKKENEn. Een betrokkene kan een externe persoon of bedrijf zijn: NATUURLIJK PERSOON, NIET NATUURLIJK PERSOON of VESTIGING. Ook kan het initiatief voor de ZAAK binnen de zaakbehandelende organisatie(s) liggen: ORGANISATORISCHE EENHEID of MEDEWERKER. De belangrijkste ROL van beide laatstgenoemde objecttypen is evenwel het behandelen van zaken. Met de relatie van ORGANISATORISCHE EENHEID naar VESTIGING VAN ZAAKBEHANDELENDE ORGANISATIE geven we aan op welke locatie de ORGANISATORISCHE EENHEID van de zaakbehandelende organisatie haar activiteiten uitoefent.</w:t>
      </w:r>
    </w:p>
    <w:p w14:paraId="2B8EDB43" w14:textId="77777777" w:rsidR="00B70627" w:rsidRDefault="00B70627" w:rsidP="00B70627">
      <w:pPr>
        <w:rPr>
          <w:rFonts w:eastAsia="Batang"/>
        </w:rPr>
      </w:pPr>
      <w:r>
        <w:rPr>
          <w:rFonts w:eastAsia="Batang"/>
        </w:rPr>
        <w:t xml:space="preserve">Het initiëren van zaken is één van de ROLlen van een BETROKKENE. In het algemeen betreft ROL de taken, rechten en/of verplichtingen die een specifieke BETROKKENE heeft ten aanzien van een specifieke ZAAK. </w:t>
      </w:r>
    </w:p>
    <w:p w14:paraId="227E6026" w14:textId="77777777" w:rsidR="00B70627" w:rsidRDefault="00B70627" w:rsidP="00B70627">
      <w:pPr>
        <w:rPr>
          <w:rFonts w:eastAsia="Batang"/>
        </w:rPr>
      </w:pPr>
      <w:r>
        <w:rPr>
          <w:rFonts w:eastAsia="Batang"/>
        </w:rPr>
        <w:t>Een zaak doorloopt een aantal STATUSsen. Een STATUS geeft aan in welke toestand een zaak zich bevindt. De STATUS maakt het mogelijk de voortgang van de zaak op hoofdlijnen te volgen. Wat de hoofdlijnen zijn wordt in belangrijke mate bepaald vanuit de belangen van de initiator van de zaak. Deze is veelal geïnteresseerd in mijlpalen, niet in de diverse stappen die de behandelende organisatie(s) moet zetten om de zaak af te handelen. Daarnaast kan de STATUS gebruikt worden voor het genereren van management informatie.</w:t>
      </w:r>
    </w:p>
    <w:p w14:paraId="653B5E3B" w14:textId="77777777" w:rsidR="00B70627" w:rsidRDefault="00B70627" w:rsidP="00B70627">
      <w:pPr>
        <w:rPr>
          <w:rFonts w:eastAsia="Batang"/>
        </w:rPr>
      </w:pPr>
      <w:r>
        <w:rPr>
          <w:rFonts w:eastAsia="Batang"/>
        </w:rPr>
        <w:t>Een zaak heeft in de loop van de tijd meerdere statussen: de achtereenvolgens bereikte mijlpalen. De STATUS is niet bedoeld om de behandeling van de zaak te plannen. Deze planning volgt uit de STATUSTYPEn bij de ZAAK. Het STATUSTYPE is ontleend aan het ImZTC2.</w:t>
      </w:r>
    </w:p>
    <w:p w14:paraId="319AE1C4" w14:textId="77777777" w:rsidR="00B70627" w:rsidRDefault="00B70627" w:rsidP="00B70627">
      <w:pPr>
        <w:rPr>
          <w:rFonts w:eastAsia="Batang"/>
        </w:rPr>
      </w:pPr>
      <w:r>
        <w:rPr>
          <w:rFonts w:eastAsia="Batang"/>
        </w:rPr>
        <w:t>Een STATUS wordt altijd gezet door een BETROKKENE in zijn of haar ROL bij de ZAAK.</w:t>
      </w:r>
    </w:p>
    <w:p w14:paraId="1DD3D800" w14:textId="77777777" w:rsidR="00B70627" w:rsidRDefault="00B70627" w:rsidP="00B70627">
      <w:pPr>
        <w:rPr>
          <w:rFonts w:eastAsia="Batang"/>
        </w:rPr>
      </w:pPr>
      <w:r>
        <w:rPr>
          <w:rFonts w:eastAsia="Batang"/>
        </w:rPr>
        <w:t>INFORMATIEOBJECTen (‘documenten’) die relevant zijn voor het bereiken van een STATUS of voor de communicatie over die STATUS, kunnen aan die STATUS gerelateerd worden.</w:t>
      </w:r>
    </w:p>
    <w:p w14:paraId="63122987" w14:textId="77777777" w:rsidR="00B70627" w:rsidRDefault="00B70627" w:rsidP="00B70627">
      <w:pPr>
        <w:rPr>
          <w:rFonts w:eastAsia="Batang"/>
        </w:rPr>
      </w:pPr>
      <w:r>
        <w:rPr>
          <w:rFonts w:eastAsia="Batang"/>
        </w:rPr>
        <w:t xml:space="preserve">Gedurende de uitvoering van een zaak kan er sprake zijn van contacten met de initiator en/of andere betrokkenen over die zaak. Relevante informatie over dergelijke contacten modelleren we met KLANTCONTACT en haar relaties naar ZAAK, BETROKKENE en INFORMATIEOBJECT. </w:t>
      </w:r>
    </w:p>
    <w:p w14:paraId="4ACFFC5B" w14:textId="77777777" w:rsidR="00B70627" w:rsidRDefault="00B70627" w:rsidP="00B70627">
      <w:pPr>
        <w:rPr>
          <w:rFonts w:eastAsia="Batang"/>
        </w:rPr>
      </w:pPr>
      <w:del w:id="58" w:author="Arjan Kloosterboer" w:date="2018-06-18T14:49:00Z">
        <w:r>
          <w:rPr>
            <w:rFonts w:eastAsia="Batang"/>
          </w:rPr>
          <w:lastRenderedPageBreak/>
          <w:delText>De resultaten van de behandeling</w:delText>
        </w:r>
      </w:del>
      <w:ins w:id="59" w:author="Arjan Kloosterboer" w:date="2018-06-18T14:49:00Z">
        <w:r>
          <w:rPr>
            <w:rFonts w:eastAsia="Batang"/>
          </w:rPr>
          <w:t>Bij beeindiging</w:t>
        </w:r>
      </w:ins>
      <w:r>
        <w:rPr>
          <w:rFonts w:eastAsia="Batang"/>
        </w:rPr>
        <w:t xml:space="preserve"> van de zaak </w:t>
      </w:r>
      <w:del w:id="60" w:author="Arjan Kloosterboer" w:date="2018-06-18T14:49:00Z">
        <w:r>
          <w:rPr>
            <w:rFonts w:eastAsia="Batang"/>
          </w:rPr>
          <w:delText>worden bij de zaak</w:delText>
        </w:r>
      </w:del>
      <w:ins w:id="61" w:author="Arjan Kloosterboer" w:date="2018-06-18T14:49:00Z">
        <w:r>
          <w:rPr>
            <w:rFonts w:eastAsia="Batang"/>
          </w:rPr>
          <w:t>heeft deze een resultaat. Dit wordt</w:t>
        </w:r>
      </w:ins>
      <w:r>
        <w:rPr>
          <w:rFonts w:eastAsia="Batang"/>
        </w:rPr>
        <w:t xml:space="preserve"> vastgelegd</w:t>
      </w:r>
      <w:ins w:id="62" w:author="Arjan Kloosterboer" w:date="2018-06-18T14:49:00Z">
        <w:r>
          <w:rPr>
            <w:rFonts w:eastAsia="Batang"/>
          </w:rPr>
          <w:t xml:space="preserve"> met de relatie naar het, aan het ImZTC ontleende, RESULTAATTYPE</w:t>
        </w:r>
      </w:ins>
      <w:r>
        <w:rPr>
          <w:rFonts w:eastAsia="Batang"/>
        </w:rPr>
        <w:t xml:space="preserve">. Resultaten zijn bijvoorbeeld dat de aanvraag is toegekend, dat de zaak is ingetrokken door de aanvrager of dat de zaak niet ontvankelijk is verklaard. Een zaakresultaat is veelal bepalend voor het ‘archiefregime’ van het zaakdossier: hoe lang te bewaren? </w:t>
      </w:r>
      <w:del w:id="63" w:author="Arjan Kloosterboer" w:date="2018-06-18T14:49:00Z">
        <w:r>
          <w:rPr>
            <w:rFonts w:eastAsia="Batang"/>
          </w:rPr>
          <w:delText>Ook dit zijn kenmerken van ZAAK. De daadwerkelijke waarde wordt ontleend aan de specificatie van het desbetreffende zaaktype conform het ImZTC2 cq. in een zaaktypecatalogus.</w:delText>
        </w:r>
      </w:del>
      <w:ins w:id="64" w:author="Arjan Kloosterboer" w:date="2018-06-18T14:49:00Z">
        <w:r>
          <w:rPr>
            <w:rFonts w:eastAsia="Batang"/>
          </w:rPr>
          <w:t>Deze parameters zijn in RESULTAATTYPE vastgelegd. De vertaling hiervan voor een specifieke zaaak wordt bij die ZAAK vastgelegd, zoals een datum van vernietiging.</w:t>
        </w:r>
      </w:ins>
      <w:r>
        <w:rPr>
          <w:rFonts w:eastAsia="Batang"/>
        </w:rPr>
        <w:t xml:space="preserve"> In uitzonderingsgevallen kan een specifiek informatieobject in een zaakdossier een ander archiefregime krijgen, op basis van de specificaties van het </w:t>
      </w:r>
      <w:del w:id="65" w:author="Arjan Kloosterboer" w:date="2018-06-18T14:49:00Z">
        <w:r>
          <w:rPr>
            <w:rFonts w:eastAsia="Batang"/>
          </w:rPr>
          <w:delText>zaaktype.</w:delText>
        </w:r>
      </w:del>
      <w:ins w:id="66" w:author="Arjan Kloosterboer" w:date="2018-06-18T14:49:00Z">
        <w:r>
          <w:rPr>
            <w:rFonts w:eastAsia="Batang"/>
          </w:rPr>
          <w:t>RESULTAATTYPE.</w:t>
        </w:r>
      </w:ins>
      <w:r>
        <w:rPr>
          <w:rFonts w:eastAsia="Batang"/>
        </w:rPr>
        <w:t xml:space="preserve">   </w:t>
      </w:r>
    </w:p>
    <w:p w14:paraId="28110082" w14:textId="77777777" w:rsidR="00B70627" w:rsidRDefault="00B70627" w:rsidP="00B70627">
      <w:pPr>
        <w:rPr>
          <w:rFonts w:eastAsia="Batang"/>
        </w:rPr>
      </w:pPr>
      <w:r>
        <w:rPr>
          <w:rFonts w:eastAsia="Batang"/>
        </w:rPr>
        <w:t xml:space="preserve">Een zaak leidt in veel gevallen tot één of meer BESLUITen. Kenmerken van groepen vergelijkbare BESLUITen  leggen we vast met het BESLUITTYPE conform het ImZTC2. Een besluit wordt veelal schriftelijk vastgelegd maar dit is niet noodzakelijk. Vandaar de optionele relatie naar INFORMATIEOBJECT. </w:t>
      </w:r>
    </w:p>
    <w:p w14:paraId="2F4D3FB6" w14:textId="77777777" w:rsidR="00B70627" w:rsidRDefault="00B70627" w:rsidP="00B70627">
      <w:pPr>
        <w:rPr>
          <w:rFonts w:eastAsia="Batang"/>
        </w:rPr>
      </w:pPr>
      <w:r>
        <w:rPr>
          <w:rFonts w:eastAsia="Batang"/>
        </w:rPr>
        <w:t xml:space="preserve">Meerdere informatieobjecten (‘documenten’) kunnen gedurende de behandeling relevant zijn voor een zaak. Omgekeerd kan een informatieobject relevant zijn voor meerdere zaken. De relatie tussen ZAAK en INFORMATIEOBJECT modelleren we dan ook via ZAAK-INFORMATIEOBJECT. </w:t>
      </w:r>
    </w:p>
    <w:p w14:paraId="419203B5" w14:textId="77777777" w:rsidR="00B70627" w:rsidRDefault="00B70627" w:rsidP="00B70627">
      <w:pPr>
        <w:rPr>
          <w:rFonts w:eastAsia="Batang"/>
        </w:rPr>
      </w:pPr>
      <w:r>
        <w:rPr>
          <w:rFonts w:eastAsia="Batang"/>
        </w:rPr>
        <w:t>De ontvanger of geadresseerde van een informatieobject hebben we opgenomen in het model door middel van de relatie VERZENDING tussen INFORMATIEOBJECT en BETROKKENE.</w:t>
      </w:r>
    </w:p>
    <w:p w14:paraId="19A50163" w14:textId="77777777" w:rsidR="00B70627" w:rsidRDefault="00B70627" w:rsidP="00B70627">
      <w:pPr>
        <w:rPr>
          <w:rFonts w:eastAsia="Batang"/>
        </w:rPr>
      </w:pPr>
      <w:r>
        <w:rPr>
          <w:rFonts w:eastAsia="Batang"/>
        </w:rPr>
        <w:t>In veel gevallen zal een ontvangen of gecreëerd informatieobject ook daadwerkelijk als één (fysiek) informatieobject beschouwd worden: het ENKELVOUDIG INFORMATIEOBJECT. Evenwel, een informatieobject dat door bijvoorbeeld de initiator van een zaak als één informatieobject wordt beschouwd, kan feitelijk uit meerdere informatieobject (veelal bestanden) bestaan, bijvoorbeeld omdat het formaat (.pdf, .odt. CAD-file e.d.) verschilt of omdat de zaakbehandelende organisatie hoofdrapport en bijlagen ieder apart als ENKELVOUDIG INFORMATIEOBJECT wil beschouwen. Een dergelijke groep bij elkaar behorende  informatieobjecten beschouwen we tevens als een informatieobject en modelleren we als SAMENGESTELD INFORMATIEOBJECT. Het objecttype INFORMATIEOBJECT is aldus telkens of een ENKELVOUDIG INFORMATIEOBJECT of een SAMENGESTELD INFORMATIEOBJECT waarbij de laatstgenoemde bestaat uit twee of meer ENKELVOUDIGe INFORMATIEOBJECTen.</w:t>
      </w:r>
    </w:p>
    <w:p w14:paraId="0423FE12" w14:textId="6A32E324" w:rsidR="00084FD6" w:rsidRDefault="00B70627" w:rsidP="00B70627">
      <w:pPr>
        <w:rPr>
          <w:rFonts w:eastAsia="Batang"/>
        </w:rPr>
      </w:pPr>
      <w:r>
        <w:rPr>
          <w:rFonts w:eastAsia="Batang"/>
        </w:rPr>
        <w:t>Kenmerken van groepen vergelijkbare INFORMATIEOBJECTen  leggen we vast met het INFORMATIEOBJECTTYPE conform het ImZTC2.</w:t>
      </w:r>
      <w:r w:rsidR="00084FD6">
        <w:rPr>
          <w:rFonts w:eastAsia="Batang"/>
        </w:rPr>
        <w:t xml:space="preserve"> </w:t>
      </w:r>
    </w:p>
    <w:bookmarkEnd w:id="29"/>
    <w:p w14:paraId="73D6B71A" w14:textId="77777777" w:rsidR="00CB25BE" w:rsidRDefault="00CB25BE" w:rsidP="00CB25BE">
      <w:pPr>
        <w:rPr>
          <w:lang w:eastAsia="en-US"/>
        </w:rPr>
      </w:pPr>
    </w:p>
    <w:p w14:paraId="0F3B53FD" w14:textId="77777777" w:rsidR="00847C61" w:rsidRDefault="00847C61" w:rsidP="004F75A6"/>
    <w:p w14:paraId="7211C7FB" w14:textId="77777777" w:rsidR="004C5D34" w:rsidRDefault="004C5D34" w:rsidP="004F75A6">
      <w:pPr>
        <w:sectPr w:rsidR="004C5D34" w:rsidSect="005B07DD">
          <w:type w:val="continuous"/>
          <w:pgSz w:w="11900" w:h="16840" w:code="9"/>
          <w:pgMar w:top="1985" w:right="1418" w:bottom="1077" w:left="1418" w:header="709" w:footer="709" w:gutter="0"/>
          <w:cols w:space="708"/>
        </w:sectPr>
      </w:pPr>
    </w:p>
    <w:p w14:paraId="25D5B082" w14:textId="20448E6A" w:rsidR="00847C61" w:rsidRDefault="00B70627" w:rsidP="004F75A6">
      <w:pPr>
        <w:contextualSpacing w:val="0"/>
      </w:pPr>
      <w:r w:rsidRPr="008232DD">
        <w:rPr>
          <w:noProof/>
        </w:rPr>
        <w:lastRenderedPageBreak/>
        <w:drawing>
          <wp:anchor distT="0" distB="0" distL="114300" distR="114300" simplePos="0" relativeHeight="251659776" behindDoc="0" locked="0" layoutInCell="1" allowOverlap="1" wp14:anchorId="01184E9B" wp14:editId="1C8C3879">
            <wp:simplePos x="0" y="0"/>
            <wp:positionH relativeFrom="column">
              <wp:posOffset>0</wp:posOffset>
            </wp:positionH>
            <wp:positionV relativeFrom="paragraph">
              <wp:posOffset>-635</wp:posOffset>
            </wp:positionV>
            <wp:extent cx="9239250" cy="6259728"/>
            <wp:effectExtent l="0" t="0" r="0"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47671" cy="6265433"/>
                    </a:xfrm>
                    <a:prstGeom prst="rect">
                      <a:avLst/>
                    </a:prstGeom>
                    <a:noFill/>
                    <a:ln>
                      <a:noFill/>
                    </a:ln>
                  </pic:spPr>
                </pic:pic>
              </a:graphicData>
            </a:graphic>
            <wp14:sizeRelH relativeFrom="page">
              <wp14:pctWidth>0</wp14:pctWidth>
            </wp14:sizeRelH>
            <wp14:sizeRelV relativeFrom="page">
              <wp14:pctHeight>0</wp14:pctHeight>
            </wp14:sizeRelV>
          </wp:anchor>
        </w:drawing>
      </w:r>
      <w:r w:rsidR="004C5D34">
        <w:br w:type="page"/>
      </w:r>
    </w:p>
    <w:p w14:paraId="11E13303" w14:textId="77777777" w:rsidR="004C5D34" w:rsidRDefault="004C5D34" w:rsidP="004F75A6">
      <w:pPr>
        <w:sectPr w:rsidR="004C5D34" w:rsidSect="004C5D34">
          <w:pgSz w:w="16840" w:h="11900" w:orient="landscape" w:code="9"/>
          <w:pgMar w:top="1418" w:right="1985" w:bottom="1418" w:left="1077" w:header="709" w:footer="709" w:gutter="0"/>
          <w:cols w:space="708"/>
          <w:docGrid w:linePitch="245"/>
        </w:sectPr>
      </w:pPr>
    </w:p>
    <w:p w14:paraId="076EAE05" w14:textId="77777777" w:rsidR="00847C61" w:rsidRPr="001C1C41" w:rsidRDefault="00847C61" w:rsidP="00847C61">
      <w:pPr>
        <w:pStyle w:val="Kop1"/>
      </w:pPr>
      <w:bookmarkStart w:id="67" w:name="_Toc517097656"/>
      <w:r>
        <w:lastRenderedPageBreak/>
        <w:t>Objecttypen</w:t>
      </w:r>
      <w:bookmarkEnd w:id="67"/>
    </w:p>
    <w:p w14:paraId="3C16A492" w14:textId="77777777" w:rsidR="00847C61" w:rsidRPr="00A71311" w:rsidRDefault="00847C61" w:rsidP="00847C61">
      <w:pPr>
        <w:rPr>
          <w:rFonts w:eastAsia="Batang"/>
          <w:noProof/>
        </w:rPr>
      </w:pPr>
      <w:r w:rsidRPr="005B0BF0">
        <w:rPr>
          <w:rFonts w:eastAsia="Batang"/>
          <w:noProof/>
        </w:rPr>
        <w:t>In dit hoofdstuk specificeren we de onderscheiden objecttypen naar de volgende aspecten.</w:t>
      </w:r>
    </w:p>
    <w:p w14:paraId="4BB45C11" w14:textId="77777777" w:rsidR="00847C61" w:rsidRDefault="00847C61" w:rsidP="00847C61">
      <w:pPr>
        <w:rPr>
          <w:lang w:eastAsia="en-US"/>
        </w:rPr>
      </w:pPr>
    </w:p>
    <w:tbl>
      <w:tblPr>
        <w:tblW w:w="9468" w:type="dxa"/>
        <w:tblLayout w:type="fixed"/>
        <w:tblCellMar>
          <w:top w:w="113" w:type="dxa"/>
        </w:tblCellMar>
        <w:tblLook w:val="0000" w:firstRow="0" w:lastRow="0" w:firstColumn="0" w:lastColumn="0" w:noHBand="0" w:noVBand="0"/>
      </w:tblPr>
      <w:tblGrid>
        <w:gridCol w:w="2519"/>
        <w:gridCol w:w="6949"/>
      </w:tblGrid>
      <w:tr w:rsidR="00847C61" w:rsidRPr="005B0BF0" w14:paraId="023CB1B0" w14:textId="77777777" w:rsidTr="00847C61">
        <w:trPr>
          <w:cantSplit/>
        </w:trPr>
        <w:tc>
          <w:tcPr>
            <w:tcW w:w="2519" w:type="dxa"/>
            <w:shd w:val="clear" w:color="auto" w:fill="auto"/>
          </w:tcPr>
          <w:p w14:paraId="613CC8A6" w14:textId="77777777" w:rsidR="00847C61" w:rsidRPr="00A71311" w:rsidRDefault="00847C61" w:rsidP="00847C61">
            <w:pPr>
              <w:snapToGrid w:val="0"/>
              <w:rPr>
                <w:rFonts w:eastAsia="Batang"/>
                <w:b/>
                <w:noProof/>
              </w:rPr>
            </w:pPr>
            <w:r w:rsidRPr="00A71311">
              <w:rPr>
                <w:rFonts w:eastAsia="Batang"/>
                <w:b/>
                <w:noProof/>
              </w:rPr>
              <w:t xml:space="preserve">Naam </w:t>
            </w:r>
          </w:p>
        </w:tc>
        <w:tc>
          <w:tcPr>
            <w:tcW w:w="6949" w:type="dxa"/>
            <w:shd w:val="clear" w:color="auto" w:fill="auto"/>
          </w:tcPr>
          <w:p w14:paraId="73EA654A" w14:textId="77777777" w:rsidR="00847C61" w:rsidRPr="005B0BF0" w:rsidRDefault="00847C61" w:rsidP="00847C61">
            <w:pPr>
              <w:snapToGrid w:val="0"/>
              <w:rPr>
                <w:rFonts w:eastAsia="Batang"/>
                <w:noProof/>
              </w:rPr>
            </w:pPr>
            <w:r w:rsidRPr="005B0BF0">
              <w:rPr>
                <w:rFonts w:eastAsia="Batang"/>
                <w:noProof/>
              </w:rPr>
              <w:t>De naam van het objecttype.</w:t>
            </w:r>
          </w:p>
        </w:tc>
      </w:tr>
      <w:tr w:rsidR="00847C61" w:rsidRPr="005B0BF0" w14:paraId="75AEBE7A" w14:textId="77777777" w:rsidTr="00847C61">
        <w:trPr>
          <w:cantSplit/>
        </w:trPr>
        <w:tc>
          <w:tcPr>
            <w:tcW w:w="2519" w:type="dxa"/>
            <w:shd w:val="clear" w:color="auto" w:fill="auto"/>
          </w:tcPr>
          <w:p w14:paraId="6D794C54" w14:textId="77777777" w:rsidR="00847C61" w:rsidRPr="00A71311" w:rsidRDefault="00847C61" w:rsidP="00847C61">
            <w:pPr>
              <w:snapToGrid w:val="0"/>
              <w:rPr>
                <w:rFonts w:eastAsia="Batang"/>
                <w:b/>
                <w:noProof/>
              </w:rPr>
            </w:pPr>
            <w:r w:rsidRPr="00A71311">
              <w:rPr>
                <w:rFonts w:eastAsia="Batang"/>
                <w:b/>
                <w:noProof/>
              </w:rPr>
              <w:t xml:space="preserve">Mnemonic </w:t>
            </w:r>
          </w:p>
        </w:tc>
        <w:tc>
          <w:tcPr>
            <w:tcW w:w="6949" w:type="dxa"/>
            <w:shd w:val="clear" w:color="auto" w:fill="auto"/>
          </w:tcPr>
          <w:p w14:paraId="617236D7" w14:textId="77777777" w:rsidR="00847C61" w:rsidRPr="005B0BF0" w:rsidRDefault="00847C61" w:rsidP="00847C61">
            <w:pPr>
              <w:snapToGrid w:val="0"/>
              <w:rPr>
                <w:rFonts w:eastAsia="Batang"/>
                <w:noProof/>
              </w:rPr>
            </w:pPr>
            <w:r w:rsidRPr="005B0BF0">
              <w:rPr>
                <w:rFonts w:eastAsia="Batang"/>
                <w:noProof/>
              </w:rPr>
              <w:t>De in StUF-BG gehanteerde afkorting voor de naam van het objecttype. Objecttypen met een mnemonic tussen (haakjes) worden (nog) niet als zelfstandige entiteit in StUF-BG gebruikt.</w:t>
            </w:r>
          </w:p>
        </w:tc>
      </w:tr>
      <w:tr w:rsidR="00847C61" w:rsidRPr="005B0BF0" w14:paraId="785682A9" w14:textId="77777777" w:rsidTr="00847C61">
        <w:trPr>
          <w:cantSplit/>
        </w:trPr>
        <w:tc>
          <w:tcPr>
            <w:tcW w:w="2519" w:type="dxa"/>
            <w:shd w:val="clear" w:color="auto" w:fill="auto"/>
          </w:tcPr>
          <w:p w14:paraId="4BCE4F7F" w14:textId="77777777" w:rsidR="00847C61" w:rsidRPr="00A71311" w:rsidRDefault="00847C61" w:rsidP="00847C61">
            <w:pPr>
              <w:snapToGrid w:val="0"/>
              <w:rPr>
                <w:rFonts w:eastAsia="Batang"/>
                <w:b/>
                <w:noProof/>
              </w:rPr>
            </w:pPr>
            <w:r w:rsidRPr="00A71311">
              <w:rPr>
                <w:rFonts w:eastAsia="Batang"/>
                <w:b/>
                <w:noProof/>
              </w:rPr>
              <w:t xml:space="preserve">Herkomst </w:t>
            </w:r>
          </w:p>
        </w:tc>
        <w:tc>
          <w:tcPr>
            <w:tcW w:w="6949" w:type="dxa"/>
            <w:shd w:val="clear" w:color="auto" w:fill="auto"/>
          </w:tcPr>
          <w:p w14:paraId="44CC9AAC" w14:textId="77777777" w:rsidR="00847C61" w:rsidRPr="005B0BF0" w:rsidRDefault="00847C61" w:rsidP="00847C61">
            <w:pPr>
              <w:snapToGrid w:val="0"/>
              <w:rPr>
                <w:rFonts w:eastAsia="Batang"/>
                <w:noProof/>
              </w:rPr>
            </w:pPr>
            <w:r w:rsidRPr="005B0BF0">
              <w:rPr>
                <w:rFonts w:eastAsia="Batang"/>
                <w:noProof/>
              </w:rPr>
              <w:t>De basisregistratie</w:t>
            </w:r>
            <w:r>
              <w:rPr>
                <w:rFonts w:eastAsia="Batang"/>
                <w:noProof/>
              </w:rPr>
              <w:t xml:space="preserve"> of het informatiemodel waaraan het objecttype is ontleend dan wel ‘KING’ indien het een door KING Gemeenten toegevoegd objecttype betreft</w:t>
            </w:r>
            <w:r w:rsidRPr="005B0BF0">
              <w:rPr>
                <w:rFonts w:eastAsia="Batang"/>
                <w:noProof/>
              </w:rPr>
              <w:t xml:space="preserve">. </w:t>
            </w:r>
          </w:p>
        </w:tc>
      </w:tr>
      <w:tr w:rsidR="00847C61" w:rsidRPr="005B0BF0" w14:paraId="1F4D54B7" w14:textId="77777777" w:rsidTr="00847C61">
        <w:trPr>
          <w:cantSplit/>
        </w:trPr>
        <w:tc>
          <w:tcPr>
            <w:tcW w:w="2519" w:type="dxa"/>
            <w:shd w:val="clear" w:color="auto" w:fill="auto"/>
          </w:tcPr>
          <w:p w14:paraId="29DF86DB" w14:textId="77777777" w:rsidR="00847C61" w:rsidRPr="00A71311" w:rsidRDefault="00847C61" w:rsidP="00847C61">
            <w:pPr>
              <w:snapToGrid w:val="0"/>
              <w:rPr>
                <w:rFonts w:eastAsia="Batang"/>
                <w:b/>
                <w:noProof/>
              </w:rPr>
            </w:pPr>
            <w:r w:rsidRPr="00A71311">
              <w:rPr>
                <w:rFonts w:eastAsia="Batang"/>
                <w:b/>
                <w:noProof/>
              </w:rPr>
              <w:t xml:space="preserve">Definitie </w:t>
            </w:r>
          </w:p>
        </w:tc>
        <w:tc>
          <w:tcPr>
            <w:tcW w:w="6949" w:type="dxa"/>
            <w:shd w:val="clear" w:color="auto" w:fill="auto"/>
          </w:tcPr>
          <w:p w14:paraId="7F4543F7" w14:textId="77777777" w:rsidR="00847C61" w:rsidRPr="005B0BF0" w:rsidRDefault="00847C61" w:rsidP="00847C61">
            <w:pPr>
              <w:snapToGrid w:val="0"/>
              <w:rPr>
                <w:rFonts w:eastAsia="Batang"/>
                <w:noProof/>
              </w:rPr>
            </w:pPr>
            <w:r w:rsidRPr="005B0BF0">
              <w:rPr>
                <w:rFonts w:eastAsia="Batang"/>
                <w:noProof/>
              </w:rPr>
              <w:t>De beschrijving van de betekenis van het objecttype.</w:t>
            </w:r>
          </w:p>
        </w:tc>
      </w:tr>
      <w:tr w:rsidR="00847C61" w:rsidRPr="005B0BF0" w14:paraId="76F9B996" w14:textId="77777777" w:rsidTr="00847C61">
        <w:trPr>
          <w:cantSplit/>
        </w:trPr>
        <w:tc>
          <w:tcPr>
            <w:tcW w:w="2519" w:type="dxa"/>
            <w:shd w:val="clear" w:color="auto" w:fill="auto"/>
          </w:tcPr>
          <w:p w14:paraId="74B7BF3A" w14:textId="77777777" w:rsidR="00847C61" w:rsidRPr="00A71311" w:rsidRDefault="00847C61" w:rsidP="00847C61">
            <w:pPr>
              <w:snapToGrid w:val="0"/>
              <w:rPr>
                <w:rFonts w:eastAsia="Batang"/>
                <w:b/>
                <w:noProof/>
              </w:rPr>
            </w:pPr>
            <w:r w:rsidRPr="00A71311">
              <w:rPr>
                <w:rFonts w:eastAsia="Batang"/>
                <w:b/>
                <w:noProof/>
              </w:rPr>
              <w:t xml:space="preserve">Herkomst definitie </w:t>
            </w:r>
          </w:p>
        </w:tc>
        <w:tc>
          <w:tcPr>
            <w:tcW w:w="6949" w:type="dxa"/>
            <w:shd w:val="clear" w:color="auto" w:fill="auto"/>
          </w:tcPr>
          <w:p w14:paraId="4830109A" w14:textId="77777777" w:rsidR="00847C61" w:rsidRPr="005B0BF0" w:rsidRDefault="00847C61" w:rsidP="00847C61">
            <w:pPr>
              <w:snapToGrid w:val="0"/>
              <w:rPr>
                <w:rFonts w:eastAsia="Batang"/>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rFonts w:eastAsia="Batang"/>
                <w:noProof/>
              </w:rPr>
              <w:t>.</w:t>
            </w:r>
          </w:p>
        </w:tc>
      </w:tr>
      <w:tr w:rsidR="00847C61" w:rsidRPr="005B0BF0" w14:paraId="65522CE9" w14:textId="77777777" w:rsidTr="00847C61">
        <w:trPr>
          <w:cantSplit/>
        </w:trPr>
        <w:tc>
          <w:tcPr>
            <w:tcW w:w="2519" w:type="dxa"/>
            <w:shd w:val="clear" w:color="auto" w:fill="auto"/>
          </w:tcPr>
          <w:p w14:paraId="6551A0EF" w14:textId="77777777" w:rsidR="00847C61" w:rsidRPr="00A71311" w:rsidRDefault="00847C61" w:rsidP="00847C61">
            <w:pPr>
              <w:snapToGrid w:val="0"/>
              <w:rPr>
                <w:rFonts w:eastAsia="Batang"/>
                <w:b/>
                <w:noProof/>
              </w:rPr>
            </w:pPr>
            <w:r w:rsidRPr="00A71311">
              <w:rPr>
                <w:rFonts w:eastAsia="Batang"/>
                <w:b/>
                <w:noProof/>
              </w:rPr>
              <w:t xml:space="preserve">Datum opname </w:t>
            </w:r>
          </w:p>
        </w:tc>
        <w:tc>
          <w:tcPr>
            <w:tcW w:w="6949" w:type="dxa"/>
            <w:shd w:val="clear" w:color="auto" w:fill="auto"/>
          </w:tcPr>
          <w:p w14:paraId="0797CAF7" w14:textId="77777777" w:rsidR="00847C61" w:rsidRPr="005B0BF0" w:rsidRDefault="00847C61" w:rsidP="00847C61">
            <w:pPr>
              <w:snapToGrid w:val="0"/>
              <w:rPr>
                <w:rFonts w:eastAsia="Batang"/>
                <w:noProof/>
              </w:rPr>
            </w:pPr>
            <w:r w:rsidRPr="005B0BF0">
              <w:rPr>
                <w:rFonts w:eastAsia="Batang"/>
                <w:noProof/>
              </w:rPr>
              <w:t>De datum waarop het objecttype is opgenomen in</w:t>
            </w:r>
            <w:r>
              <w:rPr>
                <w:rFonts w:eastAsia="Batang"/>
                <w:noProof/>
              </w:rPr>
              <w:t>het informatiemodel</w:t>
            </w:r>
            <w:r w:rsidRPr="005B0BF0">
              <w:rPr>
                <w:rFonts w:eastAsia="Batang"/>
                <w:noProof/>
              </w:rPr>
              <w:t>.</w:t>
            </w:r>
          </w:p>
        </w:tc>
      </w:tr>
      <w:tr w:rsidR="00847C61" w:rsidRPr="005B0BF0" w14:paraId="1A8E86F7" w14:textId="77777777" w:rsidTr="00847C61">
        <w:trPr>
          <w:cantSplit/>
        </w:trPr>
        <w:tc>
          <w:tcPr>
            <w:tcW w:w="2519" w:type="dxa"/>
            <w:shd w:val="clear" w:color="auto" w:fill="auto"/>
          </w:tcPr>
          <w:p w14:paraId="1C91D5EA" w14:textId="77777777" w:rsidR="00847C61" w:rsidRPr="00A71311" w:rsidRDefault="00847C61" w:rsidP="00847C61">
            <w:pPr>
              <w:snapToGrid w:val="0"/>
              <w:rPr>
                <w:rFonts w:eastAsia="Batang"/>
                <w:b/>
                <w:noProof/>
              </w:rPr>
            </w:pPr>
            <w:r w:rsidRPr="00A71311">
              <w:rPr>
                <w:rFonts w:eastAsia="Batang"/>
                <w:b/>
                <w:noProof/>
              </w:rPr>
              <w:t xml:space="preserve">Unieke aanduiding </w:t>
            </w:r>
          </w:p>
        </w:tc>
        <w:tc>
          <w:tcPr>
            <w:tcW w:w="6949" w:type="dxa"/>
            <w:shd w:val="clear" w:color="auto" w:fill="auto"/>
          </w:tcPr>
          <w:p w14:paraId="21C841BC" w14:textId="77777777" w:rsidR="00847C61" w:rsidRPr="005B0BF0" w:rsidRDefault="00847C61" w:rsidP="00847C61">
            <w:pPr>
              <w:snapToGrid w:val="0"/>
              <w:rPr>
                <w:rFonts w:eastAsia="Batang"/>
                <w:noProof/>
              </w:rPr>
            </w:pPr>
            <w:r>
              <w:rPr>
                <w:rFonts w:eastAsia="Batang"/>
                <w:noProof/>
              </w:rPr>
              <w:t>D</w:t>
            </w:r>
            <w:r w:rsidRPr="005B0BF0">
              <w:rPr>
                <w:rFonts w:eastAsia="Batang"/>
                <w:noProof/>
              </w:rPr>
              <w:t xml:space="preserve">e wijze waarop objecten (van dit type) uniek worden aangeduid. </w:t>
            </w:r>
          </w:p>
        </w:tc>
      </w:tr>
      <w:tr w:rsidR="00847C61" w:rsidRPr="005B0BF0" w14:paraId="0C2CF70C" w14:textId="77777777" w:rsidTr="00847C61">
        <w:trPr>
          <w:cantSplit/>
        </w:trPr>
        <w:tc>
          <w:tcPr>
            <w:tcW w:w="2519" w:type="dxa"/>
            <w:shd w:val="clear" w:color="auto" w:fill="auto"/>
          </w:tcPr>
          <w:p w14:paraId="68DC7803" w14:textId="77777777" w:rsidR="00847C61" w:rsidRPr="00A71311" w:rsidRDefault="00847C61" w:rsidP="00847C61">
            <w:pPr>
              <w:snapToGrid w:val="0"/>
              <w:rPr>
                <w:rFonts w:eastAsia="Batang"/>
                <w:b/>
                <w:noProof/>
              </w:rPr>
            </w:pPr>
            <w:r w:rsidRPr="00A71311">
              <w:rPr>
                <w:rFonts w:eastAsia="Batang"/>
                <w:b/>
                <w:noProof/>
              </w:rPr>
              <w:t xml:space="preserve">Populatie </w:t>
            </w:r>
          </w:p>
        </w:tc>
        <w:tc>
          <w:tcPr>
            <w:tcW w:w="6949" w:type="dxa"/>
            <w:shd w:val="clear" w:color="auto" w:fill="auto"/>
          </w:tcPr>
          <w:p w14:paraId="6CF4F376" w14:textId="77777777" w:rsidR="00847C61" w:rsidRPr="005B0BF0" w:rsidRDefault="00847C61" w:rsidP="00847C61">
            <w:pPr>
              <w:snapToGrid w:val="0"/>
              <w:rPr>
                <w:rFonts w:eastAsia="Batang"/>
                <w:noProof/>
              </w:rPr>
            </w:pPr>
            <w:r>
              <w:rPr>
                <w:rFonts w:eastAsia="Batang"/>
                <w:noProof/>
              </w:rPr>
              <w:t>D</w:t>
            </w:r>
            <w:r w:rsidRPr="005B0BF0">
              <w:rPr>
                <w:rFonts w:eastAsia="Batang"/>
                <w:noProof/>
              </w:rPr>
              <w:t>e beschrijving van de exemplaren van het gedefinieerde objecttype</w:t>
            </w:r>
            <w:r>
              <w:rPr>
                <w:rFonts w:eastAsia="Batang"/>
                <w:noProof/>
              </w:rPr>
              <w:t xml:space="preserve"> binnen het domein waarop het informatiemodel betrekking heeft</w:t>
            </w:r>
            <w:r w:rsidRPr="005B0BF0">
              <w:rPr>
                <w:rFonts w:eastAsia="Batang"/>
                <w:noProof/>
              </w:rPr>
              <w:t>.</w:t>
            </w:r>
          </w:p>
        </w:tc>
      </w:tr>
      <w:tr w:rsidR="00847C61" w:rsidRPr="005B0BF0" w14:paraId="07022C97" w14:textId="77777777" w:rsidTr="00847C61">
        <w:trPr>
          <w:cantSplit/>
        </w:trPr>
        <w:tc>
          <w:tcPr>
            <w:tcW w:w="2519" w:type="dxa"/>
            <w:shd w:val="clear" w:color="auto" w:fill="auto"/>
          </w:tcPr>
          <w:p w14:paraId="340E4088" w14:textId="77777777" w:rsidR="00847C61" w:rsidRPr="00A71311" w:rsidRDefault="00847C61" w:rsidP="00847C61">
            <w:pPr>
              <w:snapToGrid w:val="0"/>
              <w:rPr>
                <w:rFonts w:eastAsia="Batang"/>
                <w:b/>
                <w:noProof/>
              </w:rPr>
            </w:pPr>
            <w:r w:rsidRPr="00A71311">
              <w:rPr>
                <w:rFonts w:eastAsia="Batang"/>
                <w:b/>
                <w:noProof/>
              </w:rPr>
              <w:t xml:space="preserve">Kwaliteitsbegrip </w:t>
            </w:r>
          </w:p>
        </w:tc>
        <w:tc>
          <w:tcPr>
            <w:tcW w:w="6949" w:type="dxa"/>
            <w:shd w:val="clear" w:color="auto" w:fill="auto"/>
          </w:tcPr>
          <w:p w14:paraId="21CE6B96" w14:textId="77777777" w:rsidR="00847C61" w:rsidRPr="005B0BF0" w:rsidRDefault="00847C61" w:rsidP="00847C61">
            <w:pPr>
              <w:snapToGrid w:val="0"/>
              <w:rPr>
                <w:rFonts w:eastAsia="Batang"/>
                <w:noProof/>
              </w:rPr>
            </w:pPr>
            <w:r>
              <w:rPr>
                <w:rFonts w:eastAsia="Batang"/>
                <w:noProof/>
              </w:rPr>
              <w:t>D</w:t>
            </w:r>
            <w:r w:rsidRPr="005B0BF0">
              <w:rPr>
                <w:rFonts w:eastAsia="Batang"/>
                <w:noProof/>
              </w:rPr>
              <w:t xml:space="preserve">e waarborgen voor de juistheid van </w:t>
            </w:r>
            <w:r>
              <w:rPr>
                <w:rFonts w:eastAsia="Batang"/>
                <w:noProof/>
              </w:rPr>
              <w:t>een</w:t>
            </w:r>
            <w:r w:rsidRPr="005B0BF0">
              <w:rPr>
                <w:rFonts w:eastAsia="Batang"/>
                <w:noProof/>
              </w:rPr>
              <w:t xml:space="preserve"> object van het desbetreffende type. </w:t>
            </w:r>
          </w:p>
        </w:tc>
      </w:tr>
      <w:tr w:rsidR="00847C61" w:rsidRPr="005B0BF0" w14:paraId="745E92C0" w14:textId="77777777" w:rsidTr="00847C61">
        <w:tc>
          <w:tcPr>
            <w:tcW w:w="2519" w:type="dxa"/>
            <w:shd w:val="clear" w:color="auto" w:fill="auto"/>
          </w:tcPr>
          <w:p w14:paraId="79756130" w14:textId="77777777" w:rsidR="00847C61" w:rsidRPr="00A71311" w:rsidRDefault="00847C61" w:rsidP="00847C61">
            <w:pPr>
              <w:snapToGrid w:val="0"/>
              <w:rPr>
                <w:rFonts w:eastAsia="Batang"/>
                <w:b/>
                <w:noProof/>
              </w:rPr>
            </w:pPr>
            <w:r w:rsidRPr="00A71311">
              <w:rPr>
                <w:rFonts w:eastAsia="Batang"/>
                <w:b/>
                <w:noProof/>
              </w:rPr>
              <w:t xml:space="preserve">Overzicht attributen </w:t>
            </w:r>
          </w:p>
        </w:tc>
        <w:tc>
          <w:tcPr>
            <w:tcW w:w="6949" w:type="dxa"/>
            <w:shd w:val="clear" w:color="auto" w:fill="auto"/>
          </w:tcPr>
          <w:p w14:paraId="271E6174" w14:textId="77777777" w:rsidR="00847C61" w:rsidRPr="005B0BF0" w:rsidRDefault="00847C61" w:rsidP="00847C61">
            <w:pPr>
              <w:tabs>
                <w:tab w:val="left" w:pos="947"/>
                <w:tab w:val="left" w:pos="3927"/>
              </w:tabs>
              <w:rPr>
                <w:rFonts w:eastAsia="Batang"/>
                <w:noProof/>
              </w:rPr>
            </w:pPr>
            <w:r w:rsidRPr="005B0BF0">
              <w:rPr>
                <w:rFonts w:eastAsia="Batang"/>
                <w:noProof/>
              </w:rPr>
              <w:t>Hier worden de attribuutsoorten gespecificeerd die behoren tot het desbetreffende objecttype. Attribuutsoorten kunnen deel uit maken van een zgn. attribuutgroep. De tot een dergelijke groep behorende attribuutsoorten zijn inspringend vermeld.</w:t>
            </w:r>
          </w:p>
          <w:p w14:paraId="538D7216" w14:textId="77777777" w:rsidR="00847C61" w:rsidRPr="005B0BF0" w:rsidRDefault="00847C61" w:rsidP="00EC05C9">
            <w:pPr>
              <w:tabs>
                <w:tab w:val="left" w:pos="947"/>
                <w:tab w:val="left" w:pos="3927"/>
              </w:tabs>
              <w:rPr>
                <w:rFonts w:eastAsia="Batang"/>
                <w:noProof/>
              </w:rPr>
            </w:pPr>
            <w:r w:rsidRPr="005B0BF0">
              <w:rPr>
                <w:rFonts w:eastAsia="Batang"/>
                <w:noProof/>
              </w:rPr>
              <w:t xml:space="preserve">Van elk attribuutsoort wordt de naam, definitie, formaat en kardinaliteit </w:t>
            </w:r>
            <w:r>
              <w:rPr>
                <w:rFonts w:eastAsia="Batang"/>
                <w:noProof/>
              </w:rPr>
              <w:t>vermeld</w:t>
            </w:r>
            <w:r w:rsidRPr="005B0BF0">
              <w:rPr>
                <w:rFonts w:eastAsia="Batang"/>
                <w:noProof/>
              </w:rPr>
              <w:t xml:space="preserve">. </w:t>
            </w:r>
            <w:r w:rsidR="00EC05C9">
              <w:t>Zie voor de betekenis van deze aspecten deel II.</w:t>
            </w:r>
          </w:p>
        </w:tc>
      </w:tr>
      <w:tr w:rsidR="00847C61" w:rsidRPr="005B0BF0" w14:paraId="5B7474A4" w14:textId="77777777" w:rsidTr="00847C61">
        <w:trPr>
          <w:cantSplit/>
        </w:trPr>
        <w:tc>
          <w:tcPr>
            <w:tcW w:w="2519" w:type="dxa"/>
            <w:shd w:val="clear" w:color="auto" w:fill="auto"/>
          </w:tcPr>
          <w:p w14:paraId="6B30CB01" w14:textId="77777777" w:rsidR="00847C61" w:rsidRPr="00A71311" w:rsidRDefault="00847C61" w:rsidP="00847C61">
            <w:pPr>
              <w:snapToGrid w:val="0"/>
              <w:rPr>
                <w:rFonts w:eastAsia="Batang"/>
                <w:b/>
                <w:noProof/>
              </w:rPr>
            </w:pPr>
            <w:r w:rsidRPr="00A71311">
              <w:rPr>
                <w:rFonts w:eastAsia="Batang"/>
                <w:b/>
                <w:noProof/>
              </w:rPr>
              <w:t>Overzicht relaties</w:t>
            </w:r>
          </w:p>
        </w:tc>
        <w:tc>
          <w:tcPr>
            <w:tcW w:w="6949" w:type="dxa"/>
            <w:shd w:val="clear" w:color="auto" w:fill="auto"/>
          </w:tcPr>
          <w:p w14:paraId="49E8DDEC" w14:textId="77777777" w:rsidR="00847C61" w:rsidRPr="005B0BF0" w:rsidRDefault="00847C61" w:rsidP="00847C61">
            <w:pPr>
              <w:rPr>
                <w:rFonts w:eastAsia="Batang"/>
                <w:noProof/>
              </w:rPr>
            </w:pPr>
            <w:r>
              <w:rPr>
                <w:rFonts w:eastAsia="Batang"/>
                <w:noProof/>
              </w:rPr>
              <w:t xml:space="preserve">Hier </w:t>
            </w:r>
            <w:r w:rsidRPr="005B0BF0">
              <w:rPr>
                <w:rFonts w:eastAsia="Batang"/>
                <w:noProof/>
              </w:rPr>
              <w:t xml:space="preserve">worden de relaties gespecificeerd die het desbetreffende objecttype heeft met andere objecttypen. </w:t>
            </w:r>
          </w:p>
          <w:p w14:paraId="05968A9E" w14:textId="77777777" w:rsidR="00847C61" w:rsidRPr="005B0BF0" w:rsidRDefault="00847C61" w:rsidP="00847C61">
            <w:pPr>
              <w:rPr>
                <w:rFonts w:eastAsia="Batang"/>
                <w:noProof/>
              </w:rPr>
            </w:pPr>
            <w:r w:rsidRPr="005B0BF0">
              <w:rPr>
                <w:rFonts w:eastAsia="Batang"/>
                <w:noProof/>
              </w:rPr>
              <w:t>Van elke relatiesoort wordt de relatienaam met kardinaliteiten en de definitie</w:t>
            </w:r>
          </w:p>
          <w:p w14:paraId="7B5087BE" w14:textId="77777777" w:rsidR="00847C61" w:rsidRPr="005B0BF0" w:rsidRDefault="00847C61" w:rsidP="00847C61">
            <w:pPr>
              <w:rPr>
                <w:rFonts w:eastAsia="Batang"/>
                <w:noProof/>
              </w:rPr>
            </w:pPr>
            <w:r w:rsidRPr="005B0BF0">
              <w:rPr>
                <w:rFonts w:eastAsia="Batang"/>
                <w:noProof/>
              </w:rPr>
              <w:t xml:space="preserve">getoond. </w:t>
            </w:r>
            <w:r w:rsidR="00EC05C9">
              <w:t>Zie voor de betekenis van deze aspecten deel II.</w:t>
            </w:r>
          </w:p>
        </w:tc>
      </w:tr>
      <w:tr w:rsidR="00847C61" w:rsidRPr="005B0BF0" w14:paraId="1AD46073" w14:textId="77777777" w:rsidTr="00847C61">
        <w:trPr>
          <w:cantSplit/>
        </w:trPr>
        <w:tc>
          <w:tcPr>
            <w:tcW w:w="2519" w:type="dxa"/>
            <w:shd w:val="clear" w:color="auto" w:fill="auto"/>
          </w:tcPr>
          <w:p w14:paraId="1DAB91B8" w14:textId="77777777" w:rsidR="00847C61" w:rsidRPr="00A71311" w:rsidRDefault="00847C61" w:rsidP="00847C61">
            <w:pPr>
              <w:snapToGrid w:val="0"/>
              <w:rPr>
                <w:rFonts w:eastAsia="Batang"/>
                <w:b/>
                <w:noProof/>
              </w:rPr>
            </w:pPr>
            <w:r w:rsidRPr="00A71311">
              <w:rPr>
                <w:rFonts w:eastAsia="Batang"/>
                <w:b/>
                <w:noProof/>
              </w:rPr>
              <w:t>Toelichting objecttype</w:t>
            </w:r>
          </w:p>
        </w:tc>
        <w:tc>
          <w:tcPr>
            <w:tcW w:w="6949" w:type="dxa"/>
            <w:shd w:val="clear" w:color="auto" w:fill="auto"/>
          </w:tcPr>
          <w:p w14:paraId="5A020706" w14:textId="77777777" w:rsidR="00847C61" w:rsidRPr="005B0BF0" w:rsidRDefault="00847C61" w:rsidP="00847C61">
            <w:pPr>
              <w:tabs>
                <w:tab w:val="left" w:pos="5167"/>
              </w:tabs>
              <w:snapToGrid w:val="0"/>
              <w:rPr>
                <w:rFonts w:eastAsia="Batang"/>
                <w:noProof/>
              </w:rPr>
            </w:pPr>
            <w:r>
              <w:rPr>
                <w:rFonts w:eastAsia="Batang"/>
                <w:noProof/>
              </w:rPr>
              <w:t xml:space="preserve">Een inhoudelijke </w:t>
            </w:r>
            <w:r w:rsidRPr="005B0BF0">
              <w:rPr>
                <w:rFonts w:eastAsia="Batang"/>
                <w:noProof/>
              </w:rPr>
              <w:t>toelichting</w:t>
            </w:r>
            <w:r>
              <w:rPr>
                <w:rFonts w:eastAsia="Batang"/>
              </w:rPr>
              <w:t xml:space="preserve"> op het objecttype als geheel.</w:t>
            </w:r>
            <w:r w:rsidRPr="005B0BF0">
              <w:rPr>
                <w:rFonts w:eastAsia="Batang"/>
                <w:noProof/>
              </w:rPr>
              <w:t xml:space="preserve"> </w:t>
            </w:r>
          </w:p>
        </w:tc>
      </w:tr>
    </w:tbl>
    <w:p w14:paraId="6084EB80" w14:textId="77777777" w:rsidR="00847C61" w:rsidRDefault="00847C61" w:rsidP="00847C61">
      <w:pPr>
        <w:rPr>
          <w:lang w:eastAsia="en-US"/>
        </w:rPr>
      </w:pPr>
    </w:p>
    <w:p w14:paraId="664B7187" w14:textId="77777777" w:rsidR="00847C61" w:rsidRDefault="00847C61" w:rsidP="00847C61"/>
    <w:bookmarkStart w:id="68" w:name="BKM_4CA5EEE9_1823_4c5d_9E05_1F42C539AEDC"/>
    <w:bookmarkStart w:id="69" w:name="BKM_A65332C6_C906_42d0_9E05_FFD1FA787FD8"/>
    <w:bookmarkStart w:id="70" w:name="BKM_3245FF47_144F_40bb_9403_A81D53D7171F"/>
    <w:bookmarkEnd w:id="68"/>
    <w:bookmarkEnd w:id="69"/>
    <w:p w14:paraId="774F34B0" w14:textId="77777777" w:rsidR="00847C61" w:rsidRPr="0066451F" w:rsidRDefault="00DE73DB" w:rsidP="00847C61">
      <w:pPr>
        <w:pStyle w:val="Kop2"/>
        <w:rPr>
          <w:sz w:val="20"/>
          <w:szCs w:val="18"/>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71" w:name="_Toc404268815"/>
      <w:bookmarkStart w:id="72" w:name="_Toc517097657"/>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BESLUIT</w:t>
      </w:r>
      <w:bookmarkEnd w:id="71"/>
      <w:bookmarkEnd w:id="72"/>
      <w:r w:rsidR="003B6B78">
        <w:fldChar w:fldCharType="end"/>
      </w:r>
      <w:r w:rsidR="00847C61">
        <w:t xml:space="preserve">  </w:t>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3E4CF7C8" w14:textId="77777777" w:rsidTr="00847C61">
        <w:trPr>
          <w:trHeight w:val="271"/>
        </w:trPr>
        <w:tc>
          <w:tcPr>
            <w:tcW w:w="2340" w:type="dxa"/>
            <w:gridSpan w:val="2"/>
            <w:tcBorders>
              <w:top w:val="nil"/>
              <w:left w:val="nil"/>
              <w:bottom w:val="nil"/>
              <w:right w:val="nil"/>
            </w:tcBorders>
          </w:tcPr>
          <w:p w14:paraId="34A52C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3FA1D3F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p>
        </w:tc>
      </w:tr>
      <w:tr w:rsidR="00847C61" w:rsidRPr="00751C18" w14:paraId="04783575" w14:textId="77777777" w:rsidTr="00847C61">
        <w:trPr>
          <w:trHeight w:hRule="exact" w:val="128"/>
        </w:trPr>
        <w:tc>
          <w:tcPr>
            <w:tcW w:w="2340" w:type="dxa"/>
            <w:gridSpan w:val="2"/>
            <w:tcBorders>
              <w:top w:val="nil"/>
              <w:left w:val="nil"/>
              <w:bottom w:val="nil"/>
              <w:right w:val="nil"/>
            </w:tcBorders>
          </w:tcPr>
          <w:p w14:paraId="29CA79B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7AC34F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FA73848" w14:textId="77777777" w:rsidTr="00847C61">
        <w:tc>
          <w:tcPr>
            <w:tcW w:w="2340" w:type="dxa"/>
            <w:gridSpan w:val="2"/>
            <w:tcBorders>
              <w:top w:val="nil"/>
              <w:left w:val="nil"/>
              <w:bottom w:val="nil"/>
              <w:right w:val="nil"/>
            </w:tcBorders>
          </w:tcPr>
          <w:p w14:paraId="12A7818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3F21D2F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BSL</w:t>
            </w:r>
            <w:r w:rsidRPr="00751C18">
              <w:rPr>
                <w:rFonts w:ascii="Arial" w:hAnsi="Arial" w:cs="Arial"/>
                <w:szCs w:val="20"/>
                <w:lang w:val="en-AU" w:eastAsia="en-US"/>
              </w:rPr>
              <w:fldChar w:fldCharType="end"/>
            </w:r>
          </w:p>
        </w:tc>
      </w:tr>
      <w:tr w:rsidR="00847C61" w:rsidRPr="00751C18" w14:paraId="102AEEAC" w14:textId="77777777" w:rsidTr="00847C61">
        <w:trPr>
          <w:trHeight w:hRule="exact" w:val="128"/>
        </w:trPr>
        <w:tc>
          <w:tcPr>
            <w:tcW w:w="2340" w:type="dxa"/>
            <w:gridSpan w:val="2"/>
            <w:tcBorders>
              <w:top w:val="nil"/>
              <w:left w:val="nil"/>
              <w:bottom w:val="nil"/>
              <w:right w:val="nil"/>
            </w:tcBorders>
          </w:tcPr>
          <w:p w14:paraId="1D26E0E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78DA61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F8051D7" w14:textId="77777777" w:rsidTr="00847C61">
        <w:tc>
          <w:tcPr>
            <w:tcW w:w="2340" w:type="dxa"/>
            <w:gridSpan w:val="2"/>
            <w:tcBorders>
              <w:top w:val="nil"/>
              <w:left w:val="nil"/>
              <w:bottom w:val="nil"/>
              <w:right w:val="nil"/>
            </w:tcBorders>
          </w:tcPr>
          <w:p w14:paraId="5A12F64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247DF72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79DEB7E2" w14:textId="77777777" w:rsidTr="00847C61">
        <w:trPr>
          <w:trHeight w:hRule="exact" w:val="128"/>
        </w:trPr>
        <w:tc>
          <w:tcPr>
            <w:tcW w:w="2340" w:type="dxa"/>
            <w:gridSpan w:val="2"/>
            <w:tcBorders>
              <w:top w:val="nil"/>
              <w:left w:val="nil"/>
              <w:bottom w:val="nil"/>
              <w:right w:val="nil"/>
            </w:tcBorders>
          </w:tcPr>
          <w:p w14:paraId="48D06C7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EDCDB8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FFC58E2" w14:textId="77777777" w:rsidTr="00847C61">
        <w:trPr>
          <w:trHeight w:val="230"/>
        </w:trPr>
        <w:tc>
          <w:tcPr>
            <w:tcW w:w="2340" w:type="dxa"/>
            <w:gridSpan w:val="2"/>
            <w:tcBorders>
              <w:top w:val="nil"/>
              <w:left w:val="nil"/>
              <w:bottom w:val="nil"/>
              <w:right w:val="nil"/>
            </w:tcBorders>
          </w:tcPr>
          <w:p w14:paraId="704164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17B543F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na overweging of beraadslaging vastgestelde beslissing voor een individueel of concreet geval.</w:t>
            </w:r>
          </w:p>
        </w:tc>
      </w:tr>
      <w:tr w:rsidR="00847C61" w:rsidRPr="00751C18" w14:paraId="2D80BFF1" w14:textId="77777777" w:rsidTr="00847C61">
        <w:trPr>
          <w:trHeight w:hRule="exact" w:val="68"/>
        </w:trPr>
        <w:tc>
          <w:tcPr>
            <w:tcW w:w="2340" w:type="dxa"/>
            <w:gridSpan w:val="2"/>
            <w:tcBorders>
              <w:top w:val="nil"/>
              <w:left w:val="nil"/>
              <w:bottom w:val="nil"/>
              <w:right w:val="nil"/>
            </w:tcBorders>
          </w:tcPr>
          <w:p w14:paraId="2EEA91E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7EBD61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47505A4" w14:textId="77777777" w:rsidTr="00847C61">
        <w:trPr>
          <w:trHeight w:val="271"/>
        </w:trPr>
        <w:tc>
          <w:tcPr>
            <w:tcW w:w="2340" w:type="dxa"/>
            <w:gridSpan w:val="2"/>
            <w:tcBorders>
              <w:top w:val="nil"/>
              <w:left w:val="nil"/>
              <w:bottom w:val="nil"/>
              <w:right w:val="nil"/>
            </w:tcBorders>
          </w:tcPr>
          <w:p w14:paraId="3F5052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07668E7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de BESCHIKKING in het GFO Zaken</w:t>
            </w:r>
          </w:p>
        </w:tc>
      </w:tr>
      <w:tr w:rsidR="00847C61" w:rsidRPr="00751C18" w14:paraId="245BCE10" w14:textId="77777777" w:rsidTr="00847C61">
        <w:trPr>
          <w:trHeight w:hRule="exact" w:val="128"/>
        </w:trPr>
        <w:tc>
          <w:tcPr>
            <w:tcW w:w="2340" w:type="dxa"/>
            <w:gridSpan w:val="2"/>
            <w:tcBorders>
              <w:top w:val="nil"/>
              <w:left w:val="nil"/>
              <w:bottom w:val="nil"/>
              <w:right w:val="nil"/>
            </w:tcBorders>
          </w:tcPr>
          <w:p w14:paraId="186608D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D6E1D0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BF773F5" w14:textId="77777777" w:rsidTr="00847C61">
        <w:tc>
          <w:tcPr>
            <w:tcW w:w="2340" w:type="dxa"/>
            <w:gridSpan w:val="2"/>
            <w:tcBorders>
              <w:top w:val="nil"/>
              <w:left w:val="nil"/>
              <w:bottom w:val="nil"/>
              <w:right w:val="nil"/>
            </w:tcBorders>
          </w:tcPr>
          <w:p w14:paraId="70FD0A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3690CC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27C53C03" w14:textId="77777777" w:rsidTr="00847C61">
        <w:trPr>
          <w:trHeight w:hRule="exact" w:val="128"/>
        </w:trPr>
        <w:tc>
          <w:tcPr>
            <w:tcW w:w="2340" w:type="dxa"/>
            <w:gridSpan w:val="2"/>
            <w:tcBorders>
              <w:top w:val="nil"/>
              <w:left w:val="nil"/>
              <w:bottom w:val="nil"/>
              <w:right w:val="nil"/>
            </w:tcBorders>
          </w:tcPr>
          <w:p w14:paraId="0F28624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B4E595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FCFEAB4" w14:textId="77777777" w:rsidTr="00847C61">
        <w:tc>
          <w:tcPr>
            <w:tcW w:w="2340" w:type="dxa"/>
            <w:gridSpan w:val="2"/>
            <w:tcBorders>
              <w:top w:val="nil"/>
              <w:left w:val="nil"/>
              <w:bottom w:val="nil"/>
              <w:right w:val="nil"/>
            </w:tcBorders>
          </w:tcPr>
          <w:p w14:paraId="549C12C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02897EBE" w14:textId="249B20E5"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Besluitidentificatie</w:t>
            </w:r>
            <w:ins w:id="73" w:author="Arjan Kloosterboer" w:date="2017-03-10T23:05:00Z">
              <w:r w:rsidR="00E762F9">
                <w:rPr>
                  <w:rFonts w:ascii="Calibri" w:hAnsi="Calibri" w:cs="Calibri"/>
                  <w:color w:val="0F0F0F"/>
                  <w:sz w:val="22"/>
                  <w:szCs w:val="22"/>
                  <w:lang w:eastAsia="en-US"/>
                </w:rPr>
                <w:t xml:space="preserve"> i.c.m. Verantwoordelijke organisatie</w:t>
              </w:r>
            </w:ins>
          </w:p>
        </w:tc>
      </w:tr>
      <w:tr w:rsidR="00847C61" w:rsidRPr="00751C18" w14:paraId="06A5BB2F" w14:textId="77777777" w:rsidTr="00847C61">
        <w:trPr>
          <w:trHeight w:hRule="exact" w:val="128"/>
        </w:trPr>
        <w:tc>
          <w:tcPr>
            <w:tcW w:w="2340" w:type="dxa"/>
            <w:gridSpan w:val="2"/>
            <w:tcBorders>
              <w:top w:val="nil"/>
              <w:left w:val="nil"/>
              <w:bottom w:val="nil"/>
              <w:right w:val="nil"/>
            </w:tcBorders>
          </w:tcPr>
          <w:p w14:paraId="166BF7A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70785D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01BEC456" w14:textId="77777777" w:rsidTr="00847C61">
        <w:tc>
          <w:tcPr>
            <w:tcW w:w="2340" w:type="dxa"/>
            <w:gridSpan w:val="2"/>
            <w:tcBorders>
              <w:top w:val="nil"/>
              <w:left w:val="nil"/>
              <w:bottom w:val="nil"/>
              <w:right w:val="nil"/>
            </w:tcBorders>
          </w:tcPr>
          <w:p w14:paraId="1F0AB1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783AC5A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besluiten die het (tussen)resultaat zijn van zaken waarvoor de zaakbehandelende organisatie(s) het zaakgericht werken heeft ingericht.</w:t>
            </w:r>
          </w:p>
        </w:tc>
      </w:tr>
      <w:tr w:rsidR="00847C61" w:rsidRPr="00751C18" w14:paraId="35FB38F2" w14:textId="77777777" w:rsidTr="00847C61">
        <w:trPr>
          <w:trHeight w:hRule="exact" w:val="128"/>
        </w:trPr>
        <w:tc>
          <w:tcPr>
            <w:tcW w:w="2340" w:type="dxa"/>
            <w:gridSpan w:val="2"/>
            <w:tcBorders>
              <w:top w:val="nil"/>
              <w:left w:val="nil"/>
              <w:bottom w:val="nil"/>
              <w:right w:val="nil"/>
            </w:tcBorders>
          </w:tcPr>
          <w:p w14:paraId="0E7ED12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22AFB6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D8B698E" w14:textId="77777777" w:rsidTr="00847C61">
        <w:trPr>
          <w:trHeight w:hRule="exact" w:val="256"/>
        </w:trPr>
        <w:tc>
          <w:tcPr>
            <w:tcW w:w="2340" w:type="dxa"/>
            <w:gridSpan w:val="2"/>
            <w:tcBorders>
              <w:top w:val="nil"/>
              <w:left w:val="nil"/>
              <w:bottom w:val="nil"/>
              <w:right w:val="nil"/>
            </w:tcBorders>
          </w:tcPr>
          <w:p w14:paraId="01C45A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64E12D1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054209C" w14:textId="77777777" w:rsidTr="00847C61">
        <w:trPr>
          <w:trHeight w:hRule="exact" w:val="256"/>
        </w:trPr>
        <w:tc>
          <w:tcPr>
            <w:tcW w:w="2340" w:type="dxa"/>
            <w:gridSpan w:val="2"/>
            <w:tcBorders>
              <w:top w:val="nil"/>
              <w:left w:val="nil"/>
              <w:bottom w:val="nil"/>
              <w:right w:val="nil"/>
            </w:tcBorders>
          </w:tcPr>
          <w:p w14:paraId="585D3EC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C3E62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DC58B75" w14:textId="77777777" w:rsidTr="00847C61">
        <w:tc>
          <w:tcPr>
            <w:tcW w:w="2340" w:type="dxa"/>
            <w:gridSpan w:val="2"/>
            <w:tcBorders>
              <w:top w:val="nil"/>
              <w:left w:val="nil"/>
              <w:bottom w:val="nil"/>
              <w:right w:val="nil"/>
            </w:tcBorders>
          </w:tcPr>
          <w:p w14:paraId="4673CF0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3DAD90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6E3348A3" w14:textId="77777777" w:rsidTr="00847C61">
        <w:tc>
          <w:tcPr>
            <w:tcW w:w="450" w:type="dxa"/>
            <w:tcBorders>
              <w:top w:val="nil"/>
              <w:left w:val="nil"/>
              <w:bottom w:val="nil"/>
              <w:right w:val="nil"/>
            </w:tcBorders>
          </w:tcPr>
          <w:p w14:paraId="7E83E92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74" w:name="BKM_2F23763D_C0BA_435b_97EB_2B9AC83ED259"/>
          </w:p>
        </w:tc>
        <w:tc>
          <w:tcPr>
            <w:tcW w:w="2790" w:type="dxa"/>
            <w:gridSpan w:val="2"/>
            <w:tcBorders>
              <w:top w:val="nil"/>
              <w:left w:val="nil"/>
              <w:bottom w:val="nil"/>
              <w:right w:val="nil"/>
            </w:tcBorders>
          </w:tcPr>
          <w:p w14:paraId="2593B13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2E0177B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095BB72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1E8E01B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48E402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0AA39A47" w14:textId="77777777" w:rsidTr="00847C61">
        <w:tc>
          <w:tcPr>
            <w:tcW w:w="450" w:type="dxa"/>
            <w:tcBorders>
              <w:top w:val="nil"/>
              <w:left w:val="nil"/>
              <w:bottom w:val="nil"/>
              <w:right w:val="nil"/>
            </w:tcBorders>
          </w:tcPr>
          <w:p w14:paraId="4076977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09C983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287C7A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val="en-US" w:eastAsia="en-US"/>
              </w:rPr>
              <w:t>Identificatie van het besluit.</w:t>
            </w:r>
          </w:p>
        </w:tc>
        <w:tc>
          <w:tcPr>
            <w:tcW w:w="1080" w:type="dxa"/>
            <w:tcBorders>
              <w:top w:val="nil"/>
              <w:left w:val="nil"/>
              <w:bottom w:val="nil"/>
              <w:right w:val="nil"/>
            </w:tcBorders>
          </w:tcPr>
          <w:p w14:paraId="1E0407F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BB1AF6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74"/>
      </w:tr>
      <w:tr w:rsidR="00E762F9" w:rsidRPr="00751C18" w14:paraId="18105CB7" w14:textId="77777777" w:rsidTr="00847C61">
        <w:tc>
          <w:tcPr>
            <w:tcW w:w="450" w:type="dxa"/>
            <w:tcBorders>
              <w:top w:val="nil"/>
              <w:left w:val="nil"/>
              <w:bottom w:val="nil"/>
              <w:right w:val="nil"/>
            </w:tcBorders>
          </w:tcPr>
          <w:p w14:paraId="05CE563B" w14:textId="77777777" w:rsidR="00E762F9" w:rsidRPr="00751C18" w:rsidRDefault="00E762F9"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7CEC22A" w14:textId="52E5AF3C" w:rsidR="00E762F9" w:rsidRPr="00751C18" w:rsidRDefault="00E762F9" w:rsidP="00847C61">
            <w:pPr>
              <w:widowControl w:val="0"/>
              <w:autoSpaceDE w:val="0"/>
              <w:autoSpaceDN w:val="0"/>
              <w:adjustRightInd w:val="0"/>
              <w:spacing w:line="240" w:lineRule="auto"/>
              <w:contextualSpacing w:val="0"/>
              <w:rPr>
                <w:rFonts w:ascii="Arial" w:hAnsi="Arial" w:cs="Arial"/>
                <w:szCs w:val="20"/>
                <w:lang w:val="en-AU" w:eastAsia="en-US"/>
              </w:rPr>
            </w:pPr>
            <w:ins w:id="75" w:author="Arjan Kloosterboer" w:date="2017-03-10T23:06:00Z">
              <w:r>
                <w:rPr>
                  <w:rFonts w:ascii="Arial" w:hAnsi="Arial" w:cs="Arial"/>
                  <w:szCs w:val="20"/>
                  <w:lang w:val="en-AU" w:eastAsia="en-US"/>
                </w:rPr>
                <w:t>Verantwoordelijke organisatie</w:t>
              </w:r>
            </w:ins>
          </w:p>
        </w:tc>
        <w:tc>
          <w:tcPr>
            <w:tcW w:w="4230" w:type="dxa"/>
            <w:tcBorders>
              <w:top w:val="nil"/>
              <w:left w:val="nil"/>
              <w:bottom w:val="nil"/>
              <w:right w:val="nil"/>
            </w:tcBorders>
          </w:tcPr>
          <w:p w14:paraId="31FBAFF5" w14:textId="7090C286" w:rsidR="00E762F9" w:rsidRPr="00E762F9" w:rsidRDefault="00E762F9" w:rsidP="00847C61">
            <w:pPr>
              <w:widowControl w:val="0"/>
              <w:autoSpaceDE w:val="0"/>
              <w:autoSpaceDN w:val="0"/>
              <w:adjustRightInd w:val="0"/>
              <w:spacing w:line="240" w:lineRule="auto"/>
              <w:contextualSpacing w:val="0"/>
              <w:rPr>
                <w:rFonts w:ascii="Arial" w:hAnsi="Arial" w:cs="Arial"/>
                <w:szCs w:val="20"/>
                <w:lang w:eastAsia="en-US"/>
              </w:rPr>
            </w:pPr>
            <w:ins w:id="76" w:author="Arjan Kloosterboer" w:date="2017-03-10T23:07:00Z">
              <w:r w:rsidRPr="00E762F9">
                <w:rPr>
                  <w:rFonts w:ascii="Arial" w:hAnsi="Arial" w:cs="Arial"/>
                  <w:szCs w:val="20"/>
                  <w:lang w:eastAsia="en-US"/>
                </w:rPr>
                <w:t>Het RSIN van de Niet-natuurlijk persoon zijnde de organisatie die het besluit heeft vastgesteld.</w:t>
              </w:r>
            </w:ins>
          </w:p>
        </w:tc>
        <w:tc>
          <w:tcPr>
            <w:tcW w:w="1080" w:type="dxa"/>
            <w:tcBorders>
              <w:top w:val="nil"/>
              <w:left w:val="nil"/>
              <w:bottom w:val="nil"/>
              <w:right w:val="nil"/>
            </w:tcBorders>
          </w:tcPr>
          <w:p w14:paraId="1F9A16A8" w14:textId="71ABF596" w:rsidR="00E762F9" w:rsidRPr="00E762F9" w:rsidRDefault="00E762F9" w:rsidP="00847C61">
            <w:pPr>
              <w:widowControl w:val="0"/>
              <w:autoSpaceDE w:val="0"/>
              <w:autoSpaceDN w:val="0"/>
              <w:adjustRightInd w:val="0"/>
              <w:spacing w:line="240" w:lineRule="auto"/>
              <w:contextualSpacing w:val="0"/>
              <w:rPr>
                <w:rFonts w:ascii="Arial" w:hAnsi="Arial" w:cs="Arial"/>
                <w:szCs w:val="20"/>
                <w:lang w:eastAsia="en-US"/>
              </w:rPr>
            </w:pPr>
            <w:ins w:id="77" w:author="Arjan Kloosterboer" w:date="2017-03-10T23:07:00Z">
              <w:r>
                <w:rPr>
                  <w:rFonts w:ascii="Arial" w:hAnsi="Arial" w:cs="Arial"/>
                  <w:szCs w:val="20"/>
                  <w:lang w:eastAsia="en-US"/>
                </w:rPr>
                <w:t>N9</w:t>
              </w:r>
            </w:ins>
          </w:p>
        </w:tc>
        <w:tc>
          <w:tcPr>
            <w:tcW w:w="810" w:type="dxa"/>
            <w:tcBorders>
              <w:top w:val="nil"/>
              <w:left w:val="nil"/>
              <w:bottom w:val="nil"/>
              <w:right w:val="nil"/>
            </w:tcBorders>
          </w:tcPr>
          <w:p w14:paraId="7563FDE6" w14:textId="09BB04EE" w:rsidR="00E762F9" w:rsidRPr="00E762F9" w:rsidRDefault="00E762F9" w:rsidP="00847C61">
            <w:pPr>
              <w:widowControl w:val="0"/>
              <w:autoSpaceDE w:val="0"/>
              <w:autoSpaceDN w:val="0"/>
              <w:adjustRightInd w:val="0"/>
              <w:spacing w:line="240" w:lineRule="auto"/>
              <w:contextualSpacing w:val="0"/>
              <w:rPr>
                <w:rFonts w:ascii="Arial" w:hAnsi="Arial" w:cs="Arial"/>
                <w:szCs w:val="20"/>
                <w:lang w:eastAsia="en-US"/>
              </w:rPr>
            </w:pPr>
            <w:ins w:id="78" w:author="Arjan Kloosterboer" w:date="2017-03-10T23:07:00Z">
              <w:r>
                <w:rPr>
                  <w:rFonts w:ascii="Arial" w:hAnsi="Arial" w:cs="Arial"/>
                  <w:szCs w:val="20"/>
                  <w:lang w:eastAsia="en-US"/>
                </w:rPr>
                <w:t>1 - 1</w:t>
              </w:r>
            </w:ins>
          </w:p>
        </w:tc>
      </w:tr>
      <w:tr w:rsidR="00847C61" w:rsidRPr="00751C18" w14:paraId="5489B265" w14:textId="77777777" w:rsidTr="00847C61">
        <w:tc>
          <w:tcPr>
            <w:tcW w:w="450" w:type="dxa"/>
            <w:tcBorders>
              <w:top w:val="nil"/>
              <w:left w:val="nil"/>
              <w:bottom w:val="nil"/>
              <w:right w:val="nil"/>
            </w:tcBorders>
          </w:tcPr>
          <w:p w14:paraId="416259A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9" w:name="BKM_259518FF_362B_41c2_BF25_98897F179A2C"/>
          </w:p>
        </w:tc>
        <w:tc>
          <w:tcPr>
            <w:tcW w:w="2790" w:type="dxa"/>
            <w:gridSpan w:val="2"/>
            <w:tcBorders>
              <w:top w:val="nil"/>
              <w:left w:val="nil"/>
              <w:bottom w:val="nil"/>
              <w:right w:val="nil"/>
            </w:tcBorders>
          </w:tcPr>
          <w:p w14:paraId="7517316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5CF9B1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beslisdatum (AWB) van het besluit.</w:t>
            </w:r>
          </w:p>
        </w:tc>
        <w:tc>
          <w:tcPr>
            <w:tcW w:w="1080" w:type="dxa"/>
            <w:tcBorders>
              <w:top w:val="nil"/>
              <w:left w:val="nil"/>
              <w:bottom w:val="nil"/>
              <w:right w:val="nil"/>
            </w:tcBorders>
          </w:tcPr>
          <w:p w14:paraId="587E2E5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BC520D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79"/>
      </w:tr>
      <w:tr w:rsidR="00847C61" w:rsidRPr="00751C18" w14:paraId="31BD369A" w14:textId="77777777" w:rsidTr="00847C61">
        <w:tc>
          <w:tcPr>
            <w:tcW w:w="450" w:type="dxa"/>
            <w:tcBorders>
              <w:top w:val="nil"/>
              <w:left w:val="nil"/>
              <w:bottom w:val="nil"/>
              <w:right w:val="nil"/>
            </w:tcBorders>
          </w:tcPr>
          <w:p w14:paraId="418DA1E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0" w:name="BKM_9DB0A0D2_EF4D_43ce_AFB7_9603084D1768"/>
          </w:p>
        </w:tc>
        <w:tc>
          <w:tcPr>
            <w:tcW w:w="2790" w:type="dxa"/>
            <w:gridSpan w:val="2"/>
            <w:tcBorders>
              <w:top w:val="nil"/>
              <w:left w:val="nil"/>
              <w:bottom w:val="nil"/>
              <w:right w:val="nil"/>
            </w:tcBorders>
          </w:tcPr>
          <w:p w14:paraId="7188491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469107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val="en-US" w:eastAsia="en-US"/>
              </w:rPr>
              <w:t>Toelichting bij het besluit.</w:t>
            </w:r>
          </w:p>
        </w:tc>
        <w:tc>
          <w:tcPr>
            <w:tcW w:w="1080" w:type="dxa"/>
            <w:tcBorders>
              <w:top w:val="nil"/>
              <w:left w:val="nil"/>
              <w:bottom w:val="nil"/>
              <w:right w:val="nil"/>
            </w:tcBorders>
          </w:tcPr>
          <w:p w14:paraId="1DA84FC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D08B2B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80"/>
      </w:tr>
      <w:tr w:rsidR="00847C61" w:rsidRPr="00751C18" w14:paraId="372E1115" w14:textId="77777777" w:rsidTr="00847C61">
        <w:tc>
          <w:tcPr>
            <w:tcW w:w="450" w:type="dxa"/>
            <w:tcBorders>
              <w:top w:val="nil"/>
              <w:left w:val="nil"/>
              <w:bottom w:val="nil"/>
              <w:right w:val="nil"/>
            </w:tcBorders>
          </w:tcPr>
          <w:p w14:paraId="42E4922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1" w:name="BKM_97EB79EE_9844_4d9b_8993_44FDBCEB78EB"/>
          </w:p>
        </w:tc>
        <w:tc>
          <w:tcPr>
            <w:tcW w:w="2790" w:type="dxa"/>
            <w:gridSpan w:val="2"/>
            <w:tcBorders>
              <w:top w:val="nil"/>
              <w:left w:val="nil"/>
              <w:bottom w:val="nil"/>
              <w:right w:val="nil"/>
            </w:tcBorders>
          </w:tcPr>
          <w:p w14:paraId="55C7C4B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Bestuursorgaan</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BD1DB6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orgaan van een rechtspersoon krachtens publiekrecht ingesteld of een persoon of college, met enig openbaar gezag bekleed onder wiens verantwoordelijkheid het besluit vastgesteld is.</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6CDA9FC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A2FCF3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81"/>
      </w:tr>
      <w:tr w:rsidR="00847C61" w:rsidRPr="00751C18" w14:paraId="3EEA5FA6" w14:textId="77777777" w:rsidTr="00847C61">
        <w:tc>
          <w:tcPr>
            <w:tcW w:w="450" w:type="dxa"/>
            <w:tcBorders>
              <w:top w:val="nil"/>
              <w:left w:val="nil"/>
              <w:bottom w:val="nil"/>
              <w:right w:val="nil"/>
            </w:tcBorders>
          </w:tcPr>
          <w:p w14:paraId="7D5215C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2" w:name="BKM_35C4D129_94B6_4e17_AE48_05DDD16179A5"/>
          </w:p>
        </w:tc>
        <w:tc>
          <w:tcPr>
            <w:tcW w:w="2790" w:type="dxa"/>
            <w:gridSpan w:val="2"/>
            <w:tcBorders>
              <w:top w:val="nil"/>
              <w:left w:val="nil"/>
              <w:bottom w:val="nil"/>
              <w:right w:val="nil"/>
            </w:tcBorders>
          </w:tcPr>
          <w:p w14:paraId="5119D07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Ingangsdatum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65EBA4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Ingangsdatum van de werkingsperiode van het besluit.</w:t>
            </w:r>
          </w:p>
        </w:tc>
        <w:tc>
          <w:tcPr>
            <w:tcW w:w="1080" w:type="dxa"/>
            <w:tcBorders>
              <w:top w:val="nil"/>
              <w:left w:val="nil"/>
              <w:bottom w:val="nil"/>
              <w:right w:val="nil"/>
            </w:tcBorders>
          </w:tcPr>
          <w:p w14:paraId="5B1DCC6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13665C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82"/>
      </w:tr>
      <w:tr w:rsidR="00847C61" w:rsidRPr="00751C18" w14:paraId="07ED761E" w14:textId="77777777" w:rsidTr="00847C61">
        <w:tc>
          <w:tcPr>
            <w:tcW w:w="450" w:type="dxa"/>
            <w:tcBorders>
              <w:top w:val="nil"/>
              <w:left w:val="nil"/>
              <w:bottom w:val="nil"/>
              <w:right w:val="nil"/>
            </w:tcBorders>
          </w:tcPr>
          <w:p w14:paraId="4064488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3" w:name="BKM_016D85C8_46BA_499d_9D8B_69645989F1F3"/>
          </w:p>
        </w:tc>
        <w:tc>
          <w:tcPr>
            <w:tcW w:w="2790" w:type="dxa"/>
            <w:gridSpan w:val="2"/>
            <w:tcBorders>
              <w:top w:val="nil"/>
              <w:left w:val="nil"/>
              <w:bottom w:val="nil"/>
              <w:right w:val="nil"/>
            </w:tcBorders>
          </w:tcPr>
          <w:p w14:paraId="623F727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Vervaldatum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716BF4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Datum waarop de werkingsperiode van het besluit eindigt.</w:t>
            </w:r>
          </w:p>
        </w:tc>
        <w:tc>
          <w:tcPr>
            <w:tcW w:w="1080" w:type="dxa"/>
            <w:tcBorders>
              <w:top w:val="nil"/>
              <w:left w:val="nil"/>
              <w:bottom w:val="nil"/>
              <w:right w:val="nil"/>
            </w:tcBorders>
          </w:tcPr>
          <w:p w14:paraId="7EB5F42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563FCF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83"/>
      </w:tr>
      <w:tr w:rsidR="00847C61" w:rsidRPr="00751C18" w14:paraId="5B0C2114" w14:textId="77777777" w:rsidTr="00847C61">
        <w:tc>
          <w:tcPr>
            <w:tcW w:w="450" w:type="dxa"/>
            <w:tcBorders>
              <w:top w:val="nil"/>
              <w:left w:val="nil"/>
              <w:bottom w:val="nil"/>
              <w:right w:val="nil"/>
            </w:tcBorders>
          </w:tcPr>
          <w:p w14:paraId="3BD908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4" w:name="BKM_6344A354_0948_4109_98AC_315FCD5D7C79"/>
          </w:p>
        </w:tc>
        <w:tc>
          <w:tcPr>
            <w:tcW w:w="2790" w:type="dxa"/>
            <w:gridSpan w:val="2"/>
            <w:tcBorders>
              <w:top w:val="nil"/>
              <w:left w:val="nil"/>
              <w:bottom w:val="nil"/>
              <w:right w:val="nil"/>
            </w:tcBorders>
          </w:tcPr>
          <w:p w14:paraId="101CB2A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Vervalreden</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7FE322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omschrijving die aangeeft op grond waarvan het besluit is of komt te vervallen.</w:t>
            </w:r>
          </w:p>
        </w:tc>
        <w:tc>
          <w:tcPr>
            <w:tcW w:w="1080" w:type="dxa"/>
            <w:tcBorders>
              <w:top w:val="nil"/>
              <w:left w:val="nil"/>
              <w:bottom w:val="nil"/>
              <w:right w:val="nil"/>
            </w:tcBorders>
          </w:tcPr>
          <w:p w14:paraId="2DD7676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X40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BA599D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84"/>
      </w:tr>
      <w:tr w:rsidR="00847C61" w:rsidRPr="00751C18" w14:paraId="4CC0C1D9" w14:textId="77777777" w:rsidTr="00847C61">
        <w:tc>
          <w:tcPr>
            <w:tcW w:w="450" w:type="dxa"/>
            <w:tcBorders>
              <w:top w:val="nil"/>
              <w:left w:val="nil"/>
              <w:bottom w:val="nil"/>
              <w:right w:val="nil"/>
            </w:tcBorders>
          </w:tcPr>
          <w:p w14:paraId="7B5DD0C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5" w:name="BKM_02E447FB_05DA_43fa_81EC_25C0085AD0C9"/>
          </w:p>
        </w:tc>
        <w:tc>
          <w:tcPr>
            <w:tcW w:w="2790" w:type="dxa"/>
            <w:gridSpan w:val="2"/>
            <w:tcBorders>
              <w:top w:val="nil"/>
              <w:left w:val="nil"/>
              <w:bottom w:val="nil"/>
              <w:right w:val="nil"/>
            </w:tcBorders>
          </w:tcPr>
          <w:p w14:paraId="591F84A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Publicatiedatum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93138E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Datum waarop het besluit gepubliceerd wordt.</w:t>
            </w:r>
          </w:p>
        </w:tc>
        <w:tc>
          <w:tcPr>
            <w:tcW w:w="1080" w:type="dxa"/>
            <w:tcBorders>
              <w:top w:val="nil"/>
              <w:left w:val="nil"/>
              <w:bottom w:val="nil"/>
              <w:right w:val="nil"/>
            </w:tcBorders>
          </w:tcPr>
          <w:p w14:paraId="6061239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99FA67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85"/>
      </w:tr>
      <w:tr w:rsidR="00847C61" w:rsidRPr="00751C18" w14:paraId="70BB9533" w14:textId="77777777" w:rsidTr="00847C61">
        <w:tc>
          <w:tcPr>
            <w:tcW w:w="450" w:type="dxa"/>
            <w:tcBorders>
              <w:top w:val="nil"/>
              <w:left w:val="nil"/>
              <w:bottom w:val="nil"/>
              <w:right w:val="nil"/>
            </w:tcBorders>
          </w:tcPr>
          <w:p w14:paraId="19D96D4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6" w:name="BKM_C8F7C0AF_FBC8_4c0b_B246_1D9F908A7871"/>
          </w:p>
        </w:tc>
        <w:tc>
          <w:tcPr>
            <w:tcW w:w="2790" w:type="dxa"/>
            <w:gridSpan w:val="2"/>
            <w:tcBorders>
              <w:top w:val="nil"/>
              <w:left w:val="nil"/>
              <w:bottom w:val="nil"/>
              <w:right w:val="nil"/>
            </w:tcBorders>
          </w:tcPr>
          <w:p w14:paraId="45425FF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Verzenddatum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E6937E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Datum waarop het besluit verzonden is.</w:t>
            </w:r>
          </w:p>
        </w:tc>
        <w:tc>
          <w:tcPr>
            <w:tcW w:w="1080" w:type="dxa"/>
            <w:tcBorders>
              <w:top w:val="nil"/>
              <w:left w:val="nil"/>
              <w:bottom w:val="nil"/>
              <w:right w:val="nil"/>
            </w:tcBorders>
          </w:tcPr>
          <w:p w14:paraId="4592DF0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E82F34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86"/>
      </w:tr>
      <w:tr w:rsidR="00847C61" w:rsidRPr="00751C18" w14:paraId="2E6891AA" w14:textId="77777777" w:rsidTr="00847C61">
        <w:tc>
          <w:tcPr>
            <w:tcW w:w="450" w:type="dxa"/>
            <w:tcBorders>
              <w:top w:val="nil"/>
              <w:left w:val="nil"/>
              <w:bottom w:val="nil"/>
              <w:right w:val="nil"/>
            </w:tcBorders>
          </w:tcPr>
          <w:p w14:paraId="6757BE6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7" w:name="BKM_88B027D5_9C49_4066_AE46_65986E3E3C92"/>
          </w:p>
        </w:tc>
        <w:tc>
          <w:tcPr>
            <w:tcW w:w="2790" w:type="dxa"/>
            <w:gridSpan w:val="2"/>
            <w:tcBorders>
              <w:top w:val="nil"/>
              <w:left w:val="nil"/>
              <w:bottom w:val="nil"/>
              <w:right w:val="nil"/>
            </w:tcBorders>
          </w:tcPr>
          <w:p w14:paraId="2C2FB55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Uiterlijke reactiedatum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D4D324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tot wanneer verweer tegen het besluit mogelijk is.</w:t>
            </w:r>
          </w:p>
        </w:tc>
        <w:tc>
          <w:tcPr>
            <w:tcW w:w="1080" w:type="dxa"/>
            <w:tcBorders>
              <w:top w:val="nil"/>
              <w:left w:val="nil"/>
              <w:bottom w:val="nil"/>
              <w:right w:val="nil"/>
            </w:tcBorders>
          </w:tcPr>
          <w:p w14:paraId="558EE64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624D76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87"/>
      </w:tr>
    </w:tbl>
    <w:p w14:paraId="7CA8FB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55969BD7" w14:textId="77777777" w:rsidTr="00847C61">
        <w:tc>
          <w:tcPr>
            <w:tcW w:w="9360" w:type="dxa"/>
            <w:gridSpan w:val="3"/>
            <w:tcBorders>
              <w:top w:val="nil"/>
              <w:left w:val="nil"/>
              <w:bottom w:val="nil"/>
              <w:right w:val="nil"/>
            </w:tcBorders>
          </w:tcPr>
          <w:p w14:paraId="79BCA8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062A95B2" w14:textId="77777777" w:rsidTr="00847C61">
        <w:tc>
          <w:tcPr>
            <w:tcW w:w="450" w:type="dxa"/>
            <w:tcBorders>
              <w:top w:val="nil"/>
              <w:left w:val="nil"/>
              <w:bottom w:val="nil"/>
              <w:right w:val="nil"/>
            </w:tcBorders>
          </w:tcPr>
          <w:p w14:paraId="0DE5682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34D8E9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00760A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4B7943C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50CD215E" w14:textId="77777777" w:rsidTr="00847C61">
        <w:tc>
          <w:tcPr>
            <w:tcW w:w="450" w:type="dxa"/>
            <w:tcBorders>
              <w:top w:val="nil"/>
              <w:left w:val="nil"/>
              <w:bottom w:val="nil"/>
              <w:right w:val="nil"/>
            </w:tcBorders>
          </w:tcPr>
          <w:p w14:paraId="2ABD8F8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537FAE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FA1F1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uitkomst van</w:t>
            </w:r>
            <w:r w:rsidR="00DE73DB" w:rsidRPr="00751C18">
              <w:rPr>
                <w:rFonts w:ascii="Calibri" w:hAnsi="Calibri" w:cs="Calibri"/>
                <w:color w:val="0F0F0F"/>
                <w:sz w:val="22"/>
                <w:szCs w:val="22"/>
                <w:lang w:eastAsia="en-US"/>
              </w:rPr>
              <w:fldChar w:fldCharType="end"/>
            </w:r>
          </w:p>
          <w:p w14:paraId="52AD083C" w14:textId="7B17CF5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88" w:author="Arjan Kloosterboer" w:date="2017-03-15T21:46:00Z">
              <w:r w:rsidR="00EA490E">
                <w:rPr>
                  <w:rFonts w:ascii="Calibri" w:hAnsi="Calibri" w:cs="Calibri"/>
                  <w:color w:val="0F0F0F"/>
                  <w:sz w:val="22"/>
                  <w:szCs w:val="22"/>
                  <w:lang w:eastAsia="en-US"/>
                </w:rPr>
                <w:t>0..</w:t>
              </w:r>
            </w:ins>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321BFE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ZAAK waarbinnen het BESLUIT genomen is.</w:t>
            </w:r>
          </w:p>
        </w:tc>
      </w:tr>
      <w:tr w:rsidR="00847C61" w:rsidRPr="00751C18" w14:paraId="61B91E9B" w14:textId="77777777" w:rsidTr="00847C61">
        <w:trPr>
          <w:trHeight w:hRule="exact" w:val="128"/>
        </w:trPr>
        <w:tc>
          <w:tcPr>
            <w:tcW w:w="450" w:type="dxa"/>
            <w:tcBorders>
              <w:top w:val="nil"/>
              <w:left w:val="nil"/>
              <w:bottom w:val="nil"/>
              <w:right w:val="nil"/>
            </w:tcBorders>
          </w:tcPr>
          <w:p w14:paraId="6886026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7817929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B5FB54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87E5435" w14:textId="77777777" w:rsidTr="00847C61">
        <w:tc>
          <w:tcPr>
            <w:tcW w:w="450" w:type="dxa"/>
            <w:tcBorders>
              <w:top w:val="nil"/>
              <w:left w:val="nil"/>
              <w:bottom w:val="nil"/>
              <w:right w:val="nil"/>
            </w:tcBorders>
          </w:tcPr>
          <w:p w14:paraId="15D80FA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CDD505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160B95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00DE73DB" w:rsidRPr="00751C18">
              <w:rPr>
                <w:rFonts w:ascii="Calibri" w:hAnsi="Calibri" w:cs="Calibri"/>
                <w:color w:val="0F0F0F"/>
                <w:sz w:val="22"/>
                <w:szCs w:val="22"/>
                <w:lang w:eastAsia="en-US"/>
              </w:rPr>
              <w:fldChar w:fldCharType="end"/>
            </w:r>
          </w:p>
          <w:p w14:paraId="26B2B88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BESLUITTYPE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15E44B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aard van het BESLUIT.</w:t>
            </w:r>
          </w:p>
        </w:tc>
      </w:tr>
      <w:tr w:rsidR="00847C61" w:rsidRPr="00751C18" w14:paraId="630C8894" w14:textId="77777777" w:rsidTr="00847C61">
        <w:trPr>
          <w:trHeight w:hRule="exact" w:val="128"/>
        </w:trPr>
        <w:tc>
          <w:tcPr>
            <w:tcW w:w="450" w:type="dxa"/>
            <w:tcBorders>
              <w:top w:val="nil"/>
              <w:left w:val="nil"/>
              <w:bottom w:val="nil"/>
              <w:right w:val="nil"/>
            </w:tcBorders>
          </w:tcPr>
          <w:p w14:paraId="71712C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DB899A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DEB9DA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5BBD99" w14:textId="77777777" w:rsidTr="00847C61">
        <w:tc>
          <w:tcPr>
            <w:tcW w:w="450" w:type="dxa"/>
            <w:tcBorders>
              <w:top w:val="nil"/>
              <w:left w:val="nil"/>
              <w:bottom w:val="nil"/>
              <w:right w:val="nil"/>
            </w:tcBorders>
          </w:tcPr>
          <w:p w14:paraId="72E07F5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98203D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BD979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kan vastgelegd zijn als</w:t>
            </w:r>
            <w:r w:rsidR="00DE73DB" w:rsidRPr="00751C18">
              <w:rPr>
                <w:rFonts w:ascii="Calibri" w:hAnsi="Calibri" w:cs="Calibri"/>
                <w:color w:val="0F0F0F"/>
                <w:sz w:val="22"/>
                <w:szCs w:val="22"/>
                <w:lang w:eastAsia="en-US"/>
              </w:rPr>
              <w:fldChar w:fldCharType="end"/>
            </w:r>
          </w:p>
          <w:p w14:paraId="611B4C3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F4774E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Aanduiding van het (de) INFORMATIEOBJECT(en) waarin het BESLUIT beschreven is.</w:t>
            </w:r>
            <w:r w:rsidRPr="00751C18">
              <w:rPr>
                <w:rFonts w:ascii="Arial" w:hAnsi="Arial" w:cs="Arial"/>
                <w:szCs w:val="20"/>
                <w:lang w:val="en-AU" w:eastAsia="en-US"/>
              </w:rPr>
              <w:fldChar w:fldCharType="end"/>
            </w:r>
          </w:p>
        </w:tc>
      </w:tr>
      <w:tr w:rsidR="00847C61" w:rsidRPr="00751C18" w14:paraId="0C94BD6B" w14:textId="77777777" w:rsidTr="00847C61">
        <w:trPr>
          <w:trHeight w:hRule="exact" w:val="128"/>
        </w:trPr>
        <w:tc>
          <w:tcPr>
            <w:tcW w:w="450" w:type="dxa"/>
            <w:tcBorders>
              <w:top w:val="nil"/>
              <w:left w:val="nil"/>
              <w:bottom w:val="nil"/>
              <w:right w:val="nil"/>
            </w:tcBorders>
          </w:tcPr>
          <w:p w14:paraId="118552C1"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2C4641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341C0F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EA490E" w:rsidRPr="00751C18" w14:paraId="4C675758" w14:textId="77777777" w:rsidTr="00EA490E">
        <w:tc>
          <w:tcPr>
            <w:tcW w:w="450" w:type="dxa"/>
            <w:tcBorders>
              <w:top w:val="nil"/>
              <w:left w:val="nil"/>
              <w:bottom w:val="nil"/>
              <w:right w:val="nil"/>
            </w:tcBorders>
          </w:tcPr>
          <w:p w14:paraId="25DAB33A" w14:textId="77777777" w:rsidR="00EA490E" w:rsidRPr="00751C18" w:rsidRDefault="00EA490E"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21A90DC" w14:textId="4CBC1E11" w:rsidR="00EA490E" w:rsidRPr="00751C18" w:rsidRDefault="00EA490E"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89" w:author="Arjan Kloosterboer" w:date="2017-03-15T21:46:00Z">
              <w:r>
                <w:rPr>
                  <w:rFonts w:ascii="Calibri" w:hAnsi="Calibri" w:cs="Calibri"/>
                  <w:color w:val="0F0F0F"/>
                  <w:sz w:val="22"/>
                  <w:szCs w:val="22"/>
                  <w:lang w:eastAsia="en-US"/>
                </w:rPr>
                <w:t>BES</w:t>
              </w:r>
            </w:ins>
            <w:ins w:id="90" w:author="Arjan Kloosterboer" w:date="2017-03-15T21:47:00Z">
              <w:r>
                <w:rPr>
                  <w:rFonts w:ascii="Calibri" w:hAnsi="Calibri" w:cs="Calibri"/>
                  <w:color w:val="0F0F0F"/>
                  <w:sz w:val="22"/>
                  <w:szCs w:val="22"/>
                  <w:lang w:eastAsia="en-US"/>
                </w:rPr>
                <w:t>LUIT (ALS OBJECT) [0..1]</w:t>
              </w:r>
              <w:r>
                <w:rPr>
                  <w:rFonts w:ascii="Calibri" w:hAnsi="Calibri" w:cs="Calibri"/>
                  <w:color w:val="0F0F0F"/>
                  <w:sz w:val="22"/>
                  <w:szCs w:val="22"/>
                  <w:lang w:eastAsia="en-US"/>
                </w:rPr>
                <w:br/>
                <w:t>is</w:t>
              </w:r>
              <w:r>
                <w:rPr>
                  <w:rFonts w:ascii="Calibri" w:hAnsi="Calibri" w:cs="Calibri"/>
                  <w:color w:val="0F0F0F"/>
                  <w:sz w:val="22"/>
                  <w:szCs w:val="22"/>
                  <w:lang w:eastAsia="en-US"/>
                </w:rPr>
                <w:br/>
                <w:t>BESLUIT</w:t>
              </w:r>
            </w:ins>
            <w:ins w:id="91" w:author="Arjan Kloosterboer" w:date="2017-03-15T21:48:00Z">
              <w:r>
                <w:rPr>
                  <w:rFonts w:ascii="Calibri" w:hAnsi="Calibri" w:cs="Calibri"/>
                  <w:color w:val="0F0F0F"/>
                  <w:sz w:val="22"/>
                  <w:szCs w:val="22"/>
                  <w:lang w:eastAsia="en-US"/>
                </w:rPr>
                <w:t xml:space="preserve"> [1]</w:t>
              </w:r>
            </w:ins>
          </w:p>
        </w:tc>
        <w:tc>
          <w:tcPr>
            <w:tcW w:w="6120" w:type="dxa"/>
            <w:tcBorders>
              <w:top w:val="nil"/>
              <w:left w:val="nil"/>
              <w:bottom w:val="nil"/>
              <w:right w:val="nil"/>
            </w:tcBorders>
          </w:tcPr>
          <w:p w14:paraId="60342B20" w14:textId="2D9B2E9B" w:rsidR="00EA490E" w:rsidRPr="00751C18" w:rsidRDefault="00EA490E"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92" w:author="Arjan Kloosterboer" w:date="2017-03-15T21:48:00Z">
              <w:r w:rsidRPr="00EA490E">
                <w:rPr>
                  <w:rFonts w:ascii="Calibri" w:hAnsi="Calibri" w:cs="Calibri"/>
                  <w:color w:val="0F0F0F"/>
                  <w:sz w:val="22"/>
                  <w:szCs w:val="22"/>
                  <w:lang w:eastAsia="en-US"/>
                </w:rPr>
                <w:t>Het BESLUIT zijnde het BESLUIT (ALS OBJECT) waarop een zaak betrekking heeft.</w:t>
              </w:r>
            </w:ins>
          </w:p>
        </w:tc>
      </w:tr>
    </w:tbl>
    <w:p w14:paraId="413364C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73CCEB80" w14:textId="77777777" w:rsidTr="00847C61">
        <w:tc>
          <w:tcPr>
            <w:tcW w:w="9360" w:type="dxa"/>
            <w:tcBorders>
              <w:top w:val="nil"/>
              <w:left w:val="nil"/>
              <w:bottom w:val="nil"/>
              <w:right w:val="nil"/>
            </w:tcBorders>
          </w:tcPr>
          <w:p w14:paraId="6BACF10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64A7A1E9"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 het GFO Zaken kwam het objecttype BESCHIKKING voor. Aangezien dit een deelverzameling is van BESLUIT en er ook andere besluiten zijn dan beschikkingen, hanteren we hier de term ‘besluit’. Het gaat hierbij niet alleen om besluiten van bestuursorganen, inhoudende een publiekrechtelijke rechtshandeling, maar ook om andere besluiten, zoals bijvoorbeeld genomen op interne zaken.</w:t>
            </w:r>
          </w:p>
          <w:p w14:paraId="0DFB57F7"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besluit wordt veelal schriftelijk vastgelegd maar dit is niet noodzakelijk. Omgekeerd kan het voorkomen dat in een INFORMATIEOBJECT meerdere besluiten vastgelegd zijn.Vandaar de N:M-relatie naar INFORMATIEOBJECT.</w:t>
            </w:r>
          </w:p>
          <w:p w14:paraId="7E6A5CEB" w14:textId="57D8BBE4"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Een besluit komt </w:t>
            </w:r>
            <w:del w:id="93" w:author="Arjan Kloosterboer" w:date="2017-03-15T21:49:00Z">
              <w:r w:rsidRPr="00751C18" w:rsidDel="00EA490E">
                <w:rPr>
                  <w:rFonts w:ascii="Calibri" w:hAnsi="Calibri" w:cs="Calibri"/>
                  <w:color w:val="0F0F0F"/>
                  <w:sz w:val="22"/>
                  <w:szCs w:val="22"/>
                  <w:lang w:eastAsia="en-US"/>
                </w:rPr>
                <w:delText xml:space="preserve">wel altijd </w:delText>
              </w:r>
            </w:del>
            <w:r w:rsidRPr="00751C18">
              <w:rPr>
                <w:rFonts w:ascii="Calibri" w:hAnsi="Calibri" w:cs="Calibri"/>
                <w:color w:val="0F0F0F"/>
                <w:sz w:val="22"/>
                <w:szCs w:val="22"/>
                <w:lang w:eastAsia="en-US"/>
              </w:rPr>
              <w:t>voort uit een zaak</w:t>
            </w:r>
            <w:ins w:id="94" w:author="Arjan Kloosterboer" w:date="2017-03-15T21:49:00Z">
              <w:r w:rsidR="00EA490E">
                <w:rPr>
                  <w:rFonts w:ascii="Calibri" w:hAnsi="Calibri" w:cs="Calibri"/>
                  <w:color w:val="0F0F0F"/>
                  <w:sz w:val="22"/>
                  <w:szCs w:val="22"/>
                  <w:lang w:eastAsia="en-US"/>
                </w:rPr>
                <w:t xml:space="preserve"> van de zaakbehandelende organisatie dan wel is een besluit van een andere organisatie dat het onderwerp </w:t>
              </w:r>
            </w:ins>
            <w:ins w:id="95" w:author="Arjan Kloosterboer" w:date="2017-03-15T21:50:00Z">
              <w:r w:rsidR="00EA490E">
                <w:rPr>
                  <w:rFonts w:ascii="Calibri" w:hAnsi="Calibri" w:cs="Calibri"/>
                  <w:color w:val="0F0F0F"/>
                  <w:sz w:val="22"/>
                  <w:szCs w:val="22"/>
                  <w:lang w:eastAsia="en-US"/>
                </w:rPr>
                <w:t xml:space="preserve">(object) </w:t>
              </w:r>
            </w:ins>
            <w:ins w:id="96" w:author="Arjan Kloosterboer" w:date="2017-03-15T21:49:00Z">
              <w:r w:rsidR="00EA490E">
                <w:rPr>
                  <w:rFonts w:ascii="Calibri" w:hAnsi="Calibri" w:cs="Calibri"/>
                  <w:color w:val="0F0F0F"/>
                  <w:sz w:val="22"/>
                  <w:szCs w:val="22"/>
                  <w:lang w:eastAsia="en-US"/>
                </w:rPr>
                <w:t xml:space="preserve">is van een zaak van de </w:t>
              </w:r>
            </w:ins>
            <w:ins w:id="97" w:author="Arjan Kloosterboer" w:date="2017-03-15T21:50:00Z">
              <w:r w:rsidR="00EA490E">
                <w:rPr>
                  <w:rFonts w:ascii="Calibri" w:hAnsi="Calibri" w:cs="Calibri"/>
                  <w:color w:val="0F0F0F"/>
                  <w:sz w:val="22"/>
                  <w:szCs w:val="22"/>
                  <w:lang w:eastAsia="en-US"/>
                </w:rPr>
                <w:t>zaakbehandelende organisatie</w:t>
              </w:r>
            </w:ins>
            <w:r w:rsidRPr="00751C18">
              <w:rPr>
                <w:rFonts w:ascii="Calibri" w:hAnsi="Calibri" w:cs="Calibri"/>
                <w:color w:val="0F0F0F"/>
                <w:sz w:val="22"/>
                <w:szCs w:val="22"/>
                <w:lang w:eastAsia="en-US"/>
              </w:rPr>
              <w:t>.</w:t>
            </w:r>
          </w:p>
          <w:p w14:paraId="0DE05FEE" w14:textId="16F606A4" w:rsidR="00847C61" w:rsidRPr="00751C18" w:rsidRDefault="00847C61" w:rsidP="00EA490E">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Indien een BESLUIT een beschikking betreft, is er sprake van een beschikkinghouder, bijvoorbeeld degene aan wie de vergunning verleend is.</w:t>
            </w:r>
            <w:r w:rsidR="00EA490E">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Dit is één van de betrokkkenen met een van toepassing zijnde rol bij de zaak waartoe het besluit behoort.</w:t>
            </w:r>
          </w:p>
        </w:tc>
      </w:tr>
    </w:tbl>
    <w:bookmarkStart w:id="98" w:name="BKM_3DFCD685_B081_47f0_B69A_A794202399E7"/>
    <w:bookmarkEnd w:id="98"/>
    <w:p w14:paraId="177376A1" w14:textId="77777777" w:rsidR="00847C61" w:rsidRPr="0066451F" w:rsidRDefault="00DE73DB" w:rsidP="00847C61">
      <w:pPr>
        <w:pStyle w:val="Kop2"/>
      </w:pPr>
      <w:r w:rsidRPr="0066451F">
        <w:lastRenderedPageBreak/>
        <w:fldChar w:fldCharType="begin" w:fldLock="1"/>
      </w:r>
      <w:r w:rsidR="00847C61" w:rsidRPr="0066451F">
        <w:instrText>MERGEFIELD Element.Stereotype</w:instrText>
      </w:r>
      <w:r w:rsidRPr="0066451F">
        <w:fldChar w:fldCharType="separate"/>
      </w:r>
      <w:bookmarkStart w:id="99" w:name="_Toc404268816"/>
      <w:bookmarkStart w:id="100" w:name="_Toc517097658"/>
      <w:r w:rsidR="00847C61" w:rsidRPr="0066451F">
        <w:t>Objecttype</w:t>
      </w:r>
      <w:r w:rsidRPr="0066451F">
        <w:fldChar w:fldCharType="end"/>
      </w:r>
      <w:r w:rsidR="00847C61" w:rsidRPr="0066451F">
        <w:t xml:space="preserve"> </w:t>
      </w:r>
      <w:r w:rsidR="003B6B78">
        <w:fldChar w:fldCharType="begin" w:fldLock="1"/>
      </w:r>
      <w:r w:rsidR="003B6B78">
        <w:instrText>MERGEFIELD Element.Name</w:instrText>
      </w:r>
      <w:r w:rsidR="003B6B78">
        <w:fldChar w:fldCharType="separate"/>
      </w:r>
      <w:r w:rsidR="00847C61" w:rsidRPr="0066451F">
        <w:t>BESLUITTYPE</w:t>
      </w:r>
      <w:bookmarkEnd w:id="99"/>
      <w:bookmarkEnd w:id="100"/>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14:paraId="43F58B8E" w14:textId="77777777" w:rsidTr="00847C61">
        <w:trPr>
          <w:trHeight w:val="271"/>
        </w:trPr>
        <w:tc>
          <w:tcPr>
            <w:tcW w:w="2340" w:type="dxa"/>
            <w:gridSpan w:val="2"/>
            <w:tcBorders>
              <w:top w:val="nil"/>
              <w:left w:val="nil"/>
              <w:bottom w:val="nil"/>
              <w:right w:val="nil"/>
            </w:tcBorders>
          </w:tcPr>
          <w:p w14:paraId="439AABF8" w14:textId="77777777" w:rsidR="00847C61" w:rsidRDefault="00847C61" w:rsidP="00847C61">
            <w:pPr>
              <w:rPr>
                <w:rFonts w:ascii="Calibri" w:hAnsi="Calibri" w:cs="Calibri"/>
                <w:color w:val="0F0F0F"/>
                <w:sz w:val="22"/>
                <w:szCs w:val="22"/>
              </w:rPr>
            </w:pPr>
            <w:r>
              <w:rPr>
                <w:rFonts w:ascii="Calibri" w:hAnsi="Calibri" w:cs="Calibri"/>
                <w:b/>
                <w:bCs/>
                <w:color w:val="0F0F0F"/>
                <w:sz w:val="22"/>
                <w:szCs w:val="22"/>
              </w:rPr>
              <w:t>Naam</w:t>
            </w:r>
          </w:p>
        </w:tc>
        <w:tc>
          <w:tcPr>
            <w:tcW w:w="7020" w:type="dxa"/>
            <w:gridSpan w:val="2"/>
            <w:tcBorders>
              <w:top w:val="nil"/>
              <w:left w:val="nil"/>
              <w:bottom w:val="nil"/>
              <w:right w:val="nil"/>
            </w:tcBorders>
          </w:tcPr>
          <w:p w14:paraId="1FC42CC0" w14:textId="77777777" w:rsidR="00847C61" w:rsidRDefault="00DE73DB" w:rsidP="00847C61">
            <w:pPr>
              <w:rPr>
                <w:rFonts w:ascii="Calibri" w:hAnsi="Calibri" w:cs="Calibri"/>
                <w:color w:val="0F0F0F"/>
                <w:sz w:val="22"/>
                <w:szCs w:val="22"/>
              </w:rPr>
            </w:pPr>
            <w:r>
              <w:fldChar w:fldCharType="begin" w:fldLock="1"/>
            </w:r>
            <w:r w:rsidR="00847C61">
              <w:instrText xml:space="preserve">MERGEFIELD </w:instrText>
            </w:r>
            <w:r w:rsidR="00847C61">
              <w:rPr>
                <w:rFonts w:ascii="Calibri" w:hAnsi="Calibri" w:cs="Calibri"/>
                <w:color w:val="0F0F0F"/>
                <w:sz w:val="22"/>
                <w:szCs w:val="22"/>
              </w:rPr>
              <w:instrText>Element.Name</w:instrText>
            </w:r>
            <w:r>
              <w:fldChar w:fldCharType="separate"/>
            </w:r>
            <w:r w:rsidR="00847C61">
              <w:rPr>
                <w:rFonts w:ascii="Calibri" w:hAnsi="Calibri" w:cs="Calibri"/>
                <w:color w:val="0F0F0F"/>
                <w:sz w:val="22"/>
                <w:szCs w:val="22"/>
              </w:rPr>
              <w:t>BESLUITTYPE</w:t>
            </w:r>
            <w:r>
              <w:fldChar w:fldCharType="end"/>
            </w:r>
          </w:p>
        </w:tc>
      </w:tr>
      <w:tr w:rsidR="00847C61" w14:paraId="1B313229" w14:textId="77777777" w:rsidTr="00847C61">
        <w:trPr>
          <w:trHeight w:hRule="exact" w:val="128"/>
        </w:trPr>
        <w:tc>
          <w:tcPr>
            <w:tcW w:w="2340" w:type="dxa"/>
            <w:gridSpan w:val="2"/>
            <w:tcBorders>
              <w:top w:val="nil"/>
              <w:left w:val="nil"/>
              <w:bottom w:val="nil"/>
              <w:right w:val="nil"/>
            </w:tcBorders>
          </w:tcPr>
          <w:p w14:paraId="3DF79D34" w14:textId="77777777" w:rsidR="00847C61" w:rsidRDefault="00847C61" w:rsidP="00847C61">
            <w:pPr>
              <w:rPr>
                <w:rFonts w:ascii="Calibri" w:hAnsi="Calibri" w:cs="Calibri"/>
                <w:b/>
                <w:bCs/>
                <w:color w:val="0F0F0F"/>
                <w:sz w:val="22"/>
                <w:szCs w:val="22"/>
              </w:rPr>
            </w:pPr>
          </w:p>
        </w:tc>
        <w:tc>
          <w:tcPr>
            <w:tcW w:w="7020" w:type="dxa"/>
            <w:gridSpan w:val="2"/>
            <w:tcBorders>
              <w:top w:val="nil"/>
              <w:left w:val="nil"/>
              <w:bottom w:val="nil"/>
              <w:right w:val="nil"/>
            </w:tcBorders>
          </w:tcPr>
          <w:p w14:paraId="5F56ACD4" w14:textId="77777777" w:rsidR="00847C61" w:rsidRDefault="00847C61" w:rsidP="00847C61">
            <w:pPr>
              <w:rPr>
                <w:rFonts w:ascii="Calibri" w:hAnsi="Calibri" w:cs="Calibri"/>
                <w:color w:val="0F0F0F"/>
                <w:sz w:val="22"/>
                <w:szCs w:val="22"/>
              </w:rPr>
            </w:pPr>
          </w:p>
        </w:tc>
      </w:tr>
      <w:tr w:rsidR="00847C61" w14:paraId="235448F1" w14:textId="77777777" w:rsidTr="00847C61">
        <w:trPr>
          <w:trHeight w:val="151"/>
        </w:trPr>
        <w:tc>
          <w:tcPr>
            <w:tcW w:w="2340" w:type="dxa"/>
            <w:gridSpan w:val="2"/>
            <w:tcBorders>
              <w:top w:val="nil"/>
              <w:left w:val="nil"/>
              <w:bottom w:val="nil"/>
              <w:right w:val="nil"/>
            </w:tcBorders>
          </w:tcPr>
          <w:p w14:paraId="495E0D03" w14:textId="77777777"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Herkomst objecttype</w:t>
            </w:r>
          </w:p>
        </w:tc>
        <w:tc>
          <w:tcPr>
            <w:tcW w:w="7020" w:type="dxa"/>
            <w:gridSpan w:val="2"/>
            <w:tcBorders>
              <w:top w:val="nil"/>
              <w:left w:val="nil"/>
              <w:bottom w:val="nil"/>
              <w:right w:val="nil"/>
            </w:tcBorders>
          </w:tcPr>
          <w:p w14:paraId="3825F5D2" w14:textId="77777777"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ZTC</w:t>
            </w:r>
          </w:p>
        </w:tc>
      </w:tr>
      <w:tr w:rsidR="00847C61" w14:paraId="376D07BF" w14:textId="77777777" w:rsidTr="00847C61">
        <w:trPr>
          <w:trHeight w:hRule="exact" w:val="128"/>
        </w:trPr>
        <w:tc>
          <w:tcPr>
            <w:tcW w:w="2340" w:type="dxa"/>
            <w:gridSpan w:val="2"/>
            <w:tcBorders>
              <w:top w:val="nil"/>
              <w:left w:val="nil"/>
              <w:bottom w:val="nil"/>
              <w:right w:val="nil"/>
            </w:tcBorders>
          </w:tcPr>
          <w:p w14:paraId="737EFC3F" w14:textId="77777777" w:rsidR="00847C61" w:rsidRDefault="00847C61" w:rsidP="00847C61">
            <w:pPr>
              <w:rPr>
                <w:rFonts w:ascii="Calibri" w:hAnsi="Calibri" w:cs="Calibri"/>
                <w:b/>
                <w:bCs/>
                <w:color w:val="0F0F0F"/>
                <w:sz w:val="22"/>
                <w:szCs w:val="22"/>
              </w:rPr>
            </w:pPr>
          </w:p>
        </w:tc>
        <w:tc>
          <w:tcPr>
            <w:tcW w:w="7020" w:type="dxa"/>
            <w:gridSpan w:val="2"/>
            <w:tcBorders>
              <w:top w:val="nil"/>
              <w:left w:val="nil"/>
              <w:bottom w:val="nil"/>
              <w:right w:val="nil"/>
            </w:tcBorders>
          </w:tcPr>
          <w:p w14:paraId="699FEDA7" w14:textId="77777777" w:rsidR="00847C61" w:rsidRDefault="00847C61" w:rsidP="00847C61">
            <w:pPr>
              <w:rPr>
                <w:rFonts w:ascii="Calibri" w:hAnsi="Calibri" w:cs="Calibri"/>
                <w:color w:val="0F0F0F"/>
                <w:sz w:val="22"/>
                <w:szCs w:val="22"/>
              </w:rPr>
            </w:pPr>
          </w:p>
        </w:tc>
      </w:tr>
      <w:tr w:rsidR="00847C61" w14:paraId="3F0531BD" w14:textId="77777777" w:rsidTr="00847C61">
        <w:tc>
          <w:tcPr>
            <w:tcW w:w="2340" w:type="dxa"/>
            <w:gridSpan w:val="2"/>
            <w:tcBorders>
              <w:top w:val="nil"/>
              <w:left w:val="nil"/>
              <w:bottom w:val="nil"/>
              <w:right w:val="nil"/>
            </w:tcBorders>
          </w:tcPr>
          <w:p w14:paraId="6CCEE953" w14:textId="77777777"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Datum opname object</w:t>
            </w:r>
          </w:p>
        </w:tc>
        <w:tc>
          <w:tcPr>
            <w:tcW w:w="7020" w:type="dxa"/>
            <w:gridSpan w:val="2"/>
            <w:tcBorders>
              <w:top w:val="nil"/>
              <w:left w:val="nil"/>
              <w:bottom w:val="nil"/>
              <w:right w:val="nil"/>
            </w:tcBorders>
          </w:tcPr>
          <w:p w14:paraId="58DA052B" w14:textId="77777777" w:rsidR="00847C61" w:rsidRDefault="00847C61" w:rsidP="00847C61">
            <w:pPr>
              <w:rPr>
                <w:rFonts w:ascii="Calibri" w:hAnsi="Calibri" w:cs="Calibri"/>
                <w:color w:val="0F0F0F"/>
                <w:sz w:val="22"/>
                <w:szCs w:val="22"/>
              </w:rPr>
            </w:pPr>
            <w:r>
              <w:rPr>
                <w:rFonts w:ascii="Calibri" w:hAnsi="Calibri" w:cs="Calibri"/>
                <w:color w:val="0F0F0F"/>
                <w:sz w:val="22"/>
                <w:szCs w:val="22"/>
              </w:rPr>
              <w:t>1 juni 2008</w:t>
            </w:r>
          </w:p>
        </w:tc>
      </w:tr>
      <w:tr w:rsidR="00847C61" w14:paraId="356DF37E" w14:textId="77777777" w:rsidTr="00847C61">
        <w:trPr>
          <w:trHeight w:hRule="exact" w:val="241"/>
        </w:trPr>
        <w:tc>
          <w:tcPr>
            <w:tcW w:w="2340" w:type="dxa"/>
            <w:gridSpan w:val="2"/>
            <w:tcBorders>
              <w:top w:val="nil"/>
              <w:left w:val="nil"/>
              <w:bottom w:val="nil"/>
              <w:right w:val="nil"/>
            </w:tcBorders>
          </w:tcPr>
          <w:p w14:paraId="455207CF" w14:textId="77777777" w:rsidR="00847C61" w:rsidRDefault="00847C61" w:rsidP="00847C61">
            <w:pPr>
              <w:rPr>
                <w:rFonts w:ascii="Calibri" w:hAnsi="Calibri" w:cs="Calibri"/>
                <w:b/>
                <w:bCs/>
                <w:color w:val="0F0F0F"/>
                <w:sz w:val="22"/>
                <w:szCs w:val="22"/>
              </w:rPr>
            </w:pPr>
          </w:p>
        </w:tc>
        <w:tc>
          <w:tcPr>
            <w:tcW w:w="7020" w:type="dxa"/>
            <w:gridSpan w:val="2"/>
            <w:tcBorders>
              <w:top w:val="nil"/>
              <w:left w:val="nil"/>
              <w:bottom w:val="nil"/>
              <w:right w:val="nil"/>
            </w:tcBorders>
          </w:tcPr>
          <w:p w14:paraId="77027C78" w14:textId="77777777" w:rsidR="00847C61" w:rsidRDefault="00847C61" w:rsidP="00847C61">
            <w:pPr>
              <w:rPr>
                <w:rFonts w:ascii="Calibri" w:hAnsi="Calibri" w:cs="Calibri"/>
                <w:color w:val="0F0F0F"/>
                <w:sz w:val="22"/>
                <w:szCs w:val="22"/>
              </w:rPr>
            </w:pPr>
          </w:p>
        </w:tc>
      </w:tr>
      <w:tr w:rsidR="00847C61" w14:paraId="56C5DBA2" w14:textId="77777777" w:rsidTr="00847C61">
        <w:tc>
          <w:tcPr>
            <w:tcW w:w="2340" w:type="dxa"/>
            <w:gridSpan w:val="2"/>
            <w:tcBorders>
              <w:top w:val="nil"/>
              <w:left w:val="nil"/>
              <w:bottom w:val="nil"/>
              <w:right w:val="nil"/>
            </w:tcBorders>
          </w:tcPr>
          <w:p w14:paraId="5622F1D4" w14:textId="77777777"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Overzicht attributen</w:t>
            </w:r>
          </w:p>
        </w:tc>
        <w:tc>
          <w:tcPr>
            <w:tcW w:w="7020" w:type="dxa"/>
            <w:gridSpan w:val="2"/>
            <w:tcBorders>
              <w:top w:val="nil"/>
              <w:left w:val="nil"/>
              <w:bottom w:val="nil"/>
              <w:right w:val="nil"/>
            </w:tcBorders>
          </w:tcPr>
          <w:p w14:paraId="15A42FAE" w14:textId="77777777" w:rsidR="00847C61" w:rsidRDefault="00847C61" w:rsidP="00847C61">
            <w:pPr>
              <w:rPr>
                <w:rFonts w:ascii="Calibri" w:hAnsi="Calibri" w:cs="Calibri"/>
                <w:color w:val="0F0F0F"/>
                <w:sz w:val="22"/>
                <w:szCs w:val="22"/>
              </w:rPr>
            </w:pPr>
          </w:p>
        </w:tc>
      </w:tr>
      <w:tr w:rsidR="00847C61" w14:paraId="4CC996D9" w14:textId="77777777" w:rsidTr="00847C61">
        <w:tc>
          <w:tcPr>
            <w:tcW w:w="450" w:type="dxa"/>
            <w:tcBorders>
              <w:top w:val="nil"/>
              <w:left w:val="nil"/>
              <w:bottom w:val="nil"/>
              <w:right w:val="nil"/>
            </w:tcBorders>
          </w:tcPr>
          <w:p w14:paraId="7F87C33E" w14:textId="77777777" w:rsidR="00847C61" w:rsidRDefault="00847C61" w:rsidP="00847C61">
            <w:pPr>
              <w:rPr>
                <w:rFonts w:ascii="Calibri" w:hAnsi="Calibri" w:cs="Calibri"/>
                <w:i/>
                <w:iCs/>
                <w:color w:val="0F0F0F"/>
                <w:sz w:val="22"/>
                <w:szCs w:val="22"/>
              </w:rPr>
            </w:pPr>
          </w:p>
        </w:tc>
        <w:tc>
          <w:tcPr>
            <w:tcW w:w="2790" w:type="dxa"/>
            <w:gridSpan w:val="2"/>
            <w:tcBorders>
              <w:top w:val="nil"/>
              <w:left w:val="nil"/>
              <w:bottom w:val="nil"/>
              <w:right w:val="nil"/>
            </w:tcBorders>
          </w:tcPr>
          <w:p w14:paraId="165A2939" w14:textId="77777777" w:rsidR="00847C61" w:rsidRDefault="00847C61" w:rsidP="00847C61">
            <w:pPr>
              <w:rPr>
                <w:rFonts w:ascii="Calibri" w:hAnsi="Calibri" w:cs="Calibri"/>
                <w:color w:val="0F0F0F"/>
                <w:sz w:val="22"/>
                <w:szCs w:val="22"/>
              </w:rPr>
            </w:pPr>
            <w:r>
              <w:rPr>
                <w:rFonts w:ascii="Calibri" w:hAnsi="Calibri" w:cs="Calibri"/>
                <w:i/>
                <w:iCs/>
                <w:color w:val="0F0F0F"/>
                <w:sz w:val="22"/>
                <w:szCs w:val="22"/>
              </w:rPr>
              <w:t>Attribuutnaam</w:t>
            </w:r>
          </w:p>
        </w:tc>
        <w:tc>
          <w:tcPr>
            <w:tcW w:w="6120" w:type="dxa"/>
            <w:tcBorders>
              <w:top w:val="nil"/>
              <w:left w:val="nil"/>
              <w:bottom w:val="nil"/>
              <w:right w:val="nil"/>
            </w:tcBorders>
          </w:tcPr>
          <w:p w14:paraId="1BEC2163" w14:textId="77777777" w:rsidR="00847C61" w:rsidRDefault="00847C61" w:rsidP="00847C61">
            <w:pPr>
              <w:rPr>
                <w:rFonts w:ascii="Calibri" w:hAnsi="Calibri"/>
                <w:color w:val="0F0F0F"/>
                <w:sz w:val="22"/>
                <w:szCs w:val="24"/>
              </w:rPr>
            </w:pPr>
            <w:r>
              <w:rPr>
                <w:rFonts w:ascii="Calibri" w:hAnsi="Calibri" w:cs="Calibri"/>
                <w:i/>
                <w:sz w:val="22"/>
                <w:szCs w:val="22"/>
              </w:rPr>
              <w:t>Herkomst</w:t>
            </w:r>
          </w:p>
        </w:tc>
      </w:tr>
      <w:tr w:rsidR="00847C61" w14:paraId="302AC5C3" w14:textId="77777777" w:rsidTr="00847C61">
        <w:tc>
          <w:tcPr>
            <w:tcW w:w="450" w:type="dxa"/>
            <w:tcBorders>
              <w:top w:val="nil"/>
              <w:left w:val="nil"/>
              <w:bottom w:val="nil"/>
              <w:right w:val="nil"/>
            </w:tcBorders>
          </w:tcPr>
          <w:p w14:paraId="6CACF266"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41DC1EA7"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Besluittype-omschrijving</w:t>
            </w:r>
            <w:r>
              <w:rPr>
                <w:szCs w:val="24"/>
              </w:rPr>
              <w:fldChar w:fldCharType="end"/>
            </w:r>
          </w:p>
        </w:tc>
        <w:tc>
          <w:tcPr>
            <w:tcW w:w="6120" w:type="dxa"/>
            <w:tcBorders>
              <w:top w:val="nil"/>
              <w:left w:val="nil"/>
              <w:bottom w:val="nil"/>
              <w:right w:val="nil"/>
            </w:tcBorders>
          </w:tcPr>
          <w:p w14:paraId="3490C037"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ZTC.(Objecttype)BESLUITTYPE.(Attribuutsoort)Besluittype-omschrijving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05F93F38" w14:textId="77777777" w:rsidTr="00847C61">
        <w:tc>
          <w:tcPr>
            <w:tcW w:w="450" w:type="dxa"/>
            <w:tcBorders>
              <w:top w:val="nil"/>
              <w:left w:val="nil"/>
              <w:bottom w:val="nil"/>
              <w:right w:val="nil"/>
            </w:tcBorders>
          </w:tcPr>
          <w:p w14:paraId="73F1A420"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18325B1C"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Domein</w:t>
            </w:r>
            <w:r>
              <w:rPr>
                <w:szCs w:val="24"/>
              </w:rPr>
              <w:fldChar w:fldCharType="end"/>
            </w:r>
          </w:p>
        </w:tc>
        <w:tc>
          <w:tcPr>
            <w:tcW w:w="6120" w:type="dxa"/>
            <w:tcBorders>
              <w:top w:val="nil"/>
              <w:left w:val="nil"/>
              <w:bottom w:val="nil"/>
              <w:right w:val="nil"/>
            </w:tcBorders>
          </w:tcPr>
          <w:p w14:paraId="5EDE01D5" w14:textId="77777777" w:rsidR="00847C61" w:rsidRDefault="00847C61" w:rsidP="00847C61">
            <w:pPr>
              <w:rPr>
                <w:rFonts w:ascii="Calibri" w:hAnsi="Calibri"/>
                <w:color w:val="0F0F0F"/>
                <w:sz w:val="22"/>
                <w:szCs w:val="24"/>
              </w:rPr>
            </w:pPr>
            <w:r>
              <w:rPr>
                <w:rFonts w:ascii="Calibri" w:hAnsi="Calibri"/>
                <w:sz w:val="22"/>
                <w:szCs w:val="24"/>
              </w:rPr>
              <w:t xml:space="preserve">ZTC.(Objecttype)CATALOGUS.(Attribuutsoort)Domein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rsidRPr="00022289" w14:paraId="65A35A37" w14:textId="77777777" w:rsidTr="00847C61">
        <w:tc>
          <w:tcPr>
            <w:tcW w:w="450" w:type="dxa"/>
            <w:tcBorders>
              <w:top w:val="nil"/>
              <w:left w:val="nil"/>
              <w:bottom w:val="nil"/>
              <w:right w:val="nil"/>
            </w:tcBorders>
          </w:tcPr>
          <w:p w14:paraId="45FAFDF7"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48EDD687"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RSIN</w:t>
            </w:r>
            <w:r>
              <w:rPr>
                <w:szCs w:val="24"/>
              </w:rPr>
              <w:fldChar w:fldCharType="end"/>
            </w:r>
          </w:p>
        </w:tc>
        <w:tc>
          <w:tcPr>
            <w:tcW w:w="6120" w:type="dxa"/>
            <w:tcBorders>
              <w:top w:val="nil"/>
              <w:left w:val="nil"/>
              <w:bottom w:val="nil"/>
              <w:right w:val="nil"/>
            </w:tcBorders>
          </w:tcPr>
          <w:p w14:paraId="674BE52A" w14:textId="77777777" w:rsidR="00847C61" w:rsidRPr="00751C18" w:rsidRDefault="00847C61" w:rsidP="00847C61">
            <w:pPr>
              <w:rPr>
                <w:rFonts w:ascii="Calibri" w:hAnsi="Calibri"/>
                <w:color w:val="0F0F0F"/>
                <w:sz w:val="22"/>
                <w:szCs w:val="24"/>
                <w:lang w:val="en-US"/>
              </w:rPr>
            </w:pPr>
            <w:r w:rsidRPr="00751C18">
              <w:rPr>
                <w:rFonts w:ascii="Calibri" w:hAnsi="Calibri"/>
                <w:sz w:val="22"/>
                <w:szCs w:val="24"/>
                <w:lang w:val="en-US"/>
              </w:rPr>
              <w:t>ZTC</w:t>
            </w:r>
            <w:r>
              <w:rPr>
                <w:rFonts w:ascii="Calibri" w:hAnsi="Calibri"/>
                <w:sz w:val="22"/>
                <w:szCs w:val="24"/>
                <w:lang w:val="en-US"/>
              </w:rPr>
              <w:t>.(Objecttype)</w:t>
            </w:r>
            <w:r w:rsidRPr="00751C18">
              <w:rPr>
                <w:rFonts w:ascii="Calibri" w:hAnsi="Calibri"/>
                <w:sz w:val="22"/>
                <w:szCs w:val="24"/>
                <w:lang w:val="en-US"/>
              </w:rPr>
              <w:t>CATALOGUS</w:t>
            </w:r>
            <w:r>
              <w:rPr>
                <w:rFonts w:ascii="Calibri" w:hAnsi="Calibri"/>
                <w:sz w:val="22"/>
                <w:szCs w:val="24"/>
                <w:lang w:val="en-US"/>
              </w:rPr>
              <w:t>.(Attribuutsoort)</w:t>
            </w:r>
            <w:r w:rsidRPr="00751C18">
              <w:rPr>
                <w:rFonts w:ascii="Calibri" w:hAnsi="Calibri"/>
                <w:sz w:val="22"/>
                <w:szCs w:val="24"/>
                <w:lang w:val="en-US"/>
              </w:rPr>
              <w:t xml:space="preserve">RSIN  </w:t>
            </w:r>
            <w:r w:rsidR="00DE73DB">
              <w:rPr>
                <w:rFonts w:ascii="Calibri" w:hAnsi="Calibri"/>
                <w:sz w:val="22"/>
                <w:szCs w:val="24"/>
              </w:rPr>
              <w:fldChar w:fldCharType="begin" w:fldLock="1"/>
            </w:r>
            <w:r w:rsidRPr="00751C18">
              <w:rPr>
                <w:rFonts w:ascii="Calibri" w:hAnsi="Calibri"/>
                <w:sz w:val="22"/>
                <w:szCs w:val="24"/>
                <w:lang w:val="en-US"/>
              </w:rPr>
              <w:instrText>MERGEFIELD Att.Type</w:instrText>
            </w:r>
            <w:r w:rsidR="00DE73DB">
              <w:rPr>
                <w:rFonts w:ascii="Calibri" w:hAnsi="Calibri"/>
                <w:sz w:val="22"/>
                <w:szCs w:val="24"/>
              </w:rPr>
              <w:fldChar w:fldCharType="end"/>
            </w:r>
          </w:p>
        </w:tc>
      </w:tr>
      <w:tr w:rsidR="00847C61" w14:paraId="667FED67" w14:textId="77777777" w:rsidTr="00847C61">
        <w:tc>
          <w:tcPr>
            <w:tcW w:w="450" w:type="dxa"/>
            <w:tcBorders>
              <w:top w:val="nil"/>
              <w:left w:val="nil"/>
              <w:bottom w:val="nil"/>
              <w:right w:val="nil"/>
            </w:tcBorders>
          </w:tcPr>
          <w:p w14:paraId="46C8E7A4" w14:textId="77777777" w:rsidR="00847C61" w:rsidRPr="00751C18" w:rsidRDefault="00847C61" w:rsidP="00847C61">
            <w:pPr>
              <w:rPr>
                <w:rFonts w:ascii="Calibri" w:hAnsi="Calibri"/>
                <w:color w:val="0F0F0F"/>
                <w:sz w:val="22"/>
                <w:szCs w:val="24"/>
                <w:lang w:val="en-US"/>
              </w:rPr>
            </w:pPr>
          </w:p>
        </w:tc>
        <w:tc>
          <w:tcPr>
            <w:tcW w:w="2790" w:type="dxa"/>
            <w:gridSpan w:val="2"/>
            <w:tcBorders>
              <w:top w:val="nil"/>
              <w:left w:val="nil"/>
              <w:bottom w:val="nil"/>
              <w:right w:val="nil"/>
            </w:tcBorders>
          </w:tcPr>
          <w:p w14:paraId="246B5B7E"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Besluittype-omschrijving generiek</w:t>
            </w:r>
            <w:r>
              <w:rPr>
                <w:szCs w:val="24"/>
              </w:rPr>
              <w:fldChar w:fldCharType="end"/>
            </w:r>
          </w:p>
        </w:tc>
        <w:tc>
          <w:tcPr>
            <w:tcW w:w="6120" w:type="dxa"/>
            <w:tcBorders>
              <w:top w:val="nil"/>
              <w:left w:val="nil"/>
              <w:bottom w:val="nil"/>
              <w:right w:val="nil"/>
            </w:tcBorders>
          </w:tcPr>
          <w:p w14:paraId="45A1AD3E"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ZTC.(Objecttype)BESLUITTYPE.(Attribuutsoort)Besluittype-omschrijving generiek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5C0F6107" w14:textId="77777777" w:rsidTr="00847C61">
        <w:tc>
          <w:tcPr>
            <w:tcW w:w="450" w:type="dxa"/>
            <w:tcBorders>
              <w:top w:val="nil"/>
              <w:left w:val="nil"/>
              <w:bottom w:val="nil"/>
              <w:right w:val="nil"/>
            </w:tcBorders>
          </w:tcPr>
          <w:p w14:paraId="54C36601"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672D092E"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Besluitcategorie</w:t>
            </w:r>
            <w:r>
              <w:rPr>
                <w:szCs w:val="24"/>
              </w:rPr>
              <w:fldChar w:fldCharType="end"/>
            </w:r>
          </w:p>
        </w:tc>
        <w:tc>
          <w:tcPr>
            <w:tcW w:w="6120" w:type="dxa"/>
            <w:tcBorders>
              <w:top w:val="nil"/>
              <w:left w:val="nil"/>
              <w:bottom w:val="nil"/>
              <w:right w:val="nil"/>
            </w:tcBorders>
          </w:tcPr>
          <w:p w14:paraId="45C61B3A"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ZTC.(Objecttype)BESLUITTYPE.(Attribuutsoort)Besluitcategorie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755960F9" w14:textId="77777777" w:rsidTr="00847C61">
        <w:tc>
          <w:tcPr>
            <w:tcW w:w="450" w:type="dxa"/>
            <w:tcBorders>
              <w:top w:val="nil"/>
              <w:left w:val="nil"/>
              <w:bottom w:val="nil"/>
              <w:right w:val="nil"/>
            </w:tcBorders>
          </w:tcPr>
          <w:p w14:paraId="550A2508"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013B756F"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Reactietermijn</w:t>
            </w:r>
            <w:r>
              <w:rPr>
                <w:szCs w:val="24"/>
              </w:rPr>
              <w:fldChar w:fldCharType="end"/>
            </w:r>
          </w:p>
        </w:tc>
        <w:tc>
          <w:tcPr>
            <w:tcW w:w="6120" w:type="dxa"/>
            <w:tcBorders>
              <w:top w:val="nil"/>
              <w:left w:val="nil"/>
              <w:bottom w:val="nil"/>
              <w:right w:val="nil"/>
            </w:tcBorders>
          </w:tcPr>
          <w:p w14:paraId="6114C869"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ZTC.(Objecttype)BESLUITTYPE.(Attribuutsoort)Reactietermijn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2031FD10" w14:textId="77777777" w:rsidTr="00847C61">
        <w:tc>
          <w:tcPr>
            <w:tcW w:w="450" w:type="dxa"/>
            <w:tcBorders>
              <w:top w:val="nil"/>
              <w:left w:val="nil"/>
              <w:bottom w:val="nil"/>
              <w:right w:val="nil"/>
            </w:tcBorders>
          </w:tcPr>
          <w:p w14:paraId="00EA2D4B"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32D83B09"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Publicatie-indicatie</w:t>
            </w:r>
            <w:r>
              <w:rPr>
                <w:szCs w:val="24"/>
              </w:rPr>
              <w:fldChar w:fldCharType="end"/>
            </w:r>
          </w:p>
        </w:tc>
        <w:tc>
          <w:tcPr>
            <w:tcW w:w="6120" w:type="dxa"/>
            <w:tcBorders>
              <w:top w:val="nil"/>
              <w:left w:val="nil"/>
              <w:bottom w:val="nil"/>
              <w:right w:val="nil"/>
            </w:tcBorders>
          </w:tcPr>
          <w:p w14:paraId="2C5DA93B"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ZTC.(Objecttype)BESLUITTYPE.(Attribuutsoort)Publicatie-indicatie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5585001D" w14:textId="77777777" w:rsidTr="00847C61">
        <w:tc>
          <w:tcPr>
            <w:tcW w:w="450" w:type="dxa"/>
            <w:tcBorders>
              <w:top w:val="nil"/>
              <w:left w:val="nil"/>
              <w:bottom w:val="nil"/>
              <w:right w:val="nil"/>
            </w:tcBorders>
          </w:tcPr>
          <w:p w14:paraId="38C6089F"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204587A1"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Publicatietekst</w:t>
            </w:r>
            <w:r>
              <w:rPr>
                <w:szCs w:val="24"/>
              </w:rPr>
              <w:fldChar w:fldCharType="end"/>
            </w:r>
          </w:p>
        </w:tc>
        <w:tc>
          <w:tcPr>
            <w:tcW w:w="6120" w:type="dxa"/>
            <w:tcBorders>
              <w:top w:val="nil"/>
              <w:left w:val="nil"/>
              <w:bottom w:val="nil"/>
              <w:right w:val="nil"/>
            </w:tcBorders>
          </w:tcPr>
          <w:p w14:paraId="2670EEC7"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ZTC.(Objecttype)BESLUITTYPE.(Attribuutsoort)Publicatietekst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46C2E8EE" w14:textId="77777777" w:rsidTr="00847C61">
        <w:tc>
          <w:tcPr>
            <w:tcW w:w="450" w:type="dxa"/>
            <w:tcBorders>
              <w:top w:val="nil"/>
              <w:left w:val="nil"/>
              <w:bottom w:val="nil"/>
              <w:right w:val="nil"/>
            </w:tcBorders>
          </w:tcPr>
          <w:p w14:paraId="6A623EBC"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560DA935"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Publicatietermijn</w:t>
            </w:r>
            <w:r>
              <w:rPr>
                <w:szCs w:val="24"/>
              </w:rPr>
              <w:fldChar w:fldCharType="end"/>
            </w:r>
          </w:p>
        </w:tc>
        <w:tc>
          <w:tcPr>
            <w:tcW w:w="6120" w:type="dxa"/>
            <w:tcBorders>
              <w:top w:val="nil"/>
              <w:left w:val="nil"/>
              <w:bottom w:val="nil"/>
              <w:right w:val="nil"/>
            </w:tcBorders>
          </w:tcPr>
          <w:p w14:paraId="65213A35"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ZTC.(Objecttype)BESLUITTYPE.(Attribuutsoort)Publicatietermijn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52A46398" w14:textId="77777777" w:rsidTr="00847C61">
        <w:tc>
          <w:tcPr>
            <w:tcW w:w="450" w:type="dxa"/>
            <w:tcBorders>
              <w:top w:val="nil"/>
              <w:left w:val="nil"/>
              <w:bottom w:val="nil"/>
              <w:right w:val="nil"/>
            </w:tcBorders>
          </w:tcPr>
          <w:p w14:paraId="3E6EDEF5"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3E6C3771"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Datum begin geldigheid besluittype</w:t>
            </w:r>
            <w:r>
              <w:rPr>
                <w:szCs w:val="24"/>
              </w:rPr>
              <w:fldChar w:fldCharType="end"/>
            </w:r>
          </w:p>
        </w:tc>
        <w:tc>
          <w:tcPr>
            <w:tcW w:w="6120" w:type="dxa"/>
            <w:tcBorders>
              <w:top w:val="nil"/>
              <w:left w:val="nil"/>
              <w:bottom w:val="nil"/>
              <w:right w:val="nil"/>
            </w:tcBorders>
          </w:tcPr>
          <w:p w14:paraId="5897CD1B"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ZTC.(Objecttype)BESLUITTYPE.(Attribuutsoort)Datum begin geldigheid besluittype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27D1E494" w14:textId="77777777" w:rsidTr="00847C61">
        <w:tc>
          <w:tcPr>
            <w:tcW w:w="450" w:type="dxa"/>
            <w:tcBorders>
              <w:top w:val="nil"/>
              <w:left w:val="nil"/>
              <w:bottom w:val="nil"/>
              <w:right w:val="nil"/>
            </w:tcBorders>
          </w:tcPr>
          <w:p w14:paraId="078D8F72"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5CC4B7FE"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Datum einde geldigheid besluittype</w:t>
            </w:r>
            <w:r>
              <w:rPr>
                <w:szCs w:val="24"/>
              </w:rPr>
              <w:fldChar w:fldCharType="end"/>
            </w:r>
          </w:p>
        </w:tc>
        <w:tc>
          <w:tcPr>
            <w:tcW w:w="6120" w:type="dxa"/>
            <w:tcBorders>
              <w:top w:val="nil"/>
              <w:left w:val="nil"/>
              <w:bottom w:val="nil"/>
              <w:right w:val="nil"/>
            </w:tcBorders>
          </w:tcPr>
          <w:p w14:paraId="01D3723B"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ZTC.(Objecttype)BESLUITTYPE.(Attribuutsoort)Datum einde geldigheid besluittype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bl>
    <w:p w14:paraId="3A3ABC83" w14:textId="77777777" w:rsidR="00847C61" w:rsidRDefault="00847C61" w:rsidP="00847C61">
      <w:pPr>
        <w:rPr>
          <w:rFonts w:ascii="Calibri" w:hAnsi="Calibri"/>
          <w:color w:val="0F0F0F"/>
          <w:sz w:val="22"/>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14:paraId="211E383F" w14:textId="77777777" w:rsidTr="00847C61">
        <w:tc>
          <w:tcPr>
            <w:tcW w:w="9360" w:type="dxa"/>
            <w:gridSpan w:val="3"/>
            <w:tcBorders>
              <w:top w:val="nil"/>
              <w:left w:val="nil"/>
              <w:bottom w:val="nil"/>
              <w:right w:val="nil"/>
            </w:tcBorders>
          </w:tcPr>
          <w:p w14:paraId="7A5EC7A7" w14:textId="77777777" w:rsidR="00847C61" w:rsidRDefault="00847C61" w:rsidP="00847C61">
            <w:pPr>
              <w:rPr>
                <w:rFonts w:ascii="Calibri" w:hAnsi="Calibri"/>
                <w:color w:val="0F0F0F"/>
                <w:sz w:val="22"/>
                <w:szCs w:val="24"/>
              </w:rPr>
            </w:pPr>
            <w:r>
              <w:rPr>
                <w:rFonts w:ascii="Calibri" w:hAnsi="Calibri"/>
                <w:b/>
                <w:color w:val="0F0F0F"/>
                <w:sz w:val="22"/>
                <w:szCs w:val="24"/>
              </w:rPr>
              <w:t>Overzicht relaties</w:t>
            </w:r>
          </w:p>
        </w:tc>
      </w:tr>
      <w:tr w:rsidR="00847C61" w14:paraId="5D22F9D2" w14:textId="77777777" w:rsidTr="00847C61">
        <w:tc>
          <w:tcPr>
            <w:tcW w:w="450" w:type="dxa"/>
            <w:tcBorders>
              <w:top w:val="nil"/>
              <w:left w:val="nil"/>
              <w:bottom w:val="nil"/>
              <w:right w:val="nil"/>
            </w:tcBorders>
          </w:tcPr>
          <w:p w14:paraId="1F6095FE" w14:textId="77777777" w:rsidR="00847C61" w:rsidRDefault="00847C61" w:rsidP="00847C61">
            <w:pPr>
              <w:rPr>
                <w:rFonts w:ascii="Calibri" w:hAnsi="Calibri"/>
                <w:i/>
                <w:color w:val="0F0F0F"/>
                <w:sz w:val="22"/>
                <w:szCs w:val="24"/>
              </w:rPr>
            </w:pPr>
          </w:p>
        </w:tc>
        <w:tc>
          <w:tcPr>
            <w:tcW w:w="2790" w:type="dxa"/>
            <w:tcBorders>
              <w:top w:val="nil"/>
              <w:left w:val="nil"/>
              <w:bottom w:val="nil"/>
              <w:right w:val="nil"/>
            </w:tcBorders>
          </w:tcPr>
          <w:p w14:paraId="5766E13A" w14:textId="77777777" w:rsidR="00847C61" w:rsidRDefault="00847C61" w:rsidP="00847C61">
            <w:pPr>
              <w:rPr>
                <w:rFonts w:ascii="Calibri" w:hAnsi="Calibri"/>
                <w:i/>
                <w:color w:val="0F0F0F"/>
                <w:sz w:val="22"/>
                <w:szCs w:val="24"/>
              </w:rPr>
            </w:pPr>
            <w:r>
              <w:rPr>
                <w:rFonts w:ascii="Calibri" w:hAnsi="Calibri"/>
                <w:i/>
                <w:color w:val="0F0F0F"/>
                <w:sz w:val="22"/>
                <w:szCs w:val="24"/>
              </w:rPr>
              <w:t>Relatienaam met</w:t>
            </w:r>
          </w:p>
          <w:p w14:paraId="20DB5181" w14:textId="77777777" w:rsidR="00847C61" w:rsidRDefault="00847C61" w:rsidP="00847C61">
            <w:pPr>
              <w:rPr>
                <w:rFonts w:ascii="Calibri" w:hAnsi="Calibri"/>
                <w:color w:val="0F0F0F"/>
                <w:sz w:val="22"/>
                <w:szCs w:val="24"/>
              </w:rPr>
            </w:pPr>
            <w:r>
              <w:rPr>
                <w:rFonts w:ascii="Calibri" w:hAnsi="Calibri"/>
                <w:i/>
                <w:color w:val="0F0F0F"/>
                <w:sz w:val="22"/>
                <w:szCs w:val="24"/>
              </w:rPr>
              <w:t>kardinaliteiten</w:t>
            </w:r>
          </w:p>
        </w:tc>
        <w:tc>
          <w:tcPr>
            <w:tcW w:w="6120" w:type="dxa"/>
            <w:tcBorders>
              <w:top w:val="nil"/>
              <w:left w:val="nil"/>
              <w:bottom w:val="nil"/>
              <w:right w:val="nil"/>
            </w:tcBorders>
          </w:tcPr>
          <w:p w14:paraId="18D276C4" w14:textId="77777777" w:rsidR="00847C61" w:rsidRDefault="00847C61" w:rsidP="00847C61">
            <w:pPr>
              <w:rPr>
                <w:rFonts w:ascii="Calibri" w:hAnsi="Calibri"/>
                <w:color w:val="0F0F0F"/>
                <w:sz w:val="22"/>
                <w:szCs w:val="24"/>
              </w:rPr>
            </w:pPr>
            <w:r>
              <w:rPr>
                <w:rFonts w:ascii="Calibri" w:hAnsi="Calibri"/>
                <w:i/>
                <w:color w:val="0F0F0F"/>
                <w:sz w:val="22"/>
                <w:szCs w:val="24"/>
              </w:rPr>
              <w:t>Definitie</w:t>
            </w:r>
          </w:p>
        </w:tc>
      </w:tr>
      <w:tr w:rsidR="00847C61" w14:paraId="02137C16" w14:textId="77777777" w:rsidTr="00847C61">
        <w:tc>
          <w:tcPr>
            <w:tcW w:w="450" w:type="dxa"/>
            <w:tcBorders>
              <w:top w:val="nil"/>
              <w:left w:val="nil"/>
              <w:bottom w:val="nil"/>
              <w:right w:val="nil"/>
            </w:tcBorders>
          </w:tcPr>
          <w:p w14:paraId="21D6C51B" w14:textId="77777777" w:rsidR="00847C61" w:rsidRDefault="00847C61" w:rsidP="00847C61">
            <w:pPr>
              <w:rPr>
                <w:rStyle w:val="SSBookmark"/>
                <w:rFonts w:cs="Arial"/>
                <w:bCs w:val="0"/>
                <w:szCs w:val="24"/>
                <w:highlight w:val="yellow"/>
                <w:u w:color="000000"/>
              </w:rPr>
            </w:pPr>
          </w:p>
        </w:tc>
        <w:tc>
          <w:tcPr>
            <w:tcW w:w="2790" w:type="dxa"/>
            <w:tcBorders>
              <w:top w:val="nil"/>
              <w:left w:val="nil"/>
              <w:bottom w:val="nil"/>
              <w:right w:val="nil"/>
            </w:tcBorders>
          </w:tcPr>
          <w:p w14:paraId="47547227"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Element.Name</w:instrText>
            </w:r>
            <w:r>
              <w:rPr>
                <w:szCs w:val="24"/>
              </w:rPr>
              <w:fldChar w:fldCharType="separate"/>
            </w:r>
            <w:r w:rsidR="00847C61">
              <w:rPr>
                <w:rFonts w:ascii="Calibri" w:hAnsi="Calibri"/>
                <w:color w:val="0F0F0F"/>
                <w:sz w:val="22"/>
                <w:szCs w:val="24"/>
              </w:rPr>
              <w:t>BESLUIT</w:t>
            </w:r>
            <w:r>
              <w:rPr>
                <w:szCs w:val="24"/>
              </w:rPr>
              <w:fldChar w:fldCharType="end"/>
            </w:r>
            <w:r w:rsidR="00847C61">
              <w:rPr>
                <w:rFonts w:ascii="Calibri" w:hAnsi="Calibri"/>
                <w:color w:val="0F0F0F"/>
                <w:sz w:val="22"/>
                <w:szCs w:val="24"/>
              </w:rPr>
              <w:t xml:space="preserve">  [</w:t>
            </w:r>
            <w:r>
              <w:rPr>
                <w:rFonts w:ascii="Calibri" w:hAnsi="Calibri"/>
                <w:color w:val="0F0F0F"/>
                <w:sz w:val="22"/>
                <w:szCs w:val="24"/>
              </w:rPr>
              <w:fldChar w:fldCharType="begin" w:fldLock="1"/>
            </w:r>
            <w:r w:rsidR="00847C61">
              <w:rPr>
                <w:rFonts w:ascii="Calibri" w:hAnsi="Calibri"/>
                <w:color w:val="0F0F0F"/>
                <w:sz w:val="22"/>
                <w:szCs w:val="24"/>
              </w:rPr>
              <w:instrText>MERGEFIELD ConnSource.Cardinality</w:instrText>
            </w:r>
            <w:r>
              <w:rPr>
                <w:rFonts w:ascii="Calibri" w:hAnsi="Calibri"/>
                <w:color w:val="0F0F0F"/>
                <w:sz w:val="22"/>
                <w:szCs w:val="24"/>
              </w:rPr>
              <w:fldChar w:fldCharType="separate"/>
            </w:r>
            <w:r w:rsidR="00847C61">
              <w:rPr>
                <w:rFonts w:ascii="Calibri" w:hAnsi="Calibri"/>
                <w:color w:val="0F0F0F"/>
                <w:sz w:val="22"/>
                <w:szCs w:val="24"/>
              </w:rPr>
              <w:t>0..*</w:t>
            </w:r>
            <w:r>
              <w:rPr>
                <w:rFonts w:ascii="Calibri" w:hAnsi="Calibri"/>
                <w:color w:val="0F0F0F"/>
                <w:sz w:val="22"/>
                <w:szCs w:val="24"/>
              </w:rPr>
              <w:fldChar w:fldCharType="end"/>
            </w:r>
            <w:r w:rsidR="00847C61">
              <w:rPr>
                <w:rFonts w:ascii="Calibri" w:hAnsi="Calibri"/>
                <w:color w:val="0F0F0F"/>
                <w:sz w:val="22"/>
                <w:szCs w:val="24"/>
              </w:rPr>
              <w:t>]</w:t>
            </w:r>
          </w:p>
          <w:p w14:paraId="0DAC17BD" w14:textId="77777777" w:rsidR="00847C61" w:rsidRDefault="00847C61" w:rsidP="00847C61">
            <w:pPr>
              <w:rPr>
                <w:rFonts w:ascii="Calibri" w:hAnsi="Calibri"/>
                <w:color w:val="0F0F0F"/>
                <w:sz w:val="22"/>
                <w:szCs w:val="24"/>
              </w:rPr>
            </w:pPr>
            <w:r>
              <w:rPr>
                <w:rFonts w:ascii="Calibri" w:hAnsi="Calibri"/>
                <w:color w:val="0F0F0F"/>
                <w:sz w:val="22"/>
                <w:szCs w:val="24"/>
              </w:rPr>
              <w:t xml:space="preserve">  </w:t>
            </w:r>
            <w:r w:rsidR="00DE73DB">
              <w:rPr>
                <w:rFonts w:ascii="Calibri" w:hAnsi="Calibri"/>
                <w:color w:val="0F0F0F"/>
                <w:sz w:val="22"/>
                <w:szCs w:val="24"/>
              </w:rPr>
              <w:fldChar w:fldCharType="begin" w:fldLock="1"/>
            </w:r>
            <w:r>
              <w:rPr>
                <w:rFonts w:ascii="Calibri" w:hAnsi="Calibri"/>
                <w:color w:val="0F0F0F"/>
                <w:sz w:val="22"/>
                <w:szCs w:val="24"/>
              </w:rPr>
              <w:instrText>MERGEFIELD Connector.Name</w:instrText>
            </w:r>
            <w:r w:rsidR="00DE73DB">
              <w:rPr>
                <w:rFonts w:ascii="Calibri" w:hAnsi="Calibri"/>
                <w:color w:val="0F0F0F"/>
                <w:sz w:val="22"/>
                <w:szCs w:val="24"/>
              </w:rPr>
              <w:fldChar w:fldCharType="separate"/>
            </w:r>
            <w:r>
              <w:rPr>
                <w:rFonts w:ascii="Calibri" w:hAnsi="Calibri"/>
                <w:color w:val="0F0F0F"/>
                <w:sz w:val="22"/>
                <w:szCs w:val="24"/>
              </w:rPr>
              <w:t>is van</w:t>
            </w:r>
            <w:r w:rsidR="00DE73DB">
              <w:rPr>
                <w:rFonts w:ascii="Calibri" w:hAnsi="Calibri"/>
                <w:color w:val="0F0F0F"/>
                <w:sz w:val="22"/>
                <w:szCs w:val="24"/>
              </w:rPr>
              <w:fldChar w:fldCharType="end"/>
            </w:r>
          </w:p>
          <w:p w14:paraId="1E1771C6" w14:textId="77777777" w:rsidR="00847C61" w:rsidRDefault="00DE73DB" w:rsidP="00847C61">
            <w:pPr>
              <w:rPr>
                <w:rFonts w:ascii="Calibri" w:hAnsi="Calibri"/>
                <w:color w:val="0F0F0F"/>
                <w:sz w:val="22"/>
                <w:szCs w:val="24"/>
              </w:rPr>
            </w:pPr>
            <w:r>
              <w:rPr>
                <w:rFonts w:ascii="Calibri" w:hAnsi="Calibri"/>
                <w:color w:val="0F0F0F"/>
                <w:sz w:val="22"/>
                <w:szCs w:val="24"/>
              </w:rPr>
              <w:fldChar w:fldCharType="begin" w:fldLock="1"/>
            </w:r>
            <w:r w:rsidR="00847C61">
              <w:rPr>
                <w:rFonts w:ascii="Calibri" w:hAnsi="Calibri"/>
                <w:color w:val="0F0F0F"/>
                <w:sz w:val="22"/>
                <w:szCs w:val="24"/>
              </w:rPr>
              <w:instrText>MERGEFIELD Element.Name</w:instrText>
            </w:r>
            <w:r>
              <w:rPr>
                <w:rFonts w:ascii="Calibri" w:hAnsi="Calibri"/>
                <w:color w:val="0F0F0F"/>
                <w:sz w:val="22"/>
                <w:szCs w:val="24"/>
              </w:rPr>
              <w:fldChar w:fldCharType="separate"/>
            </w:r>
            <w:r w:rsidR="00847C61">
              <w:rPr>
                <w:rFonts w:ascii="Calibri" w:hAnsi="Calibri"/>
                <w:color w:val="0F0F0F"/>
                <w:sz w:val="22"/>
                <w:szCs w:val="24"/>
              </w:rPr>
              <w:t>BESLUITTYPE</w:t>
            </w:r>
            <w:r>
              <w:rPr>
                <w:rFonts w:ascii="Calibri" w:hAnsi="Calibri"/>
                <w:color w:val="0F0F0F"/>
                <w:sz w:val="22"/>
                <w:szCs w:val="24"/>
              </w:rPr>
              <w:fldChar w:fldCharType="end"/>
            </w:r>
            <w:r w:rsidR="00847C61">
              <w:rPr>
                <w:rFonts w:ascii="Calibri" w:hAnsi="Calibri"/>
                <w:color w:val="0F0F0F"/>
                <w:sz w:val="22"/>
                <w:szCs w:val="24"/>
              </w:rPr>
              <w:t xml:space="preserve">  [</w:t>
            </w:r>
            <w:r>
              <w:rPr>
                <w:rFonts w:ascii="Calibri" w:hAnsi="Calibri"/>
                <w:color w:val="0F0F0F"/>
                <w:sz w:val="22"/>
                <w:szCs w:val="24"/>
              </w:rPr>
              <w:fldChar w:fldCharType="begin" w:fldLock="1"/>
            </w:r>
            <w:r w:rsidR="00847C61">
              <w:rPr>
                <w:rFonts w:ascii="Calibri" w:hAnsi="Calibri"/>
                <w:color w:val="0F0F0F"/>
                <w:sz w:val="22"/>
                <w:szCs w:val="24"/>
              </w:rPr>
              <w:instrText>MERGEFIELD ConnTarget.Cardinality</w:instrText>
            </w:r>
            <w:r>
              <w:rPr>
                <w:rFonts w:ascii="Calibri" w:hAnsi="Calibri"/>
                <w:color w:val="0F0F0F"/>
                <w:sz w:val="22"/>
                <w:szCs w:val="24"/>
              </w:rPr>
              <w:fldChar w:fldCharType="separate"/>
            </w:r>
            <w:r w:rsidR="00847C61">
              <w:rPr>
                <w:rFonts w:ascii="Calibri" w:hAnsi="Calibri"/>
                <w:color w:val="0F0F0F"/>
                <w:sz w:val="22"/>
                <w:szCs w:val="24"/>
              </w:rPr>
              <w:t>1</w:t>
            </w:r>
            <w:r>
              <w:rPr>
                <w:rFonts w:ascii="Calibri" w:hAnsi="Calibri"/>
                <w:color w:val="0F0F0F"/>
                <w:sz w:val="22"/>
                <w:szCs w:val="24"/>
              </w:rPr>
              <w:fldChar w:fldCharType="end"/>
            </w:r>
            <w:r w:rsidR="00847C61">
              <w:rPr>
                <w:rFonts w:ascii="Calibri" w:hAnsi="Calibri"/>
                <w:color w:val="0F0F0F"/>
                <w:sz w:val="22"/>
                <w:szCs w:val="24"/>
              </w:rPr>
              <w:t>]</w:t>
            </w:r>
          </w:p>
        </w:tc>
        <w:tc>
          <w:tcPr>
            <w:tcW w:w="6120" w:type="dxa"/>
            <w:tcBorders>
              <w:top w:val="nil"/>
              <w:left w:val="nil"/>
              <w:bottom w:val="nil"/>
              <w:right w:val="nil"/>
            </w:tcBorders>
          </w:tcPr>
          <w:p w14:paraId="047470AE"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Connector.Notes</w:instrText>
            </w:r>
            <w:r>
              <w:rPr>
                <w:szCs w:val="24"/>
              </w:rPr>
              <w:fldChar w:fldCharType="end"/>
            </w:r>
            <w:r w:rsidR="00847C61" w:rsidRPr="00751C18">
              <w:rPr>
                <w:rFonts w:ascii="Calibri" w:hAnsi="Calibri"/>
                <w:color w:val="610E6A"/>
                <w:sz w:val="22"/>
                <w:szCs w:val="24"/>
              </w:rPr>
              <w:t>Aanduiding van de aard van het BESLUIT.</w:t>
            </w:r>
          </w:p>
        </w:tc>
      </w:tr>
      <w:tr w:rsidR="00847C61" w14:paraId="35A80F40" w14:textId="77777777" w:rsidTr="00847C61">
        <w:trPr>
          <w:trHeight w:hRule="exact" w:val="128"/>
        </w:trPr>
        <w:tc>
          <w:tcPr>
            <w:tcW w:w="450" w:type="dxa"/>
            <w:tcBorders>
              <w:top w:val="nil"/>
              <w:left w:val="nil"/>
              <w:bottom w:val="nil"/>
              <w:right w:val="nil"/>
            </w:tcBorders>
          </w:tcPr>
          <w:p w14:paraId="408C064C" w14:textId="77777777" w:rsidR="00847C61" w:rsidRDefault="00847C61" w:rsidP="00847C61">
            <w:pPr>
              <w:rPr>
                <w:rStyle w:val="SSBookmark"/>
                <w:rFonts w:ascii="Calibri" w:hAnsi="Calibri" w:cs="Arial"/>
                <w:bCs w:val="0"/>
                <w:sz w:val="22"/>
                <w:szCs w:val="24"/>
                <w:highlight w:val="yellow"/>
                <w:u w:color="000000"/>
              </w:rPr>
            </w:pPr>
          </w:p>
        </w:tc>
        <w:tc>
          <w:tcPr>
            <w:tcW w:w="2790" w:type="dxa"/>
            <w:tcBorders>
              <w:top w:val="nil"/>
              <w:left w:val="nil"/>
              <w:bottom w:val="nil"/>
              <w:right w:val="nil"/>
            </w:tcBorders>
          </w:tcPr>
          <w:p w14:paraId="56DA7531" w14:textId="77777777" w:rsidR="00847C61" w:rsidRDefault="00847C61" w:rsidP="00847C61">
            <w:pPr>
              <w:rPr>
                <w:rFonts w:ascii="Calibri" w:hAnsi="Calibri"/>
                <w:color w:val="0F0F0F"/>
                <w:sz w:val="22"/>
                <w:szCs w:val="24"/>
              </w:rPr>
            </w:pPr>
          </w:p>
        </w:tc>
        <w:tc>
          <w:tcPr>
            <w:tcW w:w="6120" w:type="dxa"/>
            <w:tcBorders>
              <w:top w:val="nil"/>
              <w:left w:val="nil"/>
              <w:bottom w:val="nil"/>
              <w:right w:val="nil"/>
            </w:tcBorders>
          </w:tcPr>
          <w:p w14:paraId="15CEB2A5" w14:textId="77777777" w:rsidR="00847C61" w:rsidRDefault="00847C61" w:rsidP="00847C61">
            <w:pPr>
              <w:rPr>
                <w:rFonts w:ascii="Calibri" w:hAnsi="Calibri"/>
                <w:color w:val="0F0F0F"/>
                <w:sz w:val="22"/>
                <w:szCs w:val="24"/>
              </w:rPr>
            </w:pPr>
          </w:p>
        </w:tc>
      </w:tr>
    </w:tbl>
    <w:p w14:paraId="0B5DE3A5" w14:textId="77777777" w:rsidR="00847C61" w:rsidRDefault="00847C61" w:rsidP="00847C61">
      <w:pPr>
        <w:rPr>
          <w:rFonts w:ascii="Calibri" w:hAnsi="Calibri"/>
          <w:color w:val="0F0F0F"/>
          <w:sz w:val="22"/>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14:paraId="685FC6D5" w14:textId="77777777" w:rsidTr="00847C61">
        <w:trPr>
          <w:cantSplit/>
        </w:trPr>
        <w:tc>
          <w:tcPr>
            <w:tcW w:w="9360" w:type="dxa"/>
            <w:tcBorders>
              <w:top w:val="nil"/>
              <w:left w:val="nil"/>
              <w:bottom w:val="nil"/>
              <w:right w:val="nil"/>
            </w:tcBorders>
          </w:tcPr>
          <w:p w14:paraId="2BF2D8CE" w14:textId="77777777" w:rsidR="00847C61" w:rsidRDefault="00847C61" w:rsidP="00847C61">
            <w:pPr>
              <w:rPr>
                <w:rFonts w:ascii="Calibri" w:hAnsi="Calibri"/>
                <w:b/>
                <w:color w:val="0F0F0F"/>
                <w:sz w:val="22"/>
                <w:szCs w:val="24"/>
              </w:rPr>
            </w:pPr>
            <w:r>
              <w:rPr>
                <w:rFonts w:ascii="Calibri" w:hAnsi="Calibri"/>
                <w:b/>
                <w:color w:val="0F0F0F"/>
                <w:sz w:val="22"/>
                <w:szCs w:val="24"/>
              </w:rPr>
              <w:t>Toelichting objecttype</w:t>
            </w:r>
          </w:p>
          <w:p w14:paraId="1E742297" w14:textId="77777777" w:rsidR="00847C61" w:rsidRDefault="00847C61" w:rsidP="00847C61">
            <w:pPr>
              <w:ind w:left="720"/>
              <w:rPr>
                <w:rFonts w:ascii="Calibri" w:hAnsi="Calibri"/>
                <w:color w:val="0F0F0F"/>
                <w:sz w:val="22"/>
                <w:szCs w:val="24"/>
              </w:rPr>
            </w:pPr>
            <w:r>
              <w:rPr>
                <w:rFonts w:ascii="Calibri" w:hAnsi="Calibri"/>
                <w:color w:val="0F0F0F"/>
                <w:sz w:val="22"/>
                <w:szCs w:val="24"/>
              </w:rPr>
              <w:t>De aan de ZTC ontleende gegevens van een BESLUITTYPE zoals die in het RGBZ gebruikt worden. Zie voor de specificaties van deze gegevens het ZTC.</w:t>
            </w:r>
          </w:p>
        </w:tc>
      </w:tr>
    </w:tbl>
    <w:p w14:paraId="3D5BBA43"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101" w:name="_Toc404268817"/>
      <w:bookmarkStart w:id="102" w:name="_Toc517097659"/>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BETROKKENE</w:t>
      </w:r>
      <w:bookmarkEnd w:id="101"/>
      <w:bookmarkEnd w:id="102"/>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3A28EEC2" w14:textId="77777777" w:rsidTr="00505D20">
        <w:trPr>
          <w:trHeight w:val="271"/>
        </w:trPr>
        <w:tc>
          <w:tcPr>
            <w:tcW w:w="2340" w:type="dxa"/>
            <w:gridSpan w:val="2"/>
            <w:tcBorders>
              <w:top w:val="nil"/>
              <w:left w:val="nil"/>
              <w:bottom w:val="nil"/>
              <w:right w:val="nil"/>
            </w:tcBorders>
          </w:tcPr>
          <w:p w14:paraId="030570D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03" w:name="_Hlk489975556"/>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2C77D9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p>
        </w:tc>
      </w:tr>
      <w:tr w:rsidR="00847C61" w:rsidRPr="00751C18" w14:paraId="50A7A312" w14:textId="77777777" w:rsidTr="00505D20">
        <w:trPr>
          <w:trHeight w:hRule="exact" w:val="128"/>
        </w:trPr>
        <w:tc>
          <w:tcPr>
            <w:tcW w:w="2340" w:type="dxa"/>
            <w:gridSpan w:val="2"/>
            <w:tcBorders>
              <w:top w:val="nil"/>
              <w:left w:val="nil"/>
              <w:bottom w:val="nil"/>
              <w:right w:val="nil"/>
            </w:tcBorders>
          </w:tcPr>
          <w:p w14:paraId="4F5C531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3ECDB5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348DB6C" w14:textId="77777777" w:rsidTr="00505D20">
        <w:tc>
          <w:tcPr>
            <w:tcW w:w="2340" w:type="dxa"/>
            <w:gridSpan w:val="2"/>
            <w:tcBorders>
              <w:top w:val="nil"/>
              <w:left w:val="nil"/>
              <w:bottom w:val="nil"/>
              <w:right w:val="nil"/>
            </w:tcBorders>
          </w:tcPr>
          <w:p w14:paraId="4A27DD2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65C056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BTR</w:t>
            </w:r>
            <w:r w:rsidRPr="00751C18">
              <w:rPr>
                <w:rFonts w:ascii="Arial" w:hAnsi="Arial" w:cs="Arial"/>
                <w:szCs w:val="20"/>
                <w:lang w:val="en-AU" w:eastAsia="en-US"/>
              </w:rPr>
              <w:fldChar w:fldCharType="end"/>
            </w:r>
          </w:p>
        </w:tc>
      </w:tr>
      <w:tr w:rsidR="00847C61" w:rsidRPr="00751C18" w14:paraId="5C456383" w14:textId="77777777" w:rsidTr="00505D20">
        <w:trPr>
          <w:trHeight w:hRule="exact" w:val="128"/>
        </w:trPr>
        <w:tc>
          <w:tcPr>
            <w:tcW w:w="2340" w:type="dxa"/>
            <w:gridSpan w:val="2"/>
            <w:tcBorders>
              <w:top w:val="nil"/>
              <w:left w:val="nil"/>
              <w:bottom w:val="nil"/>
              <w:right w:val="nil"/>
            </w:tcBorders>
          </w:tcPr>
          <w:p w14:paraId="5D169A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72B1EB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EDA89DD" w14:textId="77777777" w:rsidTr="00505D20">
        <w:tc>
          <w:tcPr>
            <w:tcW w:w="2340" w:type="dxa"/>
            <w:gridSpan w:val="2"/>
            <w:tcBorders>
              <w:top w:val="nil"/>
              <w:left w:val="nil"/>
              <w:bottom w:val="nil"/>
              <w:right w:val="nil"/>
            </w:tcBorders>
          </w:tcPr>
          <w:p w14:paraId="6D07720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51AF584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135AAE84" w14:textId="77777777" w:rsidTr="00505D20">
        <w:trPr>
          <w:trHeight w:hRule="exact" w:val="128"/>
        </w:trPr>
        <w:tc>
          <w:tcPr>
            <w:tcW w:w="2340" w:type="dxa"/>
            <w:gridSpan w:val="2"/>
            <w:tcBorders>
              <w:top w:val="nil"/>
              <w:left w:val="nil"/>
              <w:bottom w:val="nil"/>
              <w:right w:val="nil"/>
            </w:tcBorders>
          </w:tcPr>
          <w:p w14:paraId="30E7B69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45531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3C8CEC4" w14:textId="77777777" w:rsidTr="00505D20">
        <w:trPr>
          <w:trHeight w:val="230"/>
        </w:trPr>
        <w:tc>
          <w:tcPr>
            <w:tcW w:w="2340" w:type="dxa"/>
            <w:gridSpan w:val="2"/>
            <w:tcBorders>
              <w:top w:val="nil"/>
              <w:left w:val="nil"/>
              <w:bottom w:val="nil"/>
              <w:right w:val="nil"/>
            </w:tcBorders>
          </w:tcPr>
          <w:p w14:paraId="18E5AB9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DF464B8" w14:textId="0B5BA4CA"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del w:id="104" w:author="Arjan Kloosterboer" w:date="2017-02-02T15:37:00Z">
              <w:r w:rsidR="00847C61" w:rsidRPr="00751C18" w:rsidDel="00990540">
                <w:rPr>
                  <w:rFonts w:ascii="Calibri" w:hAnsi="Calibri" w:cs="Calibri"/>
                  <w:color w:val="610E6A"/>
                  <w:sz w:val="22"/>
                  <w:szCs w:val="22"/>
                  <w:lang w:eastAsia="en-US"/>
                </w:rPr>
                <w:delText>Een SUBJECT, zijnde een NATUURLIJK PERSOON, NIET-NATUURLIJK PERSOON of VESTIGING, ORGANISATORISCHE EENHEID (binnen een vestiging van de zaak-behandelende niet-natuurlijk persoon), of MEDEWERKER (van die organisatorische eenheid)</w:delText>
              </w:r>
            </w:del>
            <w:ins w:id="105" w:author="Arjan Kloosterboer" w:date="2017-02-02T15:37:00Z">
              <w:r w:rsidR="00505D20" w:rsidRPr="00C05B86">
                <w:rPr>
                  <w:rFonts w:ascii="Calibri" w:hAnsi="Calibri" w:cs="Calibri"/>
                  <w:color w:val="0F0F0F"/>
                  <w:sz w:val="22"/>
                  <w:szCs w:val="22"/>
                  <w:lang w:eastAsia="en-US"/>
                </w:rPr>
                <w:t>Een individu of een als zodanig benoemde groep van individuen</w:t>
              </w:r>
            </w:ins>
            <w:r w:rsidR="00C05B86">
              <w:rPr>
                <w:rFonts w:ascii="Calibri" w:hAnsi="Calibri" w:cs="Calibri"/>
                <w:color w:val="0F0F0F"/>
                <w:sz w:val="22"/>
                <w:szCs w:val="22"/>
                <w:lang w:eastAsia="en-US"/>
              </w:rPr>
              <w:t>,</w:t>
            </w:r>
            <w:ins w:id="106" w:author="Arjan Kloosterboer" w:date="2017-02-02T15:37:00Z">
              <w:r w:rsidR="00505D20" w:rsidRPr="00C05B86">
                <w:rPr>
                  <w:rFonts w:ascii="Calibri" w:hAnsi="Calibri" w:cs="Calibri"/>
                  <w:color w:val="0F0F0F"/>
                  <w:sz w:val="22"/>
                  <w:szCs w:val="22"/>
                  <w:lang w:eastAsia="en-US"/>
                </w:rPr>
                <w:t xml:space="preserve"> die als groep kunnen handelen,</w:t>
              </w:r>
            </w:ins>
            <w:r w:rsidR="00847C61" w:rsidRPr="00C05B86">
              <w:rPr>
                <w:rFonts w:ascii="Calibri" w:hAnsi="Calibri" w:cs="Calibri"/>
                <w:color w:val="0F0F0F"/>
                <w:sz w:val="22"/>
                <w:szCs w:val="22"/>
                <w:lang w:eastAsia="en-US"/>
              </w:rPr>
              <w:t xml:space="preserve"> die een rol </w:t>
            </w:r>
            <w:del w:id="107" w:author="Arjan Kloosterboer" w:date="2017-02-02T15:37:00Z">
              <w:r w:rsidR="00847C61" w:rsidRPr="00C05B86" w:rsidDel="00505D20">
                <w:rPr>
                  <w:rFonts w:ascii="Calibri" w:hAnsi="Calibri" w:cs="Calibri"/>
                  <w:color w:val="0F0F0F"/>
                  <w:sz w:val="22"/>
                  <w:szCs w:val="22"/>
                  <w:lang w:eastAsia="en-US"/>
                </w:rPr>
                <w:delText xml:space="preserve">kan </w:delText>
              </w:r>
            </w:del>
            <w:r w:rsidR="00847C61" w:rsidRPr="00C05B86">
              <w:rPr>
                <w:rFonts w:ascii="Calibri" w:hAnsi="Calibri" w:cs="Calibri"/>
                <w:color w:val="0F0F0F"/>
                <w:sz w:val="22"/>
                <w:szCs w:val="22"/>
                <w:lang w:eastAsia="en-US"/>
              </w:rPr>
              <w:t>spe</w:t>
            </w:r>
            <w:ins w:id="108" w:author="Arjan Kloosterboer" w:date="2017-02-02T15:37:00Z">
              <w:r w:rsidR="00505D20" w:rsidRPr="00C05B86">
                <w:rPr>
                  <w:rFonts w:ascii="Calibri" w:hAnsi="Calibri" w:cs="Calibri"/>
                  <w:color w:val="0F0F0F"/>
                  <w:sz w:val="22"/>
                  <w:szCs w:val="22"/>
                  <w:lang w:eastAsia="en-US"/>
                </w:rPr>
                <w:t>e</w:t>
              </w:r>
            </w:ins>
            <w:r w:rsidR="00847C61" w:rsidRPr="00C05B86">
              <w:rPr>
                <w:rFonts w:ascii="Calibri" w:hAnsi="Calibri" w:cs="Calibri"/>
                <w:color w:val="0F0F0F"/>
                <w:sz w:val="22"/>
                <w:szCs w:val="22"/>
                <w:lang w:eastAsia="en-US"/>
              </w:rPr>
              <w:t>l</w:t>
            </w:r>
            <w:ins w:id="109" w:author="Arjan Kloosterboer" w:date="2017-02-02T15:37:00Z">
              <w:r w:rsidR="00505D20" w:rsidRPr="00C05B86">
                <w:rPr>
                  <w:rFonts w:ascii="Calibri" w:hAnsi="Calibri" w:cs="Calibri"/>
                  <w:color w:val="0F0F0F"/>
                  <w:sz w:val="22"/>
                  <w:szCs w:val="22"/>
                  <w:lang w:eastAsia="en-US"/>
                </w:rPr>
                <w:t>t</w:t>
              </w:r>
            </w:ins>
            <w:del w:id="110" w:author="Arjan Kloosterboer" w:date="2017-02-02T15:37:00Z">
              <w:r w:rsidR="00847C61" w:rsidRPr="00C05B86" w:rsidDel="00505D20">
                <w:rPr>
                  <w:rFonts w:ascii="Calibri" w:hAnsi="Calibri" w:cs="Calibri"/>
                  <w:color w:val="0F0F0F"/>
                  <w:sz w:val="22"/>
                  <w:szCs w:val="22"/>
                  <w:lang w:eastAsia="en-US"/>
                </w:rPr>
                <w:delText>en</w:delText>
              </w:r>
            </w:del>
            <w:r w:rsidR="00847C61" w:rsidRPr="00C05B86">
              <w:rPr>
                <w:rFonts w:ascii="Calibri" w:hAnsi="Calibri" w:cs="Calibri"/>
                <w:color w:val="0F0F0F"/>
                <w:sz w:val="22"/>
                <w:szCs w:val="22"/>
                <w:lang w:eastAsia="en-US"/>
              </w:rPr>
              <w:t xml:space="preserve"> bij </w:t>
            </w:r>
            <w:del w:id="111" w:author="Arjan Kloosterboer" w:date="2017-02-02T15:37:00Z">
              <w:r w:rsidR="00847C61" w:rsidRPr="00C05B86" w:rsidDel="00505D20">
                <w:rPr>
                  <w:rFonts w:ascii="Calibri" w:hAnsi="Calibri" w:cs="Calibri"/>
                  <w:color w:val="0F0F0F"/>
                  <w:sz w:val="22"/>
                  <w:szCs w:val="22"/>
                  <w:lang w:eastAsia="en-US"/>
                </w:rPr>
                <w:delText>ee</w:delText>
              </w:r>
            </w:del>
            <w:ins w:id="112" w:author="Arjan Kloosterboer" w:date="2017-02-02T15:37:00Z">
              <w:r w:rsidR="00505D20" w:rsidRPr="00C05B86">
                <w:rPr>
                  <w:rFonts w:ascii="Calibri" w:hAnsi="Calibri" w:cs="Calibri"/>
                  <w:color w:val="0F0F0F"/>
                  <w:sz w:val="22"/>
                  <w:szCs w:val="22"/>
                  <w:lang w:eastAsia="en-US"/>
                </w:rPr>
                <w:t>éé</w:t>
              </w:r>
            </w:ins>
            <w:r w:rsidR="00847C61" w:rsidRPr="00C05B86">
              <w:rPr>
                <w:rFonts w:ascii="Calibri" w:hAnsi="Calibri" w:cs="Calibri"/>
                <w:color w:val="0F0F0F"/>
                <w:sz w:val="22"/>
                <w:szCs w:val="22"/>
                <w:lang w:eastAsia="en-US"/>
              </w:rPr>
              <w:t xml:space="preserve">n </w:t>
            </w:r>
            <w:ins w:id="113" w:author="Arjan Kloosterboer" w:date="2017-02-02T15:38:00Z">
              <w:r w:rsidR="00505D20" w:rsidRPr="00C05B86">
                <w:rPr>
                  <w:rFonts w:ascii="Calibri" w:hAnsi="Calibri" w:cs="Calibri"/>
                  <w:color w:val="0F0F0F"/>
                  <w:sz w:val="22"/>
                  <w:szCs w:val="22"/>
                  <w:lang w:eastAsia="en-US"/>
                </w:rPr>
                <w:t xml:space="preserve">of meer </w:t>
              </w:r>
            </w:ins>
            <w:r w:rsidR="00847C61" w:rsidRPr="00C05B86">
              <w:rPr>
                <w:rFonts w:ascii="Calibri" w:hAnsi="Calibri" w:cs="Calibri"/>
                <w:color w:val="0F0F0F"/>
                <w:sz w:val="22"/>
                <w:szCs w:val="22"/>
                <w:lang w:eastAsia="en-US"/>
              </w:rPr>
              <w:t>ZAAK</w:t>
            </w:r>
            <w:ins w:id="114" w:author="Arjan Kloosterboer" w:date="2017-02-02T15:38:00Z">
              <w:r w:rsidR="00505D20" w:rsidRPr="00C05B86">
                <w:rPr>
                  <w:rFonts w:ascii="Calibri" w:hAnsi="Calibri" w:cs="Calibri"/>
                  <w:color w:val="0F0F0F"/>
                  <w:sz w:val="22"/>
                  <w:szCs w:val="22"/>
                  <w:lang w:eastAsia="en-US"/>
                </w:rPr>
                <w:t>en</w:t>
              </w:r>
            </w:ins>
            <w:r w:rsidR="00847C61" w:rsidRPr="00C05B86">
              <w:rPr>
                <w:rFonts w:ascii="Calibri" w:hAnsi="Calibri" w:cs="Calibri"/>
                <w:color w:val="0F0F0F"/>
                <w:sz w:val="22"/>
                <w:szCs w:val="22"/>
                <w:lang w:eastAsia="en-US"/>
              </w:rPr>
              <w:t>.</w:t>
            </w:r>
          </w:p>
        </w:tc>
      </w:tr>
      <w:tr w:rsidR="00847C61" w:rsidRPr="00751C18" w14:paraId="0FE99D24" w14:textId="77777777" w:rsidTr="00505D20">
        <w:trPr>
          <w:trHeight w:hRule="exact" w:val="68"/>
        </w:trPr>
        <w:tc>
          <w:tcPr>
            <w:tcW w:w="2340" w:type="dxa"/>
            <w:gridSpan w:val="2"/>
            <w:tcBorders>
              <w:top w:val="nil"/>
              <w:left w:val="nil"/>
              <w:bottom w:val="nil"/>
              <w:right w:val="nil"/>
            </w:tcBorders>
          </w:tcPr>
          <w:p w14:paraId="29B132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DFBCCB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924265F" w14:textId="77777777" w:rsidTr="00505D20">
        <w:trPr>
          <w:trHeight w:val="271"/>
        </w:trPr>
        <w:tc>
          <w:tcPr>
            <w:tcW w:w="2340" w:type="dxa"/>
            <w:gridSpan w:val="2"/>
            <w:tcBorders>
              <w:top w:val="nil"/>
              <w:left w:val="nil"/>
              <w:bottom w:val="nil"/>
              <w:right w:val="nil"/>
            </w:tcBorders>
          </w:tcPr>
          <w:p w14:paraId="103E2FF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3CC1FD6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30BB7B94" w14:textId="77777777" w:rsidTr="00505D20">
        <w:trPr>
          <w:trHeight w:hRule="exact" w:val="128"/>
        </w:trPr>
        <w:tc>
          <w:tcPr>
            <w:tcW w:w="2340" w:type="dxa"/>
            <w:gridSpan w:val="2"/>
            <w:tcBorders>
              <w:top w:val="nil"/>
              <w:left w:val="nil"/>
              <w:bottom w:val="nil"/>
              <w:right w:val="nil"/>
            </w:tcBorders>
          </w:tcPr>
          <w:p w14:paraId="7AE0FA4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3EF5C7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6C4581E" w14:textId="77777777" w:rsidTr="00505D20">
        <w:tc>
          <w:tcPr>
            <w:tcW w:w="2340" w:type="dxa"/>
            <w:gridSpan w:val="2"/>
            <w:tcBorders>
              <w:top w:val="nil"/>
              <w:left w:val="nil"/>
              <w:bottom w:val="nil"/>
              <w:right w:val="nil"/>
            </w:tcBorders>
          </w:tcPr>
          <w:p w14:paraId="2380ACA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A6BDB2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1CD813F2" w14:textId="77777777" w:rsidTr="00505D20">
        <w:trPr>
          <w:trHeight w:hRule="exact" w:val="128"/>
        </w:trPr>
        <w:tc>
          <w:tcPr>
            <w:tcW w:w="2340" w:type="dxa"/>
            <w:gridSpan w:val="2"/>
            <w:tcBorders>
              <w:top w:val="nil"/>
              <w:left w:val="nil"/>
              <w:bottom w:val="nil"/>
              <w:right w:val="nil"/>
            </w:tcBorders>
          </w:tcPr>
          <w:p w14:paraId="257539A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D31DC2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F1B4B22" w14:textId="77777777" w:rsidTr="00505D20">
        <w:tc>
          <w:tcPr>
            <w:tcW w:w="2340" w:type="dxa"/>
            <w:gridSpan w:val="2"/>
            <w:tcBorders>
              <w:top w:val="nil"/>
              <w:left w:val="nil"/>
              <w:bottom w:val="nil"/>
              <w:right w:val="nil"/>
            </w:tcBorders>
          </w:tcPr>
          <w:p w14:paraId="2881F8D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1D34265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De unieke aanduiding van de specialisatie (van BETROKKENE): </w:t>
            </w:r>
          </w:p>
          <w:p w14:paraId="74B000CA" w14:textId="42066353"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ORGANISATORISCHE EENHEID, VESTIGING, MEDEWERKER, NIET-NATUURLIJK PERSOON of NATUURLIJK PERSOON</w:t>
            </w:r>
            <w:del w:id="115" w:author="Arjan Kloosterboer" w:date="2017-02-02T15:39:00Z">
              <w:r w:rsidRPr="00751C18" w:rsidDel="00505D20">
                <w:rPr>
                  <w:rFonts w:ascii="Calibri" w:hAnsi="Calibri" w:cs="Calibri"/>
                  <w:color w:val="0F0F0F"/>
                  <w:sz w:val="22"/>
                  <w:szCs w:val="22"/>
                  <w:lang w:eastAsia="en-US"/>
                </w:rPr>
                <w:delText xml:space="preserve"> (of afleidbare identificatie)</w:delText>
              </w:r>
            </w:del>
            <w:r w:rsidRPr="00751C18">
              <w:rPr>
                <w:rFonts w:ascii="Calibri" w:hAnsi="Calibri" w:cs="Calibri"/>
                <w:color w:val="0F0F0F"/>
                <w:sz w:val="22"/>
                <w:szCs w:val="22"/>
                <w:lang w:eastAsia="en-US"/>
              </w:rPr>
              <w:t>.</w:t>
            </w:r>
          </w:p>
        </w:tc>
      </w:tr>
      <w:tr w:rsidR="00847C61" w:rsidRPr="00751C18" w14:paraId="050A606E" w14:textId="77777777" w:rsidTr="00505D20">
        <w:trPr>
          <w:trHeight w:hRule="exact" w:val="128"/>
        </w:trPr>
        <w:tc>
          <w:tcPr>
            <w:tcW w:w="2340" w:type="dxa"/>
            <w:gridSpan w:val="2"/>
            <w:tcBorders>
              <w:top w:val="nil"/>
              <w:left w:val="nil"/>
              <w:bottom w:val="nil"/>
              <w:right w:val="nil"/>
            </w:tcBorders>
          </w:tcPr>
          <w:p w14:paraId="751E13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DE5696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695A824E" w14:textId="77777777" w:rsidTr="00505D20">
        <w:tc>
          <w:tcPr>
            <w:tcW w:w="2340" w:type="dxa"/>
            <w:gridSpan w:val="2"/>
            <w:tcBorders>
              <w:top w:val="nil"/>
              <w:left w:val="nil"/>
              <w:bottom w:val="nil"/>
              <w:right w:val="nil"/>
            </w:tcBorders>
          </w:tcPr>
          <w:p w14:paraId="7A2209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06D9B752" w14:textId="7AFD67B4" w:rsidR="00847C61" w:rsidRPr="00751C18" w:rsidRDefault="00C05B86"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116" w:author="Arjan Kloosterboer" w:date="2017-02-02T15:41:00Z">
              <w:r w:rsidRPr="00C05B86">
                <w:rPr>
                  <w:rFonts w:ascii="Calibri" w:hAnsi="Calibri" w:cs="Calibri"/>
                  <w:color w:val="0F0F0F"/>
                  <w:sz w:val="22"/>
                  <w:szCs w:val="22"/>
                  <w:lang w:eastAsia="en-US"/>
                </w:rPr>
                <w:t xml:space="preserve">Alle NATUURLIJK PERSOONen, NIET-NATUURLIJK PERSOONen, VESTIGINGen, ORGANISATORISCHE EENHEIDen (van de zaak-behandelende organisatie) en MEDEWERKERs (van die zaak-behandelende organisatie) die betrokken zijn in enigerlei </w:t>
              </w:r>
              <w:r w:rsidR="00D819A8">
                <w:rPr>
                  <w:rFonts w:ascii="Calibri" w:hAnsi="Calibri" w:cs="Calibri"/>
                  <w:color w:val="0F0F0F"/>
                  <w:sz w:val="22"/>
                  <w:szCs w:val="22"/>
                  <w:lang w:eastAsia="en-US"/>
                </w:rPr>
                <w:t>rol bij één of meer zaken van d</w:t>
              </w:r>
              <w:r w:rsidRPr="00C05B86">
                <w:rPr>
                  <w:rFonts w:ascii="Calibri" w:hAnsi="Calibri" w:cs="Calibri"/>
                  <w:color w:val="0F0F0F"/>
                  <w:sz w:val="22"/>
                  <w:szCs w:val="22"/>
                  <w:lang w:eastAsia="en-US"/>
                </w:rPr>
                <w:t>e zaak-behandelende organisatie.</w:t>
              </w:r>
            </w:ins>
          </w:p>
        </w:tc>
      </w:tr>
      <w:tr w:rsidR="00847C61" w:rsidRPr="00751C18" w14:paraId="1CE4B01A" w14:textId="77777777" w:rsidTr="00505D20">
        <w:trPr>
          <w:trHeight w:hRule="exact" w:val="128"/>
        </w:trPr>
        <w:tc>
          <w:tcPr>
            <w:tcW w:w="2340" w:type="dxa"/>
            <w:gridSpan w:val="2"/>
            <w:tcBorders>
              <w:top w:val="nil"/>
              <w:left w:val="nil"/>
              <w:bottom w:val="nil"/>
              <w:right w:val="nil"/>
            </w:tcBorders>
          </w:tcPr>
          <w:p w14:paraId="5045C90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03E9B9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F909B96" w14:textId="77777777" w:rsidTr="00505D20">
        <w:trPr>
          <w:trHeight w:hRule="exact" w:val="256"/>
        </w:trPr>
        <w:tc>
          <w:tcPr>
            <w:tcW w:w="2340" w:type="dxa"/>
            <w:gridSpan w:val="2"/>
            <w:tcBorders>
              <w:top w:val="nil"/>
              <w:left w:val="nil"/>
              <w:bottom w:val="nil"/>
              <w:right w:val="nil"/>
            </w:tcBorders>
          </w:tcPr>
          <w:p w14:paraId="0C4495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3E2E416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DAC7596" w14:textId="77777777" w:rsidTr="00505D20">
        <w:trPr>
          <w:trHeight w:hRule="exact" w:val="256"/>
        </w:trPr>
        <w:tc>
          <w:tcPr>
            <w:tcW w:w="2340" w:type="dxa"/>
            <w:gridSpan w:val="2"/>
            <w:tcBorders>
              <w:top w:val="nil"/>
              <w:left w:val="nil"/>
              <w:bottom w:val="nil"/>
              <w:right w:val="nil"/>
            </w:tcBorders>
          </w:tcPr>
          <w:p w14:paraId="39AD8AA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1AE101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4689AA0" w14:textId="77777777" w:rsidTr="00505D20">
        <w:tc>
          <w:tcPr>
            <w:tcW w:w="2340" w:type="dxa"/>
            <w:gridSpan w:val="2"/>
            <w:tcBorders>
              <w:top w:val="nil"/>
              <w:left w:val="nil"/>
              <w:bottom w:val="nil"/>
              <w:right w:val="nil"/>
            </w:tcBorders>
          </w:tcPr>
          <w:p w14:paraId="7C27C1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1C3911B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28CF3FBC" w14:textId="77777777" w:rsidTr="00505D20">
        <w:tc>
          <w:tcPr>
            <w:tcW w:w="450" w:type="dxa"/>
            <w:tcBorders>
              <w:top w:val="nil"/>
              <w:left w:val="nil"/>
              <w:bottom w:val="nil"/>
              <w:right w:val="nil"/>
            </w:tcBorders>
          </w:tcPr>
          <w:p w14:paraId="4C00D8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117" w:name="BKM_D6D05601_4B87_42aa_BC87_39CFB764E92A"/>
          </w:p>
        </w:tc>
        <w:tc>
          <w:tcPr>
            <w:tcW w:w="2790" w:type="dxa"/>
            <w:gridSpan w:val="2"/>
            <w:tcBorders>
              <w:top w:val="nil"/>
              <w:left w:val="nil"/>
              <w:bottom w:val="nil"/>
              <w:right w:val="nil"/>
            </w:tcBorders>
          </w:tcPr>
          <w:p w14:paraId="577D667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00D081C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A10738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442C1A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6B01380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7B858593" w14:textId="77777777" w:rsidTr="00505D20">
        <w:tc>
          <w:tcPr>
            <w:tcW w:w="450" w:type="dxa"/>
            <w:tcBorders>
              <w:top w:val="nil"/>
              <w:left w:val="nil"/>
              <w:bottom w:val="nil"/>
              <w:right w:val="nil"/>
            </w:tcBorders>
          </w:tcPr>
          <w:p w14:paraId="31CCC50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7AF33B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760110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benaming van de BETROKKENE  indien dit een (NIET) NATUURLIJK PERSOON, VESTIGING of specialisatie daarvan is.</w:t>
            </w:r>
          </w:p>
        </w:tc>
        <w:tc>
          <w:tcPr>
            <w:tcW w:w="1080" w:type="dxa"/>
            <w:tcBorders>
              <w:top w:val="nil"/>
              <w:left w:val="nil"/>
              <w:bottom w:val="nil"/>
              <w:right w:val="nil"/>
            </w:tcBorders>
          </w:tcPr>
          <w:p w14:paraId="7B7B1F8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D76396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17"/>
      </w:tr>
      <w:tr w:rsidR="00847C61" w:rsidRPr="00751C18" w:rsidDel="00505D20" w14:paraId="239FE76C" w14:textId="606B5601" w:rsidTr="00505D20">
        <w:trPr>
          <w:del w:id="118" w:author="Arjan Kloosterboer" w:date="2017-02-02T15:40:00Z"/>
        </w:trPr>
        <w:tc>
          <w:tcPr>
            <w:tcW w:w="450" w:type="dxa"/>
            <w:tcBorders>
              <w:top w:val="nil"/>
              <w:left w:val="nil"/>
              <w:bottom w:val="nil"/>
              <w:right w:val="nil"/>
            </w:tcBorders>
          </w:tcPr>
          <w:p w14:paraId="4C625216" w14:textId="74D94C9F" w:rsidR="00847C61" w:rsidRPr="00751C18" w:rsidDel="00505D20" w:rsidRDefault="00847C61" w:rsidP="00847C61">
            <w:pPr>
              <w:widowControl w:val="0"/>
              <w:autoSpaceDE w:val="0"/>
              <w:autoSpaceDN w:val="0"/>
              <w:adjustRightInd w:val="0"/>
              <w:spacing w:line="240" w:lineRule="auto"/>
              <w:contextualSpacing w:val="0"/>
              <w:rPr>
                <w:del w:id="119" w:author="Arjan Kloosterboer" w:date="2017-02-02T15:40:00Z"/>
                <w:rFonts w:ascii="Calibri" w:hAnsi="Calibri" w:cs="Calibri"/>
                <w:color w:val="0F0F0F"/>
                <w:sz w:val="22"/>
                <w:szCs w:val="22"/>
                <w:lang w:eastAsia="en-US"/>
              </w:rPr>
            </w:pPr>
            <w:bookmarkStart w:id="120" w:name="BKM_F2A7E14D_E4B6_40bd_97FB_0874B240AA24"/>
          </w:p>
        </w:tc>
        <w:tc>
          <w:tcPr>
            <w:tcW w:w="2790" w:type="dxa"/>
            <w:gridSpan w:val="2"/>
            <w:tcBorders>
              <w:top w:val="nil"/>
              <w:left w:val="nil"/>
              <w:bottom w:val="nil"/>
              <w:right w:val="nil"/>
            </w:tcBorders>
          </w:tcPr>
          <w:p w14:paraId="72F3EF3B" w14:textId="39CE4A6D" w:rsidR="00847C61" w:rsidRPr="00751C18" w:rsidDel="00505D20" w:rsidRDefault="00DE73DB" w:rsidP="00847C61">
            <w:pPr>
              <w:widowControl w:val="0"/>
              <w:autoSpaceDE w:val="0"/>
              <w:autoSpaceDN w:val="0"/>
              <w:adjustRightInd w:val="0"/>
              <w:spacing w:line="240" w:lineRule="auto"/>
              <w:contextualSpacing w:val="0"/>
              <w:rPr>
                <w:del w:id="121" w:author="Arjan Kloosterboer" w:date="2017-02-02T15:40:00Z"/>
                <w:rFonts w:ascii="Calibri" w:hAnsi="Calibri" w:cs="Calibri"/>
                <w:color w:val="0F0F0F"/>
                <w:sz w:val="22"/>
                <w:szCs w:val="22"/>
                <w:lang w:eastAsia="en-US"/>
              </w:rPr>
            </w:pPr>
            <w:del w:id="122" w:author="Arjan Kloosterboer" w:date="2017-02-02T15:40:00Z">
              <w:r w:rsidRPr="00751C18" w:rsidDel="00505D20">
                <w:rPr>
                  <w:rFonts w:ascii="Arial" w:hAnsi="Arial" w:cs="Arial"/>
                  <w:szCs w:val="20"/>
                  <w:lang w:val="en-AU" w:eastAsia="en-US"/>
                </w:rPr>
                <w:fldChar w:fldCharType="begin" w:fldLock="1"/>
              </w:r>
              <w:r w:rsidR="00847C61" w:rsidRPr="00751C18" w:rsidDel="00505D20">
                <w:rPr>
                  <w:rFonts w:ascii="Arial" w:hAnsi="Arial" w:cs="Arial"/>
                  <w:szCs w:val="20"/>
                  <w:lang w:val="en-AU" w:eastAsia="en-US"/>
                </w:rPr>
                <w:delInstrText xml:space="preserve">MERGEFIELD </w:delInstrText>
              </w:r>
              <w:r w:rsidR="00847C61" w:rsidRPr="00751C18" w:rsidDel="00505D20">
                <w:rPr>
                  <w:rFonts w:ascii="Calibri" w:hAnsi="Calibri" w:cs="Calibri"/>
                  <w:color w:val="0F0F0F"/>
                  <w:sz w:val="22"/>
                  <w:szCs w:val="22"/>
                  <w:lang w:eastAsia="en-US"/>
                </w:rPr>
                <w:delInstrText>Att.Name</w:delInstrText>
              </w:r>
              <w:r w:rsidRPr="00751C18" w:rsidDel="00505D20">
                <w:rPr>
                  <w:rFonts w:ascii="Arial" w:hAnsi="Arial" w:cs="Arial"/>
                  <w:szCs w:val="20"/>
                  <w:lang w:val="en-AU" w:eastAsia="en-US"/>
                </w:rPr>
                <w:fldChar w:fldCharType="separate"/>
              </w:r>
              <w:r w:rsidR="00847C61" w:rsidRPr="00751C18" w:rsidDel="00505D20">
                <w:rPr>
                  <w:rFonts w:ascii="Calibri" w:hAnsi="Calibri" w:cs="Calibri"/>
                  <w:color w:val="0F0F0F"/>
                  <w:sz w:val="22"/>
                  <w:szCs w:val="22"/>
                  <w:lang w:eastAsia="en-US"/>
                </w:rPr>
                <w:delText>Identificatie</w:delText>
              </w:r>
              <w:r w:rsidRPr="00751C18" w:rsidDel="00505D20">
                <w:rPr>
                  <w:rFonts w:ascii="Arial" w:hAnsi="Arial" w:cs="Arial"/>
                  <w:szCs w:val="20"/>
                  <w:lang w:val="en-AU" w:eastAsia="en-US"/>
                </w:rPr>
                <w:fldChar w:fldCharType="end"/>
              </w:r>
            </w:del>
          </w:p>
        </w:tc>
        <w:tc>
          <w:tcPr>
            <w:tcW w:w="4230" w:type="dxa"/>
            <w:tcBorders>
              <w:top w:val="nil"/>
              <w:left w:val="nil"/>
              <w:bottom w:val="nil"/>
              <w:right w:val="nil"/>
            </w:tcBorders>
          </w:tcPr>
          <w:p w14:paraId="132D9117" w14:textId="0FBD2E48" w:rsidR="00847C61" w:rsidRPr="00751C18" w:rsidDel="00505D20" w:rsidRDefault="00DE73DB" w:rsidP="00847C61">
            <w:pPr>
              <w:widowControl w:val="0"/>
              <w:autoSpaceDE w:val="0"/>
              <w:autoSpaceDN w:val="0"/>
              <w:adjustRightInd w:val="0"/>
              <w:spacing w:line="240" w:lineRule="auto"/>
              <w:contextualSpacing w:val="0"/>
              <w:rPr>
                <w:del w:id="123" w:author="Arjan Kloosterboer" w:date="2017-02-02T15:40:00Z"/>
                <w:rFonts w:ascii="Calibri" w:hAnsi="Calibri" w:cs="Calibri"/>
                <w:color w:val="0F0F0F"/>
                <w:sz w:val="22"/>
                <w:szCs w:val="22"/>
                <w:lang w:eastAsia="en-US"/>
              </w:rPr>
            </w:pPr>
            <w:del w:id="124" w:author="Arjan Kloosterboer" w:date="2017-02-02T15:40:00Z">
              <w:r w:rsidRPr="00751C18" w:rsidDel="00505D20">
                <w:rPr>
                  <w:rFonts w:ascii="Arial" w:hAnsi="Arial" w:cs="Arial"/>
                  <w:szCs w:val="20"/>
                  <w:lang w:val="en-AU" w:eastAsia="en-US"/>
                </w:rPr>
                <w:fldChar w:fldCharType="begin" w:fldLock="1"/>
              </w:r>
              <w:r w:rsidR="00847C61" w:rsidRPr="00751C18" w:rsidDel="00505D20">
                <w:rPr>
                  <w:rFonts w:ascii="Arial" w:hAnsi="Arial" w:cs="Arial"/>
                  <w:szCs w:val="20"/>
                  <w:lang w:eastAsia="en-US"/>
                </w:rPr>
                <w:delInstrText xml:space="preserve">MERGEFIELD </w:delInstrText>
              </w:r>
              <w:r w:rsidR="00847C61" w:rsidRPr="00751C18" w:rsidDel="00505D20">
                <w:rPr>
                  <w:rFonts w:ascii="Calibri" w:hAnsi="Calibri" w:cs="Calibri"/>
                  <w:color w:val="0F0F0F"/>
                  <w:sz w:val="22"/>
                  <w:szCs w:val="22"/>
                  <w:lang w:eastAsia="en-US"/>
                </w:rPr>
                <w:delInstrText>Att.Notes</w:delInstrText>
              </w:r>
              <w:r w:rsidRPr="00751C18" w:rsidDel="00505D20">
                <w:rPr>
                  <w:rFonts w:ascii="Arial" w:hAnsi="Arial" w:cs="Arial"/>
                  <w:szCs w:val="20"/>
                  <w:lang w:val="en-AU" w:eastAsia="en-US"/>
                </w:rPr>
                <w:fldChar w:fldCharType="end"/>
              </w:r>
              <w:r w:rsidR="00847C61" w:rsidRPr="00751C18" w:rsidDel="00505D20">
                <w:rPr>
                  <w:rFonts w:ascii="Calibri" w:hAnsi="Calibri" w:cs="Calibri"/>
                  <w:color w:val="610E6A"/>
                  <w:sz w:val="22"/>
                  <w:szCs w:val="22"/>
                  <w:lang w:eastAsia="en-US"/>
                </w:rPr>
                <w:delText>De unieke identificatie van de BETROKKENE</w:delText>
              </w:r>
            </w:del>
          </w:p>
        </w:tc>
        <w:tc>
          <w:tcPr>
            <w:tcW w:w="1080" w:type="dxa"/>
            <w:tcBorders>
              <w:top w:val="nil"/>
              <w:left w:val="nil"/>
              <w:bottom w:val="nil"/>
              <w:right w:val="nil"/>
            </w:tcBorders>
          </w:tcPr>
          <w:p w14:paraId="5623CD23" w14:textId="18B9C1E5" w:rsidR="00847C61" w:rsidRPr="00751C18" w:rsidDel="00505D20" w:rsidRDefault="00DE73DB" w:rsidP="00847C61">
            <w:pPr>
              <w:widowControl w:val="0"/>
              <w:autoSpaceDE w:val="0"/>
              <w:autoSpaceDN w:val="0"/>
              <w:adjustRightInd w:val="0"/>
              <w:spacing w:line="240" w:lineRule="auto"/>
              <w:contextualSpacing w:val="0"/>
              <w:rPr>
                <w:del w:id="125" w:author="Arjan Kloosterboer" w:date="2017-02-02T15:40:00Z"/>
                <w:rFonts w:ascii="Calibri" w:hAnsi="Calibri" w:cs="Calibri"/>
                <w:color w:val="000000"/>
                <w:sz w:val="22"/>
                <w:szCs w:val="22"/>
                <w:lang w:eastAsia="en-US"/>
              </w:rPr>
            </w:pPr>
            <w:del w:id="126" w:author="Arjan Kloosterboer" w:date="2017-02-02T15:40:00Z">
              <w:r w:rsidRPr="00751C18" w:rsidDel="00505D20">
                <w:rPr>
                  <w:rFonts w:ascii="Arial" w:hAnsi="Arial" w:cs="Arial"/>
                  <w:szCs w:val="20"/>
                  <w:lang w:val="en-AU" w:eastAsia="en-US"/>
                </w:rPr>
                <w:fldChar w:fldCharType="begin" w:fldLock="1"/>
              </w:r>
              <w:r w:rsidR="00847C61" w:rsidRPr="00751C18" w:rsidDel="00505D20">
                <w:rPr>
                  <w:rFonts w:ascii="Arial" w:hAnsi="Arial" w:cs="Arial"/>
                  <w:szCs w:val="20"/>
                  <w:lang w:val="en-AU" w:eastAsia="en-US"/>
                </w:rPr>
                <w:delInstrText xml:space="preserve">MERGEFIELD </w:delInstrText>
              </w:r>
              <w:r w:rsidR="00847C61" w:rsidRPr="00751C18" w:rsidDel="00505D20">
                <w:rPr>
                  <w:rFonts w:ascii="Calibri" w:hAnsi="Calibri" w:cs="Calibri"/>
                  <w:color w:val="000000"/>
                  <w:sz w:val="22"/>
                  <w:szCs w:val="22"/>
                  <w:lang w:eastAsia="en-US"/>
                </w:rPr>
                <w:delInstrText>Att.Type</w:delInstrText>
              </w:r>
              <w:r w:rsidRPr="00751C18" w:rsidDel="00505D20">
                <w:rPr>
                  <w:rFonts w:ascii="Arial" w:hAnsi="Arial" w:cs="Arial"/>
                  <w:szCs w:val="20"/>
                  <w:lang w:val="en-AU" w:eastAsia="en-US"/>
                </w:rPr>
                <w:fldChar w:fldCharType="separate"/>
              </w:r>
              <w:r w:rsidR="00847C61" w:rsidRPr="00751C18" w:rsidDel="00505D20">
                <w:rPr>
                  <w:rFonts w:ascii="Calibri" w:hAnsi="Calibri" w:cs="Calibri"/>
                  <w:color w:val="000000"/>
                  <w:sz w:val="22"/>
                  <w:szCs w:val="22"/>
                  <w:lang w:eastAsia="en-US"/>
                </w:rPr>
                <w:delText>AN50</w:delText>
              </w:r>
              <w:r w:rsidRPr="00751C18" w:rsidDel="00505D20">
                <w:rPr>
                  <w:rFonts w:ascii="Arial" w:hAnsi="Arial" w:cs="Arial"/>
                  <w:szCs w:val="20"/>
                  <w:lang w:val="en-AU" w:eastAsia="en-US"/>
                </w:rPr>
                <w:fldChar w:fldCharType="end"/>
              </w:r>
            </w:del>
          </w:p>
        </w:tc>
        <w:tc>
          <w:tcPr>
            <w:tcW w:w="810" w:type="dxa"/>
            <w:tcBorders>
              <w:top w:val="nil"/>
              <w:left w:val="nil"/>
              <w:bottom w:val="nil"/>
              <w:right w:val="nil"/>
            </w:tcBorders>
          </w:tcPr>
          <w:p w14:paraId="368190E1" w14:textId="729F32C3" w:rsidR="00847C61" w:rsidRPr="00751C18" w:rsidDel="00505D20" w:rsidRDefault="00DE73DB" w:rsidP="00847C61">
            <w:pPr>
              <w:widowControl w:val="0"/>
              <w:autoSpaceDE w:val="0"/>
              <w:autoSpaceDN w:val="0"/>
              <w:adjustRightInd w:val="0"/>
              <w:spacing w:line="240" w:lineRule="auto"/>
              <w:contextualSpacing w:val="0"/>
              <w:rPr>
                <w:del w:id="127" w:author="Arjan Kloosterboer" w:date="2017-02-02T15:40:00Z"/>
                <w:rFonts w:ascii="Calibri" w:hAnsi="Calibri" w:cs="Calibri"/>
                <w:color w:val="0F0F0F"/>
                <w:sz w:val="22"/>
                <w:szCs w:val="22"/>
                <w:lang w:eastAsia="en-US"/>
              </w:rPr>
            </w:pPr>
            <w:del w:id="128" w:author="Arjan Kloosterboer" w:date="2017-02-02T15:40:00Z">
              <w:r w:rsidRPr="00751C18" w:rsidDel="00505D20">
                <w:rPr>
                  <w:rFonts w:ascii="Arial" w:hAnsi="Arial" w:cs="Arial"/>
                  <w:szCs w:val="20"/>
                  <w:lang w:val="en-AU" w:eastAsia="en-US"/>
                </w:rPr>
                <w:fldChar w:fldCharType="begin" w:fldLock="1"/>
              </w:r>
              <w:r w:rsidR="00847C61" w:rsidRPr="00751C18" w:rsidDel="00505D20">
                <w:rPr>
                  <w:rFonts w:ascii="Arial" w:hAnsi="Arial" w:cs="Arial"/>
                  <w:szCs w:val="20"/>
                  <w:lang w:val="en-AU" w:eastAsia="en-US"/>
                </w:rPr>
                <w:delInstrText xml:space="preserve">MERGEFIELD </w:delInstrText>
              </w:r>
              <w:r w:rsidR="00847C61" w:rsidRPr="00751C18" w:rsidDel="00505D20">
                <w:rPr>
                  <w:rFonts w:ascii="Calibri" w:hAnsi="Calibri" w:cs="Calibri"/>
                  <w:color w:val="0F0F0F"/>
                  <w:sz w:val="22"/>
                  <w:szCs w:val="22"/>
                  <w:lang w:eastAsia="en-US"/>
                </w:rPr>
                <w:delInstrText>Att.LowerBound</w:delInstrText>
              </w:r>
              <w:r w:rsidRPr="00751C18" w:rsidDel="00505D20">
                <w:rPr>
                  <w:rFonts w:ascii="Arial" w:hAnsi="Arial" w:cs="Arial"/>
                  <w:szCs w:val="20"/>
                  <w:lang w:val="en-AU" w:eastAsia="en-US"/>
                </w:rPr>
                <w:fldChar w:fldCharType="separate"/>
              </w:r>
              <w:r w:rsidR="00847C61" w:rsidRPr="00751C18" w:rsidDel="00505D20">
                <w:rPr>
                  <w:rFonts w:ascii="Calibri" w:hAnsi="Calibri" w:cs="Calibri"/>
                  <w:color w:val="0F0F0F"/>
                  <w:sz w:val="22"/>
                  <w:szCs w:val="22"/>
                  <w:lang w:eastAsia="en-US"/>
                </w:rPr>
                <w:delText>1</w:delText>
              </w:r>
              <w:r w:rsidRPr="00751C18" w:rsidDel="00505D20">
                <w:rPr>
                  <w:rFonts w:ascii="Arial" w:hAnsi="Arial" w:cs="Arial"/>
                  <w:szCs w:val="20"/>
                  <w:lang w:val="en-AU" w:eastAsia="en-US"/>
                </w:rPr>
                <w:fldChar w:fldCharType="end"/>
              </w:r>
              <w:r w:rsidR="00847C61" w:rsidRPr="00751C18" w:rsidDel="00505D20">
                <w:rPr>
                  <w:rFonts w:ascii="Calibri" w:hAnsi="Calibri" w:cs="Calibri"/>
                  <w:color w:val="0F0F0F"/>
                  <w:sz w:val="22"/>
                  <w:szCs w:val="22"/>
                  <w:lang w:eastAsia="en-US"/>
                </w:rPr>
                <w:delText xml:space="preserve"> - </w:delText>
              </w:r>
              <w:r w:rsidRPr="00751C18" w:rsidDel="00505D20">
                <w:rPr>
                  <w:rFonts w:ascii="Calibri" w:hAnsi="Calibri" w:cs="Calibri"/>
                  <w:color w:val="0F0F0F"/>
                  <w:sz w:val="22"/>
                  <w:szCs w:val="22"/>
                  <w:lang w:eastAsia="en-US"/>
                </w:rPr>
                <w:fldChar w:fldCharType="begin" w:fldLock="1"/>
              </w:r>
              <w:r w:rsidR="00847C61" w:rsidRPr="00751C18" w:rsidDel="00505D20">
                <w:rPr>
                  <w:rFonts w:ascii="Calibri" w:hAnsi="Calibri" w:cs="Calibri"/>
                  <w:color w:val="0F0F0F"/>
                  <w:sz w:val="22"/>
                  <w:szCs w:val="22"/>
                  <w:lang w:eastAsia="en-US"/>
                </w:rPr>
                <w:delInstrText>MERGEFIELD Att.UpperBound</w:delInstrText>
              </w:r>
              <w:r w:rsidRPr="00751C18" w:rsidDel="00505D20">
                <w:rPr>
                  <w:rFonts w:ascii="Calibri" w:hAnsi="Calibri" w:cs="Calibri"/>
                  <w:color w:val="0F0F0F"/>
                  <w:sz w:val="22"/>
                  <w:szCs w:val="22"/>
                  <w:lang w:eastAsia="en-US"/>
                </w:rPr>
                <w:fldChar w:fldCharType="separate"/>
              </w:r>
              <w:r w:rsidR="00847C61" w:rsidRPr="00751C18" w:rsidDel="00505D20">
                <w:rPr>
                  <w:rFonts w:ascii="Calibri" w:hAnsi="Calibri" w:cs="Calibri"/>
                  <w:color w:val="0F0F0F"/>
                  <w:sz w:val="22"/>
                  <w:szCs w:val="22"/>
                  <w:lang w:eastAsia="en-US"/>
                </w:rPr>
                <w:delText>1</w:delText>
              </w:r>
              <w:r w:rsidRPr="00751C18" w:rsidDel="00505D20">
                <w:rPr>
                  <w:rFonts w:ascii="Calibri" w:hAnsi="Calibri" w:cs="Calibri"/>
                  <w:color w:val="0F0F0F"/>
                  <w:sz w:val="22"/>
                  <w:szCs w:val="22"/>
                  <w:lang w:eastAsia="en-US"/>
                </w:rPr>
                <w:fldChar w:fldCharType="end"/>
              </w:r>
            </w:del>
          </w:p>
        </w:tc>
        <w:bookmarkEnd w:id="120"/>
      </w:tr>
      <w:tr w:rsidR="00847C61" w:rsidRPr="00751C18" w14:paraId="2FEEDBBF" w14:textId="77777777" w:rsidTr="00505D20">
        <w:tc>
          <w:tcPr>
            <w:tcW w:w="450" w:type="dxa"/>
            <w:tcBorders>
              <w:top w:val="nil"/>
              <w:left w:val="nil"/>
              <w:bottom w:val="nil"/>
              <w:right w:val="nil"/>
            </w:tcBorders>
          </w:tcPr>
          <w:p w14:paraId="487DF25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29" w:name="BKM_466431EC_7F60_4a12_B950_3A55DCE352FB"/>
          </w:p>
        </w:tc>
        <w:tc>
          <w:tcPr>
            <w:tcW w:w="2790" w:type="dxa"/>
            <w:gridSpan w:val="2"/>
            <w:tcBorders>
              <w:top w:val="nil"/>
              <w:left w:val="nil"/>
              <w:bottom w:val="nil"/>
              <w:right w:val="nil"/>
            </w:tcBorders>
          </w:tcPr>
          <w:p w14:paraId="22C7318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binnenland</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EC4B34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aanduiding van het adres van de BETROKKENE indien dit adres in Nederland gelegen is.</w:t>
            </w:r>
          </w:p>
        </w:tc>
        <w:tc>
          <w:tcPr>
            <w:tcW w:w="1080" w:type="dxa"/>
            <w:tcBorders>
              <w:top w:val="nil"/>
              <w:left w:val="nil"/>
              <w:bottom w:val="nil"/>
              <w:right w:val="nil"/>
            </w:tcBorders>
          </w:tcPr>
          <w:p w14:paraId="6B1FA34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7C8DDB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29"/>
      </w:tr>
      <w:tr w:rsidR="00847C61" w:rsidRPr="00751C18" w14:paraId="67DD6137" w14:textId="77777777" w:rsidTr="00505D20">
        <w:tc>
          <w:tcPr>
            <w:tcW w:w="450" w:type="dxa"/>
            <w:tcBorders>
              <w:top w:val="nil"/>
              <w:left w:val="nil"/>
              <w:bottom w:val="nil"/>
              <w:right w:val="nil"/>
            </w:tcBorders>
          </w:tcPr>
          <w:p w14:paraId="79710A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30" w:name="BKM_C71035C0_1AC2_48c1_8BAF_123B63CA03FB"/>
          </w:p>
        </w:tc>
        <w:tc>
          <w:tcPr>
            <w:tcW w:w="2790" w:type="dxa"/>
            <w:gridSpan w:val="2"/>
            <w:tcBorders>
              <w:top w:val="nil"/>
              <w:left w:val="nil"/>
              <w:bottom w:val="nil"/>
              <w:right w:val="nil"/>
            </w:tcBorders>
          </w:tcPr>
          <w:p w14:paraId="00AE86B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buitenland</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273A71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aanduiding van het adres waar specialisaties van de BETROKKENE  zijnde een (NIET) NATUURLIJK PERSOON of VESTIGING dan wel een specialisatie daarvan, verblijft dan wel bereikbaar is in het buitenland.</w:t>
            </w:r>
          </w:p>
        </w:tc>
        <w:tc>
          <w:tcPr>
            <w:tcW w:w="1080" w:type="dxa"/>
            <w:tcBorders>
              <w:top w:val="nil"/>
              <w:left w:val="nil"/>
              <w:bottom w:val="nil"/>
              <w:right w:val="nil"/>
            </w:tcBorders>
          </w:tcPr>
          <w:p w14:paraId="69DE4AE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FEBE5D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30"/>
      </w:tr>
    </w:tbl>
    <w:p w14:paraId="32E75B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73B12C3E" w14:textId="77777777" w:rsidTr="007A1C43">
        <w:tc>
          <w:tcPr>
            <w:tcW w:w="9360" w:type="dxa"/>
            <w:gridSpan w:val="3"/>
            <w:tcBorders>
              <w:top w:val="nil"/>
              <w:left w:val="nil"/>
              <w:bottom w:val="nil"/>
              <w:right w:val="nil"/>
            </w:tcBorders>
          </w:tcPr>
          <w:p w14:paraId="70A7E2B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68FD6F2F" w14:textId="77777777" w:rsidTr="007A1C43">
        <w:tc>
          <w:tcPr>
            <w:tcW w:w="450" w:type="dxa"/>
            <w:tcBorders>
              <w:top w:val="nil"/>
              <w:left w:val="nil"/>
              <w:bottom w:val="nil"/>
              <w:right w:val="nil"/>
            </w:tcBorders>
          </w:tcPr>
          <w:p w14:paraId="6EFB35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363A3D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734F50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44C587F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061F6449" w14:textId="77777777" w:rsidTr="007A1C43">
        <w:tc>
          <w:tcPr>
            <w:tcW w:w="450" w:type="dxa"/>
            <w:tcBorders>
              <w:top w:val="nil"/>
              <w:left w:val="nil"/>
              <w:bottom w:val="nil"/>
              <w:right w:val="nil"/>
            </w:tcBorders>
          </w:tcPr>
          <w:p w14:paraId="5D9F4C3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33BDAA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A3F4DF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heeft rol in </w:t>
            </w:r>
            <w:r w:rsidR="00DE73DB" w:rsidRPr="00751C18">
              <w:rPr>
                <w:rFonts w:ascii="Calibri" w:hAnsi="Calibri" w:cs="Calibri"/>
                <w:color w:val="0F0F0F"/>
                <w:sz w:val="22"/>
                <w:szCs w:val="22"/>
                <w:lang w:eastAsia="en-US"/>
              </w:rPr>
              <w:fldChar w:fldCharType="end"/>
            </w:r>
          </w:p>
          <w:p w14:paraId="199F0A1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55417B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taken, rechten en/of verplichtingen die een specifieke betrokkene heeft ten aanzien van een specifieke zaak.</w:t>
            </w:r>
          </w:p>
        </w:tc>
      </w:tr>
      <w:tr w:rsidR="00847C61" w:rsidRPr="00751C18" w14:paraId="544DE6A4" w14:textId="77777777" w:rsidTr="007A1C43">
        <w:trPr>
          <w:trHeight w:hRule="exact" w:val="128"/>
        </w:trPr>
        <w:tc>
          <w:tcPr>
            <w:tcW w:w="450" w:type="dxa"/>
            <w:tcBorders>
              <w:top w:val="nil"/>
              <w:left w:val="nil"/>
              <w:bottom w:val="nil"/>
              <w:right w:val="nil"/>
            </w:tcBorders>
          </w:tcPr>
          <w:p w14:paraId="7D5707F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ED907C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70BA1E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13FAA260" w14:textId="77777777" w:rsidTr="007A1C43">
        <w:tc>
          <w:tcPr>
            <w:tcW w:w="450" w:type="dxa"/>
            <w:tcBorders>
              <w:top w:val="nil"/>
              <w:left w:val="nil"/>
              <w:bottom w:val="nil"/>
              <w:right w:val="nil"/>
            </w:tcBorders>
          </w:tcPr>
          <w:p w14:paraId="4B95FA5E"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135AC41"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731DFB8C"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0B8B59DB" w14:textId="60482411"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VESTIGING</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ins w:id="131" w:author="Arjan Kloosterboer" w:date="2017-01-24T15:05:00Z">
              <w:r w:rsidRPr="00B75161">
                <w:rPr>
                  <w:rFonts w:ascii="Arial" w:hAnsi="Arial" w:cs="Arial"/>
                  <w:color w:val="0F0F0F"/>
                  <w:sz w:val="20"/>
                  <w:szCs w:val="20"/>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7C02D6E2" w14:textId="717D2C0D"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rPr>
              <w:t xml:space="preserve">Een VESTIGING </w:t>
            </w:r>
            <w:del w:id="132" w:author="Arjan Kloosterboer" w:date="2017-08-07T18:07:00Z">
              <w:r w:rsidRPr="00B75161" w:rsidDel="002666CE">
                <w:rPr>
                  <w:rFonts w:ascii="Arial" w:hAnsi="Arial" w:cs="Arial"/>
                  <w:color w:val="0F0F0F"/>
                  <w:sz w:val="20"/>
                  <w:szCs w:val="20"/>
                </w:rPr>
                <w:delText>i</w:delText>
              </w:r>
            </w:del>
            <w:ins w:id="133" w:author="Arjan Kloosterboer" w:date="2017-08-07T18:07:00Z">
              <w:r w:rsidRPr="00B75161">
                <w:rPr>
                  <w:rFonts w:ascii="Arial" w:hAnsi="Arial" w:cs="Arial"/>
                  <w:color w:val="0F0F0F"/>
                  <w:sz w:val="20"/>
                  <w:szCs w:val="20"/>
                </w:rPr>
                <w:t>al</w:t>
              </w:r>
            </w:ins>
            <w:r w:rsidRPr="00B75161">
              <w:rPr>
                <w:rFonts w:ascii="Arial" w:hAnsi="Arial" w:cs="Arial"/>
                <w:color w:val="0F0F0F"/>
                <w:sz w:val="20"/>
                <w:szCs w:val="20"/>
              </w:rPr>
              <w:t xml:space="preserve">s </w:t>
            </w:r>
            <w:del w:id="134" w:author="Arjan Kloosterboer" w:date="2017-08-07T17:53:00Z">
              <w:r w:rsidRPr="00B75161" w:rsidDel="00AA4FB2">
                <w:rPr>
                  <w:rFonts w:ascii="Arial" w:hAnsi="Arial" w:cs="Arial"/>
                  <w:color w:val="0F0F0F"/>
                  <w:sz w:val="20"/>
                  <w:szCs w:val="20"/>
                </w:rPr>
                <w:delText xml:space="preserve">een </w:delText>
              </w:r>
            </w:del>
            <w:ins w:id="135" w:author="Arjan Kloosterboer" w:date="2017-09-21T08:37:00Z">
              <w:r>
                <w:rPr>
                  <w:rFonts w:ascii="Arial" w:hAnsi="Arial" w:cs="Arial"/>
                  <w:color w:val="0F0F0F"/>
                  <w:sz w:val="20"/>
                  <w:szCs w:val="20"/>
                </w:rPr>
                <w:t>'</w:t>
              </w:r>
            </w:ins>
            <w:r w:rsidRPr="00B75161">
              <w:rPr>
                <w:rFonts w:ascii="Arial" w:hAnsi="Arial" w:cs="Arial"/>
                <w:color w:val="0F0F0F"/>
                <w:sz w:val="20"/>
                <w:szCs w:val="20"/>
              </w:rPr>
              <w:t>specialisatie</w:t>
            </w:r>
            <w:ins w:id="136" w:author="Arjan Kloosterboer" w:date="2017-09-21T08:37:00Z">
              <w:r>
                <w:rPr>
                  <w:rFonts w:ascii="Arial" w:hAnsi="Arial" w:cs="Arial"/>
                  <w:color w:val="0F0F0F"/>
                  <w:sz w:val="20"/>
                  <w:szCs w:val="20"/>
                </w:rPr>
                <w:t>'</w:t>
              </w:r>
            </w:ins>
            <w:r w:rsidRPr="00B75161">
              <w:rPr>
                <w:rFonts w:ascii="Arial" w:hAnsi="Arial" w:cs="Arial"/>
                <w:color w:val="0F0F0F"/>
                <w:sz w:val="20"/>
                <w:szCs w:val="20"/>
              </w:rPr>
              <w:t xml:space="preserve"> van BETROKKENE.</w:t>
            </w:r>
            <w:r w:rsidRPr="00B75161">
              <w:rPr>
                <w:rFonts w:ascii="Arial" w:hAnsi="Arial" w:cs="Arial"/>
                <w:sz w:val="20"/>
                <w:szCs w:val="20"/>
                <w:lang w:val="en-AU"/>
              </w:rPr>
              <w:fldChar w:fldCharType="end"/>
            </w:r>
          </w:p>
        </w:tc>
      </w:tr>
      <w:tr w:rsidR="007A1C43" w:rsidRPr="00751C18" w14:paraId="5E757144" w14:textId="77777777" w:rsidTr="007A1C43">
        <w:trPr>
          <w:trHeight w:hRule="exact" w:val="128"/>
        </w:trPr>
        <w:tc>
          <w:tcPr>
            <w:tcW w:w="450" w:type="dxa"/>
            <w:tcBorders>
              <w:top w:val="nil"/>
              <w:left w:val="nil"/>
              <w:bottom w:val="nil"/>
              <w:right w:val="nil"/>
            </w:tcBorders>
          </w:tcPr>
          <w:p w14:paraId="11340389"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3785D43"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B9E998D"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685A9A66" w14:textId="77777777" w:rsidTr="007A1C43">
        <w:tc>
          <w:tcPr>
            <w:tcW w:w="450" w:type="dxa"/>
            <w:tcBorders>
              <w:top w:val="nil"/>
              <w:left w:val="nil"/>
              <w:bottom w:val="nil"/>
              <w:right w:val="nil"/>
            </w:tcBorders>
          </w:tcPr>
          <w:p w14:paraId="5A871CA3"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F341884"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0C9D748C"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710B971A" w14:textId="0F8CC440"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NIET-NATUURLIJK PERSOON</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ins w:id="137" w:author="Arjan Kloosterboer" w:date="2017-01-24T15:06:00Z">
              <w:r w:rsidRPr="00B75161">
                <w:rPr>
                  <w:rFonts w:ascii="Arial" w:hAnsi="Arial" w:cs="Arial"/>
                  <w:color w:val="0F0F0F"/>
                  <w:sz w:val="20"/>
                  <w:szCs w:val="20"/>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64B0A945" w14:textId="23236CF4"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rPr>
              <w:t xml:space="preserve">Een NIET-NATUURLIJK PERSOON </w:t>
            </w:r>
            <w:del w:id="138" w:author="Arjan Kloosterboer" w:date="2017-08-07T18:07:00Z">
              <w:r w:rsidRPr="00B75161" w:rsidDel="002666CE">
                <w:rPr>
                  <w:rFonts w:ascii="Arial" w:hAnsi="Arial" w:cs="Arial"/>
                  <w:color w:val="0F0F0F"/>
                  <w:sz w:val="20"/>
                  <w:szCs w:val="20"/>
                </w:rPr>
                <w:delText>i</w:delText>
              </w:r>
            </w:del>
            <w:ins w:id="139" w:author="Arjan Kloosterboer" w:date="2017-08-07T18:07:00Z">
              <w:r w:rsidRPr="00B75161">
                <w:rPr>
                  <w:rFonts w:ascii="Arial" w:hAnsi="Arial" w:cs="Arial"/>
                  <w:color w:val="0F0F0F"/>
                  <w:sz w:val="20"/>
                  <w:szCs w:val="20"/>
                </w:rPr>
                <w:t>al</w:t>
              </w:r>
            </w:ins>
            <w:r w:rsidRPr="00B75161">
              <w:rPr>
                <w:rFonts w:ascii="Arial" w:hAnsi="Arial" w:cs="Arial"/>
                <w:color w:val="0F0F0F"/>
                <w:sz w:val="20"/>
                <w:szCs w:val="20"/>
              </w:rPr>
              <w:t xml:space="preserve">s </w:t>
            </w:r>
            <w:del w:id="140" w:author="Arjan Kloosterboer" w:date="2017-08-07T17:53:00Z">
              <w:r w:rsidRPr="00B75161" w:rsidDel="00AA4FB2">
                <w:rPr>
                  <w:rFonts w:ascii="Arial" w:hAnsi="Arial" w:cs="Arial"/>
                  <w:color w:val="0F0F0F"/>
                  <w:sz w:val="20"/>
                  <w:szCs w:val="20"/>
                </w:rPr>
                <w:delText xml:space="preserve">een </w:delText>
              </w:r>
            </w:del>
            <w:ins w:id="141" w:author="Arjan Kloosterboer" w:date="2017-09-21T08:37:00Z">
              <w:r>
                <w:rPr>
                  <w:rFonts w:ascii="Arial" w:hAnsi="Arial" w:cs="Arial"/>
                  <w:color w:val="0F0F0F"/>
                  <w:sz w:val="20"/>
                  <w:szCs w:val="20"/>
                </w:rPr>
                <w:t>'</w:t>
              </w:r>
            </w:ins>
            <w:r w:rsidRPr="00B75161">
              <w:rPr>
                <w:rFonts w:ascii="Arial" w:hAnsi="Arial" w:cs="Arial"/>
                <w:color w:val="0F0F0F"/>
                <w:sz w:val="20"/>
                <w:szCs w:val="20"/>
              </w:rPr>
              <w:t>specialisatie</w:t>
            </w:r>
            <w:ins w:id="142" w:author="Arjan Kloosterboer" w:date="2017-09-21T08:37:00Z">
              <w:r>
                <w:rPr>
                  <w:rFonts w:ascii="Arial" w:hAnsi="Arial" w:cs="Arial"/>
                  <w:color w:val="0F0F0F"/>
                  <w:sz w:val="20"/>
                  <w:szCs w:val="20"/>
                </w:rPr>
                <w:t>'</w:t>
              </w:r>
            </w:ins>
            <w:r w:rsidRPr="00B75161">
              <w:rPr>
                <w:rFonts w:ascii="Arial" w:hAnsi="Arial" w:cs="Arial"/>
                <w:color w:val="0F0F0F"/>
                <w:sz w:val="20"/>
                <w:szCs w:val="20"/>
              </w:rPr>
              <w:t xml:space="preserve"> van BETROKKENE.</w:t>
            </w:r>
            <w:r w:rsidRPr="00B75161">
              <w:rPr>
                <w:rFonts w:ascii="Arial" w:hAnsi="Arial" w:cs="Arial"/>
                <w:sz w:val="20"/>
                <w:szCs w:val="20"/>
                <w:lang w:val="en-AU"/>
              </w:rPr>
              <w:fldChar w:fldCharType="end"/>
            </w:r>
          </w:p>
        </w:tc>
      </w:tr>
      <w:tr w:rsidR="007A1C43" w:rsidRPr="00751C18" w14:paraId="434E631D" w14:textId="77777777" w:rsidTr="007A1C43">
        <w:trPr>
          <w:trHeight w:hRule="exact" w:val="128"/>
        </w:trPr>
        <w:tc>
          <w:tcPr>
            <w:tcW w:w="450" w:type="dxa"/>
            <w:tcBorders>
              <w:top w:val="nil"/>
              <w:left w:val="nil"/>
              <w:bottom w:val="nil"/>
              <w:right w:val="nil"/>
            </w:tcBorders>
          </w:tcPr>
          <w:p w14:paraId="76E22F31"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E395978"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92A355F"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7AEE8848" w14:textId="77777777" w:rsidTr="007A1C43">
        <w:tc>
          <w:tcPr>
            <w:tcW w:w="450" w:type="dxa"/>
            <w:tcBorders>
              <w:top w:val="nil"/>
              <w:left w:val="nil"/>
              <w:bottom w:val="nil"/>
              <w:right w:val="nil"/>
            </w:tcBorders>
          </w:tcPr>
          <w:p w14:paraId="313D3510"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28E778A"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4E8CB436"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3152EA1C" w14:textId="06EA559C"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NATUURLIJK PERSOON</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ins w:id="143" w:author="Arjan Kloosterboer" w:date="2017-01-24T15:07:00Z">
              <w:r w:rsidRPr="00B75161">
                <w:rPr>
                  <w:rFonts w:ascii="Arial" w:hAnsi="Arial" w:cs="Arial"/>
                  <w:color w:val="0F0F0F"/>
                  <w:sz w:val="20"/>
                  <w:szCs w:val="20"/>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54EBF3A3" w14:textId="2CC0DA85"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rPr>
              <w:t xml:space="preserve">Een NATUURLIJK PERSOON als </w:t>
            </w:r>
            <w:ins w:id="144" w:author="Arjan Kloosterboer" w:date="2017-09-21T08:37:00Z">
              <w:r>
                <w:rPr>
                  <w:rFonts w:ascii="Arial" w:hAnsi="Arial" w:cs="Arial"/>
                  <w:color w:val="0F0F0F"/>
                  <w:sz w:val="20"/>
                  <w:szCs w:val="20"/>
                </w:rPr>
                <w:t>'</w:t>
              </w:r>
            </w:ins>
            <w:r w:rsidRPr="00B75161">
              <w:rPr>
                <w:rFonts w:ascii="Arial" w:hAnsi="Arial" w:cs="Arial"/>
                <w:color w:val="0F0F0F"/>
                <w:sz w:val="20"/>
                <w:szCs w:val="20"/>
              </w:rPr>
              <w:t>specialisatie</w:t>
            </w:r>
            <w:ins w:id="145" w:author="Arjan Kloosterboer" w:date="2017-09-21T08:37:00Z">
              <w:r>
                <w:rPr>
                  <w:rFonts w:ascii="Arial" w:hAnsi="Arial" w:cs="Arial"/>
                  <w:color w:val="0F0F0F"/>
                  <w:sz w:val="20"/>
                  <w:szCs w:val="20"/>
                </w:rPr>
                <w:t>'</w:t>
              </w:r>
            </w:ins>
            <w:r w:rsidRPr="00B75161">
              <w:rPr>
                <w:rFonts w:ascii="Arial" w:hAnsi="Arial" w:cs="Arial"/>
                <w:color w:val="0F0F0F"/>
                <w:sz w:val="20"/>
                <w:szCs w:val="20"/>
              </w:rPr>
              <w:t xml:space="preserve"> van BETROKKENE.</w:t>
            </w:r>
            <w:r w:rsidRPr="00B75161">
              <w:rPr>
                <w:rFonts w:ascii="Arial" w:hAnsi="Arial" w:cs="Arial"/>
                <w:sz w:val="20"/>
                <w:szCs w:val="20"/>
                <w:lang w:val="en-AU"/>
              </w:rPr>
              <w:fldChar w:fldCharType="end"/>
            </w:r>
          </w:p>
        </w:tc>
      </w:tr>
      <w:tr w:rsidR="007A1C43" w:rsidRPr="00751C18" w14:paraId="00E38C9C" w14:textId="77777777" w:rsidTr="007A1C43">
        <w:trPr>
          <w:trHeight w:hRule="exact" w:val="128"/>
        </w:trPr>
        <w:tc>
          <w:tcPr>
            <w:tcW w:w="450" w:type="dxa"/>
            <w:tcBorders>
              <w:top w:val="nil"/>
              <w:left w:val="nil"/>
              <w:bottom w:val="nil"/>
              <w:right w:val="nil"/>
            </w:tcBorders>
          </w:tcPr>
          <w:p w14:paraId="2BEF2AB8"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146925D"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B69B221"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52F344F9" w14:textId="77777777" w:rsidTr="007A1C43">
        <w:tc>
          <w:tcPr>
            <w:tcW w:w="450" w:type="dxa"/>
            <w:tcBorders>
              <w:top w:val="nil"/>
              <w:left w:val="nil"/>
              <w:bottom w:val="nil"/>
              <w:right w:val="nil"/>
            </w:tcBorders>
          </w:tcPr>
          <w:p w14:paraId="3495F060"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C67D4F4"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36618436"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43A8C923" w14:textId="5619D0ED"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MEDEWERKER</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ins w:id="146" w:author="Arjan Kloosterboer" w:date="2017-01-24T15:07:00Z">
              <w:r w:rsidRPr="00B75161">
                <w:rPr>
                  <w:rFonts w:ascii="Arial" w:hAnsi="Arial" w:cs="Arial"/>
                  <w:color w:val="0F0F0F"/>
                  <w:sz w:val="20"/>
                  <w:szCs w:val="20"/>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3D391BFB" w14:textId="027EC0B3"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rPr>
              <w:t xml:space="preserve">Een MEDEWERKER als </w:t>
            </w:r>
            <w:ins w:id="147" w:author="Arjan Kloosterboer" w:date="2017-09-21T11:28:00Z">
              <w:r>
                <w:rPr>
                  <w:rFonts w:ascii="Arial" w:hAnsi="Arial" w:cs="Arial"/>
                  <w:color w:val="0F0F0F"/>
                  <w:sz w:val="20"/>
                  <w:szCs w:val="20"/>
                </w:rPr>
                <w:t>'</w:t>
              </w:r>
            </w:ins>
            <w:r w:rsidRPr="00B75161">
              <w:rPr>
                <w:rFonts w:ascii="Arial" w:hAnsi="Arial" w:cs="Arial"/>
                <w:color w:val="0F0F0F"/>
                <w:sz w:val="20"/>
                <w:szCs w:val="20"/>
              </w:rPr>
              <w:t>specialisatie</w:t>
            </w:r>
            <w:ins w:id="148" w:author="Arjan Kloosterboer" w:date="2017-09-21T11:28:00Z">
              <w:r>
                <w:rPr>
                  <w:rFonts w:ascii="Arial" w:hAnsi="Arial" w:cs="Arial"/>
                  <w:color w:val="0F0F0F"/>
                  <w:sz w:val="20"/>
                  <w:szCs w:val="20"/>
                </w:rPr>
                <w:t>'</w:t>
              </w:r>
            </w:ins>
            <w:r w:rsidRPr="00B75161">
              <w:rPr>
                <w:rFonts w:ascii="Arial" w:hAnsi="Arial" w:cs="Arial"/>
                <w:color w:val="0F0F0F"/>
                <w:sz w:val="20"/>
                <w:szCs w:val="20"/>
              </w:rPr>
              <w:t xml:space="preserve"> van BETROKKENE.</w:t>
            </w:r>
            <w:r w:rsidRPr="00B75161">
              <w:rPr>
                <w:rFonts w:ascii="Arial" w:hAnsi="Arial" w:cs="Arial"/>
                <w:sz w:val="20"/>
                <w:szCs w:val="20"/>
                <w:lang w:val="en-AU"/>
              </w:rPr>
              <w:fldChar w:fldCharType="end"/>
            </w:r>
          </w:p>
        </w:tc>
      </w:tr>
      <w:tr w:rsidR="007A1C43" w:rsidRPr="00751C18" w14:paraId="31111C6E" w14:textId="77777777" w:rsidTr="007A1C43">
        <w:trPr>
          <w:trHeight w:hRule="exact" w:val="128"/>
        </w:trPr>
        <w:tc>
          <w:tcPr>
            <w:tcW w:w="450" w:type="dxa"/>
            <w:tcBorders>
              <w:top w:val="nil"/>
              <w:left w:val="nil"/>
              <w:bottom w:val="nil"/>
              <w:right w:val="nil"/>
            </w:tcBorders>
          </w:tcPr>
          <w:p w14:paraId="59A9E7A9"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6292B1D"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467E6E1"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09F0276B" w14:textId="77777777" w:rsidTr="007A1C43">
        <w:tc>
          <w:tcPr>
            <w:tcW w:w="450" w:type="dxa"/>
            <w:tcBorders>
              <w:top w:val="nil"/>
              <w:left w:val="nil"/>
              <w:bottom w:val="nil"/>
              <w:right w:val="nil"/>
            </w:tcBorders>
          </w:tcPr>
          <w:p w14:paraId="787C87DE"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FC4331E"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44E9C8F6"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19232CE7" w14:textId="57CF4EA5"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ORGANISATORISCHE EENHEID</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ins w:id="149" w:author="Arjan Kloosterboer" w:date="2017-01-24T15:07:00Z">
              <w:r w:rsidRPr="00B75161">
                <w:rPr>
                  <w:rFonts w:ascii="Arial" w:hAnsi="Arial" w:cs="Arial"/>
                  <w:color w:val="0F0F0F"/>
                  <w:sz w:val="20"/>
                  <w:szCs w:val="20"/>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757E50D6" w14:textId="3FB204A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rPr>
              <w:t xml:space="preserve">Een ORGANISATORISCHE EENHEID als </w:t>
            </w:r>
            <w:ins w:id="150" w:author="Arjan Kloosterboer" w:date="2017-09-21T11:28:00Z">
              <w:r>
                <w:rPr>
                  <w:rFonts w:ascii="Arial" w:hAnsi="Arial" w:cs="Arial"/>
                  <w:color w:val="0F0F0F"/>
                  <w:sz w:val="20"/>
                  <w:szCs w:val="20"/>
                </w:rPr>
                <w:t>'</w:t>
              </w:r>
            </w:ins>
            <w:r w:rsidRPr="00B75161">
              <w:rPr>
                <w:rFonts w:ascii="Arial" w:hAnsi="Arial" w:cs="Arial"/>
                <w:color w:val="0F0F0F"/>
                <w:sz w:val="20"/>
                <w:szCs w:val="20"/>
              </w:rPr>
              <w:t>specialisatie</w:t>
            </w:r>
            <w:ins w:id="151" w:author="Arjan Kloosterboer" w:date="2017-09-21T11:28:00Z">
              <w:r>
                <w:rPr>
                  <w:rFonts w:ascii="Arial" w:hAnsi="Arial" w:cs="Arial"/>
                  <w:color w:val="0F0F0F"/>
                  <w:sz w:val="20"/>
                  <w:szCs w:val="20"/>
                </w:rPr>
                <w:t>'</w:t>
              </w:r>
            </w:ins>
            <w:r w:rsidRPr="00B75161">
              <w:rPr>
                <w:rFonts w:ascii="Arial" w:hAnsi="Arial" w:cs="Arial"/>
                <w:color w:val="0F0F0F"/>
                <w:sz w:val="20"/>
                <w:szCs w:val="20"/>
              </w:rPr>
              <w:t xml:space="preserve"> van BETROKKENE</w:t>
            </w:r>
            <w:r w:rsidRPr="00B75161">
              <w:rPr>
                <w:rFonts w:ascii="Arial" w:hAnsi="Arial" w:cs="Arial"/>
                <w:sz w:val="20"/>
                <w:szCs w:val="20"/>
                <w:lang w:val="en-AU"/>
              </w:rPr>
              <w:fldChar w:fldCharType="end"/>
            </w:r>
          </w:p>
        </w:tc>
      </w:tr>
      <w:tr w:rsidR="007A1C43" w:rsidRPr="00751C18" w14:paraId="2625CD48" w14:textId="77777777" w:rsidTr="007A1C43">
        <w:trPr>
          <w:trHeight w:hRule="exact" w:val="128"/>
        </w:trPr>
        <w:tc>
          <w:tcPr>
            <w:tcW w:w="450" w:type="dxa"/>
            <w:tcBorders>
              <w:top w:val="nil"/>
              <w:left w:val="nil"/>
              <w:bottom w:val="nil"/>
              <w:right w:val="nil"/>
            </w:tcBorders>
          </w:tcPr>
          <w:p w14:paraId="5D24E925"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C110FE6"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59BD420"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2EC5EE92" w14:textId="77777777" w:rsidTr="007A1C43">
        <w:tc>
          <w:tcPr>
            <w:tcW w:w="450" w:type="dxa"/>
            <w:tcBorders>
              <w:top w:val="nil"/>
              <w:left w:val="nil"/>
              <w:bottom w:val="nil"/>
              <w:right w:val="nil"/>
            </w:tcBorders>
          </w:tcPr>
          <w:p w14:paraId="13410E16"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C62E0B"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INFORMATIEOBJECT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6AE143D8"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is ontvangen van of verzonden aan </w:t>
            </w:r>
            <w:r w:rsidRPr="00751C18">
              <w:rPr>
                <w:rFonts w:ascii="Calibri" w:hAnsi="Calibri" w:cs="Calibri"/>
                <w:color w:val="0F0F0F"/>
                <w:sz w:val="22"/>
                <w:szCs w:val="22"/>
                <w:lang w:eastAsia="en-US"/>
              </w:rPr>
              <w:fldChar w:fldCharType="end"/>
            </w:r>
          </w:p>
          <w:p w14:paraId="5EF4AC3B"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BETROKKENE</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B802986"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BETROKKENE waarvan het INFORMATIEOBJECT is ontvangen en/of waaraan het is verzonden.</w:t>
            </w:r>
            <w:r w:rsidRPr="00751C18">
              <w:rPr>
                <w:rFonts w:ascii="Arial" w:hAnsi="Arial" w:cs="Arial"/>
                <w:szCs w:val="20"/>
                <w:lang w:val="en-AU" w:eastAsia="en-US"/>
              </w:rPr>
              <w:fldChar w:fldCharType="end"/>
            </w:r>
          </w:p>
        </w:tc>
      </w:tr>
      <w:tr w:rsidR="007A1C43" w:rsidRPr="00751C18" w14:paraId="6BE5F53A" w14:textId="77777777" w:rsidTr="007A1C43">
        <w:trPr>
          <w:trHeight w:hRule="exact" w:val="128"/>
        </w:trPr>
        <w:tc>
          <w:tcPr>
            <w:tcW w:w="450" w:type="dxa"/>
            <w:tcBorders>
              <w:top w:val="nil"/>
              <w:left w:val="nil"/>
              <w:bottom w:val="nil"/>
              <w:right w:val="nil"/>
            </w:tcBorders>
          </w:tcPr>
          <w:p w14:paraId="7A5E184C"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6D723D5"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6865E8D"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6FFDA02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020DCA31" w14:textId="77777777" w:rsidTr="00847C61">
        <w:tc>
          <w:tcPr>
            <w:tcW w:w="9360" w:type="dxa"/>
            <w:tcBorders>
              <w:top w:val="nil"/>
              <w:left w:val="nil"/>
              <w:bottom w:val="nil"/>
              <w:right w:val="nil"/>
            </w:tcBorders>
          </w:tcPr>
          <w:p w14:paraId="6FF558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324FFA3E"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Het gaat hier om de verzameling van mogelijke betrokkenen bij zaken: natuurlijke personen in hun hoedanigheid als burger dwz. niet als medewerker van de zaakbehandelende organisatie(s), niet-natuurlijke personen, vestigingen (van maatschappelijke activiteiten van natuurlijke en niet-natuurlijke personen) waaronder de vestigingen van de zaakbehandelende organisatie(s), organisatorische eenheden van de zaakbehandelende organisatie(s) en medewerkers binnen die organisatorische eenheden.</w:t>
            </w:r>
          </w:p>
          <w:p w14:paraId="413FDFBC"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Grofweg bestaat dit uit twee groepen: enerzijds burgers en bedrijven die zaken initieren en belanghebbende zijn bij zaken en anderzijds de organisatoriische eenheden en medewerkers van de zaakbehandelende organisatie(s). Evenwel, ook een medewerker van de zaakbehandelende organisatie(s) kan een zaak initieren, met name als het gaat om ‘interne’ zaken zoals bijvoorbeeld het opstellen van een bestemmingsplan.</w:t>
            </w:r>
          </w:p>
          <w:p w14:paraId="4A770683" w14:textId="753D501C"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Indien een medewerker van een vestiging (van een maatschappelijke activiteit) die geen deel uit maakt van een zaakbehandelende organisatie, een zaak initieert (bijvoorbeeld een medewerker van een willekeurig bedrijf die een vergunning aanvraagt) dan is de betrokkene die vestiging, dus niet de medewerker daarvan. Desbetreffende m</w:t>
            </w:r>
            <w:r w:rsidR="00D819A8">
              <w:rPr>
                <w:rFonts w:ascii="Calibri" w:hAnsi="Calibri" w:cs="Calibri"/>
                <w:color w:val="0F0F0F"/>
                <w:sz w:val="22"/>
                <w:szCs w:val="22"/>
                <w:lang w:eastAsia="en-US"/>
              </w:rPr>
              <w:t>edewerkergegevens kunnen eventu</w:t>
            </w:r>
            <w:r w:rsidRPr="00751C18">
              <w:rPr>
                <w:rFonts w:ascii="Calibri" w:hAnsi="Calibri" w:cs="Calibri"/>
                <w:color w:val="0F0F0F"/>
                <w:sz w:val="22"/>
                <w:szCs w:val="22"/>
                <w:lang w:eastAsia="en-US"/>
              </w:rPr>
              <w:t>eel wel geregistreerd worden als contactgegevens bij de rol die die vestiging speelt in die zaak.</w:t>
            </w:r>
          </w:p>
          <w:p w14:paraId="5341B9EA" w14:textId="78C41ED6" w:rsidR="00847C61" w:rsidRPr="00751C18" w:rsidDel="004A3A2D" w:rsidRDefault="00847C61" w:rsidP="004A3A2D">
            <w:pPr>
              <w:widowControl w:val="0"/>
              <w:autoSpaceDE w:val="0"/>
              <w:autoSpaceDN w:val="0"/>
              <w:adjustRightInd w:val="0"/>
              <w:spacing w:line="240" w:lineRule="auto"/>
              <w:ind w:left="720"/>
              <w:contextualSpacing w:val="0"/>
              <w:rPr>
                <w:del w:id="152" w:author="Arjan Kloosterboer" w:date="2017-08-07T17:48:00Z"/>
                <w:rFonts w:ascii="Calibri" w:hAnsi="Calibri" w:cs="Calibri"/>
                <w:color w:val="0F0F0F"/>
                <w:sz w:val="22"/>
                <w:szCs w:val="22"/>
                <w:lang w:eastAsia="en-US"/>
              </w:rPr>
            </w:pPr>
            <w:r w:rsidRPr="00751C18">
              <w:rPr>
                <w:rFonts w:ascii="Calibri" w:hAnsi="Calibri" w:cs="Calibri"/>
                <w:color w:val="0F0F0F"/>
                <w:sz w:val="22"/>
                <w:szCs w:val="22"/>
                <w:lang w:eastAsia="en-US"/>
              </w:rPr>
              <w:t xml:space="preserve">BETROKKENE heeft zelf amper attribuutsoorten, alleen afgeleide attribuutsoorten </w:t>
            </w:r>
            <w:ins w:id="153" w:author="Arjan Kloosterboer" w:date="2017-08-07T17:47:00Z">
              <w:r w:rsidR="004A3A2D" w:rsidRPr="004A3A2D">
                <w:rPr>
                  <w:rFonts w:ascii="Calibri" w:hAnsi="Calibri" w:cs="Calibri"/>
                  <w:color w:val="0F0F0F"/>
                  <w:sz w:val="22"/>
                  <w:szCs w:val="22"/>
                  <w:lang w:eastAsia="en-US"/>
                </w:rPr>
                <w:t>gericht op het gebruik van die attribuutsoorten binnen de context van het zaakgericht werken</w:t>
              </w:r>
            </w:ins>
            <w:del w:id="154" w:author="Arjan Kloosterboer" w:date="2017-08-07T17:47:00Z">
              <w:r w:rsidRPr="00751C18" w:rsidDel="004A3A2D">
                <w:rPr>
                  <w:rFonts w:ascii="Calibri" w:hAnsi="Calibri" w:cs="Calibri"/>
                  <w:color w:val="0F0F0F"/>
                  <w:sz w:val="22"/>
                  <w:szCs w:val="22"/>
                  <w:lang w:eastAsia="en-US"/>
                </w:rPr>
                <w:delText>voor het zoeken van betrokkenen</w:delText>
              </w:r>
            </w:del>
            <w:r w:rsidRPr="00751C18">
              <w:rPr>
                <w:rFonts w:ascii="Calibri" w:hAnsi="Calibri" w:cs="Calibri"/>
                <w:color w:val="0F0F0F"/>
                <w:sz w:val="22"/>
                <w:szCs w:val="22"/>
                <w:lang w:eastAsia="en-US"/>
              </w:rPr>
              <w:t>. De attribuutsoorten bevinden zich vooral bij de specialisaties van het objecttype (‘subtypes’ zoals NATUURLIJK PERSOON)</w:t>
            </w:r>
            <w:ins w:id="155" w:author="Arjan Kloosterboer" w:date="2017-08-07T17:47:00Z">
              <w:r w:rsidR="004A3A2D" w:rsidRPr="004A3A2D">
                <w:rPr>
                  <w:rFonts w:ascii="Calibri" w:hAnsi="Calibri" w:cs="Calibri"/>
                  <w:color w:val="0F0F0F"/>
                  <w:sz w:val="22"/>
                  <w:szCs w:val="22"/>
                  <w:lang w:eastAsia="en-US"/>
                </w:rPr>
                <w:t>. BETROKKENE heeft tevens geen attributen die een unieke aanduiding vormen. De unieke aanduiding van een betrokkene is telkens de unieke aanduiding van de desbetreffende specialisatie</w:t>
              </w:r>
            </w:ins>
            <w:r w:rsidRPr="00751C18">
              <w:rPr>
                <w:rFonts w:ascii="Calibri" w:hAnsi="Calibri" w:cs="Calibri"/>
                <w:color w:val="0F0F0F"/>
                <w:sz w:val="22"/>
                <w:szCs w:val="22"/>
                <w:lang w:eastAsia="en-US"/>
              </w:rPr>
              <w:t xml:space="preserve">. </w:t>
            </w:r>
            <w:del w:id="156" w:author="Arjan Kloosterboer" w:date="2017-08-07T17:48:00Z">
              <w:r w:rsidRPr="00751C18" w:rsidDel="004A3A2D">
                <w:rPr>
                  <w:rFonts w:ascii="Calibri" w:hAnsi="Calibri" w:cs="Calibri"/>
                  <w:color w:val="0F0F0F"/>
                  <w:sz w:val="22"/>
                  <w:szCs w:val="22"/>
                  <w:lang w:eastAsia="en-US"/>
                </w:rPr>
                <w:delText>Deze werken we hieronder, in deze paragraaf, uit voor wat betreft de aan het RSGB ontleende objecttypen.</w:delText>
              </w:r>
            </w:del>
          </w:p>
          <w:p w14:paraId="1B86162F" w14:textId="2820FD48" w:rsidR="00847C61" w:rsidRPr="00751C18" w:rsidRDefault="00847C61" w:rsidP="004A3A2D">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del w:id="157" w:author="Arjan Kloosterboer" w:date="2017-08-07T17:48:00Z">
              <w:r w:rsidRPr="00751C18" w:rsidDel="004A3A2D">
                <w:rPr>
                  <w:rFonts w:ascii="Calibri" w:hAnsi="Calibri" w:cs="Calibri"/>
                  <w:color w:val="0F0F0F"/>
                  <w:sz w:val="22"/>
                  <w:szCs w:val="22"/>
                  <w:lang w:eastAsia="en-US"/>
                </w:rPr>
                <w:delText>NB. De betrokkene kwam ook voor in het GFO Zaken 2004 maar had daar een andere betekenis. Alleen de naam is overgenomen.</w:delText>
              </w:r>
            </w:del>
          </w:p>
        </w:tc>
      </w:tr>
    </w:tbl>
    <w:bookmarkStart w:id="158" w:name="BKM_D0C3EA8E_77E1_43fd_A36A_26DC09B8C7E9"/>
    <w:bookmarkStart w:id="159" w:name="BKM_10AFC66F_A1B5_456e_8CDF_0CCBDC077CE3"/>
    <w:bookmarkStart w:id="160" w:name="BKM_DC38017B_BE27_47d1_89BA_FCCA02B6CB5E"/>
    <w:bookmarkEnd w:id="103"/>
    <w:bookmarkEnd w:id="158"/>
    <w:bookmarkEnd w:id="159"/>
    <w:p w14:paraId="6612675B" w14:textId="77777777" w:rsidR="00847C61" w:rsidRPr="00914503" w:rsidRDefault="00DE73DB" w:rsidP="00847C61">
      <w:pPr>
        <w:pStyle w:val="Kop3"/>
        <w:rPr>
          <w:rFonts w:ascii="Arial" w:hAnsi="Arial" w:cs="Arial"/>
          <w:sz w:val="30"/>
          <w:szCs w:val="30"/>
        </w:rPr>
      </w:pPr>
      <w:r w:rsidRPr="00914503">
        <w:rPr>
          <w:rFonts w:ascii="Arial" w:hAnsi="Arial" w:cs="Arial"/>
          <w:szCs w:val="20"/>
          <w:lang w:val="en-AU"/>
        </w:rPr>
        <w:fldChar w:fldCharType="begin" w:fldLock="1"/>
      </w:r>
      <w:r w:rsidR="00847C61" w:rsidRPr="00914503">
        <w:rPr>
          <w:rFonts w:ascii="Arial" w:hAnsi="Arial" w:cs="Arial"/>
          <w:szCs w:val="20"/>
          <w:lang w:val="en-AU"/>
        </w:rPr>
        <w:instrText xml:space="preserve">MERGEFIELD </w:instrText>
      </w:r>
      <w:r w:rsidR="00847C61" w:rsidRPr="00914503">
        <w:instrText>Element.Stereotype</w:instrText>
      </w:r>
      <w:r w:rsidRPr="00914503">
        <w:rPr>
          <w:rFonts w:ascii="Arial" w:hAnsi="Arial" w:cs="Arial"/>
          <w:szCs w:val="20"/>
          <w:lang w:val="en-AU"/>
        </w:rPr>
        <w:fldChar w:fldCharType="separate"/>
      </w:r>
      <w:r w:rsidR="00847C61" w:rsidRPr="00914503">
        <w:t>Objecttype</w:t>
      </w:r>
      <w:r w:rsidRPr="00914503">
        <w:rPr>
          <w:rFonts w:ascii="Arial" w:hAnsi="Arial" w:cs="Arial"/>
          <w:szCs w:val="20"/>
          <w:lang w:val="en-AU"/>
        </w:rPr>
        <w:fldChar w:fldCharType="end"/>
      </w:r>
      <w:r w:rsidR="00847C61" w:rsidRPr="00914503">
        <w:t xml:space="preserve"> </w:t>
      </w:r>
      <w:r w:rsidR="003B6B78">
        <w:fldChar w:fldCharType="begin" w:fldLock="1"/>
      </w:r>
      <w:r w:rsidR="003B6B78">
        <w:instrText>MERGEFIELD Element.Name</w:instrText>
      </w:r>
      <w:r w:rsidR="003B6B78">
        <w:fldChar w:fldCharType="separate"/>
      </w:r>
      <w:r w:rsidR="00847C61" w:rsidRPr="00914503">
        <w:t>NATUURLIJK PERSOON</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914503" w14:paraId="1E538E58" w14:textId="77777777" w:rsidTr="003505C9">
        <w:trPr>
          <w:trHeight w:val="271"/>
        </w:trPr>
        <w:tc>
          <w:tcPr>
            <w:tcW w:w="2340" w:type="dxa"/>
            <w:gridSpan w:val="2"/>
            <w:tcBorders>
              <w:top w:val="nil"/>
              <w:left w:val="nil"/>
              <w:bottom w:val="nil"/>
              <w:right w:val="nil"/>
            </w:tcBorders>
          </w:tcPr>
          <w:p w14:paraId="6B13F8AE"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14503">
              <w:rPr>
                <w:rFonts w:ascii="Calibri" w:hAnsi="Calibri" w:cs="Calibri"/>
                <w:b/>
                <w:bCs/>
                <w:color w:val="0F0F0F"/>
                <w:sz w:val="22"/>
                <w:szCs w:val="22"/>
                <w:lang w:eastAsia="en-US"/>
              </w:rPr>
              <w:t>Naam</w:t>
            </w:r>
          </w:p>
        </w:tc>
        <w:tc>
          <w:tcPr>
            <w:tcW w:w="7020" w:type="dxa"/>
            <w:gridSpan w:val="2"/>
            <w:tcBorders>
              <w:top w:val="nil"/>
              <w:left w:val="nil"/>
              <w:bottom w:val="nil"/>
              <w:right w:val="nil"/>
            </w:tcBorders>
          </w:tcPr>
          <w:p w14:paraId="78382E42" w14:textId="77777777" w:rsidR="00847C61" w:rsidRPr="0091450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14503">
              <w:rPr>
                <w:rFonts w:ascii="Arial" w:hAnsi="Arial" w:cs="Arial"/>
                <w:szCs w:val="20"/>
                <w:lang w:val="en-AU" w:eastAsia="en-US"/>
              </w:rPr>
              <w:fldChar w:fldCharType="begin" w:fldLock="1"/>
            </w:r>
            <w:r w:rsidR="00847C61" w:rsidRPr="00914503">
              <w:rPr>
                <w:rFonts w:ascii="Arial" w:hAnsi="Arial" w:cs="Arial"/>
                <w:szCs w:val="20"/>
                <w:lang w:val="en-AU" w:eastAsia="en-US"/>
              </w:rPr>
              <w:instrText xml:space="preserve">MERGEFIELD </w:instrText>
            </w:r>
            <w:r w:rsidR="00847C61" w:rsidRPr="00914503">
              <w:rPr>
                <w:rFonts w:ascii="Calibri" w:hAnsi="Calibri" w:cs="Calibri"/>
                <w:color w:val="0F0F0F"/>
                <w:sz w:val="22"/>
                <w:szCs w:val="22"/>
                <w:lang w:eastAsia="en-US"/>
              </w:rPr>
              <w:instrText>Element.Name</w:instrText>
            </w:r>
            <w:r w:rsidRPr="00914503">
              <w:rPr>
                <w:rFonts w:ascii="Arial" w:hAnsi="Arial" w:cs="Arial"/>
                <w:szCs w:val="20"/>
                <w:lang w:val="en-AU" w:eastAsia="en-US"/>
              </w:rPr>
              <w:fldChar w:fldCharType="separate"/>
            </w:r>
            <w:r w:rsidR="00847C61" w:rsidRPr="00914503">
              <w:rPr>
                <w:rFonts w:ascii="Calibri" w:hAnsi="Calibri" w:cs="Calibri"/>
                <w:color w:val="0F0F0F"/>
                <w:sz w:val="22"/>
                <w:szCs w:val="22"/>
                <w:lang w:eastAsia="en-US"/>
              </w:rPr>
              <w:t>NATUURLIJK PERSOON</w:t>
            </w:r>
            <w:r w:rsidRPr="00914503">
              <w:rPr>
                <w:rFonts w:ascii="Arial" w:hAnsi="Arial" w:cs="Arial"/>
                <w:szCs w:val="20"/>
                <w:lang w:val="en-AU" w:eastAsia="en-US"/>
              </w:rPr>
              <w:fldChar w:fldCharType="end"/>
            </w:r>
          </w:p>
        </w:tc>
      </w:tr>
      <w:tr w:rsidR="00847C61" w:rsidRPr="00914503" w14:paraId="5F5A185A" w14:textId="77777777" w:rsidTr="003505C9">
        <w:trPr>
          <w:trHeight w:hRule="exact" w:val="128"/>
        </w:trPr>
        <w:tc>
          <w:tcPr>
            <w:tcW w:w="2340" w:type="dxa"/>
            <w:gridSpan w:val="2"/>
            <w:tcBorders>
              <w:top w:val="nil"/>
              <w:left w:val="nil"/>
              <w:bottom w:val="nil"/>
              <w:right w:val="nil"/>
            </w:tcBorders>
          </w:tcPr>
          <w:p w14:paraId="06887CE5"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3D2C1623"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914503" w14:paraId="22C0213E" w14:textId="77777777" w:rsidTr="003505C9">
        <w:trPr>
          <w:trHeight w:val="151"/>
        </w:trPr>
        <w:tc>
          <w:tcPr>
            <w:tcW w:w="2340" w:type="dxa"/>
            <w:gridSpan w:val="2"/>
            <w:tcBorders>
              <w:top w:val="nil"/>
              <w:left w:val="nil"/>
              <w:bottom w:val="nil"/>
              <w:right w:val="nil"/>
            </w:tcBorders>
          </w:tcPr>
          <w:p w14:paraId="1E651428"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914503">
              <w:rPr>
                <w:rFonts w:ascii="Calibri" w:hAnsi="Calibri" w:cs="Calibri"/>
                <w:b/>
                <w:bCs/>
                <w:color w:val="0F0F0F"/>
                <w:sz w:val="22"/>
                <w:szCs w:val="22"/>
                <w:lang w:eastAsia="en-US"/>
              </w:rPr>
              <w:lastRenderedPageBreak/>
              <w:t>Herkomst objecttype</w:t>
            </w:r>
          </w:p>
        </w:tc>
        <w:tc>
          <w:tcPr>
            <w:tcW w:w="7020" w:type="dxa"/>
            <w:gridSpan w:val="2"/>
            <w:tcBorders>
              <w:top w:val="nil"/>
              <w:left w:val="nil"/>
              <w:bottom w:val="nil"/>
              <w:right w:val="nil"/>
            </w:tcBorders>
          </w:tcPr>
          <w:p w14:paraId="26C305BE"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914503">
              <w:rPr>
                <w:rFonts w:ascii="Calibri" w:hAnsi="Calibri" w:cs="Calibri"/>
                <w:b/>
                <w:bCs/>
                <w:color w:val="0F0F0F"/>
                <w:sz w:val="22"/>
                <w:szCs w:val="22"/>
                <w:lang w:eastAsia="en-US"/>
              </w:rPr>
              <w:t>RSGB</w:t>
            </w:r>
          </w:p>
        </w:tc>
      </w:tr>
      <w:tr w:rsidR="00847C61" w:rsidRPr="00914503" w14:paraId="17AA9FD3" w14:textId="77777777" w:rsidTr="003505C9">
        <w:trPr>
          <w:trHeight w:hRule="exact" w:val="128"/>
        </w:trPr>
        <w:tc>
          <w:tcPr>
            <w:tcW w:w="2340" w:type="dxa"/>
            <w:gridSpan w:val="2"/>
            <w:tcBorders>
              <w:top w:val="nil"/>
              <w:left w:val="nil"/>
              <w:bottom w:val="nil"/>
              <w:right w:val="nil"/>
            </w:tcBorders>
          </w:tcPr>
          <w:p w14:paraId="3FC80B7C"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786D6438"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914503" w14:paraId="05FB3D51" w14:textId="77777777" w:rsidTr="003505C9">
        <w:tc>
          <w:tcPr>
            <w:tcW w:w="2340" w:type="dxa"/>
            <w:gridSpan w:val="2"/>
            <w:tcBorders>
              <w:top w:val="nil"/>
              <w:left w:val="nil"/>
              <w:bottom w:val="nil"/>
              <w:right w:val="nil"/>
            </w:tcBorders>
          </w:tcPr>
          <w:p w14:paraId="07C20F4A"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914503">
              <w:rPr>
                <w:rFonts w:ascii="Calibri" w:hAnsi="Calibri" w:cs="Calibri"/>
                <w:b/>
                <w:bCs/>
                <w:color w:val="0F0F0F"/>
                <w:sz w:val="22"/>
                <w:szCs w:val="22"/>
                <w:lang w:eastAsia="en-US"/>
              </w:rPr>
              <w:t>Datum opname object</w:t>
            </w:r>
          </w:p>
        </w:tc>
        <w:tc>
          <w:tcPr>
            <w:tcW w:w="7020" w:type="dxa"/>
            <w:gridSpan w:val="2"/>
            <w:tcBorders>
              <w:top w:val="nil"/>
              <w:left w:val="nil"/>
              <w:bottom w:val="nil"/>
              <w:right w:val="nil"/>
            </w:tcBorders>
          </w:tcPr>
          <w:p w14:paraId="3AD12EC0"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14503">
              <w:rPr>
                <w:rFonts w:ascii="Calibri" w:hAnsi="Calibri" w:cs="Calibri"/>
                <w:color w:val="0F0F0F"/>
                <w:sz w:val="22"/>
                <w:szCs w:val="22"/>
                <w:lang w:eastAsia="en-US"/>
              </w:rPr>
              <w:t>september 2010</w:t>
            </w:r>
          </w:p>
        </w:tc>
      </w:tr>
      <w:tr w:rsidR="00847C61" w:rsidRPr="00914503" w14:paraId="41D35DDA" w14:textId="77777777" w:rsidTr="003505C9">
        <w:trPr>
          <w:trHeight w:hRule="exact" w:val="241"/>
        </w:trPr>
        <w:tc>
          <w:tcPr>
            <w:tcW w:w="2340" w:type="dxa"/>
            <w:gridSpan w:val="2"/>
            <w:tcBorders>
              <w:top w:val="nil"/>
              <w:left w:val="nil"/>
              <w:bottom w:val="nil"/>
              <w:right w:val="nil"/>
            </w:tcBorders>
          </w:tcPr>
          <w:p w14:paraId="126BFD6F"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53E636DB"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914503" w14:paraId="7C18E1F2" w14:textId="77777777" w:rsidTr="003505C9">
        <w:tc>
          <w:tcPr>
            <w:tcW w:w="2340" w:type="dxa"/>
            <w:gridSpan w:val="2"/>
            <w:tcBorders>
              <w:top w:val="nil"/>
              <w:left w:val="nil"/>
              <w:bottom w:val="nil"/>
              <w:right w:val="nil"/>
            </w:tcBorders>
          </w:tcPr>
          <w:p w14:paraId="64C45C6B"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914503">
              <w:rPr>
                <w:rFonts w:ascii="Calibri" w:hAnsi="Calibri" w:cs="Calibri"/>
                <w:b/>
                <w:bCs/>
                <w:color w:val="0F0F0F"/>
                <w:sz w:val="22"/>
                <w:szCs w:val="22"/>
                <w:lang w:eastAsia="en-US"/>
              </w:rPr>
              <w:t>Overzicht attributen</w:t>
            </w:r>
          </w:p>
        </w:tc>
        <w:tc>
          <w:tcPr>
            <w:tcW w:w="7020" w:type="dxa"/>
            <w:gridSpan w:val="2"/>
            <w:tcBorders>
              <w:top w:val="nil"/>
              <w:left w:val="nil"/>
              <w:bottom w:val="nil"/>
              <w:right w:val="nil"/>
            </w:tcBorders>
          </w:tcPr>
          <w:p w14:paraId="5C1A681C"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914503" w14:paraId="08A314EF" w14:textId="77777777" w:rsidTr="003505C9">
        <w:tc>
          <w:tcPr>
            <w:tcW w:w="450" w:type="dxa"/>
            <w:tcBorders>
              <w:top w:val="nil"/>
              <w:left w:val="nil"/>
              <w:bottom w:val="nil"/>
              <w:right w:val="nil"/>
            </w:tcBorders>
          </w:tcPr>
          <w:p w14:paraId="61A0F0B5"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161" w:name="BKM_32CC3318_EA02_4a53_B1CA_AE65215FE19A"/>
          </w:p>
        </w:tc>
        <w:tc>
          <w:tcPr>
            <w:tcW w:w="2790" w:type="dxa"/>
            <w:gridSpan w:val="2"/>
            <w:tcBorders>
              <w:top w:val="nil"/>
              <w:left w:val="nil"/>
              <w:bottom w:val="nil"/>
              <w:right w:val="nil"/>
            </w:tcBorders>
          </w:tcPr>
          <w:p w14:paraId="763F29E4"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14503">
              <w:rPr>
                <w:rFonts w:ascii="Calibri" w:hAnsi="Calibri" w:cs="Calibri"/>
                <w:i/>
                <w:iCs/>
                <w:color w:val="0F0F0F"/>
                <w:sz w:val="22"/>
                <w:szCs w:val="22"/>
                <w:lang w:eastAsia="en-US"/>
              </w:rPr>
              <w:t>Attribuutnaam</w:t>
            </w:r>
          </w:p>
        </w:tc>
        <w:tc>
          <w:tcPr>
            <w:tcW w:w="6120" w:type="dxa"/>
            <w:tcBorders>
              <w:top w:val="nil"/>
              <w:left w:val="nil"/>
              <w:bottom w:val="nil"/>
              <w:right w:val="nil"/>
            </w:tcBorders>
          </w:tcPr>
          <w:p w14:paraId="7036FD5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Calibri"/>
                <w:i/>
                <w:color w:val="000000"/>
                <w:sz w:val="22"/>
                <w:szCs w:val="22"/>
                <w:lang w:eastAsia="en-US"/>
              </w:rPr>
              <w:t>Herkomst</w:t>
            </w:r>
          </w:p>
        </w:tc>
      </w:tr>
      <w:tr w:rsidR="00847C61" w:rsidRPr="00914503" w14:paraId="42A85764" w14:textId="4A217989" w:rsidTr="003505C9">
        <w:tc>
          <w:tcPr>
            <w:tcW w:w="450" w:type="dxa"/>
            <w:tcBorders>
              <w:top w:val="nil"/>
              <w:left w:val="nil"/>
              <w:bottom w:val="nil"/>
              <w:right w:val="nil"/>
            </w:tcBorders>
          </w:tcPr>
          <w:p w14:paraId="7366CC32" w14:textId="26EFB4B1"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9B47CEB" w14:textId="09976E1B"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Burgerservicenummer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C292CCC" w14:textId="1859DA89"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INGESCHREVEN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Burgerservicenummer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161"/>
      </w:tr>
      <w:tr w:rsidR="00847C61" w:rsidRPr="00914503" w14:paraId="54AA0489" w14:textId="3F6E27C0" w:rsidTr="003505C9">
        <w:tc>
          <w:tcPr>
            <w:tcW w:w="450" w:type="dxa"/>
            <w:tcBorders>
              <w:top w:val="nil"/>
              <w:left w:val="nil"/>
              <w:bottom w:val="nil"/>
              <w:right w:val="nil"/>
            </w:tcBorders>
          </w:tcPr>
          <w:p w14:paraId="4F2D6388" w14:textId="0140465A"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2" w:name="BKM_DA90E742_9678_449b_957F_4EFF68A9E364"/>
          </w:p>
        </w:tc>
        <w:tc>
          <w:tcPr>
            <w:tcW w:w="2790" w:type="dxa"/>
            <w:gridSpan w:val="2"/>
            <w:tcBorders>
              <w:top w:val="nil"/>
              <w:left w:val="nil"/>
              <w:bottom w:val="nil"/>
              <w:right w:val="nil"/>
            </w:tcBorders>
          </w:tcPr>
          <w:p w14:paraId="1B5027D5" w14:textId="22C1863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Nummer ander natuurlijk persoon</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D14DE88" w14:textId="6884884F"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ANDER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Nummer ander natuurlijk persoon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162"/>
      </w:tr>
      <w:tr w:rsidR="00847C61" w:rsidRPr="00914503" w14:paraId="008A6B57" w14:textId="77777777" w:rsidTr="003505C9">
        <w:tc>
          <w:tcPr>
            <w:tcW w:w="450" w:type="dxa"/>
            <w:tcBorders>
              <w:top w:val="nil"/>
              <w:left w:val="nil"/>
              <w:bottom w:val="nil"/>
              <w:right w:val="nil"/>
            </w:tcBorders>
          </w:tcPr>
          <w:p w14:paraId="197CE2C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3" w:name="BKM_039A8647_85E5_4c2e_8D7D_C5E32F05DB5D"/>
          </w:p>
        </w:tc>
        <w:tc>
          <w:tcPr>
            <w:tcW w:w="2790" w:type="dxa"/>
            <w:gridSpan w:val="2"/>
            <w:tcBorders>
              <w:top w:val="nil"/>
              <w:left w:val="nil"/>
              <w:bottom w:val="nil"/>
              <w:right w:val="nil"/>
            </w:tcBorders>
          </w:tcPr>
          <w:p w14:paraId="67157C95" w14:textId="7592D850" w:rsidR="00847C61" w:rsidRPr="00914503" w:rsidRDefault="009D341F"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164" w:author="Arjan Kloosterboer" w:date="2017-08-08T11:25:00Z">
              <w:r>
                <w:rPr>
                  <w:rFonts w:ascii="Arial" w:hAnsi="Arial" w:cs="Arial"/>
                  <w:szCs w:val="24"/>
                  <w:lang w:val="en-AU" w:eastAsia="en-US"/>
                </w:rPr>
                <w:t>/</w:t>
              </w:r>
            </w:ins>
            <w:r w:rsidR="00DE73DB"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00DE73DB"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Verblijfadres</w:t>
            </w:r>
            <w:r w:rsidR="00DE73DB" w:rsidRPr="00914503">
              <w:rPr>
                <w:rFonts w:ascii="Arial" w:hAnsi="Arial" w:cs="Arial"/>
                <w:szCs w:val="24"/>
                <w:lang w:val="en-AU" w:eastAsia="en-US"/>
              </w:rPr>
              <w:fldChar w:fldCharType="end"/>
            </w:r>
          </w:p>
        </w:tc>
        <w:tc>
          <w:tcPr>
            <w:tcW w:w="6120" w:type="dxa"/>
            <w:tcBorders>
              <w:top w:val="nil"/>
              <w:left w:val="nil"/>
              <w:bottom w:val="nil"/>
              <w:right w:val="nil"/>
            </w:tcBorders>
          </w:tcPr>
          <w:p w14:paraId="3E593D1E" w14:textId="482F9BA9"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165" w:author="Arjan Kloosterboer" w:date="2017-08-07T18:58:00Z">
              <w:r w:rsidRPr="00914503" w:rsidDel="007C0303">
                <w:rPr>
                  <w:rFonts w:ascii="Calibri" w:hAnsi="Calibri" w:cs="Arial"/>
                  <w:color w:val="000000"/>
                  <w:sz w:val="22"/>
                  <w:szCs w:val="24"/>
                  <w:lang w:eastAsia="en-US"/>
                </w:rPr>
                <w:delText>Verblijfadres NATUURLIJK PERSOON</w:delText>
              </w:r>
            </w:del>
            <w:ins w:id="166" w:author="Arjan Kloosterboer" w:date="2017-08-07T18:58:00Z">
              <w:r w:rsidR="007C0303">
                <w:rPr>
                  <w:rFonts w:ascii="Calibri" w:hAnsi="Calibri" w:cs="Arial"/>
                  <w:color w:val="000000"/>
                  <w:sz w:val="22"/>
                  <w:szCs w:val="24"/>
                  <w:lang w:eastAsia="en-US"/>
                </w:rPr>
                <w:t>A</w:t>
              </w:r>
              <w:r w:rsidR="007C0303" w:rsidRPr="007C0303">
                <w:rPr>
                  <w:rFonts w:ascii="Calibri" w:hAnsi="Calibri" w:cs="Arial"/>
                  <w:color w:val="000000"/>
                  <w:sz w:val="22"/>
                  <w:szCs w:val="24"/>
                  <w:lang w:eastAsia="en-US"/>
                </w:rPr>
                <w:t>fgeleid van de relaties in het RSGB: 'INGESCHREVEN NATUURLIJK PERSOON is ingeschreven op NUMMERAANDUIING", 'INGESCHREVEN NATUURLIJK PERSOON verblijft op locatie in WOONPLAATS" en "ANDER NATUURLIJK PERSOON heeft als bezoekadres ADRESSEERBAAR OBJECTAANDUIING".</w:t>
              </w:r>
            </w:ins>
          </w:p>
        </w:tc>
        <w:bookmarkEnd w:id="163"/>
      </w:tr>
      <w:tr w:rsidR="00847C61" w:rsidRPr="00914503" w14:paraId="5D9785E1" w14:textId="77777777" w:rsidTr="003505C9">
        <w:tc>
          <w:tcPr>
            <w:tcW w:w="450" w:type="dxa"/>
            <w:tcBorders>
              <w:top w:val="nil"/>
              <w:left w:val="nil"/>
              <w:bottom w:val="nil"/>
              <w:right w:val="nil"/>
            </w:tcBorders>
          </w:tcPr>
          <w:p w14:paraId="5944880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52245F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Locatie beschrijving </w:t>
            </w:r>
          </w:p>
        </w:tc>
        <w:tc>
          <w:tcPr>
            <w:tcW w:w="6120" w:type="dxa"/>
            <w:tcBorders>
              <w:top w:val="nil"/>
              <w:left w:val="nil"/>
              <w:bottom w:val="nil"/>
              <w:right w:val="nil"/>
            </w:tcBorders>
          </w:tcPr>
          <w:p w14:paraId="7EE2CB2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Verblijfadres INGESCHREVEN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Locatie beschrijving  </w:t>
            </w:r>
          </w:p>
        </w:tc>
      </w:tr>
      <w:tr w:rsidR="00847C61" w:rsidRPr="00914503" w14:paraId="743CBBB2" w14:textId="77777777" w:rsidTr="003505C9">
        <w:tc>
          <w:tcPr>
            <w:tcW w:w="450" w:type="dxa"/>
            <w:tcBorders>
              <w:top w:val="nil"/>
              <w:left w:val="nil"/>
              <w:bottom w:val="nil"/>
              <w:right w:val="nil"/>
            </w:tcBorders>
          </w:tcPr>
          <w:p w14:paraId="18F8014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D56A46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7FEE4E3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847C61" w:rsidRPr="00914503" w14:paraId="127FF3A2" w14:textId="77777777" w:rsidTr="003505C9">
        <w:tc>
          <w:tcPr>
            <w:tcW w:w="450" w:type="dxa"/>
            <w:tcBorders>
              <w:top w:val="nil"/>
              <w:left w:val="nil"/>
              <w:bottom w:val="nil"/>
              <w:right w:val="nil"/>
            </w:tcBorders>
          </w:tcPr>
          <w:p w14:paraId="58F9A2C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BE5D97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3BD5C1F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847C61" w:rsidRPr="00914503" w14:paraId="2C7C0C70" w14:textId="77777777" w:rsidTr="003505C9">
        <w:tc>
          <w:tcPr>
            <w:tcW w:w="450" w:type="dxa"/>
            <w:tcBorders>
              <w:top w:val="nil"/>
              <w:left w:val="nil"/>
              <w:bottom w:val="nil"/>
              <w:right w:val="nil"/>
            </w:tcBorders>
          </w:tcPr>
          <w:p w14:paraId="51B256D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1BA001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17A1927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847C61" w:rsidRPr="00914503" w14:paraId="544B523A" w14:textId="77777777" w:rsidTr="003505C9">
        <w:tc>
          <w:tcPr>
            <w:tcW w:w="450" w:type="dxa"/>
            <w:tcBorders>
              <w:top w:val="nil"/>
              <w:left w:val="nil"/>
              <w:bottom w:val="nil"/>
              <w:right w:val="nil"/>
            </w:tcBorders>
          </w:tcPr>
          <w:p w14:paraId="2DF5E32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D1921E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583715C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847C61" w:rsidRPr="00914503" w14:paraId="65D02A8C" w14:textId="77777777" w:rsidTr="003505C9">
        <w:tc>
          <w:tcPr>
            <w:tcW w:w="450" w:type="dxa"/>
            <w:tcBorders>
              <w:top w:val="nil"/>
              <w:left w:val="nil"/>
              <w:bottom w:val="nil"/>
              <w:right w:val="nil"/>
            </w:tcBorders>
          </w:tcPr>
          <w:p w14:paraId="689E5A3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DF8572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5B339B0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847C61" w:rsidRPr="00914503" w14:paraId="61FCE101" w14:textId="77777777" w:rsidTr="003505C9">
        <w:tc>
          <w:tcPr>
            <w:tcW w:w="450" w:type="dxa"/>
            <w:tcBorders>
              <w:top w:val="nil"/>
              <w:left w:val="nil"/>
              <w:bottom w:val="nil"/>
              <w:right w:val="nil"/>
            </w:tcBorders>
          </w:tcPr>
          <w:p w14:paraId="7DFD1B1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2063B1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7414EE0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847C61" w:rsidRPr="00914503" w14:paraId="6D248C07" w14:textId="77777777" w:rsidTr="003505C9">
        <w:tc>
          <w:tcPr>
            <w:tcW w:w="450" w:type="dxa"/>
            <w:tcBorders>
              <w:top w:val="nil"/>
              <w:left w:val="nil"/>
              <w:bottom w:val="nil"/>
              <w:right w:val="nil"/>
            </w:tcBorders>
          </w:tcPr>
          <w:p w14:paraId="3D50C87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F26722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60F68A4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847C61" w:rsidRPr="00914503" w:rsidDel="00577A81" w14:paraId="23687B08" w14:textId="55C58A22" w:rsidTr="003505C9">
        <w:trPr>
          <w:del w:id="167" w:author="Arjan Kloosterboer" w:date="2017-03-06T17:18:00Z"/>
        </w:trPr>
        <w:tc>
          <w:tcPr>
            <w:tcW w:w="450" w:type="dxa"/>
            <w:tcBorders>
              <w:top w:val="nil"/>
              <w:left w:val="nil"/>
              <w:bottom w:val="nil"/>
              <w:right w:val="nil"/>
            </w:tcBorders>
          </w:tcPr>
          <w:p w14:paraId="2E1CE380" w14:textId="458085DC" w:rsidR="00847C61" w:rsidRPr="00914503" w:rsidDel="00577A81" w:rsidRDefault="00847C61" w:rsidP="00847C61">
            <w:pPr>
              <w:widowControl w:val="0"/>
              <w:autoSpaceDE w:val="0"/>
              <w:autoSpaceDN w:val="0"/>
              <w:adjustRightInd w:val="0"/>
              <w:spacing w:line="240" w:lineRule="auto"/>
              <w:contextualSpacing w:val="0"/>
              <w:rPr>
                <w:del w:id="168" w:author="Arjan Kloosterboer" w:date="2017-03-06T17:18:00Z"/>
                <w:rFonts w:ascii="Calibri" w:hAnsi="Calibri" w:cs="Arial"/>
                <w:color w:val="0F0F0F"/>
                <w:sz w:val="22"/>
                <w:szCs w:val="24"/>
                <w:lang w:eastAsia="en-US"/>
              </w:rPr>
            </w:pPr>
            <w:bookmarkStart w:id="169" w:name="BKM_BE684EC5_D332_417b_8786_2E344A2BC26F"/>
          </w:p>
        </w:tc>
        <w:tc>
          <w:tcPr>
            <w:tcW w:w="2790" w:type="dxa"/>
            <w:gridSpan w:val="2"/>
            <w:tcBorders>
              <w:top w:val="nil"/>
              <w:left w:val="nil"/>
              <w:bottom w:val="nil"/>
              <w:right w:val="nil"/>
            </w:tcBorders>
          </w:tcPr>
          <w:p w14:paraId="25508230" w14:textId="5B2CFCD6" w:rsidR="00847C61" w:rsidRPr="00914503" w:rsidDel="00577A81" w:rsidRDefault="00847C61" w:rsidP="00847C61">
            <w:pPr>
              <w:widowControl w:val="0"/>
              <w:autoSpaceDE w:val="0"/>
              <w:autoSpaceDN w:val="0"/>
              <w:adjustRightInd w:val="0"/>
              <w:spacing w:line="240" w:lineRule="auto"/>
              <w:contextualSpacing w:val="0"/>
              <w:rPr>
                <w:del w:id="170"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1C9F395E" w14:textId="6F59740A" w:rsidR="00847C61" w:rsidRPr="00914503" w:rsidDel="00577A81" w:rsidRDefault="00847C61" w:rsidP="00847C61">
            <w:pPr>
              <w:widowControl w:val="0"/>
              <w:autoSpaceDE w:val="0"/>
              <w:autoSpaceDN w:val="0"/>
              <w:adjustRightInd w:val="0"/>
              <w:spacing w:line="240" w:lineRule="auto"/>
              <w:contextualSpacing w:val="0"/>
              <w:rPr>
                <w:del w:id="171" w:author="Arjan Kloosterboer" w:date="2017-03-06T17:18:00Z"/>
                <w:rFonts w:ascii="Calibri" w:hAnsi="Calibri" w:cs="Arial"/>
                <w:color w:val="0F0F0F"/>
                <w:sz w:val="22"/>
                <w:szCs w:val="24"/>
                <w:lang w:eastAsia="en-US"/>
              </w:rPr>
            </w:pPr>
            <w:del w:id="172"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ADRESSEERBAAR OBJECT AANDUIDING</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Huisnummer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69"/>
      </w:tr>
      <w:tr w:rsidR="00847C61" w:rsidRPr="00914503" w:rsidDel="00577A81" w14:paraId="79708D7B" w14:textId="10CD5FB1" w:rsidTr="003505C9">
        <w:trPr>
          <w:del w:id="173" w:author="Arjan Kloosterboer" w:date="2017-03-06T17:18:00Z"/>
        </w:trPr>
        <w:tc>
          <w:tcPr>
            <w:tcW w:w="450" w:type="dxa"/>
            <w:tcBorders>
              <w:top w:val="nil"/>
              <w:left w:val="nil"/>
              <w:bottom w:val="nil"/>
              <w:right w:val="nil"/>
            </w:tcBorders>
          </w:tcPr>
          <w:p w14:paraId="7A449800" w14:textId="165126C7" w:rsidR="00847C61" w:rsidRPr="00914503" w:rsidDel="00577A81" w:rsidRDefault="00847C61" w:rsidP="00847C61">
            <w:pPr>
              <w:widowControl w:val="0"/>
              <w:autoSpaceDE w:val="0"/>
              <w:autoSpaceDN w:val="0"/>
              <w:adjustRightInd w:val="0"/>
              <w:spacing w:line="240" w:lineRule="auto"/>
              <w:contextualSpacing w:val="0"/>
              <w:rPr>
                <w:del w:id="174" w:author="Arjan Kloosterboer" w:date="2017-03-06T17:18:00Z"/>
                <w:rFonts w:ascii="Calibri" w:hAnsi="Calibri" w:cs="Arial"/>
                <w:color w:val="0F0F0F"/>
                <w:sz w:val="22"/>
                <w:szCs w:val="24"/>
                <w:lang w:eastAsia="en-US"/>
              </w:rPr>
            </w:pPr>
            <w:bookmarkStart w:id="175" w:name="BKM_EDFE664B_6E36_4d80_9CEF_9381BCA5E2CE"/>
          </w:p>
        </w:tc>
        <w:tc>
          <w:tcPr>
            <w:tcW w:w="2790" w:type="dxa"/>
            <w:gridSpan w:val="2"/>
            <w:tcBorders>
              <w:top w:val="nil"/>
              <w:left w:val="nil"/>
              <w:bottom w:val="nil"/>
              <w:right w:val="nil"/>
            </w:tcBorders>
          </w:tcPr>
          <w:p w14:paraId="34883DBF" w14:textId="00E84090" w:rsidR="00847C61" w:rsidRPr="00914503" w:rsidDel="00577A81" w:rsidRDefault="00847C61" w:rsidP="00847C61">
            <w:pPr>
              <w:widowControl w:val="0"/>
              <w:autoSpaceDE w:val="0"/>
              <w:autoSpaceDN w:val="0"/>
              <w:adjustRightInd w:val="0"/>
              <w:spacing w:line="240" w:lineRule="auto"/>
              <w:contextualSpacing w:val="0"/>
              <w:rPr>
                <w:del w:id="176"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69B5AB11" w14:textId="43864337" w:rsidR="00847C61" w:rsidRPr="00914503" w:rsidDel="00577A81" w:rsidRDefault="00847C61" w:rsidP="00847C61">
            <w:pPr>
              <w:widowControl w:val="0"/>
              <w:autoSpaceDE w:val="0"/>
              <w:autoSpaceDN w:val="0"/>
              <w:adjustRightInd w:val="0"/>
              <w:spacing w:line="240" w:lineRule="auto"/>
              <w:contextualSpacing w:val="0"/>
              <w:rPr>
                <w:del w:id="177" w:author="Arjan Kloosterboer" w:date="2017-03-06T17:18:00Z"/>
                <w:rFonts w:ascii="Calibri" w:hAnsi="Calibri" w:cs="Arial"/>
                <w:color w:val="0F0F0F"/>
                <w:sz w:val="22"/>
                <w:szCs w:val="24"/>
                <w:lang w:eastAsia="en-US"/>
              </w:rPr>
            </w:pPr>
            <w:del w:id="178"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ADRESSEERBAAR OBJECT AANDUIDING</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Huisletter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75"/>
      </w:tr>
      <w:tr w:rsidR="00847C61" w:rsidRPr="00914503" w:rsidDel="00577A81" w14:paraId="687DDD6B" w14:textId="34338AD7" w:rsidTr="003505C9">
        <w:trPr>
          <w:del w:id="179" w:author="Arjan Kloosterboer" w:date="2017-03-06T17:18:00Z"/>
        </w:trPr>
        <w:tc>
          <w:tcPr>
            <w:tcW w:w="450" w:type="dxa"/>
            <w:tcBorders>
              <w:top w:val="nil"/>
              <w:left w:val="nil"/>
              <w:bottom w:val="nil"/>
              <w:right w:val="nil"/>
            </w:tcBorders>
          </w:tcPr>
          <w:p w14:paraId="6DF08D82" w14:textId="31DCB117" w:rsidR="00847C61" w:rsidRPr="00914503" w:rsidDel="00577A81" w:rsidRDefault="00847C61" w:rsidP="00847C61">
            <w:pPr>
              <w:widowControl w:val="0"/>
              <w:autoSpaceDE w:val="0"/>
              <w:autoSpaceDN w:val="0"/>
              <w:adjustRightInd w:val="0"/>
              <w:spacing w:line="240" w:lineRule="auto"/>
              <w:contextualSpacing w:val="0"/>
              <w:rPr>
                <w:del w:id="180" w:author="Arjan Kloosterboer" w:date="2017-03-06T17:18:00Z"/>
                <w:rFonts w:ascii="Calibri" w:hAnsi="Calibri" w:cs="Arial"/>
                <w:color w:val="0F0F0F"/>
                <w:sz w:val="22"/>
                <w:szCs w:val="24"/>
                <w:lang w:eastAsia="en-US"/>
              </w:rPr>
            </w:pPr>
            <w:bookmarkStart w:id="181" w:name="BKM_48A18B3E_2D63_441a_8F34_52A0A7834367"/>
          </w:p>
        </w:tc>
        <w:tc>
          <w:tcPr>
            <w:tcW w:w="2790" w:type="dxa"/>
            <w:gridSpan w:val="2"/>
            <w:tcBorders>
              <w:top w:val="nil"/>
              <w:left w:val="nil"/>
              <w:bottom w:val="nil"/>
              <w:right w:val="nil"/>
            </w:tcBorders>
          </w:tcPr>
          <w:p w14:paraId="4071AEBC" w14:textId="4F3FC360" w:rsidR="00847C61" w:rsidRPr="00914503" w:rsidDel="00577A81" w:rsidRDefault="00847C61" w:rsidP="00847C61">
            <w:pPr>
              <w:widowControl w:val="0"/>
              <w:autoSpaceDE w:val="0"/>
              <w:autoSpaceDN w:val="0"/>
              <w:adjustRightInd w:val="0"/>
              <w:spacing w:line="240" w:lineRule="auto"/>
              <w:contextualSpacing w:val="0"/>
              <w:rPr>
                <w:del w:id="182"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64493B89" w14:textId="356664BE" w:rsidR="00847C61" w:rsidRPr="00914503" w:rsidDel="00577A81" w:rsidRDefault="00847C61" w:rsidP="00847C61">
            <w:pPr>
              <w:widowControl w:val="0"/>
              <w:autoSpaceDE w:val="0"/>
              <w:autoSpaceDN w:val="0"/>
              <w:adjustRightInd w:val="0"/>
              <w:spacing w:line="240" w:lineRule="auto"/>
              <w:contextualSpacing w:val="0"/>
              <w:rPr>
                <w:del w:id="183" w:author="Arjan Kloosterboer" w:date="2017-03-06T17:18:00Z"/>
                <w:rFonts w:ascii="Calibri" w:hAnsi="Calibri" w:cs="Arial"/>
                <w:color w:val="0F0F0F"/>
                <w:sz w:val="22"/>
                <w:szCs w:val="24"/>
                <w:lang w:eastAsia="en-US"/>
              </w:rPr>
            </w:pPr>
            <w:del w:id="184"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ADRESSEERBAAR OBJECT AANDUIDING</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Huisnummertoevoeging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81"/>
      </w:tr>
      <w:tr w:rsidR="00847C61" w:rsidRPr="00914503" w:rsidDel="00577A81" w14:paraId="7CEA3E27" w14:textId="29B430A7" w:rsidTr="003505C9">
        <w:trPr>
          <w:del w:id="185" w:author="Arjan Kloosterboer" w:date="2017-03-06T17:18:00Z"/>
        </w:trPr>
        <w:tc>
          <w:tcPr>
            <w:tcW w:w="450" w:type="dxa"/>
            <w:tcBorders>
              <w:top w:val="nil"/>
              <w:left w:val="nil"/>
              <w:bottom w:val="nil"/>
              <w:right w:val="nil"/>
            </w:tcBorders>
          </w:tcPr>
          <w:p w14:paraId="3FA44C3B" w14:textId="38622E53" w:rsidR="00847C61" w:rsidRPr="00914503" w:rsidDel="00577A81" w:rsidRDefault="00847C61" w:rsidP="00847C61">
            <w:pPr>
              <w:widowControl w:val="0"/>
              <w:autoSpaceDE w:val="0"/>
              <w:autoSpaceDN w:val="0"/>
              <w:adjustRightInd w:val="0"/>
              <w:spacing w:line="240" w:lineRule="auto"/>
              <w:contextualSpacing w:val="0"/>
              <w:rPr>
                <w:del w:id="186" w:author="Arjan Kloosterboer" w:date="2017-03-06T17:18:00Z"/>
                <w:rFonts w:ascii="Calibri" w:hAnsi="Calibri" w:cs="Arial"/>
                <w:color w:val="0F0F0F"/>
                <w:sz w:val="22"/>
                <w:szCs w:val="24"/>
                <w:lang w:eastAsia="en-US"/>
              </w:rPr>
            </w:pPr>
            <w:bookmarkStart w:id="187" w:name="BKM_B9AB0222_DEA6_4ef0_B3CB_AB53BAE6ED26"/>
          </w:p>
        </w:tc>
        <w:tc>
          <w:tcPr>
            <w:tcW w:w="2790" w:type="dxa"/>
            <w:gridSpan w:val="2"/>
            <w:tcBorders>
              <w:top w:val="nil"/>
              <w:left w:val="nil"/>
              <w:bottom w:val="nil"/>
              <w:right w:val="nil"/>
            </w:tcBorders>
          </w:tcPr>
          <w:p w14:paraId="1D0D3EAA" w14:textId="6BA9AAE1" w:rsidR="00847C61" w:rsidRPr="00914503" w:rsidDel="00577A81" w:rsidRDefault="00847C61" w:rsidP="00847C61">
            <w:pPr>
              <w:widowControl w:val="0"/>
              <w:autoSpaceDE w:val="0"/>
              <w:autoSpaceDN w:val="0"/>
              <w:adjustRightInd w:val="0"/>
              <w:spacing w:line="240" w:lineRule="auto"/>
              <w:contextualSpacing w:val="0"/>
              <w:rPr>
                <w:del w:id="188"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2029C153" w14:textId="43081FAE" w:rsidR="00847C61" w:rsidRPr="00914503" w:rsidDel="00577A81" w:rsidRDefault="00847C61" w:rsidP="00847C61">
            <w:pPr>
              <w:widowControl w:val="0"/>
              <w:autoSpaceDE w:val="0"/>
              <w:autoSpaceDN w:val="0"/>
              <w:adjustRightInd w:val="0"/>
              <w:spacing w:line="240" w:lineRule="auto"/>
              <w:contextualSpacing w:val="0"/>
              <w:rPr>
                <w:del w:id="189" w:author="Arjan Kloosterboer" w:date="2017-03-06T17:18:00Z"/>
                <w:rFonts w:ascii="Calibri" w:hAnsi="Calibri" w:cs="Arial"/>
                <w:color w:val="0F0F0F"/>
                <w:sz w:val="22"/>
                <w:szCs w:val="24"/>
                <w:lang w:eastAsia="en-US"/>
              </w:rPr>
            </w:pPr>
            <w:del w:id="190"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GEMEENTELIJKE OPENBARE RUIMTE</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Naam openbare ruimte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87"/>
      </w:tr>
      <w:tr w:rsidR="00847C61" w:rsidRPr="00914503" w:rsidDel="00577A81" w14:paraId="6BBE7FDA" w14:textId="73CDD5F0" w:rsidTr="003505C9">
        <w:trPr>
          <w:del w:id="191" w:author="Arjan Kloosterboer" w:date="2017-03-06T17:18:00Z"/>
        </w:trPr>
        <w:tc>
          <w:tcPr>
            <w:tcW w:w="450" w:type="dxa"/>
            <w:tcBorders>
              <w:top w:val="nil"/>
              <w:left w:val="nil"/>
              <w:bottom w:val="nil"/>
              <w:right w:val="nil"/>
            </w:tcBorders>
          </w:tcPr>
          <w:p w14:paraId="415F566E" w14:textId="00BB335D" w:rsidR="00847C61" w:rsidRPr="00914503" w:rsidDel="00577A81" w:rsidRDefault="00847C61" w:rsidP="00847C61">
            <w:pPr>
              <w:widowControl w:val="0"/>
              <w:autoSpaceDE w:val="0"/>
              <w:autoSpaceDN w:val="0"/>
              <w:adjustRightInd w:val="0"/>
              <w:spacing w:line="240" w:lineRule="auto"/>
              <w:contextualSpacing w:val="0"/>
              <w:rPr>
                <w:del w:id="192" w:author="Arjan Kloosterboer" w:date="2017-03-06T17:18:00Z"/>
                <w:rFonts w:ascii="Calibri" w:hAnsi="Calibri" w:cs="Arial"/>
                <w:color w:val="0F0F0F"/>
                <w:sz w:val="22"/>
                <w:szCs w:val="24"/>
                <w:lang w:eastAsia="en-US"/>
              </w:rPr>
            </w:pPr>
            <w:bookmarkStart w:id="193" w:name="BKM_8CDD7063_DAD3_4f1d_A88D_574C4104D208"/>
          </w:p>
        </w:tc>
        <w:tc>
          <w:tcPr>
            <w:tcW w:w="2790" w:type="dxa"/>
            <w:gridSpan w:val="2"/>
            <w:tcBorders>
              <w:top w:val="nil"/>
              <w:left w:val="nil"/>
              <w:bottom w:val="nil"/>
              <w:right w:val="nil"/>
            </w:tcBorders>
          </w:tcPr>
          <w:p w14:paraId="018381F9" w14:textId="616CEF41" w:rsidR="00847C61" w:rsidRPr="00914503" w:rsidDel="00577A81" w:rsidRDefault="00847C61" w:rsidP="00847C61">
            <w:pPr>
              <w:widowControl w:val="0"/>
              <w:autoSpaceDE w:val="0"/>
              <w:autoSpaceDN w:val="0"/>
              <w:adjustRightInd w:val="0"/>
              <w:spacing w:line="240" w:lineRule="auto"/>
              <w:contextualSpacing w:val="0"/>
              <w:rPr>
                <w:del w:id="194"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2D1DCFED" w14:textId="56ED972F" w:rsidR="00847C61" w:rsidRPr="00914503" w:rsidDel="00577A81" w:rsidRDefault="00847C61" w:rsidP="00847C61">
            <w:pPr>
              <w:widowControl w:val="0"/>
              <w:autoSpaceDE w:val="0"/>
              <w:autoSpaceDN w:val="0"/>
              <w:adjustRightInd w:val="0"/>
              <w:spacing w:line="240" w:lineRule="auto"/>
              <w:contextualSpacing w:val="0"/>
              <w:rPr>
                <w:del w:id="195" w:author="Arjan Kloosterboer" w:date="2017-03-06T17:18:00Z"/>
                <w:rFonts w:ascii="Calibri" w:hAnsi="Calibri" w:cs="Arial"/>
                <w:color w:val="0F0F0F"/>
                <w:sz w:val="22"/>
                <w:szCs w:val="24"/>
                <w:lang w:eastAsia="en-US"/>
              </w:rPr>
            </w:pPr>
            <w:del w:id="196"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GEMEENTELIJKE OPENBARE RUIMTE</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Straatnaam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93"/>
      </w:tr>
      <w:tr w:rsidR="00847C61" w:rsidRPr="00914503" w:rsidDel="00577A81" w14:paraId="635EAE93" w14:textId="366DBB47" w:rsidTr="003505C9">
        <w:trPr>
          <w:del w:id="197" w:author="Arjan Kloosterboer" w:date="2017-03-06T17:18:00Z"/>
        </w:trPr>
        <w:tc>
          <w:tcPr>
            <w:tcW w:w="450" w:type="dxa"/>
            <w:tcBorders>
              <w:top w:val="nil"/>
              <w:left w:val="nil"/>
              <w:bottom w:val="nil"/>
              <w:right w:val="nil"/>
            </w:tcBorders>
          </w:tcPr>
          <w:p w14:paraId="063BC1DA" w14:textId="3A955FA9" w:rsidR="00847C61" w:rsidRPr="00914503" w:rsidDel="00577A81" w:rsidRDefault="00847C61" w:rsidP="00847C61">
            <w:pPr>
              <w:widowControl w:val="0"/>
              <w:autoSpaceDE w:val="0"/>
              <w:autoSpaceDN w:val="0"/>
              <w:adjustRightInd w:val="0"/>
              <w:spacing w:line="240" w:lineRule="auto"/>
              <w:contextualSpacing w:val="0"/>
              <w:rPr>
                <w:del w:id="198" w:author="Arjan Kloosterboer" w:date="2017-03-06T17:18:00Z"/>
                <w:rFonts w:ascii="Calibri" w:hAnsi="Calibri" w:cs="Arial"/>
                <w:color w:val="0F0F0F"/>
                <w:sz w:val="22"/>
                <w:szCs w:val="24"/>
                <w:lang w:eastAsia="en-US"/>
              </w:rPr>
            </w:pPr>
            <w:bookmarkStart w:id="199" w:name="BKM_FD682A88_7686_4cc7_A31D_28E8075379BF"/>
          </w:p>
        </w:tc>
        <w:tc>
          <w:tcPr>
            <w:tcW w:w="2790" w:type="dxa"/>
            <w:gridSpan w:val="2"/>
            <w:tcBorders>
              <w:top w:val="nil"/>
              <w:left w:val="nil"/>
              <w:bottom w:val="nil"/>
              <w:right w:val="nil"/>
            </w:tcBorders>
          </w:tcPr>
          <w:p w14:paraId="3D88766D" w14:textId="6978492A" w:rsidR="00847C61" w:rsidRPr="00914503" w:rsidDel="00577A81" w:rsidRDefault="00847C61" w:rsidP="00847C61">
            <w:pPr>
              <w:widowControl w:val="0"/>
              <w:autoSpaceDE w:val="0"/>
              <w:autoSpaceDN w:val="0"/>
              <w:adjustRightInd w:val="0"/>
              <w:spacing w:line="240" w:lineRule="auto"/>
              <w:contextualSpacing w:val="0"/>
              <w:rPr>
                <w:del w:id="200"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37341036" w14:textId="26CA355B" w:rsidR="00847C61" w:rsidRPr="00914503" w:rsidDel="00577A81" w:rsidRDefault="00847C61" w:rsidP="00847C61">
            <w:pPr>
              <w:widowControl w:val="0"/>
              <w:autoSpaceDE w:val="0"/>
              <w:autoSpaceDN w:val="0"/>
              <w:adjustRightInd w:val="0"/>
              <w:spacing w:line="240" w:lineRule="auto"/>
              <w:contextualSpacing w:val="0"/>
              <w:rPr>
                <w:del w:id="201" w:author="Arjan Kloosterboer" w:date="2017-03-06T17:18:00Z"/>
                <w:rFonts w:ascii="Calibri" w:hAnsi="Calibri" w:cs="Arial"/>
                <w:color w:val="0F0F0F"/>
                <w:sz w:val="22"/>
                <w:szCs w:val="24"/>
                <w:lang w:eastAsia="en-US"/>
              </w:rPr>
            </w:pPr>
            <w:del w:id="202"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ADRESSEERBAAR OBJECT AANDUIDING</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Postcode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99"/>
      </w:tr>
      <w:tr w:rsidR="00847C61" w:rsidRPr="00914503" w:rsidDel="00577A81" w14:paraId="3B52513B" w14:textId="471E0AB7" w:rsidTr="003505C9">
        <w:trPr>
          <w:del w:id="203" w:author="Arjan Kloosterboer" w:date="2017-03-06T17:18:00Z"/>
        </w:trPr>
        <w:tc>
          <w:tcPr>
            <w:tcW w:w="450" w:type="dxa"/>
            <w:tcBorders>
              <w:top w:val="nil"/>
              <w:left w:val="nil"/>
              <w:bottom w:val="nil"/>
              <w:right w:val="nil"/>
            </w:tcBorders>
          </w:tcPr>
          <w:p w14:paraId="425C17C4" w14:textId="2AB656C1" w:rsidR="00847C61" w:rsidRPr="00914503" w:rsidDel="00577A81" w:rsidRDefault="00847C61" w:rsidP="00847C61">
            <w:pPr>
              <w:widowControl w:val="0"/>
              <w:autoSpaceDE w:val="0"/>
              <w:autoSpaceDN w:val="0"/>
              <w:adjustRightInd w:val="0"/>
              <w:spacing w:line="240" w:lineRule="auto"/>
              <w:contextualSpacing w:val="0"/>
              <w:rPr>
                <w:del w:id="204" w:author="Arjan Kloosterboer" w:date="2017-03-06T17:18:00Z"/>
                <w:rFonts w:ascii="Calibri" w:hAnsi="Calibri" w:cs="Arial"/>
                <w:color w:val="0F0F0F"/>
                <w:sz w:val="22"/>
                <w:szCs w:val="24"/>
                <w:lang w:eastAsia="en-US"/>
              </w:rPr>
            </w:pPr>
            <w:bookmarkStart w:id="205" w:name="BKM_B9CDDB31_0C6F_4bb1_B8A7_7327DC49C6B0"/>
          </w:p>
        </w:tc>
        <w:tc>
          <w:tcPr>
            <w:tcW w:w="2790" w:type="dxa"/>
            <w:gridSpan w:val="2"/>
            <w:tcBorders>
              <w:top w:val="nil"/>
              <w:left w:val="nil"/>
              <w:bottom w:val="nil"/>
              <w:right w:val="nil"/>
            </w:tcBorders>
          </w:tcPr>
          <w:p w14:paraId="6208964A" w14:textId="53338D72" w:rsidR="00847C61" w:rsidRPr="00914503" w:rsidDel="00577A81" w:rsidRDefault="00847C61" w:rsidP="00847C61">
            <w:pPr>
              <w:widowControl w:val="0"/>
              <w:autoSpaceDE w:val="0"/>
              <w:autoSpaceDN w:val="0"/>
              <w:adjustRightInd w:val="0"/>
              <w:spacing w:line="240" w:lineRule="auto"/>
              <w:contextualSpacing w:val="0"/>
              <w:rPr>
                <w:del w:id="206"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7E7A77C9" w14:textId="54E743BA" w:rsidR="00847C61" w:rsidRPr="00914503" w:rsidDel="00577A81" w:rsidRDefault="00847C61" w:rsidP="00847C61">
            <w:pPr>
              <w:widowControl w:val="0"/>
              <w:autoSpaceDE w:val="0"/>
              <w:autoSpaceDN w:val="0"/>
              <w:adjustRightInd w:val="0"/>
              <w:spacing w:line="240" w:lineRule="auto"/>
              <w:contextualSpacing w:val="0"/>
              <w:rPr>
                <w:del w:id="207" w:author="Arjan Kloosterboer" w:date="2017-03-06T17:18:00Z"/>
                <w:rFonts w:ascii="Calibri" w:hAnsi="Calibri" w:cs="Arial"/>
                <w:color w:val="0F0F0F"/>
                <w:sz w:val="22"/>
                <w:szCs w:val="24"/>
                <w:lang w:eastAsia="en-US"/>
              </w:rPr>
            </w:pPr>
            <w:del w:id="208"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.(Groepattribuutsoort)</w:delText>
              </w:r>
              <w:r w:rsidRPr="00914503" w:rsidDel="00577A81">
                <w:rPr>
                  <w:rFonts w:ascii="Calibri" w:hAnsi="Calibri" w:cs="Arial"/>
                  <w:color w:val="000000"/>
                  <w:sz w:val="22"/>
                  <w:szCs w:val="24"/>
                  <w:lang w:eastAsia="en-US"/>
                </w:rPr>
                <w:delText>Verblijfadres INGESCHREVEN PERSOON</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Locatie beschrijving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205"/>
      </w:tr>
      <w:tr w:rsidR="00847C61" w:rsidRPr="00914503" w:rsidDel="00577A81" w14:paraId="5464423B" w14:textId="79A668EF" w:rsidTr="003505C9">
        <w:trPr>
          <w:del w:id="209" w:author="Arjan Kloosterboer" w:date="2017-03-06T17:18:00Z"/>
        </w:trPr>
        <w:tc>
          <w:tcPr>
            <w:tcW w:w="450" w:type="dxa"/>
            <w:tcBorders>
              <w:top w:val="nil"/>
              <w:left w:val="nil"/>
              <w:bottom w:val="nil"/>
              <w:right w:val="nil"/>
            </w:tcBorders>
          </w:tcPr>
          <w:p w14:paraId="60031DF9" w14:textId="668DE7A5" w:rsidR="00847C61" w:rsidRPr="00914503" w:rsidDel="00577A81" w:rsidRDefault="00847C61" w:rsidP="00847C61">
            <w:pPr>
              <w:widowControl w:val="0"/>
              <w:autoSpaceDE w:val="0"/>
              <w:autoSpaceDN w:val="0"/>
              <w:adjustRightInd w:val="0"/>
              <w:spacing w:line="240" w:lineRule="auto"/>
              <w:contextualSpacing w:val="0"/>
              <w:rPr>
                <w:del w:id="210" w:author="Arjan Kloosterboer" w:date="2017-03-06T17:18:00Z"/>
                <w:rFonts w:ascii="Calibri" w:hAnsi="Calibri" w:cs="Arial"/>
                <w:color w:val="0F0F0F"/>
                <w:sz w:val="22"/>
                <w:szCs w:val="24"/>
                <w:lang w:eastAsia="en-US"/>
              </w:rPr>
            </w:pPr>
            <w:bookmarkStart w:id="211" w:name="BKM_44520B80_242D_4205_ADF7_6A9187CAD0C2"/>
          </w:p>
        </w:tc>
        <w:tc>
          <w:tcPr>
            <w:tcW w:w="2790" w:type="dxa"/>
            <w:gridSpan w:val="2"/>
            <w:tcBorders>
              <w:top w:val="nil"/>
              <w:left w:val="nil"/>
              <w:bottom w:val="nil"/>
              <w:right w:val="nil"/>
            </w:tcBorders>
          </w:tcPr>
          <w:p w14:paraId="72A1B59E" w14:textId="2FBDCA7A" w:rsidR="00847C61" w:rsidRPr="00914503" w:rsidDel="00577A81" w:rsidRDefault="00847C61" w:rsidP="00847C61">
            <w:pPr>
              <w:widowControl w:val="0"/>
              <w:autoSpaceDE w:val="0"/>
              <w:autoSpaceDN w:val="0"/>
              <w:adjustRightInd w:val="0"/>
              <w:spacing w:line="240" w:lineRule="auto"/>
              <w:contextualSpacing w:val="0"/>
              <w:rPr>
                <w:del w:id="212"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40C15846" w14:textId="73AE1D49" w:rsidR="00847C61" w:rsidRPr="00914503" w:rsidDel="00577A81" w:rsidRDefault="00847C61" w:rsidP="00847C61">
            <w:pPr>
              <w:widowControl w:val="0"/>
              <w:autoSpaceDE w:val="0"/>
              <w:autoSpaceDN w:val="0"/>
              <w:adjustRightInd w:val="0"/>
              <w:spacing w:line="240" w:lineRule="auto"/>
              <w:contextualSpacing w:val="0"/>
              <w:rPr>
                <w:del w:id="213" w:author="Arjan Kloosterboer" w:date="2017-03-06T17:18:00Z"/>
                <w:rFonts w:ascii="Calibri" w:hAnsi="Calibri" w:cs="Arial"/>
                <w:color w:val="0F0F0F"/>
                <w:sz w:val="22"/>
                <w:szCs w:val="24"/>
                <w:lang w:eastAsia="en-US"/>
              </w:rPr>
            </w:pPr>
            <w:del w:id="214"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WOONPLAATS</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Woonplaatsnaam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211"/>
      </w:tr>
      <w:tr w:rsidR="00847C61" w:rsidRPr="00914503" w14:paraId="63EB66D3" w14:textId="77777777" w:rsidTr="003505C9">
        <w:tc>
          <w:tcPr>
            <w:tcW w:w="450" w:type="dxa"/>
            <w:tcBorders>
              <w:top w:val="nil"/>
              <w:left w:val="nil"/>
              <w:bottom w:val="nil"/>
              <w:right w:val="nil"/>
            </w:tcBorders>
          </w:tcPr>
          <w:p w14:paraId="254DB23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5" w:name="BKM_35A15D3F_C062_4484_8838_A0EE19E7391D"/>
          </w:p>
        </w:tc>
        <w:tc>
          <w:tcPr>
            <w:tcW w:w="2790" w:type="dxa"/>
            <w:gridSpan w:val="2"/>
            <w:tcBorders>
              <w:top w:val="nil"/>
              <w:left w:val="nil"/>
              <w:bottom w:val="nil"/>
              <w:right w:val="nil"/>
            </w:tcBorders>
          </w:tcPr>
          <w:p w14:paraId="30BBC213"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 xml:space="preserve">Naam </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E112CAB" w14:textId="2AE56FE4"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216" w:author="Arjan Kloosterboer" w:date="2017-08-08T11:27:00Z">
              <w:r w:rsidRPr="00914503" w:rsidDel="00D60C4E">
                <w:rPr>
                  <w:rFonts w:ascii="Calibri" w:hAnsi="Calibri" w:cs="Arial"/>
                  <w:color w:val="000000"/>
                  <w:sz w:val="22"/>
                  <w:szCs w:val="24"/>
                  <w:lang w:eastAsia="en-US"/>
                </w:rPr>
                <w:delText>Naam NATUURLIJK PERSOON</w:delText>
              </w:r>
            </w:del>
            <w:ins w:id="217" w:author="Arjan Kloosterboer" w:date="2017-08-08T11:28:00Z">
              <w:r w:rsidR="00D60C4E" w:rsidRPr="00914503">
                <w:rPr>
                  <w:rFonts w:ascii="Calibri" w:hAnsi="Calibri" w:cs="Arial"/>
                  <w:color w:val="000000"/>
                  <w:sz w:val="22"/>
                  <w:szCs w:val="24"/>
                  <w:lang w:eastAsia="en-US"/>
                </w:rPr>
                <w:t>RSGB</w:t>
              </w:r>
              <w:r w:rsidR="00D60C4E">
                <w:rPr>
                  <w:rFonts w:ascii="Calibri" w:hAnsi="Calibri" w:cs="Arial"/>
                  <w:color w:val="000000"/>
                  <w:sz w:val="22"/>
                  <w:szCs w:val="24"/>
                  <w:lang w:eastAsia="en-US"/>
                </w:rPr>
                <w:t>.(Objecttype)NATUURLIJK PERSOON.(Groepattribuutsoort)</w:t>
              </w:r>
            </w:ins>
            <w:ins w:id="218" w:author="Arjan Kloosterboer" w:date="2017-08-08T11:29:00Z">
              <w:r w:rsidR="00D60C4E">
                <w:rPr>
                  <w:rFonts w:ascii="Calibri" w:hAnsi="Calibri" w:cs="Arial"/>
                  <w:color w:val="000000"/>
                  <w:sz w:val="22"/>
                  <w:szCs w:val="24"/>
                  <w:lang w:eastAsia="en-US"/>
                </w:rPr>
                <w:t>Samengestelde n</w:t>
              </w:r>
            </w:ins>
            <w:ins w:id="219" w:author="Arjan Kloosterboer" w:date="2017-08-08T11:28:00Z">
              <w:r w:rsidR="00D60C4E" w:rsidRPr="00914503">
                <w:rPr>
                  <w:rFonts w:ascii="Calibri" w:hAnsi="Calibri" w:cs="Arial"/>
                  <w:color w:val="000000"/>
                  <w:sz w:val="22"/>
                  <w:szCs w:val="24"/>
                  <w:lang w:eastAsia="en-US"/>
                </w:rPr>
                <w:t>aam</w:t>
              </w:r>
            </w:ins>
            <w:ins w:id="220" w:author="Arjan Kloosterboer" w:date="2017-08-08T11:29:00Z">
              <w:r w:rsidR="00D60C4E">
                <w:rPr>
                  <w:rFonts w:ascii="Calibri" w:hAnsi="Calibri" w:cs="Arial"/>
                  <w:color w:val="000000"/>
                  <w:sz w:val="22"/>
                  <w:szCs w:val="24"/>
                  <w:lang w:eastAsia="en-US"/>
                </w:rPr>
                <w:t xml:space="preserve"> </w:t>
              </w:r>
              <w:r w:rsidR="00D60C4E" w:rsidRPr="00914503">
                <w:rPr>
                  <w:rFonts w:ascii="Calibri" w:hAnsi="Calibri" w:cs="Arial"/>
                  <w:color w:val="000000"/>
                  <w:sz w:val="22"/>
                  <w:szCs w:val="24"/>
                  <w:lang w:eastAsia="en-US"/>
                </w:rPr>
                <w:t>NATUURLIJK PERSOON</w:t>
              </w:r>
            </w:ins>
          </w:p>
        </w:tc>
        <w:bookmarkEnd w:id="215"/>
      </w:tr>
      <w:tr w:rsidR="00847C61" w:rsidRPr="00914503" w14:paraId="7EDBA625" w14:textId="77777777" w:rsidTr="003505C9">
        <w:tc>
          <w:tcPr>
            <w:tcW w:w="450" w:type="dxa"/>
            <w:tcBorders>
              <w:top w:val="nil"/>
              <w:left w:val="nil"/>
              <w:bottom w:val="nil"/>
              <w:right w:val="nil"/>
            </w:tcBorders>
          </w:tcPr>
          <w:p w14:paraId="58D48A2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CC53B1B" w14:textId="77777777" w:rsidR="00847C61" w:rsidRPr="00D60C4E"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D60C4E">
              <w:rPr>
                <w:rFonts w:ascii="Calibri" w:hAnsi="Calibri" w:cs="Arial"/>
                <w:color w:val="000000"/>
                <w:sz w:val="22"/>
                <w:szCs w:val="24"/>
                <w:lang w:eastAsia="en-US"/>
              </w:rPr>
              <w:t xml:space="preserve">- Voornamen </w:t>
            </w:r>
          </w:p>
        </w:tc>
        <w:tc>
          <w:tcPr>
            <w:tcW w:w="6120" w:type="dxa"/>
            <w:tcBorders>
              <w:top w:val="nil"/>
              <w:left w:val="nil"/>
              <w:bottom w:val="nil"/>
              <w:right w:val="nil"/>
            </w:tcBorders>
          </w:tcPr>
          <w:p w14:paraId="65797072" w14:textId="688DCA8A"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ins w:id="221" w:author="Arjan Kloosterboer" w:date="2017-08-08T11:30:00Z">
              <w:r w:rsidR="00D60C4E" w:rsidRPr="00914503" w:rsidDel="00D60C4E">
                <w:rPr>
                  <w:rFonts w:ascii="Calibri" w:hAnsi="Calibri" w:cs="Arial"/>
                  <w:color w:val="000000"/>
                  <w:sz w:val="22"/>
                  <w:szCs w:val="24"/>
                  <w:lang w:eastAsia="en-US"/>
                </w:rPr>
                <w:t xml:space="preserve"> </w:t>
              </w:r>
              <w:r w:rsidR="00D60C4E">
                <w:rPr>
                  <w:rFonts w:ascii="Calibri" w:hAnsi="Calibri" w:cs="Arial"/>
                  <w:color w:val="000000"/>
                  <w:sz w:val="22"/>
                  <w:szCs w:val="24"/>
                  <w:lang w:eastAsia="en-US"/>
                </w:rPr>
                <w:t>Samengestelde n</w:t>
              </w:r>
            </w:ins>
            <w:del w:id="222" w:author="Arjan Kloosterboer" w:date="2017-08-08T11:30:00Z">
              <w:r w:rsidRPr="00914503" w:rsidDel="00D60C4E">
                <w:rPr>
                  <w:rFonts w:ascii="Calibri" w:hAnsi="Calibri" w:cs="Arial"/>
                  <w:color w:val="000000"/>
                  <w:sz w:val="22"/>
                  <w:szCs w:val="24"/>
                  <w:lang w:eastAsia="en-US"/>
                </w:rPr>
                <w:delText>N</w:delText>
              </w:r>
            </w:del>
            <w:r w:rsidRPr="00914503">
              <w:rPr>
                <w:rFonts w:ascii="Calibri" w:hAnsi="Calibri" w:cs="Arial"/>
                <w:color w:val="000000"/>
                <w:sz w:val="22"/>
                <w:szCs w:val="24"/>
                <w:lang w:eastAsia="en-US"/>
              </w:rPr>
              <w:t>aam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Voornamen  </w:t>
            </w:r>
          </w:p>
        </w:tc>
      </w:tr>
      <w:tr w:rsidR="00847C61" w:rsidRPr="00914503" w14:paraId="6DAEB37E" w14:textId="77777777" w:rsidTr="003505C9">
        <w:tc>
          <w:tcPr>
            <w:tcW w:w="450" w:type="dxa"/>
            <w:tcBorders>
              <w:top w:val="nil"/>
              <w:left w:val="nil"/>
              <w:bottom w:val="nil"/>
              <w:right w:val="nil"/>
            </w:tcBorders>
          </w:tcPr>
          <w:p w14:paraId="4B81C66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CA4A200" w14:textId="77777777" w:rsidR="00847C61" w:rsidRPr="00D60C4E"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D60C4E">
              <w:rPr>
                <w:rFonts w:ascii="Calibri" w:hAnsi="Calibri" w:cs="Arial"/>
                <w:color w:val="000000"/>
                <w:sz w:val="22"/>
                <w:szCs w:val="24"/>
                <w:lang w:eastAsia="en-US"/>
              </w:rPr>
              <w:t xml:space="preserve">- Geslachtsnaam </w:t>
            </w:r>
          </w:p>
        </w:tc>
        <w:tc>
          <w:tcPr>
            <w:tcW w:w="6120" w:type="dxa"/>
            <w:tcBorders>
              <w:top w:val="nil"/>
              <w:left w:val="nil"/>
              <w:bottom w:val="nil"/>
              <w:right w:val="nil"/>
            </w:tcBorders>
          </w:tcPr>
          <w:p w14:paraId="62E7B244" w14:textId="32D4C41E"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ins w:id="223" w:author="Arjan Kloosterboer" w:date="2017-08-08T11:30:00Z">
              <w:r w:rsidR="00D60C4E" w:rsidRPr="00914503" w:rsidDel="00D60C4E">
                <w:rPr>
                  <w:rFonts w:ascii="Calibri" w:hAnsi="Calibri" w:cs="Arial"/>
                  <w:color w:val="000000"/>
                  <w:sz w:val="22"/>
                  <w:szCs w:val="24"/>
                  <w:lang w:eastAsia="en-US"/>
                </w:rPr>
                <w:t xml:space="preserve"> </w:t>
              </w:r>
              <w:r w:rsidR="00D60C4E">
                <w:rPr>
                  <w:rFonts w:ascii="Calibri" w:hAnsi="Calibri" w:cs="Arial"/>
                  <w:color w:val="000000"/>
                  <w:sz w:val="22"/>
                  <w:szCs w:val="24"/>
                  <w:lang w:eastAsia="en-US"/>
                </w:rPr>
                <w:t>Samengestelde n</w:t>
              </w:r>
            </w:ins>
            <w:del w:id="224" w:author="Arjan Kloosterboer" w:date="2017-08-08T11:30:00Z">
              <w:r w:rsidRPr="00914503" w:rsidDel="00D60C4E">
                <w:rPr>
                  <w:rFonts w:ascii="Calibri" w:hAnsi="Calibri" w:cs="Arial"/>
                  <w:color w:val="000000"/>
                  <w:sz w:val="22"/>
                  <w:szCs w:val="24"/>
                  <w:lang w:eastAsia="en-US"/>
                </w:rPr>
                <w:delText>N</w:delText>
              </w:r>
            </w:del>
            <w:r w:rsidRPr="00914503">
              <w:rPr>
                <w:rFonts w:ascii="Calibri" w:hAnsi="Calibri" w:cs="Arial"/>
                <w:color w:val="000000"/>
                <w:sz w:val="22"/>
                <w:szCs w:val="24"/>
                <w:lang w:eastAsia="en-US"/>
              </w:rPr>
              <w:t>aam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Geslachtsnaam  </w:t>
            </w:r>
          </w:p>
        </w:tc>
      </w:tr>
      <w:tr w:rsidR="00847C61" w:rsidRPr="00914503" w14:paraId="78ADDA02" w14:textId="77777777" w:rsidTr="003505C9">
        <w:tc>
          <w:tcPr>
            <w:tcW w:w="450" w:type="dxa"/>
            <w:tcBorders>
              <w:top w:val="nil"/>
              <w:left w:val="nil"/>
              <w:bottom w:val="nil"/>
              <w:right w:val="nil"/>
            </w:tcBorders>
          </w:tcPr>
          <w:p w14:paraId="6228CBF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226228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Voorvoegsels geslachtsnaam </w:t>
            </w:r>
          </w:p>
        </w:tc>
        <w:tc>
          <w:tcPr>
            <w:tcW w:w="6120" w:type="dxa"/>
            <w:tcBorders>
              <w:top w:val="nil"/>
              <w:left w:val="nil"/>
              <w:bottom w:val="nil"/>
              <w:right w:val="nil"/>
            </w:tcBorders>
          </w:tcPr>
          <w:p w14:paraId="1C07F77B" w14:textId="632F2B21"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ins w:id="225" w:author="Arjan Kloosterboer" w:date="2017-08-08T11:30:00Z">
              <w:r w:rsidR="00D60C4E" w:rsidRPr="00914503" w:rsidDel="00D60C4E">
                <w:rPr>
                  <w:rFonts w:ascii="Calibri" w:hAnsi="Calibri" w:cs="Arial"/>
                  <w:color w:val="000000"/>
                  <w:sz w:val="22"/>
                  <w:szCs w:val="24"/>
                  <w:lang w:eastAsia="en-US"/>
                </w:rPr>
                <w:t xml:space="preserve"> </w:t>
              </w:r>
              <w:r w:rsidR="00D60C4E">
                <w:rPr>
                  <w:rFonts w:ascii="Calibri" w:hAnsi="Calibri" w:cs="Arial"/>
                  <w:color w:val="000000"/>
                  <w:sz w:val="22"/>
                  <w:szCs w:val="24"/>
                  <w:lang w:eastAsia="en-US"/>
                </w:rPr>
                <w:t>Samengestelde n</w:t>
              </w:r>
            </w:ins>
            <w:del w:id="226" w:author="Arjan Kloosterboer" w:date="2017-08-08T11:30:00Z">
              <w:r w:rsidRPr="00914503" w:rsidDel="00D60C4E">
                <w:rPr>
                  <w:rFonts w:ascii="Calibri" w:hAnsi="Calibri" w:cs="Arial"/>
                  <w:color w:val="000000"/>
                  <w:sz w:val="22"/>
                  <w:szCs w:val="24"/>
                  <w:lang w:eastAsia="en-US"/>
                </w:rPr>
                <w:delText>N</w:delText>
              </w:r>
            </w:del>
            <w:r w:rsidRPr="00914503">
              <w:rPr>
                <w:rFonts w:ascii="Calibri" w:hAnsi="Calibri" w:cs="Arial"/>
                <w:color w:val="000000"/>
                <w:sz w:val="22"/>
                <w:szCs w:val="24"/>
                <w:lang w:eastAsia="en-US"/>
              </w:rPr>
              <w:t>aam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Voorvoegsel geslachtsnaam  </w:t>
            </w:r>
          </w:p>
        </w:tc>
      </w:tr>
      <w:tr w:rsidR="00847C61" w:rsidRPr="00914503" w14:paraId="157E06AD" w14:textId="77777777" w:rsidTr="003505C9">
        <w:tc>
          <w:tcPr>
            <w:tcW w:w="450" w:type="dxa"/>
            <w:tcBorders>
              <w:top w:val="nil"/>
              <w:left w:val="nil"/>
              <w:bottom w:val="nil"/>
              <w:right w:val="nil"/>
            </w:tcBorders>
          </w:tcPr>
          <w:p w14:paraId="4091850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9A817A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Adellijke titel/predikaat </w:t>
            </w:r>
          </w:p>
        </w:tc>
        <w:tc>
          <w:tcPr>
            <w:tcW w:w="6120" w:type="dxa"/>
            <w:tcBorders>
              <w:top w:val="nil"/>
              <w:left w:val="nil"/>
              <w:bottom w:val="nil"/>
              <w:right w:val="nil"/>
            </w:tcBorders>
          </w:tcPr>
          <w:p w14:paraId="30A06CE3" w14:textId="591C58A9"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ins w:id="227" w:author="Arjan Kloosterboer" w:date="2017-08-08T11:30:00Z">
              <w:r w:rsidR="00D60C4E" w:rsidRPr="00914503" w:rsidDel="00D60C4E">
                <w:rPr>
                  <w:rFonts w:ascii="Calibri" w:hAnsi="Calibri" w:cs="Arial"/>
                  <w:color w:val="000000"/>
                  <w:sz w:val="22"/>
                  <w:szCs w:val="24"/>
                  <w:lang w:eastAsia="en-US"/>
                </w:rPr>
                <w:t xml:space="preserve"> </w:t>
              </w:r>
              <w:r w:rsidR="00D60C4E">
                <w:rPr>
                  <w:rFonts w:ascii="Calibri" w:hAnsi="Calibri" w:cs="Arial"/>
                  <w:color w:val="000000"/>
                  <w:sz w:val="22"/>
                  <w:szCs w:val="24"/>
                  <w:lang w:eastAsia="en-US"/>
                </w:rPr>
                <w:t>Samengestelde n</w:t>
              </w:r>
            </w:ins>
            <w:del w:id="228" w:author="Arjan Kloosterboer" w:date="2017-08-08T11:30:00Z">
              <w:r w:rsidRPr="00914503" w:rsidDel="00D60C4E">
                <w:rPr>
                  <w:rFonts w:ascii="Calibri" w:hAnsi="Calibri" w:cs="Arial"/>
                  <w:color w:val="000000"/>
                  <w:sz w:val="22"/>
                  <w:szCs w:val="24"/>
                  <w:lang w:eastAsia="en-US"/>
                </w:rPr>
                <w:delText>N</w:delText>
              </w:r>
            </w:del>
            <w:r w:rsidRPr="00914503">
              <w:rPr>
                <w:rFonts w:ascii="Calibri" w:hAnsi="Calibri" w:cs="Arial"/>
                <w:color w:val="000000"/>
                <w:sz w:val="22"/>
                <w:szCs w:val="24"/>
                <w:lang w:eastAsia="en-US"/>
              </w:rPr>
              <w:t>aam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Adellijke titel/ predikaat  </w:t>
            </w:r>
          </w:p>
        </w:tc>
      </w:tr>
      <w:tr w:rsidR="00847C61" w:rsidRPr="00914503" w14:paraId="6100BFB3" w14:textId="77777777" w:rsidTr="003505C9">
        <w:tc>
          <w:tcPr>
            <w:tcW w:w="450" w:type="dxa"/>
            <w:tcBorders>
              <w:top w:val="nil"/>
              <w:left w:val="nil"/>
              <w:bottom w:val="nil"/>
              <w:right w:val="nil"/>
            </w:tcBorders>
          </w:tcPr>
          <w:p w14:paraId="1ED2D5E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29" w:name="BKM_97AA63F4_B78D_44cd_9104_C4A9A0D7C48C"/>
          </w:p>
        </w:tc>
        <w:tc>
          <w:tcPr>
            <w:tcW w:w="2790" w:type="dxa"/>
            <w:gridSpan w:val="2"/>
            <w:tcBorders>
              <w:top w:val="nil"/>
              <w:left w:val="nil"/>
              <w:bottom w:val="nil"/>
              <w:right w:val="nil"/>
            </w:tcBorders>
          </w:tcPr>
          <w:p w14:paraId="19646AC4"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Academische titel</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3C609A0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00000"/>
                <w:sz w:val="22"/>
                <w:szCs w:val="24"/>
                <w:lang w:eastAsia="en-US"/>
              </w:rPr>
              <w:t>RSGB.(</w:t>
            </w:r>
            <w:r w:rsidRPr="00914503">
              <w:rPr>
                <w:rFonts w:ascii="Calibri" w:hAnsi="Calibri" w:cs="Arial"/>
                <w:color w:val="000000"/>
                <w:sz w:val="22"/>
                <w:szCs w:val="24"/>
                <w:lang w:eastAsia="en-US"/>
              </w:rPr>
              <w:t>Referentielijst</w:t>
            </w:r>
            <w:r>
              <w:rPr>
                <w:rFonts w:ascii="Calibri" w:hAnsi="Calibri" w:cs="Arial"/>
                <w:color w:val="000000"/>
                <w:sz w:val="22"/>
                <w:szCs w:val="24"/>
                <w:lang w:eastAsia="en-US"/>
              </w:rPr>
              <w:t>)</w:t>
            </w:r>
            <w:r w:rsidRPr="00914503">
              <w:rPr>
                <w:rFonts w:ascii="Calibri" w:hAnsi="Calibri" w:cs="Arial"/>
                <w:color w:val="000000"/>
                <w:sz w:val="22"/>
                <w:szCs w:val="24"/>
                <w:lang w:eastAsia="en-US"/>
              </w:rPr>
              <w:t>ACADEMISCHE TITEL</w:t>
            </w:r>
            <w:r>
              <w:rPr>
                <w:rFonts w:ascii="Calibri" w:hAnsi="Calibri" w:cs="Arial"/>
                <w:color w:val="000000"/>
                <w:sz w:val="22"/>
                <w:szCs w:val="24"/>
                <w:lang w:eastAsia="en-US"/>
              </w:rPr>
              <w:t>.(Referentiegegeven)</w:t>
            </w:r>
            <w:r w:rsidRPr="00914503">
              <w:rPr>
                <w:rFonts w:ascii="Calibri" w:hAnsi="Calibri" w:cs="Arial"/>
                <w:color w:val="000000"/>
                <w:sz w:val="22"/>
                <w:szCs w:val="24"/>
                <w:lang w:eastAsia="en-US"/>
              </w:rPr>
              <w:t xml:space="preserve">Academische titelcode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229"/>
      </w:tr>
      <w:tr w:rsidR="00D452B9" w:rsidRPr="00914503" w:rsidDel="00D452B9" w14:paraId="7F20F8D0" w14:textId="3E1F92D1" w:rsidTr="003505C9">
        <w:trPr>
          <w:del w:id="230" w:author="Arjan Kloosterboer" w:date="2017-03-07T11:00:00Z"/>
        </w:trPr>
        <w:tc>
          <w:tcPr>
            <w:tcW w:w="450" w:type="dxa"/>
            <w:tcBorders>
              <w:top w:val="nil"/>
              <w:left w:val="nil"/>
              <w:bottom w:val="nil"/>
              <w:right w:val="nil"/>
            </w:tcBorders>
          </w:tcPr>
          <w:p w14:paraId="3C3D22E2" w14:textId="53BFEE9E" w:rsidR="00D452B9" w:rsidRPr="00914503" w:rsidDel="00D452B9" w:rsidRDefault="00D452B9" w:rsidP="00D452B9">
            <w:pPr>
              <w:widowControl w:val="0"/>
              <w:autoSpaceDE w:val="0"/>
              <w:autoSpaceDN w:val="0"/>
              <w:adjustRightInd w:val="0"/>
              <w:spacing w:line="240" w:lineRule="auto"/>
              <w:contextualSpacing w:val="0"/>
              <w:rPr>
                <w:del w:id="231" w:author="Arjan Kloosterboer" w:date="2017-03-07T11:00:00Z"/>
                <w:rFonts w:ascii="Calibri" w:hAnsi="Calibri" w:cs="Arial"/>
                <w:color w:val="0F0F0F"/>
                <w:sz w:val="22"/>
                <w:szCs w:val="24"/>
                <w:lang w:eastAsia="en-US"/>
              </w:rPr>
            </w:pPr>
          </w:p>
        </w:tc>
        <w:tc>
          <w:tcPr>
            <w:tcW w:w="2790" w:type="dxa"/>
            <w:gridSpan w:val="2"/>
            <w:tcBorders>
              <w:top w:val="nil"/>
              <w:left w:val="nil"/>
              <w:bottom w:val="nil"/>
              <w:right w:val="nil"/>
            </w:tcBorders>
          </w:tcPr>
          <w:p w14:paraId="10701431" w14:textId="420B94E7" w:rsidR="00D452B9" w:rsidRPr="0001347A" w:rsidDel="00D452B9" w:rsidRDefault="00D452B9" w:rsidP="00D452B9">
            <w:pPr>
              <w:widowControl w:val="0"/>
              <w:autoSpaceDE w:val="0"/>
              <w:autoSpaceDN w:val="0"/>
              <w:adjustRightInd w:val="0"/>
              <w:spacing w:line="240" w:lineRule="auto"/>
              <w:contextualSpacing w:val="0"/>
              <w:rPr>
                <w:del w:id="232" w:author="Arjan Kloosterboer" w:date="2017-03-07T11:00:00Z"/>
                <w:rFonts w:ascii="Arial" w:hAnsi="Arial" w:cs="Arial"/>
                <w:szCs w:val="24"/>
                <w:lang w:eastAsia="en-US"/>
              </w:rPr>
            </w:pPr>
            <w:r w:rsidRPr="00914503" w:rsidDel="00D452B9">
              <w:rPr>
                <w:rFonts w:ascii="Arial" w:hAnsi="Arial" w:cs="Arial"/>
                <w:szCs w:val="24"/>
                <w:lang w:val="en-AU" w:eastAsia="en-US"/>
              </w:rPr>
              <w:fldChar w:fldCharType="begin" w:fldLock="1"/>
            </w:r>
            <w:r w:rsidRPr="00773AEE">
              <w:rPr>
                <w:rFonts w:ascii="Arial" w:hAnsi="Arial" w:cs="Arial"/>
                <w:szCs w:val="24"/>
                <w:lang w:eastAsia="en-US"/>
              </w:rPr>
              <w:instrText xml:space="preserve">MERGEFIELD </w:instrText>
            </w:r>
            <w:r w:rsidRPr="00914503">
              <w:rPr>
                <w:rFonts w:ascii="Calibri" w:hAnsi="Calibri" w:cs="Arial"/>
                <w:color w:val="0F0F0F"/>
                <w:sz w:val="22"/>
                <w:szCs w:val="24"/>
                <w:lang w:eastAsia="en-US"/>
              </w:rPr>
              <w:instrText>Att.Name</w:instrText>
            </w:r>
            <w:r w:rsidRPr="00914503" w:rsidDel="00D452B9">
              <w:rPr>
                <w:rFonts w:ascii="Arial" w:hAnsi="Arial" w:cs="Arial"/>
                <w:szCs w:val="24"/>
                <w:lang w:val="en-AU" w:eastAsia="en-US"/>
              </w:rPr>
              <w:fldChar w:fldCharType="separate"/>
            </w:r>
            <w:del w:id="233" w:author="Arjan Kloosterboer" w:date="2017-03-07T11:00:00Z">
              <w:r w:rsidRPr="00914503" w:rsidDel="00D452B9">
                <w:rPr>
                  <w:rFonts w:ascii="Calibri" w:hAnsi="Calibri" w:cs="Arial"/>
                  <w:color w:val="0F0F0F"/>
                  <w:sz w:val="22"/>
                  <w:szCs w:val="24"/>
                  <w:lang w:eastAsia="en-US"/>
                </w:rPr>
                <w:delText>Aanduiding naamgebruik</w:delText>
              </w:r>
              <w:r w:rsidRPr="00914503" w:rsidDel="00D452B9">
                <w:rPr>
                  <w:rFonts w:ascii="Arial" w:hAnsi="Arial" w:cs="Arial"/>
                  <w:szCs w:val="24"/>
                  <w:lang w:val="en-AU" w:eastAsia="en-US"/>
                </w:rPr>
                <w:fldChar w:fldCharType="end"/>
              </w:r>
            </w:del>
          </w:p>
        </w:tc>
        <w:tc>
          <w:tcPr>
            <w:tcW w:w="6120" w:type="dxa"/>
            <w:tcBorders>
              <w:top w:val="nil"/>
              <w:left w:val="nil"/>
              <w:bottom w:val="nil"/>
              <w:right w:val="nil"/>
            </w:tcBorders>
          </w:tcPr>
          <w:p w14:paraId="36C35858" w14:textId="4E0C04C3" w:rsidR="00D452B9" w:rsidDel="00D452B9" w:rsidRDefault="00D452B9" w:rsidP="00D452B9">
            <w:pPr>
              <w:widowControl w:val="0"/>
              <w:autoSpaceDE w:val="0"/>
              <w:autoSpaceDN w:val="0"/>
              <w:adjustRightInd w:val="0"/>
              <w:spacing w:line="240" w:lineRule="auto"/>
              <w:contextualSpacing w:val="0"/>
              <w:rPr>
                <w:del w:id="234" w:author="Arjan Kloosterboer" w:date="2017-03-07T11:00:00Z"/>
                <w:rFonts w:ascii="Calibri" w:hAnsi="Calibri" w:cs="Arial"/>
                <w:color w:val="000000"/>
                <w:sz w:val="22"/>
                <w:szCs w:val="24"/>
                <w:lang w:eastAsia="en-US"/>
              </w:rPr>
            </w:pPr>
            <w:del w:id="235" w:author="Arjan Kloosterboer" w:date="2017-03-07T11:00:00Z">
              <w:r w:rsidRPr="00914503" w:rsidDel="00D452B9">
                <w:rPr>
                  <w:rFonts w:ascii="Calibri" w:hAnsi="Calibri" w:cs="Arial"/>
                  <w:color w:val="000000"/>
                  <w:sz w:val="22"/>
                  <w:szCs w:val="24"/>
                  <w:lang w:eastAsia="en-US"/>
                </w:rPr>
                <w:delText>RSGB</w:delText>
              </w:r>
              <w:r w:rsidDel="00D452B9">
                <w:rPr>
                  <w:rFonts w:ascii="Calibri" w:hAnsi="Calibri" w:cs="Arial"/>
                  <w:color w:val="000000"/>
                  <w:sz w:val="22"/>
                  <w:szCs w:val="24"/>
                  <w:lang w:eastAsia="en-US"/>
                </w:rPr>
                <w:delText>.(Objecttype)</w:delText>
              </w:r>
              <w:r w:rsidRPr="00914503" w:rsidDel="00D452B9">
                <w:rPr>
                  <w:rFonts w:ascii="Calibri" w:hAnsi="Calibri" w:cs="Arial"/>
                  <w:color w:val="000000"/>
                  <w:sz w:val="22"/>
                  <w:szCs w:val="24"/>
                  <w:lang w:eastAsia="en-US"/>
                </w:rPr>
                <w:delText>NATUURLIJK PERSOON</w:delText>
              </w:r>
              <w:r w:rsidDel="00D452B9">
                <w:rPr>
                  <w:rFonts w:ascii="Calibri" w:hAnsi="Calibri" w:cs="Arial"/>
                  <w:color w:val="000000"/>
                  <w:sz w:val="22"/>
                  <w:szCs w:val="24"/>
                  <w:lang w:eastAsia="en-US"/>
                </w:rPr>
                <w:delText>.(Attribuutsoort)</w:delText>
              </w:r>
              <w:r w:rsidRPr="00914503" w:rsidDel="00D452B9">
                <w:rPr>
                  <w:rFonts w:ascii="Calibri" w:hAnsi="Calibri" w:cs="Arial"/>
                  <w:color w:val="000000"/>
                  <w:sz w:val="22"/>
                  <w:szCs w:val="24"/>
                  <w:lang w:eastAsia="en-US"/>
                </w:rPr>
                <w:delText xml:space="preserve">Aanduiding naamgebruik  </w:delText>
              </w:r>
              <w:r w:rsidRPr="00914503" w:rsidDel="00D452B9">
                <w:rPr>
                  <w:rFonts w:ascii="Calibri" w:hAnsi="Calibri" w:cs="Arial"/>
                  <w:color w:val="000000"/>
                  <w:sz w:val="22"/>
                  <w:szCs w:val="24"/>
                  <w:lang w:eastAsia="en-US"/>
                </w:rPr>
                <w:fldChar w:fldCharType="begin" w:fldLock="1"/>
              </w:r>
              <w:r w:rsidRPr="00914503" w:rsidDel="00D452B9">
                <w:rPr>
                  <w:rFonts w:ascii="Calibri" w:hAnsi="Calibri" w:cs="Arial"/>
                  <w:color w:val="000000"/>
                  <w:sz w:val="22"/>
                  <w:szCs w:val="24"/>
                  <w:lang w:eastAsia="en-US"/>
                </w:rPr>
                <w:delInstrText>MERGEFIELD Att.Type</w:delInstrText>
              </w:r>
              <w:r w:rsidRPr="00914503" w:rsidDel="00D452B9">
                <w:rPr>
                  <w:rFonts w:ascii="Calibri" w:hAnsi="Calibri" w:cs="Arial"/>
                  <w:color w:val="000000"/>
                  <w:sz w:val="22"/>
                  <w:szCs w:val="24"/>
                  <w:lang w:eastAsia="en-US"/>
                </w:rPr>
                <w:fldChar w:fldCharType="end"/>
              </w:r>
            </w:del>
          </w:p>
        </w:tc>
      </w:tr>
      <w:tr w:rsidR="00D452B9" w:rsidRPr="00914503" w14:paraId="0098D053" w14:textId="77777777" w:rsidTr="003505C9">
        <w:tc>
          <w:tcPr>
            <w:tcW w:w="450" w:type="dxa"/>
            <w:tcBorders>
              <w:top w:val="nil"/>
              <w:left w:val="nil"/>
              <w:bottom w:val="nil"/>
              <w:right w:val="nil"/>
            </w:tcBorders>
          </w:tcPr>
          <w:p w14:paraId="74C71DBA"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36" w:name="BKM_1A6F47EB_B01B_4085_8B29_3096B0E715E3"/>
          </w:p>
        </w:tc>
        <w:tc>
          <w:tcPr>
            <w:tcW w:w="2790" w:type="dxa"/>
            <w:gridSpan w:val="2"/>
            <w:tcBorders>
              <w:top w:val="nil"/>
              <w:left w:val="nil"/>
              <w:bottom w:val="nil"/>
              <w:right w:val="nil"/>
            </w:tcBorders>
          </w:tcPr>
          <w:p w14:paraId="15CC5166"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3B0685">
              <w:rPr>
                <w:rFonts w:ascii="Arial" w:hAnsi="Arial" w:cs="Arial"/>
                <w:szCs w:val="24"/>
                <w:lang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Geslachtsaanduiding</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5A5B6E06"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Geslachtsaanduiding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p>
        </w:tc>
        <w:bookmarkEnd w:id="236"/>
      </w:tr>
      <w:tr w:rsidR="00D452B9" w:rsidRPr="00914503" w14:paraId="2D26D8C5" w14:textId="77777777" w:rsidTr="003505C9">
        <w:tc>
          <w:tcPr>
            <w:tcW w:w="450" w:type="dxa"/>
            <w:tcBorders>
              <w:top w:val="nil"/>
              <w:left w:val="nil"/>
              <w:bottom w:val="nil"/>
              <w:right w:val="nil"/>
            </w:tcBorders>
          </w:tcPr>
          <w:p w14:paraId="6CC9E5D3"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37" w:name="BKM_8D371BA8_1EA5_4de4_A351_456146D2698F"/>
          </w:p>
        </w:tc>
        <w:tc>
          <w:tcPr>
            <w:tcW w:w="2790" w:type="dxa"/>
            <w:gridSpan w:val="2"/>
            <w:tcBorders>
              <w:top w:val="nil"/>
              <w:left w:val="nil"/>
              <w:bottom w:val="nil"/>
              <w:right w:val="nil"/>
            </w:tcBorders>
          </w:tcPr>
          <w:p w14:paraId="1882BF73" w14:textId="038A94EC" w:rsidR="00D452B9" w:rsidRPr="00914503" w:rsidRDefault="0001347A"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238" w:author="Arjan Kloosterboer" w:date="2017-08-07T18:25:00Z">
              <w:r>
                <w:rPr>
                  <w:rFonts w:ascii="Arial" w:hAnsi="Arial" w:cs="Arial"/>
                  <w:szCs w:val="24"/>
                  <w:lang w:val="en-AU" w:eastAsia="en-US"/>
                </w:rPr>
                <w:t>/</w:t>
              </w:r>
            </w:ins>
            <w:r w:rsidR="00D452B9" w:rsidRPr="00914503">
              <w:rPr>
                <w:rFonts w:ascii="Arial" w:hAnsi="Arial" w:cs="Arial"/>
                <w:szCs w:val="24"/>
                <w:lang w:val="en-AU" w:eastAsia="en-US"/>
              </w:rPr>
              <w:fldChar w:fldCharType="begin" w:fldLock="1"/>
            </w:r>
            <w:r w:rsidR="00D452B9" w:rsidRPr="00914503">
              <w:rPr>
                <w:rFonts w:ascii="Arial" w:hAnsi="Arial" w:cs="Arial"/>
                <w:szCs w:val="24"/>
                <w:lang w:val="en-AU" w:eastAsia="en-US"/>
              </w:rPr>
              <w:instrText xml:space="preserve">MERGEFIELD </w:instrText>
            </w:r>
            <w:r w:rsidR="00D452B9" w:rsidRPr="00914503">
              <w:rPr>
                <w:rFonts w:ascii="Calibri" w:hAnsi="Calibri" w:cs="Arial"/>
                <w:color w:val="0F0F0F"/>
                <w:sz w:val="22"/>
                <w:szCs w:val="24"/>
                <w:lang w:eastAsia="en-US"/>
              </w:rPr>
              <w:instrText>Att.Name</w:instrText>
            </w:r>
            <w:r w:rsidR="00D452B9" w:rsidRPr="00914503">
              <w:rPr>
                <w:rFonts w:ascii="Arial" w:hAnsi="Arial" w:cs="Arial"/>
                <w:szCs w:val="24"/>
                <w:lang w:val="en-AU" w:eastAsia="en-US"/>
              </w:rPr>
              <w:fldChar w:fldCharType="separate"/>
            </w:r>
            <w:r w:rsidR="00D452B9" w:rsidRPr="00914503">
              <w:rPr>
                <w:rFonts w:ascii="Calibri" w:hAnsi="Calibri" w:cs="Arial"/>
                <w:color w:val="0F0F0F"/>
                <w:sz w:val="22"/>
                <w:szCs w:val="24"/>
                <w:lang w:eastAsia="en-US"/>
              </w:rPr>
              <w:t>Geboortedatum</w:t>
            </w:r>
            <w:del w:id="239" w:author="Arjan Kloosterboer" w:date="2017-08-07T18:26:00Z">
              <w:r w:rsidR="00D452B9" w:rsidRPr="00914503" w:rsidDel="0001347A">
                <w:rPr>
                  <w:rFonts w:ascii="Calibri" w:hAnsi="Calibri" w:cs="Arial"/>
                  <w:color w:val="0F0F0F"/>
                  <w:sz w:val="22"/>
                  <w:szCs w:val="24"/>
                  <w:lang w:eastAsia="en-US"/>
                </w:rPr>
                <w:delText xml:space="preserve"> INGESCHREVEN PERSOON</w:delText>
              </w:r>
            </w:del>
            <w:r w:rsidR="00D452B9" w:rsidRPr="00914503">
              <w:rPr>
                <w:rFonts w:ascii="Arial" w:hAnsi="Arial" w:cs="Arial"/>
                <w:szCs w:val="24"/>
                <w:lang w:val="en-AU" w:eastAsia="en-US"/>
              </w:rPr>
              <w:fldChar w:fldCharType="end"/>
            </w:r>
          </w:p>
        </w:tc>
        <w:tc>
          <w:tcPr>
            <w:tcW w:w="6120" w:type="dxa"/>
            <w:tcBorders>
              <w:top w:val="nil"/>
              <w:left w:val="nil"/>
              <w:bottom w:val="nil"/>
              <w:right w:val="nil"/>
            </w:tcBorders>
          </w:tcPr>
          <w:p w14:paraId="6AF7528D" w14:textId="3D4D9710" w:rsidR="00D452B9" w:rsidRPr="00914503" w:rsidRDefault="00D60C4E"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240" w:author="Arjan Kloosterboer" w:date="2017-08-08T11:31:00Z">
              <w:r>
                <w:rPr>
                  <w:rFonts w:ascii="Calibri" w:hAnsi="Calibri" w:cs="Arial"/>
                  <w:color w:val="000000"/>
                  <w:sz w:val="22"/>
                  <w:szCs w:val="24"/>
                  <w:lang w:eastAsia="en-US"/>
                </w:rPr>
                <w:t xml:space="preserve">Afgeleid van: </w:t>
              </w:r>
            </w:ins>
            <w:r w:rsidR="00D452B9" w:rsidRPr="00914503">
              <w:rPr>
                <w:rFonts w:ascii="Calibri" w:hAnsi="Calibri" w:cs="Arial"/>
                <w:color w:val="000000"/>
                <w:sz w:val="22"/>
                <w:szCs w:val="24"/>
                <w:lang w:eastAsia="en-US"/>
              </w:rPr>
              <w:t>RSGB</w:t>
            </w:r>
            <w:r w:rsidR="00D452B9">
              <w:rPr>
                <w:rFonts w:ascii="Calibri" w:hAnsi="Calibri" w:cs="Arial"/>
                <w:color w:val="000000"/>
                <w:sz w:val="22"/>
                <w:szCs w:val="24"/>
                <w:lang w:eastAsia="en-US"/>
              </w:rPr>
              <w:t>.(Groepattribuutsoort)</w:t>
            </w:r>
            <w:r w:rsidR="00D452B9" w:rsidRPr="00914503">
              <w:rPr>
                <w:rFonts w:ascii="Calibri" w:hAnsi="Calibri" w:cs="Arial"/>
                <w:color w:val="000000"/>
                <w:sz w:val="22"/>
                <w:szCs w:val="24"/>
                <w:lang w:eastAsia="en-US"/>
              </w:rPr>
              <w:t>Geboorte INGESCHREVEN PERSOON</w:t>
            </w:r>
            <w:r w:rsidR="00D452B9">
              <w:rPr>
                <w:rFonts w:ascii="Calibri" w:hAnsi="Calibri" w:cs="Arial"/>
                <w:color w:val="000000"/>
                <w:sz w:val="22"/>
                <w:szCs w:val="24"/>
                <w:lang w:eastAsia="en-US"/>
              </w:rPr>
              <w:t>.(Attribuutsoort)</w:t>
            </w:r>
            <w:r w:rsidR="00D452B9" w:rsidRPr="00914503">
              <w:rPr>
                <w:rFonts w:ascii="Calibri" w:hAnsi="Calibri" w:cs="Arial"/>
                <w:color w:val="000000"/>
                <w:sz w:val="22"/>
                <w:szCs w:val="24"/>
                <w:lang w:eastAsia="en-US"/>
              </w:rPr>
              <w:t xml:space="preserve">Geboortedatum </w:t>
            </w:r>
            <w:ins w:id="241" w:author="Arjan Kloosterboer" w:date="2017-08-07T18:26:00Z">
              <w:r w:rsidR="0001347A">
                <w:rPr>
                  <w:rFonts w:ascii="Calibri" w:hAnsi="Calibri" w:cs="Arial"/>
                  <w:color w:val="000000"/>
                  <w:sz w:val="22"/>
                  <w:szCs w:val="24"/>
                  <w:lang w:eastAsia="en-US"/>
                </w:rPr>
                <w:t xml:space="preserve">en </w:t>
              </w:r>
              <w:r w:rsidR="0001347A" w:rsidRPr="00914503">
                <w:rPr>
                  <w:rFonts w:ascii="Calibri" w:hAnsi="Calibri" w:cs="Arial"/>
                  <w:color w:val="000000"/>
                  <w:sz w:val="22"/>
                  <w:szCs w:val="24"/>
                  <w:lang w:eastAsia="en-US"/>
                </w:rPr>
                <w:t>RSGB</w:t>
              </w:r>
              <w:r w:rsidR="0001347A">
                <w:rPr>
                  <w:rFonts w:ascii="Calibri" w:hAnsi="Calibri" w:cs="Arial"/>
                  <w:color w:val="000000"/>
                  <w:sz w:val="22"/>
                  <w:szCs w:val="24"/>
                  <w:lang w:eastAsia="en-US"/>
                </w:rPr>
                <w:t>.(Objecttype)</w:t>
              </w:r>
              <w:r w:rsidR="0001347A" w:rsidRPr="00914503">
                <w:rPr>
                  <w:rFonts w:ascii="Calibri" w:hAnsi="Calibri" w:cs="Arial"/>
                  <w:color w:val="000000"/>
                  <w:sz w:val="22"/>
                  <w:szCs w:val="24"/>
                  <w:lang w:eastAsia="en-US"/>
                </w:rPr>
                <w:t>ANDER NATUURLIJK PERSOON</w:t>
              </w:r>
              <w:r w:rsidR="0001347A">
                <w:rPr>
                  <w:rFonts w:ascii="Calibri" w:hAnsi="Calibri" w:cs="Arial"/>
                  <w:color w:val="000000"/>
                  <w:sz w:val="22"/>
                  <w:szCs w:val="24"/>
                  <w:lang w:eastAsia="en-US"/>
                </w:rPr>
                <w:t>.(Attribuutsoort)</w:t>
              </w:r>
              <w:r w:rsidR="0001347A" w:rsidRPr="00914503">
                <w:rPr>
                  <w:rFonts w:ascii="Calibri" w:hAnsi="Calibri" w:cs="Arial"/>
                  <w:color w:val="000000"/>
                  <w:sz w:val="22"/>
                  <w:szCs w:val="24"/>
                  <w:lang w:eastAsia="en-US"/>
                </w:rPr>
                <w:t>Geboortedatum</w:t>
              </w:r>
            </w:ins>
            <w:r w:rsidR="00D452B9" w:rsidRPr="00914503">
              <w:rPr>
                <w:rFonts w:ascii="Calibri" w:hAnsi="Calibri" w:cs="Arial"/>
                <w:color w:val="000000"/>
                <w:sz w:val="22"/>
                <w:szCs w:val="24"/>
                <w:lang w:eastAsia="en-US"/>
              </w:rPr>
              <w:t xml:space="preserve"> </w:t>
            </w:r>
            <w:r w:rsidR="00D452B9" w:rsidRPr="00914503">
              <w:rPr>
                <w:rFonts w:ascii="Calibri" w:hAnsi="Calibri" w:cs="Arial"/>
                <w:color w:val="000000"/>
                <w:sz w:val="22"/>
                <w:szCs w:val="24"/>
                <w:lang w:eastAsia="en-US"/>
              </w:rPr>
              <w:fldChar w:fldCharType="begin" w:fldLock="1"/>
            </w:r>
            <w:r w:rsidR="00D452B9" w:rsidRPr="00914503">
              <w:rPr>
                <w:rFonts w:ascii="Calibri" w:hAnsi="Calibri" w:cs="Arial"/>
                <w:color w:val="000000"/>
                <w:sz w:val="22"/>
                <w:szCs w:val="24"/>
                <w:lang w:eastAsia="en-US"/>
              </w:rPr>
              <w:instrText>MERGEFIELD Att.Type</w:instrText>
            </w:r>
            <w:r w:rsidR="00D452B9" w:rsidRPr="00914503">
              <w:rPr>
                <w:rFonts w:ascii="Calibri" w:hAnsi="Calibri" w:cs="Arial"/>
                <w:color w:val="000000"/>
                <w:sz w:val="22"/>
                <w:szCs w:val="24"/>
                <w:lang w:eastAsia="en-US"/>
              </w:rPr>
              <w:fldChar w:fldCharType="end"/>
            </w:r>
          </w:p>
        </w:tc>
        <w:bookmarkEnd w:id="237"/>
      </w:tr>
      <w:tr w:rsidR="00D452B9" w:rsidRPr="00914503" w:rsidDel="0001347A" w14:paraId="161A8337" w14:textId="70CCAE8B" w:rsidTr="003505C9">
        <w:trPr>
          <w:del w:id="242" w:author="Arjan Kloosterboer" w:date="2017-08-07T18:27:00Z"/>
        </w:trPr>
        <w:tc>
          <w:tcPr>
            <w:tcW w:w="450" w:type="dxa"/>
            <w:tcBorders>
              <w:top w:val="nil"/>
              <w:left w:val="nil"/>
              <w:bottom w:val="nil"/>
              <w:right w:val="nil"/>
            </w:tcBorders>
          </w:tcPr>
          <w:p w14:paraId="4656C69F" w14:textId="17D94AB5" w:rsidR="00D452B9" w:rsidRPr="00914503" w:rsidDel="0001347A" w:rsidRDefault="00D452B9" w:rsidP="00D452B9">
            <w:pPr>
              <w:widowControl w:val="0"/>
              <w:autoSpaceDE w:val="0"/>
              <w:autoSpaceDN w:val="0"/>
              <w:adjustRightInd w:val="0"/>
              <w:spacing w:line="240" w:lineRule="auto"/>
              <w:contextualSpacing w:val="0"/>
              <w:rPr>
                <w:del w:id="243" w:author="Arjan Kloosterboer" w:date="2017-08-07T18:27:00Z"/>
                <w:rFonts w:ascii="Calibri" w:hAnsi="Calibri" w:cs="Arial"/>
                <w:color w:val="0F0F0F"/>
                <w:sz w:val="22"/>
                <w:szCs w:val="24"/>
                <w:lang w:eastAsia="en-US"/>
              </w:rPr>
            </w:pPr>
            <w:bookmarkStart w:id="244" w:name="BKM_79FB0BFB_2EAD_4e50_A635_22BDCD8F0D4A"/>
          </w:p>
        </w:tc>
        <w:tc>
          <w:tcPr>
            <w:tcW w:w="2790" w:type="dxa"/>
            <w:gridSpan w:val="2"/>
            <w:tcBorders>
              <w:top w:val="nil"/>
              <w:left w:val="nil"/>
              <w:bottom w:val="nil"/>
              <w:right w:val="nil"/>
            </w:tcBorders>
          </w:tcPr>
          <w:p w14:paraId="0A0E9F6D" w14:textId="32D5B0C6" w:rsidR="00D452B9" w:rsidRPr="00914503" w:rsidDel="0001347A" w:rsidRDefault="00D452B9" w:rsidP="00D452B9">
            <w:pPr>
              <w:widowControl w:val="0"/>
              <w:autoSpaceDE w:val="0"/>
              <w:autoSpaceDN w:val="0"/>
              <w:adjustRightInd w:val="0"/>
              <w:spacing w:line="240" w:lineRule="auto"/>
              <w:contextualSpacing w:val="0"/>
              <w:rPr>
                <w:del w:id="245" w:author="Arjan Kloosterboer" w:date="2017-08-07T18:27:00Z"/>
                <w:rFonts w:ascii="Calibri" w:hAnsi="Calibri" w:cs="Arial"/>
                <w:color w:val="0F0F0F"/>
                <w:sz w:val="22"/>
                <w:szCs w:val="24"/>
                <w:lang w:eastAsia="en-US"/>
              </w:rPr>
            </w:pPr>
            <w:r w:rsidRPr="00914503" w:rsidDel="0001347A">
              <w:rPr>
                <w:rFonts w:ascii="Arial" w:hAnsi="Arial" w:cs="Arial"/>
                <w:szCs w:val="24"/>
                <w:lang w:val="en-AU" w:eastAsia="en-US"/>
              </w:rPr>
              <w:fldChar w:fldCharType="begin" w:fldLock="1"/>
            </w:r>
            <w:r w:rsidRPr="00773AEE">
              <w:rPr>
                <w:rFonts w:ascii="Arial" w:hAnsi="Arial" w:cs="Arial"/>
                <w:szCs w:val="24"/>
                <w:lang w:eastAsia="en-US"/>
              </w:rPr>
              <w:instrText xml:space="preserve">MERGEFIELD </w:instrText>
            </w:r>
            <w:r w:rsidRPr="00914503">
              <w:rPr>
                <w:rFonts w:ascii="Calibri" w:hAnsi="Calibri" w:cs="Arial"/>
                <w:color w:val="0F0F0F"/>
                <w:sz w:val="22"/>
                <w:szCs w:val="24"/>
                <w:lang w:eastAsia="en-US"/>
              </w:rPr>
              <w:instrText>Att.Name</w:instrText>
            </w:r>
            <w:r w:rsidRPr="00914503" w:rsidDel="0001347A">
              <w:rPr>
                <w:rFonts w:ascii="Arial" w:hAnsi="Arial" w:cs="Arial"/>
                <w:szCs w:val="24"/>
                <w:lang w:val="en-AU" w:eastAsia="en-US"/>
              </w:rPr>
              <w:fldChar w:fldCharType="separate"/>
            </w:r>
            <w:del w:id="246" w:author="Arjan Kloosterboer" w:date="2017-08-07T18:27:00Z">
              <w:r w:rsidRPr="00914503" w:rsidDel="0001347A">
                <w:rPr>
                  <w:rFonts w:ascii="Calibri" w:hAnsi="Calibri" w:cs="Arial"/>
                  <w:color w:val="0F0F0F"/>
                  <w:sz w:val="22"/>
                  <w:szCs w:val="24"/>
                  <w:lang w:eastAsia="en-US"/>
                </w:rPr>
                <w:delText>Geboortedatum ANDER NATUURLIJK PERSOON</w:delText>
              </w:r>
              <w:r w:rsidRPr="00914503" w:rsidDel="0001347A">
                <w:rPr>
                  <w:rFonts w:ascii="Arial" w:hAnsi="Arial" w:cs="Arial"/>
                  <w:szCs w:val="24"/>
                  <w:lang w:val="en-AU" w:eastAsia="en-US"/>
                </w:rPr>
                <w:fldChar w:fldCharType="end"/>
              </w:r>
            </w:del>
          </w:p>
        </w:tc>
        <w:tc>
          <w:tcPr>
            <w:tcW w:w="6120" w:type="dxa"/>
            <w:tcBorders>
              <w:top w:val="nil"/>
              <w:left w:val="nil"/>
              <w:bottom w:val="nil"/>
              <w:right w:val="nil"/>
            </w:tcBorders>
          </w:tcPr>
          <w:p w14:paraId="6E06CE05" w14:textId="3C645990" w:rsidR="00D452B9" w:rsidRPr="00914503" w:rsidDel="0001347A" w:rsidRDefault="00D452B9" w:rsidP="00D452B9">
            <w:pPr>
              <w:widowControl w:val="0"/>
              <w:autoSpaceDE w:val="0"/>
              <w:autoSpaceDN w:val="0"/>
              <w:adjustRightInd w:val="0"/>
              <w:spacing w:line="240" w:lineRule="auto"/>
              <w:contextualSpacing w:val="0"/>
              <w:rPr>
                <w:del w:id="247" w:author="Arjan Kloosterboer" w:date="2017-08-07T18:27:00Z"/>
                <w:rFonts w:ascii="Calibri" w:hAnsi="Calibri" w:cs="Arial"/>
                <w:color w:val="0F0F0F"/>
                <w:sz w:val="22"/>
                <w:szCs w:val="24"/>
                <w:lang w:eastAsia="en-US"/>
              </w:rPr>
            </w:pPr>
            <w:del w:id="248" w:author="Arjan Kloosterboer" w:date="2017-08-07T18:26:00Z">
              <w:r w:rsidRPr="00914503" w:rsidDel="0001347A">
                <w:rPr>
                  <w:rFonts w:ascii="Calibri" w:hAnsi="Calibri" w:cs="Arial"/>
                  <w:color w:val="000000"/>
                  <w:sz w:val="22"/>
                  <w:szCs w:val="24"/>
                  <w:lang w:eastAsia="en-US"/>
                </w:rPr>
                <w:delText>RSGB</w:delText>
              </w:r>
              <w:r w:rsidDel="0001347A">
                <w:rPr>
                  <w:rFonts w:ascii="Calibri" w:hAnsi="Calibri" w:cs="Arial"/>
                  <w:color w:val="000000"/>
                  <w:sz w:val="22"/>
                  <w:szCs w:val="24"/>
                  <w:lang w:eastAsia="en-US"/>
                </w:rPr>
                <w:delText>.(Objecttype)</w:delText>
              </w:r>
              <w:r w:rsidRPr="00914503" w:rsidDel="0001347A">
                <w:rPr>
                  <w:rFonts w:ascii="Calibri" w:hAnsi="Calibri" w:cs="Arial"/>
                  <w:color w:val="000000"/>
                  <w:sz w:val="22"/>
                  <w:szCs w:val="24"/>
                  <w:lang w:eastAsia="en-US"/>
                </w:rPr>
                <w:delText>ANDER NATUURLIJK PERSOON</w:delText>
              </w:r>
              <w:r w:rsidDel="0001347A">
                <w:rPr>
                  <w:rFonts w:ascii="Calibri" w:hAnsi="Calibri" w:cs="Arial"/>
                  <w:color w:val="000000"/>
                  <w:sz w:val="22"/>
                  <w:szCs w:val="24"/>
                  <w:lang w:eastAsia="en-US"/>
                </w:rPr>
                <w:delText>.(Attribuutsoort)</w:delText>
              </w:r>
              <w:r w:rsidRPr="00914503" w:rsidDel="0001347A">
                <w:rPr>
                  <w:rFonts w:ascii="Calibri" w:hAnsi="Calibri" w:cs="Arial"/>
                  <w:color w:val="000000"/>
                  <w:sz w:val="22"/>
                  <w:szCs w:val="24"/>
                  <w:lang w:eastAsia="en-US"/>
                </w:rPr>
                <w:delText>Geboortedatum</w:delText>
              </w:r>
            </w:del>
            <w:del w:id="249" w:author="Arjan Kloosterboer" w:date="2017-08-07T18:27:00Z">
              <w:r w:rsidRPr="00914503" w:rsidDel="0001347A">
                <w:rPr>
                  <w:rFonts w:ascii="Calibri" w:hAnsi="Calibri" w:cs="Arial"/>
                  <w:color w:val="000000"/>
                  <w:sz w:val="22"/>
                  <w:szCs w:val="24"/>
                  <w:lang w:eastAsia="en-US"/>
                </w:rPr>
                <w:delText xml:space="preserve">  </w:delText>
              </w:r>
              <w:r w:rsidRPr="00914503" w:rsidDel="0001347A">
                <w:rPr>
                  <w:rFonts w:ascii="Calibri" w:hAnsi="Calibri" w:cs="Arial"/>
                  <w:color w:val="000000"/>
                  <w:sz w:val="22"/>
                  <w:szCs w:val="24"/>
                  <w:lang w:eastAsia="en-US"/>
                </w:rPr>
                <w:fldChar w:fldCharType="begin" w:fldLock="1"/>
              </w:r>
              <w:r w:rsidRPr="00914503" w:rsidDel="0001347A">
                <w:rPr>
                  <w:rFonts w:ascii="Calibri" w:hAnsi="Calibri" w:cs="Arial"/>
                  <w:color w:val="000000"/>
                  <w:sz w:val="22"/>
                  <w:szCs w:val="24"/>
                  <w:lang w:eastAsia="en-US"/>
                </w:rPr>
                <w:delInstrText>MERGEFIELD Att.Type</w:delInstrText>
              </w:r>
              <w:r w:rsidRPr="00914503" w:rsidDel="0001347A">
                <w:rPr>
                  <w:rFonts w:ascii="Calibri" w:hAnsi="Calibri" w:cs="Arial"/>
                  <w:color w:val="000000"/>
                  <w:sz w:val="22"/>
                  <w:szCs w:val="24"/>
                  <w:lang w:eastAsia="en-US"/>
                </w:rPr>
                <w:fldChar w:fldCharType="end"/>
              </w:r>
            </w:del>
          </w:p>
        </w:tc>
        <w:bookmarkEnd w:id="244"/>
      </w:tr>
      <w:tr w:rsidR="00D452B9" w:rsidRPr="00914503" w14:paraId="19D1A22A" w14:textId="77777777" w:rsidTr="003505C9">
        <w:tc>
          <w:tcPr>
            <w:tcW w:w="450" w:type="dxa"/>
            <w:tcBorders>
              <w:top w:val="nil"/>
              <w:left w:val="nil"/>
              <w:bottom w:val="nil"/>
              <w:right w:val="nil"/>
            </w:tcBorders>
          </w:tcPr>
          <w:p w14:paraId="12288FF4"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50" w:name="BKM_AF46B9E0_4025_4f4c_B39A_2D53783EB862"/>
          </w:p>
        </w:tc>
        <w:tc>
          <w:tcPr>
            <w:tcW w:w="2790" w:type="dxa"/>
            <w:gridSpan w:val="2"/>
            <w:tcBorders>
              <w:top w:val="nil"/>
              <w:left w:val="nil"/>
              <w:bottom w:val="nil"/>
              <w:right w:val="nil"/>
            </w:tcBorders>
          </w:tcPr>
          <w:p w14:paraId="3927353E" w14:textId="0106C7F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Naam</w:t>
            </w:r>
            <w:ins w:id="251" w:author="Arjan Kloosterboer" w:date="2017-08-08T11:42:00Z">
              <w:r w:rsidR="0048038C">
                <w:rPr>
                  <w:rFonts w:ascii="Calibri" w:hAnsi="Calibri" w:cs="Arial"/>
                  <w:color w:val="0F0F0F"/>
                  <w:sz w:val="22"/>
                  <w:szCs w:val="24"/>
                  <w:lang w:eastAsia="en-US"/>
                </w:rPr>
                <w:t>gebruik</w:t>
              </w:r>
            </w:ins>
            <w:del w:id="252" w:author="Arjan Kloosterboer" w:date="2017-08-08T11:43:00Z">
              <w:r w:rsidRPr="00914503" w:rsidDel="0048038C">
                <w:rPr>
                  <w:rFonts w:ascii="Calibri" w:hAnsi="Calibri" w:cs="Arial"/>
                  <w:color w:val="0F0F0F"/>
                  <w:sz w:val="22"/>
                  <w:szCs w:val="24"/>
                  <w:lang w:eastAsia="en-US"/>
                </w:rPr>
                <w:delText xml:space="preserve"> aanschrijving</w:delText>
              </w:r>
            </w:del>
            <w:r w:rsidRPr="00914503">
              <w:rPr>
                <w:rFonts w:ascii="Arial" w:hAnsi="Arial" w:cs="Arial"/>
                <w:szCs w:val="24"/>
                <w:lang w:val="en-AU" w:eastAsia="en-US"/>
              </w:rPr>
              <w:fldChar w:fldCharType="end"/>
            </w:r>
          </w:p>
        </w:tc>
        <w:tc>
          <w:tcPr>
            <w:tcW w:w="6120" w:type="dxa"/>
            <w:tcBorders>
              <w:top w:val="nil"/>
              <w:left w:val="nil"/>
              <w:bottom w:val="nil"/>
              <w:right w:val="nil"/>
            </w:tcBorders>
          </w:tcPr>
          <w:p w14:paraId="30326ECE" w14:textId="5393C342"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del w:id="253" w:author="Arjan Kloosterboer" w:date="2017-08-08T11:44:00Z">
              <w:r w:rsidRPr="00914503" w:rsidDel="0048038C">
                <w:rPr>
                  <w:rFonts w:ascii="Calibri" w:hAnsi="Calibri" w:cs="Arial"/>
                  <w:color w:val="000000"/>
                  <w:sz w:val="22"/>
                  <w:szCs w:val="24"/>
                  <w:lang w:eastAsia="en-US"/>
                </w:rPr>
                <w:delText xml:space="preserve">Naam aanschrijving </w:delText>
              </w:r>
            </w:del>
            <w:ins w:id="254" w:author="Arjan Kloosterboer" w:date="2017-08-08T11:44:00Z">
              <w:r w:rsidR="0048038C" w:rsidRPr="00914503">
                <w:rPr>
                  <w:rFonts w:ascii="Calibri" w:hAnsi="Calibri" w:cs="Arial"/>
                  <w:color w:val="000000"/>
                  <w:sz w:val="22"/>
                  <w:szCs w:val="24"/>
                  <w:lang w:eastAsia="en-US"/>
                </w:rPr>
                <w:t>RSGB</w:t>
              </w:r>
              <w:r w:rsidR="0048038C">
                <w:rPr>
                  <w:rFonts w:ascii="Calibri" w:hAnsi="Calibri" w:cs="Arial"/>
                  <w:color w:val="000000"/>
                  <w:sz w:val="22"/>
                  <w:szCs w:val="24"/>
                  <w:lang w:eastAsia="en-US"/>
                </w:rPr>
                <w:t xml:space="preserve">.(Objecttype)NATUURLIJK PERSOON.(Groepattribuutsoort)Naamgebruik </w:t>
              </w:r>
            </w:ins>
            <w:r w:rsidRPr="00914503">
              <w:rPr>
                <w:rFonts w:ascii="Calibri" w:hAnsi="Calibri" w:cs="Arial"/>
                <w:color w:val="000000"/>
                <w:sz w:val="22"/>
                <w:szCs w:val="24"/>
                <w:lang w:eastAsia="en-US"/>
              </w:rPr>
              <w:t>NATUURLIJK PERSOON</w:t>
            </w:r>
          </w:p>
        </w:tc>
        <w:bookmarkEnd w:id="250"/>
      </w:tr>
      <w:tr w:rsidR="00D452B9" w:rsidRPr="00914503" w14:paraId="08861DEE" w14:textId="77777777" w:rsidTr="003505C9">
        <w:tc>
          <w:tcPr>
            <w:tcW w:w="450" w:type="dxa"/>
            <w:tcBorders>
              <w:top w:val="nil"/>
              <w:left w:val="nil"/>
              <w:bottom w:val="nil"/>
              <w:right w:val="nil"/>
            </w:tcBorders>
          </w:tcPr>
          <w:p w14:paraId="73B71F74"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33EACE9" w14:textId="1B09F873"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255" w:author="Arjan Kloosterboer" w:date="2017-03-07T10:59:00Z">
              <w:r>
                <w:rPr>
                  <w:rFonts w:ascii="Arial" w:hAnsi="Arial" w:cs="Arial"/>
                  <w:szCs w:val="24"/>
                  <w:lang w:val="en-AU" w:eastAsia="en-US"/>
                </w:rPr>
                <w:t xml:space="preserve">- </w:t>
              </w:r>
            </w:ins>
            <w:ins w:id="256" w:author="Arjan Kloosterboer" w:date="2018-05-23T17:52:00Z">
              <w:r w:rsidR="00E65D50">
                <w:rPr>
                  <w:rFonts w:ascii="Arial" w:hAnsi="Arial" w:cs="Arial"/>
                  <w:szCs w:val="24"/>
                  <w:lang w:val="en-AU" w:eastAsia="en-US"/>
                </w:rPr>
                <w:t xml:space="preserve">Aanduiding </w:t>
              </w:r>
            </w:ins>
            <w:ins w:id="257" w:author="Arjan Kloosterboer" w:date="2018-05-23T17:57:00Z">
              <w:r w:rsidR="00E65D50" w:rsidRPr="00E65D50">
                <w:rPr>
                  <w:rFonts w:ascii="Arial" w:hAnsi="Arial" w:cs="Arial"/>
                  <w:szCs w:val="24"/>
                  <w:lang w:val="en-AU" w:eastAsia="en-US"/>
                </w:rPr>
                <w:t>aanschrijving</w:t>
              </w:r>
            </w:ins>
          </w:p>
        </w:tc>
        <w:tc>
          <w:tcPr>
            <w:tcW w:w="6120" w:type="dxa"/>
            <w:tcBorders>
              <w:top w:val="nil"/>
              <w:left w:val="nil"/>
              <w:bottom w:val="nil"/>
              <w:right w:val="nil"/>
            </w:tcBorders>
          </w:tcPr>
          <w:p w14:paraId="267C4595" w14:textId="619B93C3"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ins w:id="258" w:author="Arjan Kloosterboer" w:date="2017-03-07T10:59:00Z">
              <w:r w:rsidRPr="00914503">
                <w:rPr>
                  <w:rFonts w:ascii="Calibri" w:hAnsi="Calibri" w:cs="Arial"/>
                  <w:color w:val="000000"/>
                  <w:sz w:val="22"/>
                  <w:szCs w:val="24"/>
                  <w:lang w:eastAsia="en-US"/>
                </w:rPr>
                <w:t>RSGB</w:t>
              </w:r>
              <w:r>
                <w:rPr>
                  <w:rFonts w:ascii="Calibri" w:hAnsi="Calibri" w:cs="Arial"/>
                  <w:color w:val="000000"/>
                  <w:sz w:val="22"/>
                  <w:szCs w:val="24"/>
                  <w:lang w:eastAsia="en-US"/>
                </w:rPr>
                <w:t>.</w:t>
              </w:r>
            </w:ins>
            <w:ins w:id="259" w:author="Arjan Kloosterboer" w:date="2017-08-08T11:46:00Z">
              <w:r w:rsidR="0048038C">
                <w:rPr>
                  <w:rFonts w:ascii="Calibri" w:hAnsi="Calibri" w:cs="Arial"/>
                  <w:color w:val="000000"/>
                  <w:sz w:val="22"/>
                  <w:szCs w:val="24"/>
                  <w:lang w:eastAsia="en-US"/>
                </w:rPr>
                <w:t xml:space="preserve"> (Groepattribuutsoort)</w:t>
              </w:r>
              <w:r w:rsidR="0048038C" w:rsidRPr="00914503">
                <w:rPr>
                  <w:rFonts w:ascii="Calibri" w:hAnsi="Calibri" w:cs="Arial"/>
                  <w:color w:val="000000"/>
                  <w:sz w:val="22"/>
                  <w:szCs w:val="24"/>
                  <w:lang w:eastAsia="en-US"/>
                </w:rPr>
                <w:t>Naam</w:t>
              </w:r>
              <w:r w:rsidR="0048038C">
                <w:rPr>
                  <w:rFonts w:ascii="Calibri" w:hAnsi="Calibri" w:cs="Arial"/>
                  <w:color w:val="000000"/>
                  <w:sz w:val="22"/>
                  <w:szCs w:val="24"/>
                  <w:lang w:eastAsia="en-US"/>
                </w:rPr>
                <w:t>gebruik</w:t>
              </w:r>
              <w:r w:rsidR="0048038C" w:rsidRPr="00914503">
                <w:rPr>
                  <w:rFonts w:ascii="Calibri" w:hAnsi="Calibri" w:cs="Arial"/>
                  <w:color w:val="000000"/>
                  <w:sz w:val="22"/>
                  <w:szCs w:val="24"/>
                  <w:lang w:eastAsia="en-US"/>
                </w:rPr>
                <w:t xml:space="preserve"> </w:t>
              </w:r>
            </w:ins>
            <w:ins w:id="260" w:author="Arjan Kloosterboer" w:date="2017-03-07T10:59:00Z">
              <w:r w:rsidRPr="00914503">
                <w:rPr>
                  <w:rFonts w:ascii="Calibri" w:hAnsi="Calibri" w:cs="Arial"/>
                  <w:color w:val="000000"/>
                  <w:sz w:val="22"/>
                  <w:szCs w:val="24"/>
                  <w:lang w:eastAsia="en-US"/>
                </w:rPr>
                <w:t>NATUURLIJK PERSOON</w:t>
              </w:r>
              <w:r>
                <w:rPr>
                  <w:rFonts w:ascii="Calibri" w:hAnsi="Calibri" w:cs="Arial"/>
                  <w:color w:val="000000"/>
                  <w:sz w:val="22"/>
                  <w:szCs w:val="24"/>
                  <w:lang w:eastAsia="en-US"/>
                </w:rPr>
                <w:t>.(Attribuutsoort)</w:t>
              </w:r>
              <w:r w:rsidR="0048038C">
                <w:rPr>
                  <w:rFonts w:ascii="Calibri" w:hAnsi="Calibri" w:cs="Arial"/>
                  <w:color w:val="000000"/>
                  <w:sz w:val="22"/>
                  <w:szCs w:val="24"/>
                  <w:lang w:eastAsia="en-US"/>
                </w:rPr>
                <w:t>N</w:t>
              </w:r>
              <w:r w:rsidRPr="00914503">
                <w:rPr>
                  <w:rFonts w:ascii="Calibri" w:hAnsi="Calibri" w:cs="Arial"/>
                  <w:color w:val="000000"/>
                  <w:sz w:val="22"/>
                  <w:szCs w:val="24"/>
                  <w:lang w:eastAsia="en-US"/>
                </w:rPr>
                <w:t xml:space="preserve">aamgebruik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ins>
          </w:p>
        </w:tc>
      </w:tr>
      <w:tr w:rsidR="00D452B9" w:rsidRPr="00914503" w14:paraId="22FF0651" w14:textId="77777777" w:rsidTr="003505C9">
        <w:tc>
          <w:tcPr>
            <w:tcW w:w="450" w:type="dxa"/>
            <w:tcBorders>
              <w:top w:val="nil"/>
              <w:left w:val="nil"/>
              <w:bottom w:val="nil"/>
              <w:right w:val="nil"/>
            </w:tcBorders>
          </w:tcPr>
          <w:p w14:paraId="1A46EA1F"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D9057F7" w14:textId="688D1171" w:rsidR="00D452B9" w:rsidRPr="0048038C"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48038C">
              <w:rPr>
                <w:rFonts w:ascii="Calibri" w:hAnsi="Calibri" w:cs="Arial"/>
                <w:color w:val="000000"/>
                <w:sz w:val="22"/>
                <w:szCs w:val="24"/>
                <w:lang w:eastAsia="en-US"/>
              </w:rPr>
              <w:t xml:space="preserve">- Geslachtsnaam aanschrijving </w:t>
            </w:r>
          </w:p>
        </w:tc>
        <w:tc>
          <w:tcPr>
            <w:tcW w:w="6120" w:type="dxa"/>
            <w:tcBorders>
              <w:top w:val="nil"/>
              <w:left w:val="nil"/>
              <w:bottom w:val="nil"/>
              <w:right w:val="nil"/>
            </w:tcBorders>
          </w:tcPr>
          <w:p w14:paraId="158B7B1F" w14:textId="1DB2A7B3"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del w:id="261" w:author="Arjan Kloosterboer" w:date="2017-08-08T11:57:00Z">
              <w:r w:rsidRPr="00914503" w:rsidDel="00EF0D24">
                <w:rPr>
                  <w:rFonts w:ascii="Calibri" w:hAnsi="Calibri" w:cs="Arial"/>
                  <w:color w:val="000000"/>
                  <w:sz w:val="22"/>
                  <w:szCs w:val="24"/>
                  <w:lang w:eastAsia="en-US"/>
                </w:rPr>
                <w:delText xml:space="preserve"> aanschrijving </w:delText>
              </w:r>
            </w:del>
            <w:ins w:id="262" w:author="Arjan Kloosterboer" w:date="2017-08-08T11:57:00Z">
              <w:r w:rsidR="00EF0D24">
                <w:rPr>
                  <w:rFonts w:ascii="Calibri" w:hAnsi="Calibri" w:cs="Arial"/>
                  <w:color w:val="000000"/>
                  <w:sz w:val="22"/>
                  <w:szCs w:val="24"/>
                  <w:lang w:eastAsia="en-US"/>
                </w:rPr>
                <w:t>gebruik</w:t>
              </w:r>
              <w:r w:rsidR="00EF0D24" w:rsidRPr="00914503">
                <w:rPr>
                  <w:rFonts w:ascii="Calibri" w:hAnsi="Calibri" w:cs="Arial"/>
                  <w:color w:val="000000"/>
                  <w:sz w:val="22"/>
                  <w:szCs w:val="24"/>
                  <w:lang w:eastAsia="en-US"/>
                </w:rPr>
                <w:t xml:space="preserve"> </w:t>
              </w:r>
            </w:ins>
            <w:r w:rsidRPr="00914503">
              <w:rPr>
                <w:rFonts w:ascii="Calibri" w:hAnsi="Calibri" w:cs="Arial"/>
                <w:color w:val="000000"/>
                <w:sz w:val="22"/>
                <w:szCs w:val="24"/>
                <w:lang w:eastAsia="en-US"/>
              </w:rPr>
              <w: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Geslachtsnaam</w:t>
            </w:r>
            <w:del w:id="263" w:author="Arjan Kloosterboer" w:date="2017-08-08T11:59:00Z">
              <w:r w:rsidRPr="00914503" w:rsidDel="00EF0D24">
                <w:rPr>
                  <w:rFonts w:ascii="Calibri" w:hAnsi="Calibri" w:cs="Arial"/>
                  <w:color w:val="000000"/>
                  <w:sz w:val="22"/>
                  <w:szCs w:val="24"/>
                  <w:lang w:eastAsia="en-US"/>
                </w:rPr>
                <w:delText xml:space="preserve"> aanschrijving</w:delText>
              </w:r>
            </w:del>
            <w:r w:rsidRPr="00914503">
              <w:rPr>
                <w:rFonts w:ascii="Calibri" w:hAnsi="Calibri" w:cs="Arial"/>
                <w:color w:val="000000"/>
                <w:sz w:val="22"/>
                <w:szCs w:val="24"/>
                <w:lang w:eastAsia="en-US"/>
              </w:rPr>
              <w:t xml:space="preserve">  </w:t>
            </w:r>
          </w:p>
        </w:tc>
      </w:tr>
      <w:tr w:rsidR="00D452B9" w:rsidRPr="00914503" w14:paraId="5ED6AEFC" w14:textId="77777777" w:rsidTr="003505C9">
        <w:tc>
          <w:tcPr>
            <w:tcW w:w="450" w:type="dxa"/>
            <w:tcBorders>
              <w:top w:val="nil"/>
              <w:left w:val="nil"/>
              <w:bottom w:val="nil"/>
              <w:right w:val="nil"/>
            </w:tcBorders>
          </w:tcPr>
          <w:p w14:paraId="2CA211CA"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0914D58" w14:textId="06E308B3" w:rsidR="00D452B9" w:rsidRPr="00EF0D24"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EF0D24">
              <w:rPr>
                <w:rFonts w:ascii="Calibri" w:hAnsi="Calibri" w:cs="Arial"/>
                <w:color w:val="000000"/>
                <w:sz w:val="22"/>
                <w:szCs w:val="24"/>
                <w:lang w:eastAsia="en-US"/>
              </w:rPr>
              <w:t xml:space="preserve">- Voorletters aanschrijving </w:t>
            </w:r>
          </w:p>
        </w:tc>
        <w:tc>
          <w:tcPr>
            <w:tcW w:w="6120" w:type="dxa"/>
            <w:tcBorders>
              <w:top w:val="nil"/>
              <w:left w:val="nil"/>
              <w:bottom w:val="nil"/>
              <w:right w:val="nil"/>
            </w:tcBorders>
          </w:tcPr>
          <w:p w14:paraId="41511670" w14:textId="511A5C1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del w:id="264" w:author="Arjan Kloosterboer" w:date="2017-08-08T11:58:00Z">
              <w:r w:rsidRPr="00914503" w:rsidDel="00EF0D24">
                <w:rPr>
                  <w:rFonts w:ascii="Calibri" w:hAnsi="Calibri" w:cs="Arial"/>
                  <w:color w:val="000000"/>
                  <w:sz w:val="22"/>
                  <w:szCs w:val="24"/>
                  <w:lang w:eastAsia="en-US"/>
                </w:rPr>
                <w:delText xml:space="preserve"> aanschrijving</w:delText>
              </w:r>
            </w:del>
            <w:ins w:id="265" w:author="Arjan Kloosterboer" w:date="2017-08-08T11:58:00Z">
              <w:r w:rsidR="00EF0D24">
                <w:rPr>
                  <w:rFonts w:ascii="Calibri" w:hAnsi="Calibri" w:cs="Arial"/>
                  <w:color w:val="000000"/>
                  <w:sz w:val="22"/>
                  <w:szCs w:val="24"/>
                  <w:lang w:eastAsia="en-US"/>
                </w:rPr>
                <w:t>gebruik</w:t>
              </w:r>
            </w:ins>
            <w:r w:rsidRPr="00914503">
              <w:rPr>
                <w:rFonts w:ascii="Calibri" w:hAnsi="Calibri" w:cs="Arial"/>
                <w:color w:val="000000"/>
                <w:sz w:val="22"/>
                <w:szCs w:val="24"/>
                <w:lang w:eastAsia="en-US"/>
              </w:rPr>
              <w:t xml:space="preserve">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Voorletters</w:t>
            </w:r>
            <w:del w:id="266" w:author="Arjan Kloosterboer" w:date="2017-08-08T11:59:00Z">
              <w:r w:rsidRPr="00914503" w:rsidDel="00EF0D24">
                <w:rPr>
                  <w:rFonts w:ascii="Calibri" w:hAnsi="Calibri" w:cs="Arial"/>
                  <w:color w:val="000000"/>
                  <w:sz w:val="22"/>
                  <w:szCs w:val="24"/>
                  <w:lang w:eastAsia="en-US"/>
                </w:rPr>
                <w:delText xml:space="preserve"> aanschrijving</w:delText>
              </w:r>
            </w:del>
            <w:r w:rsidRPr="00914503">
              <w:rPr>
                <w:rFonts w:ascii="Calibri" w:hAnsi="Calibri" w:cs="Arial"/>
                <w:color w:val="000000"/>
                <w:sz w:val="22"/>
                <w:szCs w:val="24"/>
                <w:lang w:eastAsia="en-US"/>
              </w:rPr>
              <w:t xml:space="preserve">  </w:t>
            </w:r>
          </w:p>
        </w:tc>
      </w:tr>
      <w:tr w:rsidR="00D452B9" w:rsidRPr="00914503" w14:paraId="63CBCBDE" w14:textId="77777777" w:rsidTr="003505C9">
        <w:tc>
          <w:tcPr>
            <w:tcW w:w="450" w:type="dxa"/>
            <w:tcBorders>
              <w:top w:val="nil"/>
              <w:left w:val="nil"/>
              <w:bottom w:val="nil"/>
              <w:right w:val="nil"/>
            </w:tcBorders>
          </w:tcPr>
          <w:p w14:paraId="6D03F3C1"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BAB16C4" w14:textId="4ED17D0A"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Voornamen aanschrijving </w:t>
            </w:r>
          </w:p>
        </w:tc>
        <w:tc>
          <w:tcPr>
            <w:tcW w:w="6120" w:type="dxa"/>
            <w:tcBorders>
              <w:top w:val="nil"/>
              <w:left w:val="nil"/>
              <w:bottom w:val="nil"/>
              <w:right w:val="nil"/>
            </w:tcBorders>
          </w:tcPr>
          <w:p w14:paraId="7D954D84" w14:textId="1A7D2EB1"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del w:id="267" w:author="Arjan Kloosterboer" w:date="2017-08-08T11:58:00Z">
              <w:r w:rsidRPr="00914503" w:rsidDel="00EF0D24">
                <w:rPr>
                  <w:rFonts w:ascii="Calibri" w:hAnsi="Calibri" w:cs="Arial"/>
                  <w:color w:val="000000"/>
                  <w:sz w:val="22"/>
                  <w:szCs w:val="24"/>
                  <w:lang w:eastAsia="en-US"/>
                </w:rPr>
                <w:delText xml:space="preserve"> aanschrijving</w:delText>
              </w:r>
            </w:del>
            <w:ins w:id="268" w:author="Arjan Kloosterboer" w:date="2017-08-08T11:58:00Z">
              <w:r w:rsidR="00EF0D24">
                <w:rPr>
                  <w:rFonts w:ascii="Calibri" w:hAnsi="Calibri" w:cs="Arial"/>
                  <w:color w:val="000000"/>
                  <w:sz w:val="22"/>
                  <w:szCs w:val="24"/>
                  <w:lang w:eastAsia="en-US"/>
                </w:rPr>
                <w:t>gebruik</w:t>
              </w:r>
            </w:ins>
            <w:r w:rsidRPr="00914503">
              <w:rPr>
                <w:rFonts w:ascii="Calibri" w:hAnsi="Calibri" w:cs="Arial"/>
                <w:color w:val="000000"/>
                <w:sz w:val="22"/>
                <w:szCs w:val="24"/>
                <w:lang w:eastAsia="en-US"/>
              </w:rPr>
              <w:t xml:space="preserve">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Voornamen</w:t>
            </w:r>
            <w:del w:id="269" w:author="Arjan Kloosterboer" w:date="2017-08-08T11:59:00Z">
              <w:r w:rsidRPr="00914503" w:rsidDel="00EF0D24">
                <w:rPr>
                  <w:rFonts w:ascii="Calibri" w:hAnsi="Calibri" w:cs="Arial"/>
                  <w:color w:val="000000"/>
                  <w:sz w:val="22"/>
                  <w:szCs w:val="24"/>
                  <w:lang w:eastAsia="en-US"/>
                </w:rPr>
                <w:delText xml:space="preserve"> aanschrijving</w:delText>
              </w:r>
            </w:del>
            <w:r w:rsidRPr="00914503">
              <w:rPr>
                <w:rFonts w:ascii="Calibri" w:hAnsi="Calibri" w:cs="Arial"/>
                <w:color w:val="000000"/>
                <w:sz w:val="22"/>
                <w:szCs w:val="24"/>
                <w:lang w:eastAsia="en-US"/>
              </w:rPr>
              <w:t xml:space="preserve">  </w:t>
            </w:r>
          </w:p>
        </w:tc>
      </w:tr>
      <w:tr w:rsidR="00EF0D24" w:rsidRPr="00914503" w14:paraId="7ED55C24" w14:textId="77777777" w:rsidTr="003505C9">
        <w:tc>
          <w:tcPr>
            <w:tcW w:w="450" w:type="dxa"/>
            <w:tcBorders>
              <w:top w:val="nil"/>
              <w:left w:val="nil"/>
              <w:bottom w:val="nil"/>
              <w:right w:val="nil"/>
            </w:tcBorders>
          </w:tcPr>
          <w:p w14:paraId="6E544272" w14:textId="77777777" w:rsidR="00EF0D24" w:rsidRPr="00914503" w:rsidRDefault="00EF0D24"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185F95D" w14:textId="46965501" w:rsidR="00EF0D24" w:rsidRPr="00EF0D24" w:rsidRDefault="00EF0D24"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ins w:id="270" w:author="Arjan Kloosterboer" w:date="2017-08-08T11:55:00Z">
              <w:r w:rsidRPr="00EF0D24">
                <w:rPr>
                  <w:rFonts w:ascii="Calibri" w:hAnsi="Calibri" w:cs="Arial"/>
                  <w:color w:val="000000"/>
                  <w:sz w:val="22"/>
                  <w:szCs w:val="24"/>
                  <w:lang w:eastAsia="en-US"/>
                </w:rPr>
                <w:t xml:space="preserve">- Voorvoegsel </w:t>
              </w:r>
            </w:ins>
            <w:ins w:id="271" w:author="Arjan Kloosterboer" w:date="2017-08-08T11:56:00Z">
              <w:r w:rsidRPr="00EF0D24">
                <w:rPr>
                  <w:rFonts w:ascii="Calibri" w:hAnsi="Calibri" w:cs="Arial"/>
                  <w:color w:val="000000"/>
                  <w:sz w:val="22"/>
                  <w:szCs w:val="24"/>
                  <w:lang w:eastAsia="en-US"/>
                </w:rPr>
                <w:t>naamgebruik</w:t>
              </w:r>
            </w:ins>
          </w:p>
        </w:tc>
        <w:tc>
          <w:tcPr>
            <w:tcW w:w="6120" w:type="dxa"/>
            <w:tcBorders>
              <w:top w:val="nil"/>
              <w:left w:val="nil"/>
              <w:bottom w:val="nil"/>
              <w:right w:val="nil"/>
            </w:tcBorders>
          </w:tcPr>
          <w:p w14:paraId="7BBC38A0" w14:textId="2C292248" w:rsidR="00EF0D24" w:rsidRPr="00914503" w:rsidRDefault="00EF0D24"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ins w:id="272" w:author="Arjan Kloosterboer" w:date="2017-08-08T12:00: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r>
                <w:rPr>
                  <w:rFonts w:ascii="Calibri" w:hAnsi="Calibri" w:cs="Arial"/>
                  <w:color w:val="000000"/>
                  <w:sz w:val="22"/>
                  <w:szCs w:val="24"/>
                  <w:lang w:eastAsia="en-US"/>
                </w:rPr>
                <w:t>gebruik</w:t>
              </w:r>
              <w:r w:rsidRPr="00914503">
                <w:rPr>
                  <w:rFonts w:ascii="Calibri" w:hAnsi="Calibri" w:cs="Arial"/>
                  <w:color w:val="000000"/>
                  <w:sz w:val="22"/>
                  <w:szCs w:val="24"/>
                  <w:lang w:eastAsia="en-US"/>
                </w:rPr>
                <w:t xml:space="preserve"> NATUURLIJK PERSOON</w:t>
              </w:r>
              <w:r>
                <w:rPr>
                  <w:rFonts w:ascii="Calibri" w:hAnsi="Calibri" w:cs="Arial"/>
                  <w:color w:val="000000"/>
                  <w:sz w:val="22"/>
                  <w:szCs w:val="24"/>
                  <w:lang w:eastAsia="en-US"/>
                </w:rPr>
                <w:t>.(Attribuutsoort)Voorvoegsel</w:t>
              </w:r>
            </w:ins>
          </w:p>
        </w:tc>
      </w:tr>
      <w:tr w:rsidR="00D452B9" w:rsidRPr="00914503" w14:paraId="47D50687" w14:textId="77777777" w:rsidTr="003505C9">
        <w:tc>
          <w:tcPr>
            <w:tcW w:w="450" w:type="dxa"/>
            <w:tcBorders>
              <w:top w:val="nil"/>
              <w:left w:val="nil"/>
              <w:bottom w:val="nil"/>
              <w:right w:val="nil"/>
            </w:tcBorders>
          </w:tcPr>
          <w:p w14:paraId="1C58FADD"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9CA364" w14:textId="1EC0F375" w:rsidR="00D452B9" w:rsidRPr="00EF0D24"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EF0D24">
              <w:rPr>
                <w:rFonts w:ascii="Calibri" w:hAnsi="Calibri" w:cs="Arial"/>
                <w:color w:val="000000"/>
                <w:sz w:val="22"/>
                <w:szCs w:val="24"/>
                <w:lang w:eastAsia="en-US"/>
              </w:rPr>
              <w:t xml:space="preserve">- Aanhef aanschrijving </w:t>
            </w:r>
          </w:p>
        </w:tc>
        <w:tc>
          <w:tcPr>
            <w:tcW w:w="6120" w:type="dxa"/>
            <w:tcBorders>
              <w:top w:val="nil"/>
              <w:left w:val="nil"/>
              <w:bottom w:val="nil"/>
              <w:right w:val="nil"/>
            </w:tcBorders>
          </w:tcPr>
          <w:p w14:paraId="4034E229" w14:textId="39EF0DD3"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del w:id="273" w:author="Arjan Kloosterboer" w:date="2017-08-08T11:58:00Z">
              <w:r w:rsidRPr="00914503" w:rsidDel="00EF0D24">
                <w:rPr>
                  <w:rFonts w:ascii="Calibri" w:hAnsi="Calibri" w:cs="Arial"/>
                  <w:color w:val="000000"/>
                  <w:sz w:val="22"/>
                  <w:szCs w:val="24"/>
                  <w:lang w:eastAsia="en-US"/>
                </w:rPr>
                <w:delText xml:space="preserve"> aanschrijving</w:delText>
              </w:r>
            </w:del>
            <w:ins w:id="274" w:author="Arjan Kloosterboer" w:date="2017-08-08T11:58:00Z">
              <w:r w:rsidR="00EF0D24">
                <w:rPr>
                  <w:rFonts w:ascii="Calibri" w:hAnsi="Calibri" w:cs="Arial"/>
                  <w:color w:val="000000"/>
                  <w:sz w:val="22"/>
                  <w:szCs w:val="24"/>
                  <w:lang w:eastAsia="en-US"/>
                </w:rPr>
                <w:t>gebruik</w:t>
              </w:r>
            </w:ins>
            <w:r w:rsidRPr="00914503">
              <w:rPr>
                <w:rFonts w:ascii="Calibri" w:hAnsi="Calibri" w:cs="Arial"/>
                <w:color w:val="000000"/>
                <w:sz w:val="22"/>
                <w:szCs w:val="24"/>
                <w:lang w:eastAsia="en-US"/>
              </w:rPr>
              <w:t xml:space="preserve">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Aanhef </w:t>
            </w:r>
            <w:del w:id="275" w:author="Arjan Kloosterboer" w:date="2017-08-08T11:59:00Z">
              <w:r w:rsidRPr="00914503" w:rsidDel="00EF0D24">
                <w:rPr>
                  <w:rFonts w:ascii="Calibri" w:hAnsi="Calibri" w:cs="Arial"/>
                  <w:color w:val="000000"/>
                  <w:sz w:val="22"/>
                  <w:szCs w:val="24"/>
                  <w:lang w:eastAsia="en-US"/>
                </w:rPr>
                <w:delText xml:space="preserve">aanschrijving  </w:delText>
              </w:r>
            </w:del>
          </w:p>
        </w:tc>
      </w:tr>
      <w:tr w:rsidR="00D452B9" w:rsidRPr="00914503" w14:paraId="4D14B585" w14:textId="77777777" w:rsidTr="003505C9">
        <w:tc>
          <w:tcPr>
            <w:tcW w:w="450" w:type="dxa"/>
            <w:tcBorders>
              <w:top w:val="nil"/>
              <w:left w:val="nil"/>
              <w:bottom w:val="nil"/>
              <w:right w:val="nil"/>
            </w:tcBorders>
          </w:tcPr>
          <w:p w14:paraId="52683565"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76" w:name="BKM_0F85D244_2E33_4187_BFA7_8EC4D6938EE1"/>
          </w:p>
        </w:tc>
        <w:tc>
          <w:tcPr>
            <w:tcW w:w="2790" w:type="dxa"/>
            <w:gridSpan w:val="2"/>
            <w:tcBorders>
              <w:top w:val="nil"/>
              <w:left w:val="nil"/>
              <w:bottom w:val="nil"/>
              <w:right w:val="nil"/>
            </w:tcBorders>
          </w:tcPr>
          <w:p w14:paraId="02D5410E" w14:textId="16707CB9" w:rsidR="00D452B9" w:rsidRPr="00914503" w:rsidRDefault="0001347A"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277" w:author="Arjan Kloosterboer" w:date="2017-08-07T18:28:00Z">
              <w:r>
                <w:rPr>
                  <w:rFonts w:ascii="Arial" w:hAnsi="Arial" w:cs="Arial"/>
                  <w:szCs w:val="24"/>
                  <w:lang w:val="en-AU" w:eastAsia="en-US"/>
                </w:rPr>
                <w:t>/</w:t>
              </w:r>
            </w:ins>
            <w:r w:rsidR="00D452B9" w:rsidRPr="00914503">
              <w:rPr>
                <w:rFonts w:ascii="Arial" w:hAnsi="Arial" w:cs="Arial"/>
                <w:szCs w:val="24"/>
                <w:lang w:val="en-AU" w:eastAsia="en-US"/>
              </w:rPr>
              <w:fldChar w:fldCharType="begin" w:fldLock="1"/>
            </w:r>
            <w:r w:rsidR="00D452B9" w:rsidRPr="00914503">
              <w:rPr>
                <w:rFonts w:ascii="Arial" w:hAnsi="Arial" w:cs="Arial"/>
                <w:szCs w:val="24"/>
                <w:lang w:val="en-AU" w:eastAsia="en-US"/>
              </w:rPr>
              <w:instrText xml:space="preserve">MERGEFIELD </w:instrText>
            </w:r>
            <w:r w:rsidR="00D452B9" w:rsidRPr="00914503">
              <w:rPr>
                <w:rFonts w:ascii="Calibri" w:hAnsi="Calibri" w:cs="Arial"/>
                <w:color w:val="0F0F0F"/>
                <w:sz w:val="22"/>
                <w:szCs w:val="24"/>
                <w:lang w:eastAsia="en-US"/>
              </w:rPr>
              <w:instrText>Att.Name</w:instrText>
            </w:r>
            <w:r w:rsidR="00D452B9" w:rsidRPr="00914503">
              <w:rPr>
                <w:rFonts w:ascii="Arial" w:hAnsi="Arial" w:cs="Arial"/>
                <w:szCs w:val="24"/>
                <w:lang w:val="en-AU" w:eastAsia="en-US"/>
              </w:rPr>
              <w:fldChar w:fldCharType="separate"/>
            </w:r>
            <w:r w:rsidR="00D452B9" w:rsidRPr="00914503">
              <w:rPr>
                <w:rFonts w:ascii="Calibri" w:hAnsi="Calibri" w:cs="Arial"/>
                <w:color w:val="0F0F0F"/>
                <w:sz w:val="22"/>
                <w:szCs w:val="24"/>
                <w:lang w:eastAsia="en-US"/>
              </w:rPr>
              <w:t>Overlijdensdatum</w:t>
            </w:r>
            <w:del w:id="278" w:author="Arjan Kloosterboer" w:date="2017-08-07T18:28:00Z">
              <w:r w:rsidR="00D452B9" w:rsidRPr="00914503" w:rsidDel="0001347A">
                <w:rPr>
                  <w:rFonts w:ascii="Calibri" w:hAnsi="Calibri" w:cs="Arial"/>
                  <w:color w:val="0F0F0F"/>
                  <w:sz w:val="22"/>
                  <w:szCs w:val="24"/>
                  <w:lang w:eastAsia="en-US"/>
                </w:rPr>
                <w:delText xml:space="preserve"> INGESCHREVEN PERSOON</w:delText>
              </w:r>
            </w:del>
            <w:r w:rsidR="00D452B9" w:rsidRPr="00914503">
              <w:rPr>
                <w:rFonts w:ascii="Arial" w:hAnsi="Arial" w:cs="Arial"/>
                <w:szCs w:val="24"/>
                <w:lang w:val="en-AU" w:eastAsia="en-US"/>
              </w:rPr>
              <w:fldChar w:fldCharType="end"/>
            </w:r>
          </w:p>
        </w:tc>
        <w:tc>
          <w:tcPr>
            <w:tcW w:w="6120" w:type="dxa"/>
            <w:tcBorders>
              <w:top w:val="nil"/>
              <w:left w:val="nil"/>
              <w:bottom w:val="nil"/>
              <w:right w:val="nil"/>
            </w:tcBorders>
          </w:tcPr>
          <w:p w14:paraId="4A2D7600" w14:textId="5D9C320E" w:rsidR="00D452B9" w:rsidRPr="00914503" w:rsidRDefault="0048038C"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279" w:author="Arjan Kloosterboer" w:date="2017-08-08T11:40:00Z">
              <w:r>
                <w:rPr>
                  <w:rFonts w:ascii="Calibri" w:hAnsi="Calibri" w:cs="Arial"/>
                  <w:color w:val="000000"/>
                  <w:sz w:val="22"/>
                  <w:szCs w:val="24"/>
                  <w:lang w:eastAsia="en-US"/>
                </w:rPr>
                <w:t xml:space="preserve">Afgeleid van: </w:t>
              </w:r>
            </w:ins>
            <w:r w:rsidR="00D452B9" w:rsidRPr="00914503">
              <w:rPr>
                <w:rFonts w:ascii="Calibri" w:hAnsi="Calibri" w:cs="Arial"/>
                <w:color w:val="000000"/>
                <w:sz w:val="22"/>
                <w:szCs w:val="24"/>
                <w:lang w:eastAsia="en-US"/>
              </w:rPr>
              <w:t>RSGB</w:t>
            </w:r>
            <w:r w:rsidR="00D452B9">
              <w:rPr>
                <w:rFonts w:ascii="Calibri" w:hAnsi="Calibri" w:cs="Arial"/>
                <w:color w:val="000000"/>
                <w:sz w:val="22"/>
                <w:szCs w:val="24"/>
                <w:lang w:eastAsia="en-US"/>
              </w:rPr>
              <w:t>.(Groepattribuutsoort)</w:t>
            </w:r>
            <w:r w:rsidR="00D452B9" w:rsidRPr="00914503">
              <w:rPr>
                <w:rFonts w:ascii="Calibri" w:hAnsi="Calibri" w:cs="Arial"/>
                <w:color w:val="000000"/>
                <w:sz w:val="22"/>
                <w:szCs w:val="24"/>
                <w:lang w:eastAsia="en-US"/>
              </w:rPr>
              <w:t>Overlijden INGESCHREVEN PERSOON</w:t>
            </w:r>
            <w:r w:rsidR="00D452B9">
              <w:rPr>
                <w:rFonts w:ascii="Calibri" w:hAnsi="Calibri" w:cs="Arial"/>
                <w:color w:val="000000"/>
                <w:sz w:val="22"/>
                <w:szCs w:val="24"/>
                <w:lang w:eastAsia="en-US"/>
              </w:rPr>
              <w:t>.(Attribuutsoort)</w:t>
            </w:r>
            <w:r w:rsidR="00D452B9" w:rsidRPr="00914503">
              <w:rPr>
                <w:rFonts w:ascii="Calibri" w:hAnsi="Calibri" w:cs="Arial"/>
                <w:color w:val="000000"/>
                <w:sz w:val="22"/>
                <w:szCs w:val="24"/>
                <w:lang w:eastAsia="en-US"/>
              </w:rPr>
              <w:t xml:space="preserve">Overlijdensdatum  </w:t>
            </w:r>
            <w:ins w:id="280" w:author="Arjan Kloosterboer" w:date="2017-08-07T18:28:00Z">
              <w:r w:rsidR="0001347A">
                <w:rPr>
                  <w:rFonts w:ascii="Calibri" w:hAnsi="Calibri" w:cs="Arial"/>
                  <w:color w:val="000000"/>
                  <w:sz w:val="22"/>
                  <w:szCs w:val="24"/>
                  <w:lang w:eastAsia="en-US"/>
                </w:rPr>
                <w:t xml:space="preserve">en </w:t>
              </w:r>
              <w:r w:rsidR="0001347A" w:rsidRPr="00914503">
                <w:rPr>
                  <w:rFonts w:ascii="Calibri" w:hAnsi="Calibri" w:cs="Arial"/>
                  <w:color w:val="000000"/>
                  <w:sz w:val="22"/>
                  <w:szCs w:val="24"/>
                  <w:lang w:eastAsia="en-US"/>
                </w:rPr>
                <w:t>RSGB</w:t>
              </w:r>
              <w:r w:rsidR="0001347A">
                <w:rPr>
                  <w:rFonts w:ascii="Calibri" w:hAnsi="Calibri" w:cs="Arial"/>
                  <w:color w:val="000000"/>
                  <w:sz w:val="22"/>
                  <w:szCs w:val="24"/>
                  <w:lang w:eastAsia="en-US"/>
                </w:rPr>
                <w:t>.(Objecttype)</w:t>
              </w:r>
              <w:r w:rsidR="0001347A" w:rsidRPr="00914503">
                <w:rPr>
                  <w:rFonts w:ascii="Calibri" w:hAnsi="Calibri" w:cs="Arial"/>
                  <w:color w:val="000000"/>
                  <w:sz w:val="22"/>
                  <w:szCs w:val="24"/>
                  <w:lang w:eastAsia="en-US"/>
                </w:rPr>
                <w:t>ANDER NATUURLIJK PERSOON</w:t>
              </w:r>
              <w:r w:rsidR="0001347A">
                <w:rPr>
                  <w:rFonts w:ascii="Calibri" w:hAnsi="Calibri" w:cs="Arial"/>
                  <w:color w:val="000000"/>
                  <w:sz w:val="22"/>
                  <w:szCs w:val="24"/>
                  <w:lang w:eastAsia="en-US"/>
                </w:rPr>
                <w:t>.(Attribuutsoort)</w:t>
              </w:r>
              <w:r w:rsidR="0001347A" w:rsidRPr="00914503">
                <w:rPr>
                  <w:rFonts w:ascii="Calibri" w:hAnsi="Calibri" w:cs="Arial"/>
                  <w:color w:val="000000"/>
                  <w:sz w:val="22"/>
                  <w:szCs w:val="24"/>
                  <w:lang w:eastAsia="en-US"/>
                </w:rPr>
                <w:t xml:space="preserve">Overlijdensdatum </w:t>
              </w:r>
            </w:ins>
            <w:r w:rsidR="00D452B9" w:rsidRPr="00914503">
              <w:rPr>
                <w:rFonts w:ascii="Calibri" w:hAnsi="Calibri" w:cs="Arial"/>
                <w:color w:val="000000"/>
                <w:sz w:val="22"/>
                <w:szCs w:val="24"/>
                <w:lang w:eastAsia="en-US"/>
              </w:rPr>
              <w:fldChar w:fldCharType="begin" w:fldLock="1"/>
            </w:r>
            <w:r w:rsidR="00D452B9" w:rsidRPr="00914503">
              <w:rPr>
                <w:rFonts w:ascii="Calibri" w:hAnsi="Calibri" w:cs="Arial"/>
                <w:color w:val="000000"/>
                <w:sz w:val="22"/>
                <w:szCs w:val="24"/>
                <w:lang w:eastAsia="en-US"/>
              </w:rPr>
              <w:instrText>MERGEFIELD Att.Type</w:instrText>
            </w:r>
            <w:r w:rsidR="00D452B9" w:rsidRPr="00914503">
              <w:rPr>
                <w:rFonts w:ascii="Calibri" w:hAnsi="Calibri" w:cs="Arial"/>
                <w:color w:val="000000"/>
                <w:sz w:val="22"/>
                <w:szCs w:val="24"/>
                <w:lang w:eastAsia="en-US"/>
              </w:rPr>
              <w:fldChar w:fldCharType="end"/>
            </w:r>
          </w:p>
        </w:tc>
        <w:bookmarkEnd w:id="276"/>
      </w:tr>
      <w:tr w:rsidR="00D452B9" w:rsidRPr="00914503" w:rsidDel="0001347A" w14:paraId="19A0000A" w14:textId="710E9830" w:rsidTr="003505C9">
        <w:trPr>
          <w:del w:id="281" w:author="Arjan Kloosterboer" w:date="2017-08-07T18:28:00Z"/>
        </w:trPr>
        <w:tc>
          <w:tcPr>
            <w:tcW w:w="450" w:type="dxa"/>
            <w:tcBorders>
              <w:top w:val="nil"/>
              <w:left w:val="nil"/>
              <w:bottom w:val="nil"/>
              <w:right w:val="nil"/>
            </w:tcBorders>
          </w:tcPr>
          <w:p w14:paraId="2E847FCA" w14:textId="387BD53A" w:rsidR="00D452B9" w:rsidRPr="00914503" w:rsidDel="0001347A" w:rsidRDefault="00D452B9" w:rsidP="00D452B9">
            <w:pPr>
              <w:widowControl w:val="0"/>
              <w:autoSpaceDE w:val="0"/>
              <w:autoSpaceDN w:val="0"/>
              <w:adjustRightInd w:val="0"/>
              <w:spacing w:line="240" w:lineRule="auto"/>
              <w:contextualSpacing w:val="0"/>
              <w:rPr>
                <w:del w:id="282" w:author="Arjan Kloosterboer" w:date="2017-08-07T18:28:00Z"/>
                <w:rFonts w:ascii="Calibri" w:hAnsi="Calibri" w:cs="Arial"/>
                <w:color w:val="0F0F0F"/>
                <w:sz w:val="22"/>
                <w:szCs w:val="24"/>
                <w:lang w:eastAsia="en-US"/>
              </w:rPr>
            </w:pPr>
            <w:bookmarkStart w:id="283" w:name="BKM_CD84F79E_C6C9_4431_B11F_F65B2D7682A8"/>
          </w:p>
        </w:tc>
        <w:tc>
          <w:tcPr>
            <w:tcW w:w="2790" w:type="dxa"/>
            <w:gridSpan w:val="2"/>
            <w:tcBorders>
              <w:top w:val="nil"/>
              <w:left w:val="nil"/>
              <w:bottom w:val="nil"/>
              <w:right w:val="nil"/>
            </w:tcBorders>
          </w:tcPr>
          <w:p w14:paraId="2C27455F" w14:textId="0C496AF4" w:rsidR="00D452B9" w:rsidRPr="00914503" w:rsidDel="0001347A" w:rsidRDefault="00D452B9" w:rsidP="00D452B9">
            <w:pPr>
              <w:widowControl w:val="0"/>
              <w:autoSpaceDE w:val="0"/>
              <w:autoSpaceDN w:val="0"/>
              <w:adjustRightInd w:val="0"/>
              <w:spacing w:line="240" w:lineRule="auto"/>
              <w:contextualSpacing w:val="0"/>
              <w:rPr>
                <w:del w:id="284" w:author="Arjan Kloosterboer" w:date="2017-08-07T18:28:00Z"/>
                <w:rFonts w:ascii="Calibri" w:hAnsi="Calibri" w:cs="Arial"/>
                <w:color w:val="0F0F0F"/>
                <w:sz w:val="22"/>
                <w:szCs w:val="24"/>
                <w:lang w:eastAsia="en-US"/>
              </w:rPr>
            </w:pPr>
            <w:r w:rsidRPr="00914503" w:rsidDel="0001347A">
              <w:rPr>
                <w:rFonts w:ascii="Arial" w:hAnsi="Arial" w:cs="Arial"/>
                <w:szCs w:val="24"/>
                <w:lang w:val="en-AU" w:eastAsia="en-US"/>
              </w:rPr>
              <w:fldChar w:fldCharType="begin" w:fldLock="1"/>
            </w:r>
            <w:r w:rsidRPr="00773AEE">
              <w:rPr>
                <w:rFonts w:ascii="Arial" w:hAnsi="Arial" w:cs="Arial"/>
                <w:szCs w:val="24"/>
                <w:lang w:eastAsia="en-US"/>
              </w:rPr>
              <w:instrText xml:space="preserve">MERGEFIELD </w:instrText>
            </w:r>
            <w:r w:rsidRPr="00914503">
              <w:rPr>
                <w:rFonts w:ascii="Calibri" w:hAnsi="Calibri" w:cs="Arial"/>
                <w:color w:val="0F0F0F"/>
                <w:sz w:val="22"/>
                <w:szCs w:val="24"/>
                <w:lang w:eastAsia="en-US"/>
              </w:rPr>
              <w:instrText>Att.Name</w:instrText>
            </w:r>
            <w:r w:rsidRPr="00914503" w:rsidDel="0001347A">
              <w:rPr>
                <w:rFonts w:ascii="Arial" w:hAnsi="Arial" w:cs="Arial"/>
                <w:szCs w:val="24"/>
                <w:lang w:val="en-AU" w:eastAsia="en-US"/>
              </w:rPr>
              <w:fldChar w:fldCharType="separate"/>
            </w:r>
            <w:del w:id="285" w:author="Arjan Kloosterboer" w:date="2017-08-07T18:28:00Z">
              <w:r w:rsidRPr="00914503" w:rsidDel="0001347A">
                <w:rPr>
                  <w:rFonts w:ascii="Calibri" w:hAnsi="Calibri" w:cs="Arial"/>
                  <w:color w:val="0F0F0F"/>
                  <w:sz w:val="22"/>
                  <w:szCs w:val="24"/>
                  <w:lang w:eastAsia="en-US"/>
                </w:rPr>
                <w:delText>Overlijdensdatum ANDER NATUURLIJK PERSOON</w:delText>
              </w:r>
              <w:r w:rsidRPr="00914503" w:rsidDel="0001347A">
                <w:rPr>
                  <w:rFonts w:ascii="Arial" w:hAnsi="Arial" w:cs="Arial"/>
                  <w:szCs w:val="24"/>
                  <w:lang w:val="en-AU" w:eastAsia="en-US"/>
                </w:rPr>
                <w:fldChar w:fldCharType="end"/>
              </w:r>
            </w:del>
          </w:p>
        </w:tc>
        <w:tc>
          <w:tcPr>
            <w:tcW w:w="6120" w:type="dxa"/>
            <w:tcBorders>
              <w:top w:val="nil"/>
              <w:left w:val="nil"/>
              <w:bottom w:val="nil"/>
              <w:right w:val="nil"/>
            </w:tcBorders>
          </w:tcPr>
          <w:p w14:paraId="799D10F2" w14:textId="184D85B1" w:rsidR="00D452B9" w:rsidRPr="00914503" w:rsidDel="0001347A" w:rsidRDefault="00D452B9" w:rsidP="00D452B9">
            <w:pPr>
              <w:widowControl w:val="0"/>
              <w:autoSpaceDE w:val="0"/>
              <w:autoSpaceDN w:val="0"/>
              <w:adjustRightInd w:val="0"/>
              <w:spacing w:line="240" w:lineRule="auto"/>
              <w:contextualSpacing w:val="0"/>
              <w:rPr>
                <w:del w:id="286" w:author="Arjan Kloosterboer" w:date="2017-08-07T18:28:00Z"/>
                <w:rFonts w:ascii="Calibri" w:hAnsi="Calibri" w:cs="Arial"/>
                <w:color w:val="0F0F0F"/>
                <w:sz w:val="22"/>
                <w:szCs w:val="24"/>
                <w:lang w:eastAsia="en-US"/>
              </w:rPr>
            </w:pPr>
            <w:del w:id="287" w:author="Arjan Kloosterboer" w:date="2017-08-07T18:28:00Z">
              <w:r w:rsidRPr="00914503" w:rsidDel="0001347A">
                <w:rPr>
                  <w:rFonts w:ascii="Calibri" w:hAnsi="Calibri" w:cs="Arial"/>
                  <w:color w:val="000000"/>
                  <w:sz w:val="22"/>
                  <w:szCs w:val="24"/>
                  <w:lang w:eastAsia="en-US"/>
                </w:rPr>
                <w:delText>RSGB</w:delText>
              </w:r>
              <w:r w:rsidDel="0001347A">
                <w:rPr>
                  <w:rFonts w:ascii="Calibri" w:hAnsi="Calibri" w:cs="Arial"/>
                  <w:color w:val="000000"/>
                  <w:sz w:val="22"/>
                  <w:szCs w:val="24"/>
                  <w:lang w:eastAsia="en-US"/>
                </w:rPr>
                <w:delText>.(Objecttype)</w:delText>
              </w:r>
              <w:r w:rsidRPr="00914503" w:rsidDel="0001347A">
                <w:rPr>
                  <w:rFonts w:ascii="Calibri" w:hAnsi="Calibri" w:cs="Arial"/>
                  <w:color w:val="000000"/>
                  <w:sz w:val="22"/>
                  <w:szCs w:val="24"/>
                  <w:lang w:eastAsia="en-US"/>
                </w:rPr>
                <w:delText>ANDER NATUURLIJK PERSOON</w:delText>
              </w:r>
              <w:r w:rsidDel="0001347A">
                <w:rPr>
                  <w:rFonts w:ascii="Calibri" w:hAnsi="Calibri" w:cs="Arial"/>
                  <w:color w:val="000000"/>
                  <w:sz w:val="22"/>
                  <w:szCs w:val="24"/>
                  <w:lang w:eastAsia="en-US"/>
                </w:rPr>
                <w:delText>.(Attribuutsoort)</w:delText>
              </w:r>
              <w:r w:rsidRPr="00914503" w:rsidDel="0001347A">
                <w:rPr>
                  <w:rFonts w:ascii="Calibri" w:hAnsi="Calibri" w:cs="Arial"/>
                  <w:color w:val="000000"/>
                  <w:sz w:val="22"/>
                  <w:szCs w:val="24"/>
                  <w:lang w:eastAsia="en-US"/>
                </w:rPr>
                <w:delText xml:space="preserve">Overlijdensdatum  </w:delText>
              </w:r>
              <w:r w:rsidRPr="00914503" w:rsidDel="0001347A">
                <w:rPr>
                  <w:rFonts w:ascii="Calibri" w:hAnsi="Calibri" w:cs="Arial"/>
                  <w:color w:val="000000"/>
                  <w:sz w:val="22"/>
                  <w:szCs w:val="24"/>
                  <w:lang w:eastAsia="en-US"/>
                </w:rPr>
                <w:fldChar w:fldCharType="begin" w:fldLock="1"/>
              </w:r>
              <w:r w:rsidRPr="00914503" w:rsidDel="0001347A">
                <w:rPr>
                  <w:rFonts w:ascii="Calibri" w:hAnsi="Calibri" w:cs="Arial"/>
                  <w:color w:val="000000"/>
                  <w:sz w:val="22"/>
                  <w:szCs w:val="24"/>
                  <w:lang w:eastAsia="en-US"/>
                </w:rPr>
                <w:delInstrText>MERGEFIELD Att.Type</w:delInstrText>
              </w:r>
              <w:r w:rsidRPr="00914503" w:rsidDel="0001347A">
                <w:rPr>
                  <w:rFonts w:ascii="Calibri" w:hAnsi="Calibri" w:cs="Arial"/>
                  <w:color w:val="000000"/>
                  <w:sz w:val="22"/>
                  <w:szCs w:val="24"/>
                  <w:lang w:eastAsia="en-US"/>
                </w:rPr>
                <w:fldChar w:fldCharType="end"/>
              </w:r>
            </w:del>
          </w:p>
        </w:tc>
        <w:bookmarkEnd w:id="283"/>
      </w:tr>
      <w:tr w:rsidR="00D452B9" w:rsidRPr="00914503" w14:paraId="69C7A680" w14:textId="77777777" w:rsidTr="003505C9">
        <w:tc>
          <w:tcPr>
            <w:tcW w:w="450" w:type="dxa"/>
            <w:tcBorders>
              <w:top w:val="nil"/>
              <w:left w:val="nil"/>
              <w:bottom w:val="nil"/>
              <w:right w:val="nil"/>
            </w:tcBorders>
          </w:tcPr>
          <w:p w14:paraId="2A2E374E"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8" w:name="BKM_4C619202_B503_4a05_9619_E53CD95BF669"/>
          </w:p>
        </w:tc>
        <w:tc>
          <w:tcPr>
            <w:tcW w:w="2790" w:type="dxa"/>
            <w:gridSpan w:val="2"/>
            <w:tcBorders>
              <w:top w:val="nil"/>
              <w:left w:val="nil"/>
              <w:bottom w:val="nil"/>
              <w:right w:val="nil"/>
            </w:tcBorders>
          </w:tcPr>
          <w:p w14:paraId="4A0C839A" w14:textId="6A72BA0A" w:rsidR="00D452B9" w:rsidRPr="00914503" w:rsidRDefault="00F6095B"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289" w:author="Arjan Kloosterboer" w:date="2017-08-08T12:48:00Z">
              <w:r>
                <w:rPr>
                  <w:rFonts w:ascii="Arial" w:hAnsi="Arial" w:cs="Arial"/>
                  <w:szCs w:val="24"/>
                  <w:lang w:val="en-AU" w:eastAsia="en-US"/>
                </w:rPr>
                <w:t>/</w:t>
              </w:r>
            </w:ins>
            <w:r w:rsidR="00D452B9" w:rsidRPr="00914503">
              <w:rPr>
                <w:rFonts w:ascii="Arial" w:hAnsi="Arial" w:cs="Arial"/>
                <w:szCs w:val="24"/>
                <w:lang w:val="en-AU" w:eastAsia="en-US"/>
              </w:rPr>
              <w:fldChar w:fldCharType="begin" w:fldLock="1"/>
            </w:r>
            <w:r w:rsidR="00D452B9" w:rsidRPr="00914503">
              <w:rPr>
                <w:rFonts w:ascii="Arial" w:hAnsi="Arial" w:cs="Arial"/>
                <w:szCs w:val="24"/>
                <w:lang w:val="en-AU" w:eastAsia="en-US"/>
              </w:rPr>
              <w:instrText xml:space="preserve">MERGEFIELD </w:instrText>
            </w:r>
            <w:r w:rsidR="00D452B9" w:rsidRPr="00914503">
              <w:rPr>
                <w:rFonts w:ascii="Calibri" w:hAnsi="Calibri" w:cs="Arial"/>
                <w:color w:val="0F0F0F"/>
                <w:sz w:val="22"/>
                <w:szCs w:val="24"/>
                <w:lang w:eastAsia="en-US"/>
              </w:rPr>
              <w:instrText>Att.Name</w:instrText>
            </w:r>
            <w:r w:rsidR="00D452B9" w:rsidRPr="00914503">
              <w:rPr>
                <w:rFonts w:ascii="Arial" w:hAnsi="Arial" w:cs="Arial"/>
                <w:szCs w:val="24"/>
                <w:lang w:val="en-AU" w:eastAsia="en-US"/>
              </w:rPr>
              <w:fldChar w:fldCharType="separate"/>
            </w:r>
            <w:r w:rsidR="00D452B9" w:rsidRPr="00914503">
              <w:rPr>
                <w:rFonts w:ascii="Calibri" w:hAnsi="Calibri" w:cs="Arial"/>
                <w:color w:val="0F0F0F"/>
                <w:sz w:val="22"/>
                <w:szCs w:val="24"/>
                <w:lang w:eastAsia="en-US"/>
              </w:rPr>
              <w:t>Correspondentieadres</w:t>
            </w:r>
            <w:r w:rsidR="00D452B9" w:rsidRPr="00914503">
              <w:rPr>
                <w:rFonts w:ascii="Arial" w:hAnsi="Arial" w:cs="Arial"/>
                <w:szCs w:val="24"/>
                <w:lang w:val="en-AU" w:eastAsia="en-US"/>
              </w:rPr>
              <w:fldChar w:fldCharType="end"/>
            </w:r>
          </w:p>
        </w:tc>
        <w:tc>
          <w:tcPr>
            <w:tcW w:w="6120" w:type="dxa"/>
            <w:tcBorders>
              <w:top w:val="nil"/>
              <w:left w:val="nil"/>
              <w:bottom w:val="nil"/>
              <w:right w:val="nil"/>
            </w:tcBorders>
          </w:tcPr>
          <w:p w14:paraId="5D2183BC" w14:textId="4AD9FA92"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del w:id="290" w:author="Arjan Kloosterboer" w:date="2017-08-08T12:49:00Z">
              <w:r w:rsidRPr="00914503" w:rsidDel="002D5B6A">
                <w:rPr>
                  <w:rFonts w:ascii="Calibri" w:hAnsi="Calibri" w:cs="Arial"/>
                  <w:color w:val="000000"/>
                  <w:sz w:val="22"/>
                  <w:szCs w:val="24"/>
                  <w:lang w:eastAsia="en-US"/>
                </w:rPr>
                <w:delText>Correspondentieadres SUBJECT</w:delText>
              </w:r>
            </w:del>
            <w:ins w:id="291" w:author="Arjan Kloosterboer" w:date="2017-08-08T12:49:00Z">
              <w:r w:rsidR="002D5B6A">
                <w:rPr>
                  <w:rFonts w:ascii="Calibri" w:hAnsi="Calibri" w:cs="Arial"/>
                  <w:color w:val="000000"/>
                  <w:sz w:val="22"/>
                  <w:szCs w:val="24"/>
                  <w:lang w:eastAsia="en-US"/>
                </w:rPr>
                <w:t>Afgeleid van de relatie</w:t>
              </w:r>
            </w:ins>
            <w:ins w:id="292" w:author="Arjan Kloosterboer" w:date="2017-08-08T12:52:00Z">
              <w:r w:rsidR="002D5B6A">
                <w:rPr>
                  <w:rFonts w:ascii="Calibri" w:hAnsi="Calibri" w:cs="Arial"/>
                  <w:color w:val="000000"/>
                  <w:sz w:val="22"/>
                  <w:szCs w:val="24"/>
                  <w:lang w:eastAsia="en-US"/>
                </w:rPr>
                <w:t xml:space="preserve"> in het RSGB</w:t>
              </w:r>
            </w:ins>
            <w:ins w:id="293" w:author="Arjan Kloosterboer" w:date="2017-08-08T12:49:00Z">
              <w:r w:rsidR="002D5B6A">
                <w:rPr>
                  <w:rFonts w:ascii="Calibri" w:hAnsi="Calibri" w:cs="Arial"/>
                  <w:color w:val="000000"/>
                  <w:sz w:val="22"/>
                  <w:szCs w:val="24"/>
                  <w:lang w:eastAsia="en-US"/>
                </w:rPr>
                <w:t>:</w:t>
              </w:r>
            </w:ins>
            <w:ins w:id="294" w:author="Arjan Kloosterboer" w:date="2017-08-08T12:51:00Z">
              <w:r w:rsidR="002D5B6A">
                <w:rPr>
                  <w:rFonts w:ascii="Calibri" w:hAnsi="Calibri" w:cs="Arial"/>
                  <w:color w:val="000000"/>
                  <w:sz w:val="22"/>
                  <w:szCs w:val="24"/>
                  <w:lang w:eastAsia="en-US"/>
                </w:rPr>
                <w:t xml:space="preserve"> SUBJECT heeft </w:t>
              </w:r>
            </w:ins>
            <w:ins w:id="295" w:author="Arjan Kloosterboer" w:date="2017-08-08T12:52:00Z">
              <w:r w:rsidR="002D5B6A">
                <w:rPr>
                  <w:rFonts w:ascii="Calibri" w:hAnsi="Calibri" w:cs="Arial"/>
                  <w:color w:val="000000"/>
                  <w:sz w:val="22"/>
                  <w:szCs w:val="24"/>
                  <w:lang w:eastAsia="en-US"/>
                </w:rPr>
                <w:t xml:space="preserve">als correspondentieadres </w:t>
              </w:r>
              <w:r w:rsidR="002D5B6A" w:rsidRPr="00914503">
                <w:rPr>
                  <w:rFonts w:ascii="Calibri" w:hAnsi="Calibri" w:cs="Arial"/>
                  <w:color w:val="000000"/>
                  <w:sz w:val="22"/>
                  <w:szCs w:val="24"/>
                  <w:lang w:eastAsia="en-US"/>
                </w:rPr>
                <w:t>ADRESSEERBAAR OBJECT AANDUIDING</w:t>
              </w:r>
            </w:ins>
            <w:ins w:id="296" w:author="Arjan Kloosterboer" w:date="2017-08-08T12:49:00Z">
              <w:r w:rsidR="002D5B6A">
                <w:rPr>
                  <w:rFonts w:ascii="Calibri" w:hAnsi="Calibri" w:cs="Arial"/>
                  <w:color w:val="000000"/>
                  <w:sz w:val="22"/>
                  <w:szCs w:val="24"/>
                  <w:lang w:eastAsia="en-US"/>
                </w:rPr>
                <w:t xml:space="preserve"> </w:t>
              </w:r>
            </w:ins>
          </w:p>
        </w:tc>
        <w:bookmarkEnd w:id="288"/>
      </w:tr>
      <w:tr w:rsidR="00D452B9" w:rsidRPr="00914503" w14:paraId="06EDD666" w14:textId="77777777" w:rsidTr="003505C9">
        <w:tc>
          <w:tcPr>
            <w:tcW w:w="450" w:type="dxa"/>
            <w:tcBorders>
              <w:top w:val="nil"/>
              <w:left w:val="nil"/>
              <w:bottom w:val="nil"/>
              <w:right w:val="nil"/>
            </w:tcBorders>
          </w:tcPr>
          <w:p w14:paraId="2B4B6939"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1078B1"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1DF2CEA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D452B9" w:rsidRPr="00914503" w14:paraId="24B713E8" w14:textId="77777777" w:rsidTr="003505C9">
        <w:tc>
          <w:tcPr>
            <w:tcW w:w="450" w:type="dxa"/>
            <w:tcBorders>
              <w:top w:val="nil"/>
              <w:left w:val="nil"/>
              <w:bottom w:val="nil"/>
              <w:right w:val="nil"/>
            </w:tcBorders>
          </w:tcPr>
          <w:p w14:paraId="6D46CDB6"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04EA3F8"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73F54DD0"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D452B9" w:rsidRPr="00914503" w14:paraId="575F8518" w14:textId="77777777" w:rsidTr="003505C9">
        <w:tc>
          <w:tcPr>
            <w:tcW w:w="450" w:type="dxa"/>
            <w:tcBorders>
              <w:top w:val="nil"/>
              <w:left w:val="nil"/>
              <w:bottom w:val="nil"/>
              <w:right w:val="nil"/>
            </w:tcBorders>
          </w:tcPr>
          <w:p w14:paraId="1E838220"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623CD1C"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16806997"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D452B9" w:rsidRPr="00914503" w14:paraId="3CDBA506" w14:textId="77777777" w:rsidTr="003505C9">
        <w:tc>
          <w:tcPr>
            <w:tcW w:w="450" w:type="dxa"/>
            <w:tcBorders>
              <w:top w:val="nil"/>
              <w:left w:val="nil"/>
              <w:bottom w:val="nil"/>
              <w:right w:val="nil"/>
            </w:tcBorders>
          </w:tcPr>
          <w:p w14:paraId="0681CF40"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CF8827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24B13219"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D452B9" w:rsidRPr="00914503" w14:paraId="59FBB924" w14:textId="77777777" w:rsidTr="003505C9">
        <w:tc>
          <w:tcPr>
            <w:tcW w:w="450" w:type="dxa"/>
            <w:tcBorders>
              <w:top w:val="nil"/>
              <w:left w:val="nil"/>
              <w:bottom w:val="nil"/>
              <w:right w:val="nil"/>
            </w:tcBorders>
          </w:tcPr>
          <w:p w14:paraId="5156BD0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9DC9CD"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4B53694E"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D452B9" w:rsidRPr="00914503" w14:paraId="7FF95182" w14:textId="77777777" w:rsidTr="003505C9">
        <w:tc>
          <w:tcPr>
            <w:tcW w:w="450" w:type="dxa"/>
            <w:tcBorders>
              <w:top w:val="nil"/>
              <w:left w:val="nil"/>
              <w:bottom w:val="nil"/>
              <w:right w:val="nil"/>
            </w:tcBorders>
          </w:tcPr>
          <w:p w14:paraId="28FA71D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AED53AA"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6DAF7A7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D452B9" w:rsidRPr="00914503" w14:paraId="5150B4BA" w14:textId="77777777" w:rsidTr="003505C9">
        <w:tc>
          <w:tcPr>
            <w:tcW w:w="450" w:type="dxa"/>
            <w:tcBorders>
              <w:top w:val="nil"/>
              <w:left w:val="nil"/>
              <w:bottom w:val="nil"/>
              <w:right w:val="nil"/>
            </w:tcBorders>
          </w:tcPr>
          <w:p w14:paraId="1AB8F039"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E4884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314C25BE"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D452B9" w:rsidRPr="00914503" w14:paraId="69483096" w14:textId="77777777" w:rsidTr="003505C9">
        <w:tc>
          <w:tcPr>
            <w:tcW w:w="450" w:type="dxa"/>
            <w:tcBorders>
              <w:top w:val="nil"/>
              <w:left w:val="nil"/>
              <w:bottom w:val="nil"/>
              <w:right w:val="nil"/>
            </w:tcBorders>
          </w:tcPr>
          <w:p w14:paraId="20322115"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97" w:name="BKM_E9FF1806_148A_4ba3_95FB_47CAE19FA279"/>
          </w:p>
        </w:tc>
        <w:tc>
          <w:tcPr>
            <w:tcW w:w="2790" w:type="dxa"/>
            <w:gridSpan w:val="2"/>
            <w:tcBorders>
              <w:top w:val="nil"/>
              <w:left w:val="nil"/>
              <w:bottom w:val="nil"/>
              <w:right w:val="nil"/>
            </w:tcBorders>
          </w:tcPr>
          <w:p w14:paraId="3E2BF07B"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Postadres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36B56DF5" w14:textId="51FD0DA9" w:rsidR="00D452B9" w:rsidRPr="00914503" w:rsidRDefault="008C7108"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298" w:author="Arjan Kloosterboer" w:date="2017-08-08T13:03:00Z">
              <w:r w:rsidRPr="00914503">
                <w:rPr>
                  <w:rFonts w:ascii="Calibri" w:hAnsi="Calibri" w:cs="Arial"/>
                  <w:color w:val="000000"/>
                  <w:sz w:val="22"/>
                  <w:szCs w:val="24"/>
                  <w:lang w:eastAsia="en-US"/>
                </w:rPr>
                <w:t>RSGB</w:t>
              </w:r>
              <w:r>
                <w:rPr>
                  <w:rFonts w:ascii="Calibri" w:hAnsi="Calibri" w:cs="Arial"/>
                  <w:color w:val="000000"/>
                  <w:sz w:val="22"/>
                  <w:szCs w:val="24"/>
                  <w:lang w:eastAsia="en-US"/>
                </w:rPr>
                <w:t>.</w:t>
              </w:r>
            </w:ins>
            <w:ins w:id="299" w:author="Arjan Kloosterboer" w:date="2017-08-08T13:04:00Z">
              <w:r>
                <w:rPr>
                  <w:rFonts w:ascii="Calibri" w:hAnsi="Calibri" w:cs="Arial"/>
                  <w:color w:val="000000"/>
                  <w:sz w:val="22"/>
                  <w:szCs w:val="24"/>
                  <w:lang w:eastAsia="en-US"/>
                </w:rPr>
                <w:t>(Objecttype)SUBJECT.</w:t>
              </w:r>
            </w:ins>
            <w:ins w:id="300" w:author="Arjan Kloosterboer" w:date="2017-08-08T13:03:00Z">
              <w:r>
                <w:rPr>
                  <w:rFonts w:ascii="Calibri" w:hAnsi="Calibri" w:cs="Arial"/>
                  <w:color w:val="000000"/>
                  <w:sz w:val="22"/>
                  <w:szCs w:val="24"/>
                  <w:lang w:eastAsia="en-US"/>
                </w:rPr>
                <w:t>(Groepattribuutsoort)</w:t>
              </w:r>
            </w:ins>
            <w:r w:rsidR="00D452B9" w:rsidRPr="00914503">
              <w:rPr>
                <w:rFonts w:ascii="Calibri" w:hAnsi="Calibri" w:cs="Arial"/>
                <w:color w:val="000000"/>
                <w:sz w:val="22"/>
                <w:szCs w:val="24"/>
                <w:lang w:eastAsia="en-US"/>
              </w:rPr>
              <w:t>Postadres SUBJECT</w:t>
            </w:r>
          </w:p>
        </w:tc>
        <w:bookmarkEnd w:id="297"/>
      </w:tr>
      <w:tr w:rsidR="00D452B9" w:rsidRPr="00914503" w14:paraId="58A01766" w14:textId="77777777" w:rsidTr="003505C9">
        <w:tc>
          <w:tcPr>
            <w:tcW w:w="450" w:type="dxa"/>
            <w:tcBorders>
              <w:top w:val="nil"/>
              <w:left w:val="nil"/>
              <w:bottom w:val="nil"/>
              <w:right w:val="nil"/>
            </w:tcBorders>
          </w:tcPr>
          <w:p w14:paraId="117CC981"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B4B19A0"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0B22FF1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 postcode  </w:t>
            </w:r>
          </w:p>
        </w:tc>
      </w:tr>
      <w:tr w:rsidR="00D452B9" w:rsidRPr="00914503" w14:paraId="59BDCDCF" w14:textId="77777777" w:rsidTr="003505C9">
        <w:tc>
          <w:tcPr>
            <w:tcW w:w="450" w:type="dxa"/>
            <w:tcBorders>
              <w:top w:val="nil"/>
              <w:left w:val="nil"/>
              <w:bottom w:val="nil"/>
              <w:right w:val="nil"/>
            </w:tcBorders>
          </w:tcPr>
          <w:p w14:paraId="10AE974C"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4EF0006"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2FE0AF9C"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Postadrestype  </w:t>
            </w:r>
          </w:p>
        </w:tc>
      </w:tr>
      <w:tr w:rsidR="00D452B9" w:rsidRPr="00914503" w14:paraId="165C2920" w14:textId="77777777" w:rsidTr="003505C9">
        <w:tc>
          <w:tcPr>
            <w:tcW w:w="450" w:type="dxa"/>
            <w:tcBorders>
              <w:top w:val="nil"/>
              <w:left w:val="nil"/>
              <w:bottom w:val="nil"/>
              <w:right w:val="nil"/>
            </w:tcBorders>
          </w:tcPr>
          <w:p w14:paraId="618D6BBE"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96B474C"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739AD7F8"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Postbus- of antwoordnummer  </w:t>
            </w:r>
          </w:p>
        </w:tc>
      </w:tr>
      <w:tr w:rsidR="00D452B9" w:rsidRPr="00914503" w14:paraId="381A7335" w14:textId="77777777" w:rsidTr="003505C9">
        <w:tc>
          <w:tcPr>
            <w:tcW w:w="450" w:type="dxa"/>
            <w:tcBorders>
              <w:top w:val="nil"/>
              <w:left w:val="nil"/>
              <w:bottom w:val="nil"/>
              <w:right w:val="nil"/>
            </w:tcBorders>
          </w:tcPr>
          <w:p w14:paraId="68A276FB"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BBB6A87"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1FF293BD"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D452B9" w:rsidRPr="00914503" w14:paraId="2694A22A" w14:textId="77777777" w:rsidTr="003505C9">
        <w:tc>
          <w:tcPr>
            <w:tcW w:w="450" w:type="dxa"/>
            <w:tcBorders>
              <w:top w:val="nil"/>
              <w:left w:val="nil"/>
              <w:bottom w:val="nil"/>
              <w:right w:val="nil"/>
            </w:tcBorders>
          </w:tcPr>
          <w:p w14:paraId="69C27EE9"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01" w:name="BKM_79CAA323_54A9_4894_890B_B4DE11F4C8A7"/>
          </w:p>
        </w:tc>
        <w:tc>
          <w:tcPr>
            <w:tcW w:w="2790" w:type="dxa"/>
            <w:gridSpan w:val="2"/>
            <w:tcBorders>
              <w:top w:val="nil"/>
              <w:left w:val="nil"/>
              <w:bottom w:val="nil"/>
              <w:right w:val="nil"/>
            </w:tcBorders>
          </w:tcPr>
          <w:p w14:paraId="658B957F"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Verblijf buitenland</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36F315B5" w14:textId="0E403BF4" w:rsidR="00D452B9" w:rsidRPr="00914503" w:rsidRDefault="008C7108"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302" w:author="Arjan Kloosterboer" w:date="2017-08-08T13:06: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.(Objecttype)SUBJECT.(Groepattribuutsoort)</w:t>
              </w:r>
            </w:ins>
            <w:r w:rsidR="00D452B9" w:rsidRPr="00914503">
              <w:rPr>
                <w:rFonts w:ascii="Calibri" w:hAnsi="Calibri" w:cs="Arial"/>
                <w:color w:val="000000"/>
                <w:sz w:val="22"/>
                <w:szCs w:val="24"/>
                <w:lang w:eastAsia="en-US"/>
              </w:rPr>
              <w:t>Verblijf buitenland SUBJECT</w:t>
            </w:r>
          </w:p>
        </w:tc>
        <w:bookmarkEnd w:id="301"/>
      </w:tr>
      <w:tr w:rsidR="00D452B9" w:rsidRPr="00914503" w14:paraId="664EA50F" w14:textId="77777777" w:rsidTr="003505C9">
        <w:tc>
          <w:tcPr>
            <w:tcW w:w="450" w:type="dxa"/>
            <w:tcBorders>
              <w:top w:val="nil"/>
              <w:left w:val="nil"/>
              <w:bottom w:val="nil"/>
              <w:right w:val="nil"/>
            </w:tcBorders>
          </w:tcPr>
          <w:p w14:paraId="2F1DDDD4"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7D3ED2D"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083EA50D"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1  </w:t>
            </w:r>
          </w:p>
        </w:tc>
      </w:tr>
      <w:tr w:rsidR="00D452B9" w:rsidRPr="00914503" w14:paraId="5774A757" w14:textId="77777777" w:rsidTr="003505C9">
        <w:tc>
          <w:tcPr>
            <w:tcW w:w="450" w:type="dxa"/>
            <w:tcBorders>
              <w:top w:val="nil"/>
              <w:left w:val="nil"/>
              <w:bottom w:val="nil"/>
              <w:right w:val="nil"/>
            </w:tcBorders>
          </w:tcPr>
          <w:p w14:paraId="721F1945"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E1970B1"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2104FD43"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2  </w:t>
            </w:r>
          </w:p>
        </w:tc>
      </w:tr>
      <w:tr w:rsidR="00D452B9" w:rsidRPr="00914503" w14:paraId="7EB479E8" w14:textId="77777777" w:rsidTr="003505C9">
        <w:tc>
          <w:tcPr>
            <w:tcW w:w="450" w:type="dxa"/>
            <w:tcBorders>
              <w:top w:val="nil"/>
              <w:left w:val="nil"/>
              <w:bottom w:val="nil"/>
              <w:right w:val="nil"/>
            </w:tcBorders>
          </w:tcPr>
          <w:p w14:paraId="314490B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E6FB935"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0F20F71B"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3  </w:t>
            </w:r>
          </w:p>
        </w:tc>
      </w:tr>
      <w:tr w:rsidR="008C7108" w:rsidRPr="00914503" w14:paraId="41A49836" w14:textId="77777777" w:rsidTr="003505C9">
        <w:tc>
          <w:tcPr>
            <w:tcW w:w="450" w:type="dxa"/>
            <w:tcBorders>
              <w:top w:val="nil"/>
              <w:left w:val="nil"/>
              <w:bottom w:val="nil"/>
              <w:right w:val="nil"/>
            </w:tcBorders>
          </w:tcPr>
          <w:p w14:paraId="6CB5B4D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1E763D1"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74ECF5F4"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Land verblijfadres  </w:t>
            </w:r>
          </w:p>
        </w:tc>
      </w:tr>
      <w:tr w:rsidR="008C7108" w:rsidRPr="00914503" w14:paraId="08C4CA69" w14:textId="77777777" w:rsidTr="003505C9">
        <w:tc>
          <w:tcPr>
            <w:tcW w:w="450" w:type="dxa"/>
            <w:tcBorders>
              <w:top w:val="nil"/>
              <w:left w:val="nil"/>
              <w:bottom w:val="nil"/>
              <w:right w:val="nil"/>
            </w:tcBorders>
          </w:tcPr>
          <w:p w14:paraId="62703225"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03" w:name="BKM_714E08FC_AB8D_4cd4_BF5E_3C1D14004626"/>
          </w:p>
        </w:tc>
        <w:tc>
          <w:tcPr>
            <w:tcW w:w="2790" w:type="dxa"/>
            <w:gridSpan w:val="2"/>
            <w:tcBorders>
              <w:top w:val="nil"/>
              <w:left w:val="nil"/>
              <w:bottom w:val="nil"/>
              <w:right w:val="nil"/>
            </w:tcBorders>
          </w:tcPr>
          <w:p w14:paraId="0540B02E"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Telefoonnummer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1DB3760E"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Telefoonnummer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p>
        </w:tc>
        <w:bookmarkEnd w:id="303"/>
      </w:tr>
      <w:tr w:rsidR="008C7108" w:rsidRPr="00022289" w14:paraId="04891597" w14:textId="77777777" w:rsidTr="003505C9">
        <w:tc>
          <w:tcPr>
            <w:tcW w:w="450" w:type="dxa"/>
            <w:tcBorders>
              <w:top w:val="nil"/>
              <w:left w:val="nil"/>
              <w:bottom w:val="nil"/>
              <w:right w:val="nil"/>
            </w:tcBorders>
          </w:tcPr>
          <w:p w14:paraId="0095D10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04" w:name="BKM_7DA5B260_8112_477c_980A_6D8B4B719E82"/>
          </w:p>
        </w:tc>
        <w:tc>
          <w:tcPr>
            <w:tcW w:w="2790" w:type="dxa"/>
            <w:gridSpan w:val="2"/>
            <w:tcBorders>
              <w:top w:val="nil"/>
              <w:left w:val="nil"/>
              <w:bottom w:val="nil"/>
              <w:right w:val="nil"/>
            </w:tcBorders>
          </w:tcPr>
          <w:p w14:paraId="0E80937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Emailadres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75A6369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Emailadres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304"/>
      </w:tr>
      <w:tr w:rsidR="008C7108" w:rsidRPr="00022289" w14:paraId="4B04544E" w14:textId="77777777" w:rsidTr="003505C9">
        <w:tc>
          <w:tcPr>
            <w:tcW w:w="450" w:type="dxa"/>
            <w:tcBorders>
              <w:top w:val="nil"/>
              <w:left w:val="nil"/>
              <w:bottom w:val="nil"/>
              <w:right w:val="nil"/>
            </w:tcBorders>
          </w:tcPr>
          <w:p w14:paraId="1A0DEBBE"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305" w:name="BKM_394EF40F_0F71_43c0_971C_E5C74B0FD56C"/>
          </w:p>
        </w:tc>
        <w:tc>
          <w:tcPr>
            <w:tcW w:w="2790" w:type="dxa"/>
            <w:gridSpan w:val="2"/>
            <w:tcBorders>
              <w:top w:val="nil"/>
              <w:left w:val="nil"/>
              <w:bottom w:val="nil"/>
              <w:right w:val="nil"/>
            </w:tcBorders>
          </w:tcPr>
          <w:p w14:paraId="2319A01B"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Fax-nummer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91FFB9C"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Fax-nummer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305"/>
      </w:tr>
      <w:tr w:rsidR="008C7108" w:rsidRPr="00914503" w14:paraId="0B74209C" w14:textId="77777777" w:rsidTr="003505C9">
        <w:tc>
          <w:tcPr>
            <w:tcW w:w="450" w:type="dxa"/>
            <w:tcBorders>
              <w:top w:val="nil"/>
              <w:left w:val="nil"/>
              <w:bottom w:val="nil"/>
              <w:right w:val="nil"/>
            </w:tcBorders>
          </w:tcPr>
          <w:p w14:paraId="00231CDD"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306" w:name="BKM_0D090CF3_746C_4948_A1F7_D449E9B345B0"/>
          </w:p>
        </w:tc>
        <w:tc>
          <w:tcPr>
            <w:tcW w:w="2790" w:type="dxa"/>
            <w:gridSpan w:val="2"/>
            <w:tcBorders>
              <w:top w:val="nil"/>
              <w:left w:val="nil"/>
              <w:bottom w:val="nil"/>
              <w:right w:val="nil"/>
            </w:tcBorders>
          </w:tcPr>
          <w:p w14:paraId="5E170CAC"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Rekeningnummer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354DF9C7" w14:textId="4E562076"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ins w:id="307" w:author="Arjan Kloosterboer" w:date="2017-08-07T18:33:00Z">
              <w:r w:rsidRPr="00604340">
                <w:rPr>
                  <w:rFonts w:ascii="Calibri" w:hAnsi="Calibri" w:cs="Arial"/>
                  <w:color w:val="000000"/>
                  <w:sz w:val="22"/>
                  <w:szCs w:val="24"/>
                  <w:lang w:eastAsia="en-US"/>
                </w:rPr>
                <w:t>RSGB.(Objecttype)SUBJECT.(Groepattribuutsoort)</w:t>
              </w:r>
            </w:ins>
            <w:r w:rsidRPr="00914503">
              <w:rPr>
                <w:rFonts w:ascii="Calibri" w:hAnsi="Calibri" w:cs="Arial"/>
                <w:color w:val="000000"/>
                <w:sz w:val="22"/>
                <w:szCs w:val="24"/>
                <w:lang w:eastAsia="en-US"/>
              </w:rPr>
              <w:t>Rekeningnummer</w:t>
            </w:r>
            <w:del w:id="308" w:author="Arjan Kloosterboer" w:date="2017-08-07T18:34:00Z">
              <w:r w:rsidRPr="00914503" w:rsidDel="00604340">
                <w:rPr>
                  <w:rFonts w:ascii="Calibri" w:hAnsi="Calibri" w:cs="Arial"/>
                  <w:color w:val="000000"/>
                  <w:sz w:val="22"/>
                  <w:szCs w:val="24"/>
                  <w:lang w:eastAsia="en-US"/>
                </w:rPr>
                <w:delText xml:space="preserve"> SUBJECT</w:delText>
              </w:r>
            </w:del>
          </w:p>
        </w:tc>
        <w:bookmarkEnd w:id="306"/>
      </w:tr>
      <w:tr w:rsidR="008C7108" w:rsidRPr="00914503" w14:paraId="6A52317C" w14:textId="77777777" w:rsidTr="003505C9">
        <w:tc>
          <w:tcPr>
            <w:tcW w:w="450" w:type="dxa"/>
            <w:tcBorders>
              <w:top w:val="nil"/>
              <w:left w:val="nil"/>
              <w:bottom w:val="nil"/>
              <w:right w:val="nil"/>
            </w:tcBorders>
          </w:tcPr>
          <w:p w14:paraId="0113C7EF"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EE9C555"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IBAN </w:t>
            </w:r>
          </w:p>
        </w:tc>
        <w:tc>
          <w:tcPr>
            <w:tcW w:w="6120" w:type="dxa"/>
            <w:tcBorders>
              <w:top w:val="nil"/>
              <w:left w:val="nil"/>
              <w:bottom w:val="nil"/>
              <w:right w:val="nil"/>
            </w:tcBorders>
          </w:tcPr>
          <w:p w14:paraId="19443FD9" w14:textId="6023A251"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309" w:author="Arjan Kloosterboer" w:date="2017-08-07T18:35: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310" w:author="Arjan Kloosterboer" w:date="2017-08-07T18:35:00Z">
              <w:r>
                <w:rPr>
                  <w:rFonts w:ascii="Calibri" w:hAnsi="Calibri" w:cs="Arial"/>
                  <w:color w:val="000000"/>
                  <w:sz w:val="22"/>
                  <w:szCs w:val="24"/>
                  <w:lang w:val="en-US" w:eastAsia="en-US"/>
                </w:rPr>
                <w:t>(Attribuutsoort)IBAN</w:t>
              </w:r>
            </w:ins>
            <w:r w:rsidRPr="00914503">
              <w:rPr>
                <w:rFonts w:ascii="Calibri" w:hAnsi="Calibri" w:cs="Arial"/>
                <w:color w:val="000000"/>
                <w:sz w:val="22"/>
                <w:szCs w:val="24"/>
                <w:lang w:eastAsia="en-US"/>
              </w:rPr>
              <w:t xml:space="preserve">  </w:t>
            </w:r>
          </w:p>
        </w:tc>
      </w:tr>
      <w:tr w:rsidR="008C7108" w:rsidRPr="00914503" w14:paraId="19B5484A" w14:textId="77777777" w:rsidTr="003505C9">
        <w:tc>
          <w:tcPr>
            <w:tcW w:w="450" w:type="dxa"/>
            <w:tcBorders>
              <w:top w:val="nil"/>
              <w:left w:val="nil"/>
              <w:bottom w:val="nil"/>
              <w:right w:val="nil"/>
            </w:tcBorders>
          </w:tcPr>
          <w:p w14:paraId="6E415117"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AD0C08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BIC </w:t>
            </w:r>
          </w:p>
        </w:tc>
        <w:tc>
          <w:tcPr>
            <w:tcW w:w="6120" w:type="dxa"/>
            <w:tcBorders>
              <w:top w:val="nil"/>
              <w:left w:val="nil"/>
              <w:bottom w:val="nil"/>
              <w:right w:val="nil"/>
            </w:tcBorders>
          </w:tcPr>
          <w:p w14:paraId="1577383D" w14:textId="7003E602"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311" w:author="Arjan Kloosterboer" w:date="2017-08-07T18:36: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312" w:author="Arjan Kloosterboer" w:date="2017-08-07T18:36:00Z">
              <w:r>
                <w:rPr>
                  <w:rFonts w:ascii="Calibri" w:hAnsi="Calibri" w:cs="Arial"/>
                  <w:color w:val="000000"/>
                  <w:sz w:val="22"/>
                  <w:szCs w:val="24"/>
                  <w:lang w:val="en-US" w:eastAsia="en-US"/>
                </w:rPr>
                <w:t>(Attribuutsoort)BIC</w:t>
              </w:r>
            </w:ins>
            <w:r w:rsidRPr="00914503">
              <w:rPr>
                <w:rFonts w:ascii="Calibri" w:hAnsi="Calibri" w:cs="Arial"/>
                <w:color w:val="000000"/>
                <w:sz w:val="22"/>
                <w:szCs w:val="24"/>
                <w:lang w:eastAsia="en-US"/>
              </w:rPr>
              <w:t xml:space="preserve">  </w:t>
            </w:r>
          </w:p>
        </w:tc>
      </w:tr>
    </w:tbl>
    <w:p w14:paraId="5AA3075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914503" w14:paraId="085A947F" w14:textId="77777777" w:rsidTr="00847C61">
        <w:tc>
          <w:tcPr>
            <w:tcW w:w="9360" w:type="dxa"/>
            <w:gridSpan w:val="3"/>
            <w:tcBorders>
              <w:top w:val="nil"/>
              <w:left w:val="nil"/>
              <w:bottom w:val="nil"/>
              <w:right w:val="nil"/>
            </w:tcBorders>
          </w:tcPr>
          <w:p w14:paraId="3B5D60E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3" w:name="_Hlk489964103"/>
            <w:r w:rsidRPr="00914503">
              <w:rPr>
                <w:rFonts w:ascii="Calibri" w:hAnsi="Calibri" w:cs="Arial"/>
                <w:b/>
                <w:color w:val="0F0F0F"/>
                <w:sz w:val="22"/>
                <w:szCs w:val="24"/>
                <w:lang w:eastAsia="en-US"/>
              </w:rPr>
              <w:t>Overzicht relaties</w:t>
            </w:r>
          </w:p>
        </w:tc>
      </w:tr>
      <w:tr w:rsidR="00847C61" w:rsidRPr="00914503" w14:paraId="153D956D" w14:textId="77777777" w:rsidTr="00847C61">
        <w:tc>
          <w:tcPr>
            <w:tcW w:w="450" w:type="dxa"/>
            <w:tcBorders>
              <w:top w:val="nil"/>
              <w:left w:val="nil"/>
              <w:bottom w:val="nil"/>
              <w:right w:val="nil"/>
            </w:tcBorders>
          </w:tcPr>
          <w:p w14:paraId="15FF902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084ABF2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914503">
              <w:rPr>
                <w:rFonts w:ascii="Calibri" w:hAnsi="Calibri" w:cs="Arial"/>
                <w:i/>
                <w:color w:val="0F0F0F"/>
                <w:sz w:val="22"/>
                <w:szCs w:val="24"/>
                <w:lang w:eastAsia="en-US"/>
              </w:rPr>
              <w:t>Relatienaam met</w:t>
            </w:r>
          </w:p>
          <w:p w14:paraId="369311F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3259E7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Definitie</w:t>
            </w:r>
          </w:p>
        </w:tc>
      </w:tr>
      <w:tr w:rsidR="00847C61" w:rsidRPr="00914503" w14:paraId="46B51FFE" w14:textId="77777777" w:rsidTr="00847C61">
        <w:tc>
          <w:tcPr>
            <w:tcW w:w="450" w:type="dxa"/>
            <w:tcBorders>
              <w:top w:val="nil"/>
              <w:left w:val="nil"/>
              <w:bottom w:val="nil"/>
              <w:right w:val="nil"/>
            </w:tcBorders>
          </w:tcPr>
          <w:p w14:paraId="769A27AC"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2F0F0B7"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KLANTCONTACT</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404F607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heeft plaatsgevonden met</w:t>
            </w:r>
            <w:r w:rsidR="00DE73DB" w:rsidRPr="00914503">
              <w:rPr>
                <w:rFonts w:ascii="Calibri" w:hAnsi="Calibri" w:cs="Arial"/>
                <w:color w:val="0F0F0F"/>
                <w:sz w:val="22"/>
                <w:szCs w:val="24"/>
                <w:lang w:eastAsia="en-US"/>
              </w:rPr>
              <w:fldChar w:fldCharType="end"/>
            </w:r>
          </w:p>
          <w:p w14:paraId="40339F39"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NATUURLIJK PERSOON</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17703530"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De NATUURLIJK PERSOON waarmee een individueel contact over een ZAAK plaats heeft gevonden.</w:t>
            </w:r>
            <w:r w:rsidRPr="00914503">
              <w:rPr>
                <w:rFonts w:ascii="Arial" w:hAnsi="Arial" w:cs="Arial"/>
                <w:szCs w:val="24"/>
                <w:lang w:val="en-AU" w:eastAsia="en-US"/>
              </w:rPr>
              <w:fldChar w:fldCharType="end"/>
            </w:r>
          </w:p>
        </w:tc>
      </w:tr>
      <w:tr w:rsidR="00847C61" w:rsidRPr="00914503" w14:paraId="5316F2A9" w14:textId="77777777" w:rsidTr="00847C61">
        <w:trPr>
          <w:trHeight w:hRule="exact" w:val="128"/>
        </w:trPr>
        <w:tc>
          <w:tcPr>
            <w:tcW w:w="450" w:type="dxa"/>
            <w:tcBorders>
              <w:top w:val="nil"/>
              <w:left w:val="nil"/>
              <w:bottom w:val="nil"/>
              <w:right w:val="nil"/>
            </w:tcBorders>
          </w:tcPr>
          <w:p w14:paraId="2D993DE6"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AE8663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70A7092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437F8164" w14:textId="77777777" w:rsidTr="00847C61">
        <w:tc>
          <w:tcPr>
            <w:tcW w:w="450" w:type="dxa"/>
            <w:tcBorders>
              <w:top w:val="nil"/>
              <w:left w:val="nil"/>
              <w:bottom w:val="nil"/>
              <w:right w:val="nil"/>
            </w:tcBorders>
          </w:tcPr>
          <w:p w14:paraId="326820FA"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FC5D9A8" w14:textId="02C8FDFE"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BETROKKENE</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443BDCC5" w14:textId="756274E3"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is</w:t>
            </w:r>
            <w:r w:rsidR="00DE73DB" w:rsidRPr="00914503">
              <w:rPr>
                <w:rFonts w:ascii="Calibri" w:hAnsi="Calibri" w:cs="Arial"/>
                <w:color w:val="0F0F0F"/>
                <w:sz w:val="22"/>
                <w:szCs w:val="24"/>
                <w:lang w:eastAsia="en-US"/>
              </w:rPr>
              <w:fldChar w:fldCharType="end"/>
            </w:r>
          </w:p>
          <w:p w14:paraId="47914A22" w14:textId="4ACD14B2" w:rsidR="00847C61" w:rsidRPr="00914503" w:rsidRDefault="00DE73DB" w:rsidP="008E14F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NATUURLIJK PERSOON</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ins w:id="314" w:author="Arjan Kloosterboer" w:date="2017-01-24T15:12:00Z">
              <w:r w:rsidR="008E14F1">
                <w:rPr>
                  <w:rFonts w:ascii="Calibri" w:hAnsi="Calibri" w:cs="Arial"/>
                  <w:color w:val="0F0F0F"/>
                  <w:sz w:val="22"/>
                  <w:szCs w:val="24"/>
                  <w:lang w:eastAsia="en-US"/>
                </w:rPr>
                <w:t>0..</w:t>
              </w:r>
            </w:ins>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2BD5C8A7" w14:textId="4A1DD156"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 xml:space="preserve">Een NATUURLIJK PERSOON als </w:t>
            </w:r>
            <w:ins w:id="315" w:author="Arjan Kloosterboer" w:date="2017-09-21T11:40: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specialisatie</w:t>
            </w:r>
            <w:ins w:id="316" w:author="Arjan Kloosterboer" w:date="2017-09-21T11:40: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 xml:space="preserve"> van BETROKKENE.</w:t>
            </w:r>
            <w:r w:rsidRPr="00914503">
              <w:rPr>
                <w:rFonts w:ascii="Arial" w:hAnsi="Arial" w:cs="Arial"/>
                <w:szCs w:val="24"/>
                <w:lang w:val="en-AU" w:eastAsia="en-US"/>
              </w:rPr>
              <w:fldChar w:fldCharType="end"/>
            </w:r>
          </w:p>
        </w:tc>
      </w:tr>
      <w:bookmarkEnd w:id="313"/>
      <w:tr w:rsidR="00847C61" w:rsidRPr="00914503" w14:paraId="16EF22DB" w14:textId="77777777" w:rsidTr="00847C61">
        <w:trPr>
          <w:trHeight w:hRule="exact" w:val="128"/>
        </w:trPr>
        <w:tc>
          <w:tcPr>
            <w:tcW w:w="450" w:type="dxa"/>
            <w:tcBorders>
              <w:top w:val="nil"/>
              <w:left w:val="nil"/>
              <w:bottom w:val="nil"/>
              <w:right w:val="nil"/>
            </w:tcBorders>
          </w:tcPr>
          <w:p w14:paraId="0D93A130"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39B695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C24B2E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F18D91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914503" w14:paraId="2BC9BEA1" w14:textId="77777777" w:rsidTr="00BE0442">
        <w:trPr>
          <w:cantSplit/>
        </w:trPr>
        <w:tc>
          <w:tcPr>
            <w:tcW w:w="9360" w:type="dxa"/>
            <w:tcBorders>
              <w:top w:val="nil"/>
              <w:left w:val="nil"/>
              <w:bottom w:val="nil"/>
              <w:right w:val="nil"/>
            </w:tcBorders>
          </w:tcPr>
          <w:p w14:paraId="274E182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lastRenderedPageBreak/>
              <w:t>Toelichting objecttype</w:t>
            </w:r>
          </w:p>
          <w:p w14:paraId="7E7174B9" w14:textId="7C80920D" w:rsidR="00F970B9" w:rsidRPr="00F970B9" w:rsidRDefault="00F970B9" w:rsidP="00F970B9">
            <w:pPr>
              <w:widowControl w:val="0"/>
              <w:autoSpaceDE w:val="0"/>
              <w:autoSpaceDN w:val="0"/>
              <w:adjustRightInd w:val="0"/>
              <w:spacing w:line="240" w:lineRule="auto"/>
              <w:ind w:left="720"/>
              <w:contextualSpacing w:val="0"/>
              <w:rPr>
                <w:ins w:id="317" w:author="Arjan Kloosterboer" w:date="2017-08-08T16:43:00Z"/>
                <w:rFonts w:ascii="Calibri" w:hAnsi="Calibri" w:cs="Arial"/>
                <w:color w:val="0F0F0F"/>
                <w:sz w:val="22"/>
                <w:szCs w:val="24"/>
                <w:lang w:eastAsia="en-US"/>
              </w:rPr>
            </w:pPr>
            <w:ins w:id="318" w:author="Arjan Kloosterboer" w:date="2017-08-08T16:43:00Z">
              <w:r>
                <w:rPr>
                  <w:rFonts w:ascii="Calibri" w:hAnsi="Calibri" w:cs="Arial"/>
                  <w:color w:val="0F0F0F"/>
                  <w:sz w:val="22"/>
                  <w:szCs w:val="24"/>
                  <w:lang w:eastAsia="en-US"/>
                </w:rPr>
                <w:t>Betreft d</w:t>
              </w:r>
            </w:ins>
            <w:del w:id="319" w:author="Arjan Kloosterboer" w:date="2017-08-08T16:43:00Z">
              <w:r w:rsidR="00847C61" w:rsidRPr="00914503" w:rsidDel="00F970B9">
                <w:rPr>
                  <w:rFonts w:ascii="Calibri" w:hAnsi="Calibri" w:cs="Arial"/>
                  <w:color w:val="0F0F0F"/>
                  <w:sz w:val="22"/>
                  <w:szCs w:val="24"/>
                  <w:lang w:eastAsia="en-US"/>
                </w:rPr>
                <w:delText>D</w:delText>
              </w:r>
            </w:del>
            <w:r w:rsidR="00847C61" w:rsidRPr="00914503">
              <w:rPr>
                <w:rFonts w:ascii="Calibri" w:hAnsi="Calibri" w:cs="Arial"/>
                <w:color w:val="0F0F0F"/>
                <w:sz w:val="22"/>
                <w:szCs w:val="24"/>
                <w:lang w:eastAsia="en-US"/>
              </w:rPr>
              <w:t xml:space="preserve">e aan het RSGB ontleende gegevens van een NATUURLIJK PERSOON </w:t>
            </w:r>
            <w:ins w:id="320" w:author="Arjan Kloosterboer" w:date="2017-08-08T16:44:00Z">
              <w:r>
                <w:rPr>
                  <w:rFonts w:ascii="Calibri" w:hAnsi="Calibri" w:cs="Arial"/>
                  <w:color w:val="0F0F0F"/>
                  <w:sz w:val="22"/>
                  <w:szCs w:val="24"/>
                  <w:lang w:eastAsia="en-US"/>
                </w:rPr>
                <w:t xml:space="preserve">(en de specialisaties daarvan) </w:t>
              </w:r>
            </w:ins>
            <w:r w:rsidR="00847C61" w:rsidRPr="00914503">
              <w:rPr>
                <w:rFonts w:ascii="Calibri" w:hAnsi="Calibri" w:cs="Arial"/>
                <w:color w:val="0F0F0F"/>
                <w:sz w:val="22"/>
                <w:szCs w:val="24"/>
                <w:lang w:eastAsia="en-US"/>
              </w:rPr>
              <w:t>die in het RGBZ gebruikt worden. Zie voor de specificaties van deze gegevens het RSGB.</w:t>
            </w:r>
            <w:ins w:id="321" w:author="Arjan Kloosterboer" w:date="2017-08-08T16:43:00Z">
              <w:r>
                <w:t xml:space="preserve"> </w:t>
              </w:r>
            </w:ins>
          </w:p>
          <w:p w14:paraId="6197EBA5" w14:textId="77777777" w:rsidR="00F970B9" w:rsidRPr="00F970B9" w:rsidRDefault="00F970B9" w:rsidP="00F970B9">
            <w:pPr>
              <w:widowControl w:val="0"/>
              <w:autoSpaceDE w:val="0"/>
              <w:autoSpaceDN w:val="0"/>
              <w:adjustRightInd w:val="0"/>
              <w:spacing w:line="240" w:lineRule="auto"/>
              <w:ind w:left="720"/>
              <w:contextualSpacing w:val="0"/>
              <w:rPr>
                <w:ins w:id="322" w:author="Arjan Kloosterboer" w:date="2017-08-08T16:43:00Z"/>
                <w:rFonts w:ascii="Calibri" w:hAnsi="Calibri" w:cs="Arial"/>
                <w:color w:val="0F0F0F"/>
                <w:sz w:val="22"/>
                <w:szCs w:val="24"/>
                <w:lang w:eastAsia="en-US"/>
              </w:rPr>
            </w:pPr>
            <w:ins w:id="323" w:author="Arjan Kloosterboer" w:date="2017-08-08T16:43:00Z">
              <w:r w:rsidRPr="00F970B9">
                <w:rPr>
                  <w:rFonts w:ascii="Calibri" w:hAnsi="Calibri" w:cs="Arial"/>
                  <w:color w:val="0F0F0F"/>
                  <w:sz w:val="22"/>
                  <w:szCs w:val="24"/>
                  <w:lang w:eastAsia="en-US"/>
                </w:rPr>
                <w:t>De unieke aanduiding hangt af van het soort natuurlijk persoon:</w:t>
              </w:r>
            </w:ins>
          </w:p>
          <w:p w14:paraId="1C37FE52" w14:textId="77777777" w:rsidR="00F970B9" w:rsidRPr="00F970B9" w:rsidRDefault="00F970B9" w:rsidP="00F970B9">
            <w:pPr>
              <w:widowControl w:val="0"/>
              <w:autoSpaceDE w:val="0"/>
              <w:autoSpaceDN w:val="0"/>
              <w:adjustRightInd w:val="0"/>
              <w:spacing w:line="240" w:lineRule="auto"/>
              <w:ind w:left="720"/>
              <w:contextualSpacing w:val="0"/>
              <w:rPr>
                <w:ins w:id="324" w:author="Arjan Kloosterboer" w:date="2017-08-08T16:43:00Z"/>
                <w:rFonts w:ascii="Calibri" w:hAnsi="Calibri" w:cs="Arial"/>
                <w:color w:val="0F0F0F"/>
                <w:sz w:val="22"/>
                <w:szCs w:val="24"/>
                <w:lang w:eastAsia="en-US"/>
              </w:rPr>
            </w:pPr>
            <w:ins w:id="325" w:author="Arjan Kloosterboer" w:date="2017-08-08T16:43:00Z">
              <w:r w:rsidRPr="00F970B9">
                <w:rPr>
                  <w:rFonts w:ascii="Calibri" w:hAnsi="Calibri" w:cs="Arial"/>
                  <w:color w:val="0F0F0F"/>
                  <w:sz w:val="22"/>
                  <w:szCs w:val="24"/>
                  <w:lang w:eastAsia="en-US"/>
                </w:rPr>
                <w:t>- indien het een ingeschreven natuurlijk persoon betreft dan is dat het Burgerservicenummer;</w:t>
              </w:r>
            </w:ins>
          </w:p>
          <w:p w14:paraId="7A01A2A6" w14:textId="2B24606A" w:rsidR="00847C61" w:rsidRPr="00914503" w:rsidRDefault="00F970B9" w:rsidP="00F970B9">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ins w:id="326" w:author="Arjan Kloosterboer" w:date="2017-08-08T16:43:00Z">
              <w:r w:rsidRPr="00F970B9">
                <w:rPr>
                  <w:rFonts w:ascii="Calibri" w:hAnsi="Calibri" w:cs="Arial"/>
                  <w:color w:val="0F0F0F"/>
                  <w:sz w:val="22"/>
                  <w:szCs w:val="24"/>
                  <w:lang w:eastAsia="en-US"/>
                </w:rPr>
                <w:t>- indien het een niet-ingeschreven natuurlijk persoon betreft, dan is dat het Nummer ander natuurlijk persoon.</w:t>
              </w:r>
            </w:ins>
          </w:p>
        </w:tc>
      </w:tr>
    </w:tbl>
    <w:bookmarkStart w:id="327" w:name="BKM_2EEA298F_09E5_46ac_A2E0_9CF44D729D29"/>
    <w:bookmarkEnd w:id="327"/>
    <w:p w14:paraId="75A2F7EF" w14:textId="77777777" w:rsidR="00847C61" w:rsidRPr="00914503" w:rsidRDefault="00DE73DB" w:rsidP="00847C61">
      <w:pPr>
        <w:pStyle w:val="Kop3"/>
        <w:rPr>
          <w:rFonts w:ascii="Arial" w:hAnsi="Arial"/>
          <w:sz w:val="30"/>
        </w:rPr>
      </w:pPr>
      <w:r w:rsidRPr="00914503">
        <w:rPr>
          <w:rFonts w:ascii="Arial" w:hAnsi="Arial"/>
          <w:lang w:val="en-AU"/>
        </w:rPr>
        <w:fldChar w:fldCharType="begin" w:fldLock="1"/>
      </w:r>
      <w:r w:rsidR="00847C61" w:rsidRPr="00914503">
        <w:rPr>
          <w:rFonts w:ascii="Arial" w:hAnsi="Arial"/>
          <w:lang w:val="en-AU"/>
        </w:rPr>
        <w:instrText xml:space="preserve">MERGEFIELD </w:instrText>
      </w:r>
      <w:r w:rsidR="00847C61" w:rsidRPr="00914503">
        <w:instrText>Element.Stereotype</w:instrText>
      </w:r>
      <w:r w:rsidRPr="00914503">
        <w:rPr>
          <w:rFonts w:ascii="Arial" w:hAnsi="Arial"/>
          <w:lang w:val="en-AU"/>
        </w:rPr>
        <w:fldChar w:fldCharType="separate"/>
      </w:r>
      <w:r w:rsidR="00847C61" w:rsidRPr="00914503">
        <w:t>Objecttype</w:t>
      </w:r>
      <w:r w:rsidRPr="00914503">
        <w:rPr>
          <w:rFonts w:ascii="Arial" w:hAnsi="Arial"/>
          <w:lang w:val="en-AU"/>
        </w:rPr>
        <w:fldChar w:fldCharType="end"/>
      </w:r>
      <w:r w:rsidR="00847C61" w:rsidRPr="00914503">
        <w:t xml:space="preserve"> </w:t>
      </w:r>
      <w:r w:rsidR="003B6B78">
        <w:fldChar w:fldCharType="begin" w:fldLock="1"/>
      </w:r>
      <w:r w:rsidR="003B6B78">
        <w:instrText>MERGEFIELD Element.Name</w:instrText>
      </w:r>
      <w:r w:rsidR="003B6B78">
        <w:fldChar w:fldCharType="separate"/>
      </w:r>
      <w:r w:rsidR="00847C61" w:rsidRPr="00914503">
        <w:t>NIET-NATUURLIJK PERSOON</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914503" w14:paraId="3E7C8646" w14:textId="77777777" w:rsidTr="00282DEF">
        <w:trPr>
          <w:trHeight w:val="271"/>
        </w:trPr>
        <w:tc>
          <w:tcPr>
            <w:tcW w:w="2340" w:type="dxa"/>
            <w:gridSpan w:val="2"/>
            <w:tcBorders>
              <w:top w:val="nil"/>
              <w:left w:val="nil"/>
              <w:bottom w:val="nil"/>
              <w:right w:val="nil"/>
            </w:tcBorders>
          </w:tcPr>
          <w:p w14:paraId="080E76A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2DEB7F39"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NIET-NATUURLIJK PERSOON</w:t>
            </w:r>
            <w:r w:rsidRPr="00914503">
              <w:rPr>
                <w:rFonts w:ascii="Arial" w:hAnsi="Arial" w:cs="Arial"/>
                <w:szCs w:val="24"/>
                <w:lang w:val="en-AU" w:eastAsia="en-US"/>
              </w:rPr>
              <w:fldChar w:fldCharType="end"/>
            </w:r>
          </w:p>
        </w:tc>
      </w:tr>
      <w:tr w:rsidR="00847C61" w:rsidRPr="00914503" w14:paraId="68D3EDE3" w14:textId="77777777" w:rsidTr="00282DEF">
        <w:trPr>
          <w:trHeight w:hRule="exact" w:val="128"/>
        </w:trPr>
        <w:tc>
          <w:tcPr>
            <w:tcW w:w="2340" w:type="dxa"/>
            <w:gridSpan w:val="2"/>
            <w:tcBorders>
              <w:top w:val="nil"/>
              <w:left w:val="nil"/>
              <w:bottom w:val="nil"/>
              <w:right w:val="nil"/>
            </w:tcBorders>
          </w:tcPr>
          <w:p w14:paraId="4A37F9B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0744DA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4379424B" w14:textId="77777777" w:rsidTr="00282DEF">
        <w:trPr>
          <w:trHeight w:val="151"/>
        </w:trPr>
        <w:tc>
          <w:tcPr>
            <w:tcW w:w="2340" w:type="dxa"/>
            <w:gridSpan w:val="2"/>
            <w:tcBorders>
              <w:top w:val="nil"/>
              <w:left w:val="nil"/>
              <w:bottom w:val="nil"/>
              <w:right w:val="nil"/>
            </w:tcBorders>
          </w:tcPr>
          <w:p w14:paraId="2559FEB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088DD03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RSGB</w:t>
            </w:r>
          </w:p>
        </w:tc>
      </w:tr>
      <w:tr w:rsidR="00847C61" w:rsidRPr="00914503" w14:paraId="67D30FF3" w14:textId="77777777" w:rsidTr="00282DEF">
        <w:trPr>
          <w:trHeight w:hRule="exact" w:val="128"/>
        </w:trPr>
        <w:tc>
          <w:tcPr>
            <w:tcW w:w="2340" w:type="dxa"/>
            <w:gridSpan w:val="2"/>
            <w:tcBorders>
              <w:top w:val="nil"/>
              <w:left w:val="nil"/>
              <w:bottom w:val="nil"/>
              <w:right w:val="nil"/>
            </w:tcBorders>
          </w:tcPr>
          <w:p w14:paraId="1DF1043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23AE0E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2C53FA77" w14:textId="77777777" w:rsidTr="00282DEF">
        <w:tc>
          <w:tcPr>
            <w:tcW w:w="2340" w:type="dxa"/>
            <w:gridSpan w:val="2"/>
            <w:tcBorders>
              <w:top w:val="nil"/>
              <w:left w:val="nil"/>
              <w:bottom w:val="nil"/>
              <w:right w:val="nil"/>
            </w:tcBorders>
          </w:tcPr>
          <w:p w14:paraId="2717DE2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59B2683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september 2010</w:t>
            </w:r>
          </w:p>
        </w:tc>
      </w:tr>
      <w:tr w:rsidR="00847C61" w:rsidRPr="00914503" w14:paraId="654CAE08" w14:textId="77777777" w:rsidTr="00282DEF">
        <w:trPr>
          <w:trHeight w:hRule="exact" w:val="241"/>
        </w:trPr>
        <w:tc>
          <w:tcPr>
            <w:tcW w:w="2340" w:type="dxa"/>
            <w:gridSpan w:val="2"/>
            <w:tcBorders>
              <w:top w:val="nil"/>
              <w:left w:val="nil"/>
              <w:bottom w:val="nil"/>
              <w:right w:val="nil"/>
            </w:tcBorders>
          </w:tcPr>
          <w:p w14:paraId="2CBC78D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5742F7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66F3EAF5" w14:textId="77777777" w:rsidTr="00282DEF">
        <w:tc>
          <w:tcPr>
            <w:tcW w:w="2340" w:type="dxa"/>
            <w:gridSpan w:val="2"/>
            <w:tcBorders>
              <w:top w:val="nil"/>
              <w:left w:val="nil"/>
              <w:bottom w:val="nil"/>
              <w:right w:val="nil"/>
            </w:tcBorders>
          </w:tcPr>
          <w:p w14:paraId="49BD5AA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04B61C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1A6F992E" w14:textId="77777777" w:rsidTr="00282DEF">
        <w:tc>
          <w:tcPr>
            <w:tcW w:w="450" w:type="dxa"/>
            <w:tcBorders>
              <w:top w:val="nil"/>
              <w:left w:val="nil"/>
              <w:bottom w:val="nil"/>
              <w:right w:val="nil"/>
            </w:tcBorders>
          </w:tcPr>
          <w:p w14:paraId="3689B20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28" w:name="BKM_CC5A4329_9B0C_4ec9_9E39_4D857900377B"/>
          </w:p>
        </w:tc>
        <w:tc>
          <w:tcPr>
            <w:tcW w:w="2790" w:type="dxa"/>
            <w:gridSpan w:val="2"/>
            <w:tcBorders>
              <w:top w:val="nil"/>
              <w:left w:val="nil"/>
              <w:bottom w:val="nil"/>
              <w:right w:val="nil"/>
            </w:tcBorders>
          </w:tcPr>
          <w:p w14:paraId="5B7F12B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Attribuutnaam</w:t>
            </w:r>
          </w:p>
        </w:tc>
        <w:tc>
          <w:tcPr>
            <w:tcW w:w="6120" w:type="dxa"/>
            <w:tcBorders>
              <w:top w:val="nil"/>
              <w:left w:val="nil"/>
              <w:bottom w:val="nil"/>
              <w:right w:val="nil"/>
            </w:tcBorders>
          </w:tcPr>
          <w:p w14:paraId="34FE4A2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00000"/>
                <w:sz w:val="22"/>
                <w:szCs w:val="24"/>
                <w:lang w:eastAsia="en-US"/>
              </w:rPr>
              <w:t>Herkomst</w:t>
            </w:r>
          </w:p>
        </w:tc>
      </w:tr>
      <w:tr w:rsidR="00847C61" w:rsidRPr="00914503" w14:paraId="1492FECB" w14:textId="588666A3" w:rsidTr="00282DEF">
        <w:tc>
          <w:tcPr>
            <w:tcW w:w="450" w:type="dxa"/>
            <w:tcBorders>
              <w:top w:val="nil"/>
              <w:left w:val="nil"/>
              <w:bottom w:val="nil"/>
              <w:right w:val="nil"/>
            </w:tcBorders>
          </w:tcPr>
          <w:p w14:paraId="4654397A" w14:textId="51054FB2"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82DC6E7" w14:textId="532535C5"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2"/>
                <w:lang w:eastAsia="en-US"/>
              </w:rPr>
            </w:pPr>
            <w:r w:rsidRPr="00914503">
              <w:rPr>
                <w:rFonts w:ascii="Calibri" w:hAnsi="Calibri" w:cs="Arial"/>
                <w:sz w:val="22"/>
                <w:szCs w:val="22"/>
                <w:lang w:val="en-AU" w:eastAsia="en-US"/>
              </w:rPr>
              <w:t>RSIN</w:t>
            </w:r>
          </w:p>
        </w:tc>
        <w:tc>
          <w:tcPr>
            <w:tcW w:w="6120" w:type="dxa"/>
            <w:tcBorders>
              <w:top w:val="nil"/>
              <w:left w:val="nil"/>
              <w:bottom w:val="nil"/>
              <w:right w:val="nil"/>
            </w:tcBorders>
          </w:tcPr>
          <w:p w14:paraId="7F344DA0" w14:textId="0260D98B"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.(Objecttype)INGESCHREVEN NIET-NATUURLIJK PERSOON.(Attribuutsoort)</w:t>
            </w:r>
            <w:r w:rsidRPr="00914503">
              <w:rPr>
                <w:rFonts w:ascii="Calibri" w:hAnsi="Calibri" w:cs="Arial"/>
                <w:color w:val="000000"/>
                <w:sz w:val="22"/>
                <w:szCs w:val="24"/>
                <w:lang w:eastAsia="en-US"/>
              </w:rPr>
              <w:t>N</w:t>
            </w:r>
            <w:r>
              <w:rPr>
                <w:rFonts w:ascii="Calibri" w:hAnsi="Calibri" w:cs="Arial"/>
                <w:color w:val="000000"/>
                <w:sz w:val="22"/>
                <w:szCs w:val="24"/>
                <w:lang w:eastAsia="en-US"/>
              </w:rPr>
              <w:t>NP-id</w:t>
            </w:r>
            <w:r w:rsidRPr="00914503">
              <w:rPr>
                <w:rFonts w:ascii="Calibri" w:hAnsi="Calibri" w:cs="Arial"/>
                <w:color w:val="000000"/>
                <w:sz w:val="22"/>
                <w:szCs w:val="24"/>
                <w:lang w:eastAsia="en-US"/>
              </w:rPr>
              <w:t xml:space="preserve">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28"/>
      </w:tr>
      <w:tr w:rsidR="00847C61" w:rsidRPr="00914503" w14:paraId="76D479BB" w14:textId="2B527AA4" w:rsidTr="00282DEF">
        <w:tc>
          <w:tcPr>
            <w:tcW w:w="450" w:type="dxa"/>
            <w:tcBorders>
              <w:top w:val="nil"/>
              <w:left w:val="nil"/>
              <w:bottom w:val="nil"/>
              <w:right w:val="nil"/>
            </w:tcBorders>
          </w:tcPr>
          <w:p w14:paraId="66457B66" w14:textId="371C5D73"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29" w:name="BKM_EB4233A5_F2E2_4526_8DA4_D77A1470287B"/>
          </w:p>
        </w:tc>
        <w:tc>
          <w:tcPr>
            <w:tcW w:w="2790" w:type="dxa"/>
            <w:gridSpan w:val="2"/>
            <w:tcBorders>
              <w:top w:val="nil"/>
              <w:left w:val="nil"/>
              <w:bottom w:val="nil"/>
              <w:right w:val="nil"/>
            </w:tcBorders>
          </w:tcPr>
          <w:p w14:paraId="129BE71A" w14:textId="39F7995B"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 xml:space="preserve">Nummer ander </w:t>
            </w:r>
            <w:del w:id="330" w:author="Arjan Kloosterboer" w:date="2017-03-06T15:54:00Z">
              <w:r w:rsidR="00847C61" w:rsidRPr="00914503" w:rsidDel="00003F3B">
                <w:rPr>
                  <w:rFonts w:ascii="Calibri" w:hAnsi="Calibri" w:cs="Arial"/>
                  <w:color w:val="0F0F0F"/>
                  <w:sz w:val="22"/>
                  <w:szCs w:val="24"/>
                  <w:lang w:eastAsia="en-US"/>
                </w:rPr>
                <w:delText xml:space="preserve">buitenlands </w:delText>
              </w:r>
            </w:del>
            <w:r w:rsidR="00847C61" w:rsidRPr="00914503">
              <w:rPr>
                <w:rFonts w:ascii="Calibri" w:hAnsi="Calibri" w:cs="Arial"/>
                <w:color w:val="0F0F0F"/>
                <w:sz w:val="22"/>
                <w:szCs w:val="24"/>
                <w:lang w:eastAsia="en-US"/>
              </w:rPr>
              <w:t>niet-natuurlijk persoon</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01FD8B45" w14:textId="2F8D5664"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 xml:space="preserve">ANDER </w:t>
            </w:r>
            <w:del w:id="331" w:author="Arjan Kloosterboer" w:date="2017-08-08T15:43:00Z">
              <w:r w:rsidRPr="00914503" w:rsidDel="00F3235F">
                <w:rPr>
                  <w:rFonts w:ascii="Calibri" w:hAnsi="Calibri" w:cs="Arial"/>
                  <w:color w:val="000000"/>
                  <w:sz w:val="22"/>
                  <w:szCs w:val="24"/>
                  <w:lang w:eastAsia="en-US"/>
                </w:rPr>
                <w:delText xml:space="preserve">BUITENLANDS </w:delText>
              </w:r>
            </w:del>
            <w:r w:rsidRPr="00914503">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Nummer ander </w:t>
            </w:r>
            <w:del w:id="332" w:author="Arjan Kloosterboer" w:date="2017-08-08T15:43:00Z">
              <w:r w:rsidRPr="00914503" w:rsidDel="00F3235F">
                <w:rPr>
                  <w:rFonts w:ascii="Calibri" w:hAnsi="Calibri" w:cs="Arial"/>
                  <w:color w:val="000000"/>
                  <w:sz w:val="22"/>
                  <w:szCs w:val="24"/>
                  <w:lang w:eastAsia="en-US"/>
                </w:rPr>
                <w:delText xml:space="preserve">buitenlands </w:delText>
              </w:r>
            </w:del>
            <w:r w:rsidRPr="00914503">
              <w:rPr>
                <w:rFonts w:ascii="Calibri" w:hAnsi="Calibri" w:cs="Arial"/>
                <w:color w:val="000000"/>
                <w:sz w:val="22"/>
                <w:szCs w:val="24"/>
                <w:lang w:eastAsia="en-US"/>
              </w:rPr>
              <w:t xml:space="preserve">niet-natuurlijk persoon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29"/>
      </w:tr>
      <w:tr w:rsidR="00847C61" w:rsidRPr="00914503" w14:paraId="6DEEFFC0" w14:textId="77777777" w:rsidTr="00282DEF">
        <w:tc>
          <w:tcPr>
            <w:tcW w:w="450" w:type="dxa"/>
            <w:tcBorders>
              <w:top w:val="nil"/>
              <w:left w:val="nil"/>
              <w:bottom w:val="nil"/>
              <w:right w:val="nil"/>
            </w:tcBorders>
          </w:tcPr>
          <w:p w14:paraId="504EE67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33" w:name="BKM_9D575A87_0539_4ebc_A3A8_9E7046F172E2"/>
          </w:p>
        </w:tc>
        <w:tc>
          <w:tcPr>
            <w:tcW w:w="2790" w:type="dxa"/>
            <w:gridSpan w:val="2"/>
            <w:tcBorders>
              <w:top w:val="nil"/>
              <w:left w:val="nil"/>
              <w:bottom w:val="nil"/>
              <w:right w:val="nil"/>
            </w:tcBorders>
          </w:tcPr>
          <w:p w14:paraId="7DEBFA15"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(Statutaire) Naam</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0E5E0D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(Statutaire) Naam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33"/>
      </w:tr>
      <w:tr w:rsidR="00847C61" w:rsidRPr="00914503" w14:paraId="05F368B4" w14:textId="77777777" w:rsidTr="00282DEF">
        <w:tc>
          <w:tcPr>
            <w:tcW w:w="450" w:type="dxa"/>
            <w:tcBorders>
              <w:top w:val="nil"/>
              <w:left w:val="nil"/>
              <w:bottom w:val="nil"/>
              <w:right w:val="nil"/>
            </w:tcBorders>
          </w:tcPr>
          <w:p w14:paraId="04D667A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34" w:name="BKM_C4BFFBEF_482A_4b38_BCEC_66698F7BE983"/>
          </w:p>
        </w:tc>
        <w:tc>
          <w:tcPr>
            <w:tcW w:w="2790" w:type="dxa"/>
            <w:gridSpan w:val="2"/>
            <w:tcBorders>
              <w:top w:val="nil"/>
              <w:left w:val="nil"/>
              <w:bottom w:val="nil"/>
              <w:right w:val="nil"/>
            </w:tcBorders>
          </w:tcPr>
          <w:p w14:paraId="30544CAA"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Datum aanvang</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D0DD00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Datum aanvang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34"/>
      </w:tr>
      <w:tr w:rsidR="00847C61" w:rsidRPr="00914503" w14:paraId="72091A09" w14:textId="77777777" w:rsidTr="00282DEF">
        <w:tc>
          <w:tcPr>
            <w:tcW w:w="450" w:type="dxa"/>
            <w:tcBorders>
              <w:top w:val="nil"/>
              <w:left w:val="nil"/>
              <w:bottom w:val="nil"/>
              <w:right w:val="nil"/>
            </w:tcBorders>
          </w:tcPr>
          <w:p w14:paraId="66047D0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35" w:name="BKM_708FAD2C_2E39_469f_97E5_2743FAF6586D"/>
          </w:p>
        </w:tc>
        <w:tc>
          <w:tcPr>
            <w:tcW w:w="2790" w:type="dxa"/>
            <w:gridSpan w:val="2"/>
            <w:tcBorders>
              <w:top w:val="nil"/>
              <w:left w:val="nil"/>
              <w:bottom w:val="nil"/>
              <w:right w:val="nil"/>
            </w:tcBorders>
          </w:tcPr>
          <w:p w14:paraId="553D8C39"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Datum beëindiging</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35394B4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Datum beeindiging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35"/>
      </w:tr>
      <w:tr w:rsidR="00050796" w:rsidRPr="00914503" w14:paraId="0AA48455" w14:textId="77777777" w:rsidTr="00282DEF">
        <w:tc>
          <w:tcPr>
            <w:tcW w:w="450" w:type="dxa"/>
            <w:tcBorders>
              <w:top w:val="nil"/>
              <w:left w:val="nil"/>
              <w:bottom w:val="nil"/>
              <w:right w:val="nil"/>
            </w:tcBorders>
          </w:tcPr>
          <w:p w14:paraId="4B5B4BD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879F9E9" w14:textId="4DF35CBD"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ins w:id="336" w:author="Arjan Kloosterboer" w:date="2017-03-06T16:23:00Z">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Pr>
                  <w:rFonts w:ascii="Calibri" w:hAnsi="Calibri" w:cs="Arial"/>
                  <w:color w:val="0F0F0F"/>
                  <w:sz w:val="22"/>
                  <w:szCs w:val="24"/>
                  <w:lang w:eastAsia="en-US"/>
                </w:rPr>
                <w:t>Verkorte n</w:t>
              </w:r>
              <w:r w:rsidRPr="00914503">
                <w:rPr>
                  <w:rFonts w:ascii="Calibri" w:hAnsi="Calibri" w:cs="Arial"/>
                  <w:color w:val="0F0F0F"/>
                  <w:sz w:val="22"/>
                  <w:szCs w:val="24"/>
                  <w:lang w:eastAsia="en-US"/>
                </w:rPr>
                <w:t>aam</w:t>
              </w:r>
              <w:r w:rsidRPr="00914503">
                <w:rPr>
                  <w:rFonts w:ascii="Arial" w:hAnsi="Arial" w:cs="Arial"/>
                  <w:szCs w:val="24"/>
                  <w:lang w:val="en-AU" w:eastAsia="en-US"/>
                </w:rPr>
                <w:fldChar w:fldCharType="end"/>
              </w:r>
            </w:ins>
          </w:p>
        </w:tc>
        <w:tc>
          <w:tcPr>
            <w:tcW w:w="6120" w:type="dxa"/>
            <w:tcBorders>
              <w:top w:val="nil"/>
              <w:left w:val="nil"/>
              <w:bottom w:val="nil"/>
              <w:right w:val="nil"/>
            </w:tcBorders>
          </w:tcPr>
          <w:p w14:paraId="4A7521F5" w14:textId="58AE374F"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ins w:id="337" w:author="Arjan Kloosterboer" w:date="2017-03-06T16:23: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ins>
            <w:ins w:id="338" w:author="Arjan Kloosterboer" w:date="2017-03-06T16:24:00Z">
              <w:r>
                <w:rPr>
                  <w:rFonts w:ascii="Calibri" w:hAnsi="Calibri" w:cs="Arial"/>
                  <w:color w:val="000000"/>
                  <w:sz w:val="22"/>
                  <w:szCs w:val="24"/>
                  <w:lang w:eastAsia="en-US"/>
                </w:rPr>
                <w:t>Verkorte</w:t>
              </w:r>
            </w:ins>
            <w:ins w:id="339" w:author="Arjan Kloosterboer" w:date="2017-03-06T16:23:00Z">
              <w:r w:rsidRPr="00914503">
                <w:rPr>
                  <w:rFonts w:ascii="Calibri" w:hAnsi="Calibri" w:cs="Arial"/>
                  <w:color w:val="000000"/>
                  <w:sz w:val="22"/>
                  <w:szCs w:val="24"/>
                  <w:lang w:eastAsia="en-US"/>
                </w:rPr>
                <w:t xml:space="preserve"> Naam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ins>
          </w:p>
        </w:tc>
      </w:tr>
      <w:tr w:rsidR="00050796" w:rsidRPr="00914503" w14:paraId="297C761B" w14:textId="77777777" w:rsidTr="00282DEF">
        <w:tc>
          <w:tcPr>
            <w:tcW w:w="450" w:type="dxa"/>
            <w:tcBorders>
              <w:top w:val="nil"/>
              <w:left w:val="nil"/>
              <w:bottom w:val="nil"/>
              <w:right w:val="nil"/>
            </w:tcBorders>
          </w:tcPr>
          <w:p w14:paraId="1B8B2850"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4964188" w14:textId="555992A1"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del w:id="340" w:author="Arjan Kloosterboer" w:date="2017-08-08T15:46:00Z">
              <w:r w:rsidRPr="00914503" w:rsidDel="00F3235F">
                <w:rPr>
                  <w:rFonts w:ascii="Calibri" w:hAnsi="Calibri" w:cs="Arial"/>
                  <w:color w:val="0F0F0F"/>
                  <w:sz w:val="22"/>
                  <w:szCs w:val="24"/>
                  <w:lang w:eastAsia="en-US"/>
                </w:rPr>
                <w:delText>Verblijf</w:delText>
              </w:r>
            </w:del>
            <w:ins w:id="341" w:author="Arjan Kloosterboer" w:date="2017-08-08T15:46:00Z">
              <w:r w:rsidR="00F3235F">
                <w:rPr>
                  <w:rFonts w:ascii="Calibri" w:hAnsi="Calibri" w:cs="Arial"/>
                  <w:color w:val="0F0F0F"/>
                  <w:sz w:val="22"/>
                  <w:szCs w:val="24"/>
                  <w:lang w:eastAsia="en-US"/>
                </w:rPr>
                <w:t>/Bezoek</w:t>
              </w:r>
            </w:ins>
            <w:r w:rsidRPr="00914503">
              <w:rPr>
                <w:rFonts w:ascii="Calibri" w:hAnsi="Calibri" w:cs="Arial"/>
                <w:color w:val="0F0F0F"/>
                <w:sz w:val="22"/>
                <w:szCs w:val="24"/>
                <w:lang w:eastAsia="en-US"/>
              </w:rPr>
              <w:t>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535CC849" w14:textId="689744E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del w:id="342" w:author="Arjan Kloosterboer" w:date="2017-08-08T15:48:00Z">
              <w:r w:rsidRPr="00914503" w:rsidDel="000A7534">
                <w:rPr>
                  <w:rFonts w:ascii="Calibri" w:hAnsi="Calibri" w:cs="Arial"/>
                  <w:color w:val="000000"/>
                  <w:sz w:val="22"/>
                  <w:szCs w:val="24"/>
                  <w:lang w:eastAsia="en-US"/>
                </w:rPr>
                <w:delText xml:space="preserve">Verblijfadres </w:delText>
              </w:r>
            </w:del>
            <w:ins w:id="343" w:author="Arjan Kloosterboer" w:date="2017-08-08T15:48:00Z">
              <w:r w:rsidR="000A7534">
                <w:rPr>
                  <w:rFonts w:ascii="Calibri" w:hAnsi="Calibri" w:cs="Arial"/>
                  <w:color w:val="000000"/>
                  <w:sz w:val="22"/>
                  <w:szCs w:val="24"/>
                  <w:lang w:eastAsia="en-US"/>
                </w:rPr>
                <w:t xml:space="preserve">Afgeleid van de relatie in het RSGB: </w:t>
              </w:r>
            </w:ins>
            <w:r>
              <w:rPr>
                <w:rFonts w:ascii="Calibri" w:hAnsi="Calibri" w:cs="Arial"/>
                <w:color w:val="000000"/>
                <w:sz w:val="22"/>
                <w:szCs w:val="24"/>
                <w:lang w:eastAsia="en-US"/>
              </w:rPr>
              <w:t>NIET-</w:t>
            </w:r>
            <w:r w:rsidRPr="00914503">
              <w:rPr>
                <w:rFonts w:ascii="Calibri" w:hAnsi="Calibri" w:cs="Arial"/>
                <w:color w:val="000000"/>
                <w:sz w:val="22"/>
                <w:szCs w:val="24"/>
                <w:lang w:eastAsia="en-US"/>
              </w:rPr>
              <w:t>NATUURLIJK PERSOON</w:t>
            </w:r>
            <w:ins w:id="344" w:author="Arjan Kloosterboer" w:date="2017-08-08T15:49:00Z">
              <w:r w:rsidR="000A7534">
                <w:rPr>
                  <w:rFonts w:ascii="Calibri" w:hAnsi="Calibri" w:cs="Arial"/>
                  <w:color w:val="000000"/>
                  <w:sz w:val="22"/>
                  <w:szCs w:val="24"/>
                  <w:lang w:eastAsia="en-US"/>
                </w:rPr>
                <w:t xml:space="preserve"> heeft als bezoekadres </w:t>
              </w:r>
              <w:r w:rsidR="000A7534" w:rsidRPr="00914503">
                <w:rPr>
                  <w:rFonts w:ascii="Calibri" w:hAnsi="Calibri" w:cs="Arial"/>
                  <w:color w:val="000000"/>
                  <w:sz w:val="22"/>
                  <w:szCs w:val="24"/>
                  <w:lang w:eastAsia="en-US"/>
                </w:rPr>
                <w:t>ADRESSEERBAAR OBJECT AANDUIDING</w:t>
              </w:r>
            </w:ins>
          </w:p>
        </w:tc>
      </w:tr>
      <w:tr w:rsidR="00050796" w:rsidRPr="00914503" w14:paraId="06D63EB6" w14:textId="77777777" w:rsidTr="00282DEF">
        <w:tc>
          <w:tcPr>
            <w:tcW w:w="450" w:type="dxa"/>
            <w:tcBorders>
              <w:top w:val="nil"/>
              <w:left w:val="nil"/>
              <w:bottom w:val="nil"/>
              <w:right w:val="nil"/>
            </w:tcBorders>
          </w:tcPr>
          <w:p w14:paraId="5AEB164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C2B2B5" w14:textId="23E97A94"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534E8878" w14:textId="4F105063"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050796" w:rsidRPr="00914503" w14:paraId="1AB621DE" w14:textId="77777777" w:rsidTr="00282DEF">
        <w:tc>
          <w:tcPr>
            <w:tcW w:w="450" w:type="dxa"/>
            <w:tcBorders>
              <w:top w:val="nil"/>
              <w:left w:val="nil"/>
              <w:bottom w:val="nil"/>
              <w:right w:val="nil"/>
            </w:tcBorders>
          </w:tcPr>
          <w:p w14:paraId="52D0D285"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0292184" w14:textId="3FE8D0E3"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34F79FB1" w14:textId="61A27605"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050796" w:rsidRPr="00914503" w14:paraId="2B344A61" w14:textId="77777777" w:rsidTr="00282DEF">
        <w:tc>
          <w:tcPr>
            <w:tcW w:w="450" w:type="dxa"/>
            <w:tcBorders>
              <w:top w:val="nil"/>
              <w:left w:val="nil"/>
              <w:bottom w:val="nil"/>
              <w:right w:val="nil"/>
            </w:tcBorders>
          </w:tcPr>
          <w:p w14:paraId="3EAE7C4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6E31A05" w14:textId="30968AB0"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116A0451" w14:textId="1A5358DB"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050796" w:rsidRPr="00914503" w14:paraId="4FA53605" w14:textId="77777777" w:rsidTr="00282DEF">
        <w:tc>
          <w:tcPr>
            <w:tcW w:w="450" w:type="dxa"/>
            <w:tcBorders>
              <w:top w:val="nil"/>
              <w:left w:val="nil"/>
              <w:bottom w:val="nil"/>
              <w:right w:val="nil"/>
            </w:tcBorders>
          </w:tcPr>
          <w:p w14:paraId="5DD0E5AD"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208040D" w14:textId="0A849803"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78903744" w14:textId="1BC86563"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050796" w:rsidRPr="00914503" w14:paraId="697010EC" w14:textId="77777777" w:rsidTr="00282DEF">
        <w:tc>
          <w:tcPr>
            <w:tcW w:w="450" w:type="dxa"/>
            <w:tcBorders>
              <w:top w:val="nil"/>
              <w:left w:val="nil"/>
              <w:bottom w:val="nil"/>
              <w:right w:val="nil"/>
            </w:tcBorders>
          </w:tcPr>
          <w:p w14:paraId="050D9407"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4F4860A" w14:textId="71E64694"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63C721FF" w14:textId="2A2E7DC6"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050796" w:rsidRPr="00914503" w14:paraId="43B9EE4B" w14:textId="77777777" w:rsidTr="00282DEF">
        <w:tc>
          <w:tcPr>
            <w:tcW w:w="450" w:type="dxa"/>
            <w:tcBorders>
              <w:top w:val="nil"/>
              <w:left w:val="nil"/>
              <w:bottom w:val="nil"/>
              <w:right w:val="nil"/>
            </w:tcBorders>
          </w:tcPr>
          <w:p w14:paraId="33CB3DA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709A9A2" w14:textId="549BDEE2"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68BD5D87" w14:textId="7AC268A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050796" w:rsidRPr="00914503" w14:paraId="5774EDBC" w14:textId="77777777" w:rsidTr="00282DEF">
        <w:tc>
          <w:tcPr>
            <w:tcW w:w="450" w:type="dxa"/>
            <w:tcBorders>
              <w:top w:val="nil"/>
              <w:left w:val="nil"/>
              <w:bottom w:val="nil"/>
              <w:right w:val="nil"/>
            </w:tcBorders>
          </w:tcPr>
          <w:p w14:paraId="3899AE6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AC50DC4" w14:textId="0F35C5BB"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74AE22AB" w14:textId="1CEF628A"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050796" w:rsidRPr="00914503" w14:paraId="2EBBBE87" w14:textId="77777777" w:rsidTr="00282DEF">
        <w:tc>
          <w:tcPr>
            <w:tcW w:w="450" w:type="dxa"/>
            <w:tcBorders>
              <w:top w:val="nil"/>
              <w:left w:val="nil"/>
              <w:bottom w:val="nil"/>
              <w:right w:val="nil"/>
            </w:tcBorders>
          </w:tcPr>
          <w:p w14:paraId="6C36432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8BBD88E" w14:textId="2902C4BA"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Locatie beschrijving </w:t>
            </w:r>
          </w:p>
        </w:tc>
        <w:tc>
          <w:tcPr>
            <w:tcW w:w="6120" w:type="dxa"/>
            <w:tcBorders>
              <w:top w:val="nil"/>
              <w:left w:val="nil"/>
              <w:bottom w:val="nil"/>
              <w:right w:val="nil"/>
            </w:tcBorders>
          </w:tcPr>
          <w:p w14:paraId="596FBD3D" w14:textId="62D86DB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 xml:space="preserve">Verblijfadres INGESCHREVEN </w:t>
            </w:r>
            <w:r>
              <w:rPr>
                <w:rFonts w:ascii="Calibri" w:hAnsi="Calibri" w:cs="Arial"/>
                <w:color w:val="000000"/>
                <w:sz w:val="22"/>
                <w:szCs w:val="24"/>
                <w:lang w:eastAsia="en-US"/>
              </w:rPr>
              <w:t xml:space="preserve">NIET-NATUURLIJK </w:t>
            </w:r>
            <w:r w:rsidRPr="00914503">
              <w:rPr>
                <w:rFonts w:ascii="Calibri" w:hAnsi="Calibri" w:cs="Arial"/>
                <w:color w:val="000000"/>
                <w:sz w:val="22"/>
                <w:szCs w:val="24"/>
                <w:lang w:eastAsia="en-US"/>
              </w:rPr>
              <w:t>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Locatie beschrijving  </w:t>
            </w:r>
          </w:p>
        </w:tc>
      </w:tr>
      <w:tr w:rsidR="00050796" w:rsidRPr="00914503" w14:paraId="0B0AE63D" w14:textId="77777777" w:rsidTr="00282DEF">
        <w:tc>
          <w:tcPr>
            <w:tcW w:w="450" w:type="dxa"/>
            <w:tcBorders>
              <w:top w:val="nil"/>
              <w:left w:val="nil"/>
              <w:bottom w:val="nil"/>
              <w:right w:val="nil"/>
            </w:tcBorders>
          </w:tcPr>
          <w:p w14:paraId="6238BD29"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45" w:name="BKM_D8476380_0728_4417_BC90_1A4CE1D707BF"/>
          </w:p>
        </w:tc>
        <w:tc>
          <w:tcPr>
            <w:tcW w:w="2790" w:type="dxa"/>
            <w:gridSpan w:val="2"/>
            <w:tcBorders>
              <w:top w:val="nil"/>
              <w:left w:val="nil"/>
              <w:bottom w:val="nil"/>
              <w:right w:val="nil"/>
            </w:tcBorders>
          </w:tcPr>
          <w:p w14:paraId="35BDAB55" w14:textId="28CF12E2" w:rsidR="00050796" w:rsidRPr="00914503" w:rsidRDefault="000A7534"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ins w:id="346" w:author="Arjan Kloosterboer" w:date="2017-08-08T15:52:00Z">
              <w:r>
                <w:rPr>
                  <w:rFonts w:ascii="Arial" w:hAnsi="Arial" w:cs="Arial"/>
                  <w:szCs w:val="24"/>
                  <w:lang w:val="en-AU" w:eastAsia="en-US"/>
                </w:rPr>
                <w:t>/</w:t>
              </w:r>
            </w:ins>
            <w:r w:rsidR="00050796" w:rsidRPr="00914503">
              <w:rPr>
                <w:rFonts w:ascii="Arial" w:hAnsi="Arial" w:cs="Arial"/>
                <w:szCs w:val="24"/>
                <w:lang w:val="en-AU" w:eastAsia="en-US"/>
              </w:rPr>
              <w:fldChar w:fldCharType="begin" w:fldLock="1"/>
            </w:r>
            <w:r w:rsidR="00050796" w:rsidRPr="00003F3B">
              <w:rPr>
                <w:rFonts w:ascii="Arial" w:hAnsi="Arial" w:cs="Arial"/>
                <w:szCs w:val="24"/>
                <w:lang w:eastAsia="en-US"/>
              </w:rPr>
              <w:instrText xml:space="preserve">MERGEFIELD </w:instrText>
            </w:r>
            <w:r w:rsidR="00050796" w:rsidRPr="00914503">
              <w:rPr>
                <w:rFonts w:ascii="Calibri" w:hAnsi="Calibri" w:cs="Arial"/>
                <w:color w:val="0F0F0F"/>
                <w:sz w:val="22"/>
                <w:szCs w:val="24"/>
                <w:lang w:eastAsia="en-US"/>
              </w:rPr>
              <w:instrText>Att.Name</w:instrText>
            </w:r>
            <w:r w:rsidR="00050796" w:rsidRPr="00914503">
              <w:rPr>
                <w:rFonts w:ascii="Arial" w:hAnsi="Arial" w:cs="Arial"/>
                <w:szCs w:val="24"/>
                <w:lang w:val="en-AU" w:eastAsia="en-US"/>
              </w:rPr>
              <w:fldChar w:fldCharType="separate"/>
            </w:r>
            <w:r w:rsidR="00050796" w:rsidRPr="00914503">
              <w:rPr>
                <w:rFonts w:ascii="Calibri" w:hAnsi="Calibri" w:cs="Arial"/>
                <w:color w:val="0F0F0F"/>
                <w:sz w:val="22"/>
                <w:szCs w:val="24"/>
                <w:lang w:eastAsia="en-US"/>
              </w:rPr>
              <w:t>Correspondentieadres</w:t>
            </w:r>
            <w:r w:rsidR="00050796" w:rsidRPr="00914503">
              <w:rPr>
                <w:rFonts w:ascii="Arial" w:hAnsi="Arial" w:cs="Arial"/>
                <w:szCs w:val="24"/>
                <w:lang w:val="en-AU" w:eastAsia="en-US"/>
              </w:rPr>
              <w:fldChar w:fldCharType="end"/>
            </w:r>
          </w:p>
        </w:tc>
        <w:tc>
          <w:tcPr>
            <w:tcW w:w="6120" w:type="dxa"/>
            <w:tcBorders>
              <w:top w:val="nil"/>
              <w:left w:val="nil"/>
              <w:bottom w:val="nil"/>
              <w:right w:val="nil"/>
            </w:tcBorders>
          </w:tcPr>
          <w:p w14:paraId="4862A2C3" w14:textId="17188A65"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del w:id="347" w:author="Arjan Kloosterboer" w:date="2017-08-08T13:01:00Z">
              <w:r w:rsidRPr="00914503" w:rsidDel="008C7108">
                <w:rPr>
                  <w:rFonts w:ascii="Calibri" w:hAnsi="Calibri" w:cs="Arial"/>
                  <w:color w:val="000000"/>
                  <w:sz w:val="22"/>
                  <w:szCs w:val="24"/>
                  <w:lang w:eastAsia="en-US"/>
                </w:rPr>
                <w:delText>Correspondentieadres SUBJECT</w:delText>
              </w:r>
            </w:del>
            <w:ins w:id="348" w:author="Arjan Kloosterboer" w:date="2017-08-08T13:01:00Z">
              <w:r w:rsidR="008C7108">
                <w:rPr>
                  <w:rFonts w:ascii="Calibri" w:hAnsi="Calibri" w:cs="Arial"/>
                  <w:color w:val="000000"/>
                  <w:sz w:val="22"/>
                  <w:szCs w:val="24"/>
                  <w:lang w:eastAsia="en-US"/>
                </w:rPr>
                <w:t xml:space="preserve"> Afgeleid van de relatie in het RSGB: SUBJECT heeft als correspondentieadres </w:t>
              </w:r>
              <w:r w:rsidR="008C7108" w:rsidRPr="00914503">
                <w:rPr>
                  <w:rFonts w:ascii="Calibri" w:hAnsi="Calibri" w:cs="Arial"/>
                  <w:color w:val="000000"/>
                  <w:sz w:val="22"/>
                  <w:szCs w:val="24"/>
                  <w:lang w:eastAsia="en-US"/>
                </w:rPr>
                <w:t xml:space="preserve">ADRESSEERBAAR </w:t>
              </w:r>
              <w:r w:rsidR="008C7108" w:rsidRPr="00914503">
                <w:rPr>
                  <w:rFonts w:ascii="Calibri" w:hAnsi="Calibri" w:cs="Arial"/>
                  <w:color w:val="000000"/>
                  <w:sz w:val="22"/>
                  <w:szCs w:val="24"/>
                  <w:lang w:eastAsia="en-US"/>
                </w:rPr>
                <w:lastRenderedPageBreak/>
                <w:t>OBJECT AANDUIDING</w:t>
              </w:r>
            </w:ins>
          </w:p>
        </w:tc>
        <w:bookmarkEnd w:id="345"/>
      </w:tr>
      <w:tr w:rsidR="00050796" w:rsidRPr="00914503" w14:paraId="0C313106" w14:textId="77777777" w:rsidTr="00282DEF">
        <w:tc>
          <w:tcPr>
            <w:tcW w:w="450" w:type="dxa"/>
            <w:tcBorders>
              <w:top w:val="nil"/>
              <w:left w:val="nil"/>
              <w:bottom w:val="nil"/>
              <w:right w:val="nil"/>
            </w:tcBorders>
          </w:tcPr>
          <w:p w14:paraId="3C2F6C01"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24F44E6" w14:textId="77777777" w:rsidR="00050796" w:rsidRPr="00003F3B"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003F3B">
              <w:rPr>
                <w:rFonts w:ascii="Calibri" w:hAnsi="Calibri" w:cs="Arial"/>
                <w:color w:val="000000"/>
                <w:sz w:val="22"/>
                <w:szCs w:val="24"/>
                <w:lang w:eastAsia="en-US"/>
              </w:rPr>
              <w:t xml:space="preserve">- Huisnummer </w:t>
            </w:r>
          </w:p>
        </w:tc>
        <w:tc>
          <w:tcPr>
            <w:tcW w:w="6120" w:type="dxa"/>
            <w:tcBorders>
              <w:top w:val="nil"/>
              <w:left w:val="nil"/>
              <w:bottom w:val="nil"/>
              <w:right w:val="nil"/>
            </w:tcBorders>
          </w:tcPr>
          <w:p w14:paraId="3612D990"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050796" w:rsidRPr="00914503" w14:paraId="3769697E" w14:textId="77777777" w:rsidTr="00282DEF">
        <w:tc>
          <w:tcPr>
            <w:tcW w:w="450" w:type="dxa"/>
            <w:tcBorders>
              <w:top w:val="nil"/>
              <w:left w:val="nil"/>
              <w:bottom w:val="nil"/>
              <w:right w:val="nil"/>
            </w:tcBorders>
          </w:tcPr>
          <w:p w14:paraId="5632772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9117040"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5D0C2EB9"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050796" w:rsidRPr="00914503" w14:paraId="37390C45" w14:textId="77777777" w:rsidTr="00282DEF">
        <w:tc>
          <w:tcPr>
            <w:tcW w:w="450" w:type="dxa"/>
            <w:tcBorders>
              <w:top w:val="nil"/>
              <w:left w:val="nil"/>
              <w:bottom w:val="nil"/>
              <w:right w:val="nil"/>
            </w:tcBorders>
          </w:tcPr>
          <w:p w14:paraId="6200CB0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379DDF4"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0544B0A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050796" w:rsidRPr="00914503" w14:paraId="2B30836F" w14:textId="77777777" w:rsidTr="00282DEF">
        <w:tc>
          <w:tcPr>
            <w:tcW w:w="450" w:type="dxa"/>
            <w:tcBorders>
              <w:top w:val="nil"/>
              <w:left w:val="nil"/>
              <w:bottom w:val="nil"/>
              <w:right w:val="nil"/>
            </w:tcBorders>
          </w:tcPr>
          <w:p w14:paraId="22988F9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1C9ED4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4AA15B1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050796" w:rsidRPr="00914503" w14:paraId="6E296568" w14:textId="77777777" w:rsidTr="00282DEF">
        <w:tc>
          <w:tcPr>
            <w:tcW w:w="450" w:type="dxa"/>
            <w:tcBorders>
              <w:top w:val="nil"/>
              <w:left w:val="nil"/>
              <w:bottom w:val="nil"/>
              <w:right w:val="nil"/>
            </w:tcBorders>
          </w:tcPr>
          <w:p w14:paraId="7F2EF962"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822306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62A8509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050796" w:rsidRPr="00914503" w14:paraId="40B94802" w14:textId="77777777" w:rsidTr="00282DEF">
        <w:tc>
          <w:tcPr>
            <w:tcW w:w="450" w:type="dxa"/>
            <w:tcBorders>
              <w:top w:val="nil"/>
              <w:left w:val="nil"/>
              <w:bottom w:val="nil"/>
              <w:right w:val="nil"/>
            </w:tcBorders>
          </w:tcPr>
          <w:p w14:paraId="452446D5"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BBE438E"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6D3260D2"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050796" w:rsidRPr="00914503" w14:paraId="7A137A96" w14:textId="77777777" w:rsidTr="00282DEF">
        <w:tc>
          <w:tcPr>
            <w:tcW w:w="450" w:type="dxa"/>
            <w:tcBorders>
              <w:top w:val="nil"/>
              <w:left w:val="nil"/>
              <w:bottom w:val="nil"/>
              <w:right w:val="nil"/>
            </w:tcBorders>
          </w:tcPr>
          <w:p w14:paraId="1F0C47F9"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531EDB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5779E35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050796" w:rsidRPr="00914503" w14:paraId="5494571B" w14:textId="77777777" w:rsidTr="00282DEF">
        <w:tc>
          <w:tcPr>
            <w:tcW w:w="450" w:type="dxa"/>
            <w:tcBorders>
              <w:top w:val="nil"/>
              <w:left w:val="nil"/>
              <w:bottom w:val="nil"/>
              <w:right w:val="nil"/>
            </w:tcBorders>
          </w:tcPr>
          <w:p w14:paraId="5852C19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49" w:name="BKM_212512F6_0B61_4f28_9105_9EAABBAA919C"/>
          </w:p>
        </w:tc>
        <w:tc>
          <w:tcPr>
            <w:tcW w:w="2790" w:type="dxa"/>
            <w:gridSpan w:val="2"/>
            <w:tcBorders>
              <w:top w:val="nil"/>
              <w:left w:val="nil"/>
              <w:bottom w:val="nil"/>
              <w:right w:val="nil"/>
            </w:tcBorders>
          </w:tcPr>
          <w:p w14:paraId="79DA2D8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Postadres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421256AF" w14:textId="2667800F" w:rsidR="00050796" w:rsidRPr="00914503" w:rsidRDefault="008C7108"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ins w:id="350" w:author="Arjan Kloosterboer" w:date="2017-08-08T13:04: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.(Objecttype)SUBJECT.(Groepattribuutsoort)</w:t>
              </w:r>
            </w:ins>
            <w:r w:rsidR="00050796" w:rsidRPr="00914503">
              <w:rPr>
                <w:rFonts w:ascii="Calibri" w:hAnsi="Calibri" w:cs="Arial"/>
                <w:color w:val="000000"/>
                <w:sz w:val="22"/>
                <w:szCs w:val="24"/>
                <w:lang w:eastAsia="en-US"/>
              </w:rPr>
              <w:t>Postadres SUBJECT</w:t>
            </w:r>
          </w:p>
        </w:tc>
        <w:bookmarkEnd w:id="349"/>
      </w:tr>
      <w:tr w:rsidR="00050796" w:rsidRPr="00914503" w14:paraId="242C5C48" w14:textId="77777777" w:rsidTr="00282DEF">
        <w:tc>
          <w:tcPr>
            <w:tcW w:w="450" w:type="dxa"/>
            <w:tcBorders>
              <w:top w:val="nil"/>
              <w:left w:val="nil"/>
              <w:bottom w:val="nil"/>
              <w:right w:val="nil"/>
            </w:tcBorders>
          </w:tcPr>
          <w:p w14:paraId="59DE975A"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B612ACA"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69B37214"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 postcode  </w:t>
            </w:r>
          </w:p>
        </w:tc>
      </w:tr>
      <w:tr w:rsidR="00050796" w:rsidRPr="00914503" w14:paraId="2371A0BA" w14:textId="77777777" w:rsidTr="00282DEF">
        <w:tc>
          <w:tcPr>
            <w:tcW w:w="450" w:type="dxa"/>
            <w:tcBorders>
              <w:top w:val="nil"/>
              <w:left w:val="nil"/>
              <w:bottom w:val="nil"/>
              <w:right w:val="nil"/>
            </w:tcBorders>
          </w:tcPr>
          <w:p w14:paraId="54DD0907"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EB02756"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06E1E74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Postadrestype  </w:t>
            </w:r>
          </w:p>
        </w:tc>
      </w:tr>
      <w:tr w:rsidR="00050796" w:rsidRPr="00914503" w14:paraId="19D05C7A" w14:textId="77777777" w:rsidTr="00282DEF">
        <w:tc>
          <w:tcPr>
            <w:tcW w:w="450" w:type="dxa"/>
            <w:tcBorders>
              <w:top w:val="nil"/>
              <w:left w:val="nil"/>
              <w:bottom w:val="nil"/>
              <w:right w:val="nil"/>
            </w:tcBorders>
          </w:tcPr>
          <w:p w14:paraId="592FB990"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6EEB9C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5F59F9C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Postbus- of antwoordnummer  </w:t>
            </w:r>
          </w:p>
        </w:tc>
      </w:tr>
      <w:tr w:rsidR="00050796" w:rsidRPr="00914503" w14:paraId="576E55B3" w14:textId="77777777" w:rsidTr="00282DEF">
        <w:tc>
          <w:tcPr>
            <w:tcW w:w="450" w:type="dxa"/>
            <w:tcBorders>
              <w:top w:val="nil"/>
              <w:left w:val="nil"/>
              <w:bottom w:val="nil"/>
              <w:right w:val="nil"/>
            </w:tcBorders>
          </w:tcPr>
          <w:p w14:paraId="6978809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EEA43F9"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0C3E91D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050796" w:rsidRPr="00914503" w14:paraId="481D3AB0" w14:textId="77777777" w:rsidTr="00282DEF">
        <w:tc>
          <w:tcPr>
            <w:tcW w:w="450" w:type="dxa"/>
            <w:tcBorders>
              <w:top w:val="nil"/>
              <w:left w:val="nil"/>
              <w:bottom w:val="nil"/>
              <w:right w:val="nil"/>
            </w:tcBorders>
          </w:tcPr>
          <w:p w14:paraId="3EDA9762"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1" w:name="BKM_9C47BBAC_4F6C_40d7_A386_9ECE9A812BC0"/>
          </w:p>
        </w:tc>
        <w:tc>
          <w:tcPr>
            <w:tcW w:w="2790" w:type="dxa"/>
            <w:gridSpan w:val="2"/>
            <w:tcBorders>
              <w:top w:val="nil"/>
              <w:left w:val="nil"/>
              <w:bottom w:val="nil"/>
              <w:right w:val="nil"/>
            </w:tcBorders>
          </w:tcPr>
          <w:p w14:paraId="62EE5EE5"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Verblijf buitenland</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DBB5E4A" w14:textId="1E9F2FF5" w:rsidR="00050796" w:rsidRPr="00914503" w:rsidRDefault="008C7108"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ins w:id="352" w:author="Arjan Kloosterboer" w:date="2017-08-08T13:07: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.(Objecttype)SUBJECT.(Groepattribuutsoort)</w:t>
              </w:r>
            </w:ins>
            <w:r w:rsidR="00050796" w:rsidRPr="00914503">
              <w:rPr>
                <w:rFonts w:ascii="Calibri" w:hAnsi="Calibri" w:cs="Arial"/>
                <w:color w:val="000000"/>
                <w:sz w:val="22"/>
                <w:szCs w:val="24"/>
                <w:lang w:eastAsia="en-US"/>
              </w:rPr>
              <w:t>Verblijf buitenland SUBJECT</w:t>
            </w:r>
          </w:p>
        </w:tc>
        <w:bookmarkEnd w:id="351"/>
      </w:tr>
      <w:tr w:rsidR="00050796" w:rsidRPr="00914503" w14:paraId="30B86C0E" w14:textId="77777777" w:rsidTr="00282DEF">
        <w:tc>
          <w:tcPr>
            <w:tcW w:w="450" w:type="dxa"/>
            <w:tcBorders>
              <w:top w:val="nil"/>
              <w:left w:val="nil"/>
              <w:bottom w:val="nil"/>
              <w:right w:val="nil"/>
            </w:tcBorders>
          </w:tcPr>
          <w:p w14:paraId="24614AE1"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826484"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7C57006E"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1  </w:t>
            </w:r>
          </w:p>
        </w:tc>
      </w:tr>
      <w:tr w:rsidR="00050796" w:rsidRPr="00914503" w14:paraId="1A11B2A8" w14:textId="77777777" w:rsidTr="00282DEF">
        <w:tc>
          <w:tcPr>
            <w:tcW w:w="450" w:type="dxa"/>
            <w:tcBorders>
              <w:top w:val="nil"/>
              <w:left w:val="nil"/>
              <w:bottom w:val="nil"/>
              <w:right w:val="nil"/>
            </w:tcBorders>
          </w:tcPr>
          <w:p w14:paraId="2E1624B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28C1D5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744F1CD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2  </w:t>
            </w:r>
          </w:p>
        </w:tc>
      </w:tr>
      <w:tr w:rsidR="00050796" w:rsidRPr="00914503" w14:paraId="05694C62" w14:textId="77777777" w:rsidTr="00282DEF">
        <w:tc>
          <w:tcPr>
            <w:tcW w:w="450" w:type="dxa"/>
            <w:tcBorders>
              <w:top w:val="nil"/>
              <w:left w:val="nil"/>
              <w:bottom w:val="nil"/>
              <w:right w:val="nil"/>
            </w:tcBorders>
          </w:tcPr>
          <w:p w14:paraId="33FF8F01"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E1DE72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0C39186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3  </w:t>
            </w:r>
          </w:p>
        </w:tc>
      </w:tr>
      <w:tr w:rsidR="008C7108" w:rsidRPr="00914503" w14:paraId="2AF206D4" w14:textId="77777777" w:rsidTr="00282DEF">
        <w:tc>
          <w:tcPr>
            <w:tcW w:w="450" w:type="dxa"/>
            <w:tcBorders>
              <w:top w:val="nil"/>
              <w:left w:val="nil"/>
              <w:bottom w:val="nil"/>
              <w:right w:val="nil"/>
            </w:tcBorders>
          </w:tcPr>
          <w:p w14:paraId="33A40AD8"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740BFA2"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4A04886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Land verblijfadres  </w:t>
            </w:r>
          </w:p>
        </w:tc>
      </w:tr>
      <w:tr w:rsidR="008C7108" w:rsidRPr="00914503" w14:paraId="78B8531F" w14:textId="77777777" w:rsidTr="00282DEF">
        <w:tc>
          <w:tcPr>
            <w:tcW w:w="450" w:type="dxa"/>
            <w:tcBorders>
              <w:top w:val="nil"/>
              <w:left w:val="nil"/>
              <w:bottom w:val="nil"/>
              <w:right w:val="nil"/>
            </w:tcBorders>
          </w:tcPr>
          <w:p w14:paraId="21FCAEF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3" w:name="BKM_1DA5E595_9FE1_437f_8575_2BFDC61ECE67"/>
          </w:p>
        </w:tc>
        <w:tc>
          <w:tcPr>
            <w:tcW w:w="2790" w:type="dxa"/>
            <w:gridSpan w:val="2"/>
            <w:tcBorders>
              <w:top w:val="nil"/>
              <w:left w:val="nil"/>
              <w:bottom w:val="nil"/>
              <w:right w:val="nil"/>
            </w:tcBorders>
          </w:tcPr>
          <w:p w14:paraId="75D0D2D4"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Telefoonnummer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7350972"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Telefoonnummer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p>
        </w:tc>
        <w:bookmarkEnd w:id="353"/>
      </w:tr>
      <w:tr w:rsidR="008C7108" w:rsidRPr="00022289" w14:paraId="13C48E93" w14:textId="77777777" w:rsidTr="00282DEF">
        <w:tc>
          <w:tcPr>
            <w:tcW w:w="450" w:type="dxa"/>
            <w:tcBorders>
              <w:top w:val="nil"/>
              <w:left w:val="nil"/>
              <w:bottom w:val="nil"/>
              <w:right w:val="nil"/>
            </w:tcBorders>
          </w:tcPr>
          <w:p w14:paraId="5259BE01"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4" w:name="BKM_449B5097_A8C3_4301_97C7_1987B638EE26"/>
          </w:p>
        </w:tc>
        <w:tc>
          <w:tcPr>
            <w:tcW w:w="2790" w:type="dxa"/>
            <w:gridSpan w:val="2"/>
            <w:tcBorders>
              <w:top w:val="nil"/>
              <w:left w:val="nil"/>
              <w:bottom w:val="nil"/>
              <w:right w:val="nil"/>
            </w:tcBorders>
          </w:tcPr>
          <w:p w14:paraId="57DAFC03"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Fax-nummer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0702DC28"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Fax-nummer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354"/>
      </w:tr>
      <w:tr w:rsidR="008C7108" w:rsidRPr="00022289" w14:paraId="7B41AE2F" w14:textId="77777777" w:rsidTr="00282DEF">
        <w:tc>
          <w:tcPr>
            <w:tcW w:w="450" w:type="dxa"/>
            <w:tcBorders>
              <w:top w:val="nil"/>
              <w:left w:val="nil"/>
              <w:bottom w:val="nil"/>
              <w:right w:val="nil"/>
            </w:tcBorders>
          </w:tcPr>
          <w:p w14:paraId="769E5F0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355" w:name="BKM_7E817E41_ABC8_4b90_8C58_EE3E8E5078F6"/>
          </w:p>
        </w:tc>
        <w:tc>
          <w:tcPr>
            <w:tcW w:w="2790" w:type="dxa"/>
            <w:gridSpan w:val="2"/>
            <w:tcBorders>
              <w:top w:val="nil"/>
              <w:left w:val="nil"/>
              <w:bottom w:val="nil"/>
              <w:right w:val="nil"/>
            </w:tcBorders>
          </w:tcPr>
          <w:p w14:paraId="34B0E0F8"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Emailadres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00B357F3"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Emailadres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355"/>
      </w:tr>
      <w:tr w:rsidR="008C7108" w:rsidRPr="00914503" w14:paraId="60FD494A" w14:textId="77777777" w:rsidTr="00282DEF">
        <w:tc>
          <w:tcPr>
            <w:tcW w:w="450" w:type="dxa"/>
            <w:tcBorders>
              <w:top w:val="nil"/>
              <w:left w:val="nil"/>
              <w:bottom w:val="nil"/>
              <w:right w:val="nil"/>
            </w:tcBorders>
          </w:tcPr>
          <w:p w14:paraId="21C4480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356" w:name="BKM_E366BEE9_6CBF_42fe_8FBA_1EBCEDD254C3"/>
          </w:p>
        </w:tc>
        <w:tc>
          <w:tcPr>
            <w:tcW w:w="2790" w:type="dxa"/>
            <w:gridSpan w:val="2"/>
            <w:tcBorders>
              <w:top w:val="nil"/>
              <w:left w:val="nil"/>
              <w:bottom w:val="nil"/>
              <w:right w:val="nil"/>
            </w:tcBorders>
          </w:tcPr>
          <w:p w14:paraId="020BD272"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Rekeningnummer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1A94FEBD" w14:textId="2336F635"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ins w:id="357" w:author="Arjan Kloosterboer" w:date="2017-08-07T18:33:00Z">
              <w:r w:rsidRPr="00604340">
                <w:rPr>
                  <w:rFonts w:ascii="Calibri" w:hAnsi="Calibri" w:cs="Arial"/>
                  <w:color w:val="000000"/>
                  <w:sz w:val="22"/>
                  <w:szCs w:val="24"/>
                  <w:lang w:eastAsia="en-US"/>
                </w:rPr>
                <w:t>RSGB.(Objecttype)SUBJECT.(Groepattribuutsoort)</w:t>
              </w:r>
            </w:ins>
            <w:r w:rsidRPr="00914503">
              <w:rPr>
                <w:rFonts w:ascii="Calibri" w:hAnsi="Calibri" w:cs="Arial"/>
                <w:color w:val="000000"/>
                <w:sz w:val="22"/>
                <w:szCs w:val="24"/>
                <w:lang w:eastAsia="en-US"/>
              </w:rPr>
              <w:t>Rekeningnummer</w:t>
            </w:r>
            <w:del w:id="358" w:author="Arjan Kloosterboer" w:date="2017-08-07T18:34:00Z">
              <w:r w:rsidRPr="00914503" w:rsidDel="00604340">
                <w:rPr>
                  <w:rFonts w:ascii="Calibri" w:hAnsi="Calibri" w:cs="Arial"/>
                  <w:color w:val="000000"/>
                  <w:sz w:val="22"/>
                  <w:szCs w:val="24"/>
                  <w:lang w:eastAsia="en-US"/>
                </w:rPr>
                <w:delText xml:space="preserve"> SUBJECT</w:delText>
              </w:r>
            </w:del>
          </w:p>
        </w:tc>
        <w:bookmarkEnd w:id="356"/>
      </w:tr>
      <w:tr w:rsidR="008C7108" w:rsidRPr="00914503" w14:paraId="0F4B823E" w14:textId="77777777" w:rsidTr="00282DEF">
        <w:tc>
          <w:tcPr>
            <w:tcW w:w="450" w:type="dxa"/>
            <w:tcBorders>
              <w:top w:val="nil"/>
              <w:left w:val="nil"/>
              <w:bottom w:val="nil"/>
              <w:right w:val="nil"/>
            </w:tcBorders>
          </w:tcPr>
          <w:p w14:paraId="6FF1884D"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006EBCF"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IBAN </w:t>
            </w:r>
          </w:p>
        </w:tc>
        <w:tc>
          <w:tcPr>
            <w:tcW w:w="6120" w:type="dxa"/>
            <w:tcBorders>
              <w:top w:val="nil"/>
              <w:left w:val="nil"/>
              <w:bottom w:val="nil"/>
              <w:right w:val="nil"/>
            </w:tcBorders>
          </w:tcPr>
          <w:p w14:paraId="44912529" w14:textId="4ABEF850"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359" w:author="Arjan Kloosterboer" w:date="2017-08-07T18:35: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360" w:author="Arjan Kloosterboer" w:date="2017-08-07T18:35:00Z">
              <w:r>
                <w:rPr>
                  <w:rFonts w:ascii="Calibri" w:hAnsi="Calibri" w:cs="Arial"/>
                  <w:color w:val="000000"/>
                  <w:sz w:val="22"/>
                  <w:szCs w:val="24"/>
                  <w:lang w:val="en-US" w:eastAsia="en-US"/>
                </w:rPr>
                <w:t>(Attribuutsoort)IBAN</w:t>
              </w:r>
            </w:ins>
            <w:r w:rsidRPr="00914503">
              <w:rPr>
                <w:rFonts w:ascii="Calibri" w:hAnsi="Calibri" w:cs="Arial"/>
                <w:color w:val="000000"/>
                <w:sz w:val="22"/>
                <w:szCs w:val="24"/>
                <w:lang w:eastAsia="en-US"/>
              </w:rPr>
              <w:t xml:space="preserve">  </w:t>
            </w:r>
          </w:p>
        </w:tc>
      </w:tr>
      <w:tr w:rsidR="008C7108" w:rsidRPr="00914503" w14:paraId="518EF766" w14:textId="77777777" w:rsidTr="00282DEF">
        <w:tc>
          <w:tcPr>
            <w:tcW w:w="450" w:type="dxa"/>
            <w:tcBorders>
              <w:top w:val="nil"/>
              <w:left w:val="nil"/>
              <w:bottom w:val="nil"/>
              <w:right w:val="nil"/>
            </w:tcBorders>
          </w:tcPr>
          <w:p w14:paraId="5ED0510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8C13E7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BIC </w:t>
            </w:r>
          </w:p>
        </w:tc>
        <w:tc>
          <w:tcPr>
            <w:tcW w:w="6120" w:type="dxa"/>
            <w:tcBorders>
              <w:top w:val="nil"/>
              <w:left w:val="nil"/>
              <w:bottom w:val="nil"/>
              <w:right w:val="nil"/>
            </w:tcBorders>
          </w:tcPr>
          <w:p w14:paraId="2886AC5B" w14:textId="5A4F2B14"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361" w:author="Arjan Kloosterboer" w:date="2017-08-07T18:36: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362" w:author="Arjan Kloosterboer" w:date="2017-08-07T18:36:00Z">
              <w:r>
                <w:rPr>
                  <w:rFonts w:ascii="Calibri" w:hAnsi="Calibri" w:cs="Arial"/>
                  <w:color w:val="000000"/>
                  <w:sz w:val="22"/>
                  <w:szCs w:val="24"/>
                  <w:lang w:val="en-US" w:eastAsia="en-US"/>
                </w:rPr>
                <w:t>(Attribuutsoort)BIC</w:t>
              </w:r>
            </w:ins>
            <w:r w:rsidRPr="00914503">
              <w:rPr>
                <w:rFonts w:ascii="Calibri" w:hAnsi="Calibri" w:cs="Arial"/>
                <w:color w:val="000000"/>
                <w:sz w:val="22"/>
                <w:szCs w:val="24"/>
                <w:lang w:eastAsia="en-US"/>
              </w:rPr>
              <w:t xml:space="preserve">  </w:t>
            </w:r>
          </w:p>
        </w:tc>
      </w:tr>
    </w:tbl>
    <w:p w14:paraId="74B5E3C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914503" w14:paraId="4C07841D" w14:textId="77777777" w:rsidTr="00847C61">
        <w:tc>
          <w:tcPr>
            <w:tcW w:w="9360" w:type="dxa"/>
            <w:gridSpan w:val="3"/>
            <w:tcBorders>
              <w:top w:val="nil"/>
              <w:left w:val="nil"/>
              <w:bottom w:val="nil"/>
              <w:right w:val="nil"/>
            </w:tcBorders>
          </w:tcPr>
          <w:p w14:paraId="00F181A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b/>
                <w:color w:val="0F0F0F"/>
                <w:sz w:val="22"/>
                <w:szCs w:val="24"/>
                <w:lang w:eastAsia="en-US"/>
              </w:rPr>
              <w:t>Overzicht relaties</w:t>
            </w:r>
          </w:p>
        </w:tc>
      </w:tr>
      <w:tr w:rsidR="00847C61" w:rsidRPr="00914503" w14:paraId="16AD9B0C" w14:textId="77777777" w:rsidTr="00847C61">
        <w:tc>
          <w:tcPr>
            <w:tcW w:w="450" w:type="dxa"/>
            <w:tcBorders>
              <w:top w:val="nil"/>
              <w:left w:val="nil"/>
              <w:bottom w:val="nil"/>
              <w:right w:val="nil"/>
            </w:tcBorders>
          </w:tcPr>
          <w:p w14:paraId="576418F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361E852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914503">
              <w:rPr>
                <w:rFonts w:ascii="Calibri" w:hAnsi="Calibri" w:cs="Arial"/>
                <w:i/>
                <w:color w:val="0F0F0F"/>
                <w:sz w:val="22"/>
                <w:szCs w:val="24"/>
                <w:lang w:eastAsia="en-US"/>
              </w:rPr>
              <w:t>Relatienaam met</w:t>
            </w:r>
          </w:p>
          <w:p w14:paraId="4BE7500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3F6307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Definitie</w:t>
            </w:r>
          </w:p>
        </w:tc>
      </w:tr>
      <w:tr w:rsidR="00847C61" w:rsidRPr="00914503" w14:paraId="339A20DA" w14:textId="77777777" w:rsidTr="00847C61">
        <w:tc>
          <w:tcPr>
            <w:tcW w:w="450" w:type="dxa"/>
            <w:tcBorders>
              <w:top w:val="nil"/>
              <w:left w:val="nil"/>
              <w:bottom w:val="nil"/>
              <w:right w:val="nil"/>
            </w:tcBorders>
          </w:tcPr>
          <w:p w14:paraId="1D21EB16"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94468A9" w14:textId="563C79B9"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BETROKKENE</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106FE1AE" w14:textId="634F564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is</w:t>
            </w:r>
            <w:r w:rsidR="00DE73DB" w:rsidRPr="00914503">
              <w:rPr>
                <w:rFonts w:ascii="Calibri" w:hAnsi="Calibri" w:cs="Arial"/>
                <w:color w:val="0F0F0F"/>
                <w:sz w:val="22"/>
                <w:szCs w:val="24"/>
                <w:lang w:eastAsia="en-US"/>
              </w:rPr>
              <w:fldChar w:fldCharType="end"/>
            </w:r>
          </w:p>
          <w:p w14:paraId="2F319239" w14:textId="2ED03E02" w:rsidR="00847C61" w:rsidRPr="00914503" w:rsidRDefault="00DE73DB" w:rsidP="008E14F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NIET-NATUURLIJK PERSOON</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r w:rsidR="00847C61" w:rsidRPr="00914503">
              <w:rPr>
                <w:rFonts w:ascii="Calibri" w:hAnsi="Calibri" w:cs="Arial"/>
                <w:color w:val="0F0F0F"/>
                <w:sz w:val="22"/>
                <w:szCs w:val="24"/>
                <w:lang w:eastAsia="en-US"/>
              </w:rPr>
              <w:lastRenderedPageBreak/>
              <w:t>[</w:t>
            </w:r>
            <w:ins w:id="363" w:author="Arjan Kloosterboer" w:date="2017-01-24T15:12:00Z">
              <w:r w:rsidR="008E14F1">
                <w:rPr>
                  <w:rFonts w:ascii="Calibri" w:hAnsi="Calibri" w:cs="Arial"/>
                  <w:color w:val="0F0F0F"/>
                  <w:sz w:val="22"/>
                  <w:szCs w:val="24"/>
                  <w:lang w:eastAsia="en-US"/>
                </w:rPr>
                <w:t>0..</w:t>
              </w:r>
            </w:ins>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1BC36F86" w14:textId="065A8A1D"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lastRenderedPageBreak/>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 xml:space="preserve">Een NIET-NATUURLIJK PERSOON </w:t>
            </w:r>
            <w:del w:id="364" w:author="Arjan Kloosterboer" w:date="2017-08-08T16:09:00Z">
              <w:r w:rsidR="00847C61" w:rsidRPr="00914503" w:rsidDel="00D40A2E">
                <w:rPr>
                  <w:rFonts w:ascii="Calibri" w:hAnsi="Calibri" w:cs="Arial"/>
                  <w:color w:val="0F0F0F"/>
                  <w:sz w:val="22"/>
                  <w:szCs w:val="24"/>
                  <w:lang w:eastAsia="en-US"/>
                </w:rPr>
                <w:delText xml:space="preserve">is een </w:delText>
              </w:r>
            </w:del>
            <w:ins w:id="365" w:author="Arjan Kloosterboer" w:date="2017-08-08T16:09:00Z">
              <w:r w:rsidR="00D40A2E">
                <w:rPr>
                  <w:rFonts w:ascii="Calibri" w:hAnsi="Calibri" w:cs="Arial"/>
                  <w:color w:val="0F0F0F"/>
                  <w:sz w:val="22"/>
                  <w:szCs w:val="24"/>
                  <w:lang w:eastAsia="en-US"/>
                </w:rPr>
                <w:t xml:space="preserve">als </w:t>
              </w:r>
            </w:ins>
            <w:ins w:id="366" w:author="Arjan Kloosterboer" w:date="2017-09-21T11:40: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specialisatie</w:t>
            </w:r>
            <w:ins w:id="367" w:author="Arjan Kloosterboer" w:date="2017-09-21T11:41: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 xml:space="preserve"> van BETROKKENE.</w:t>
            </w:r>
            <w:r w:rsidRPr="00914503">
              <w:rPr>
                <w:rFonts w:ascii="Arial" w:hAnsi="Arial" w:cs="Arial"/>
                <w:szCs w:val="24"/>
                <w:lang w:val="en-AU" w:eastAsia="en-US"/>
              </w:rPr>
              <w:fldChar w:fldCharType="end"/>
            </w:r>
          </w:p>
        </w:tc>
      </w:tr>
      <w:tr w:rsidR="00847C61" w:rsidRPr="00914503" w14:paraId="72D18265" w14:textId="77777777" w:rsidTr="00847C61">
        <w:trPr>
          <w:trHeight w:hRule="exact" w:val="128"/>
        </w:trPr>
        <w:tc>
          <w:tcPr>
            <w:tcW w:w="450" w:type="dxa"/>
            <w:tcBorders>
              <w:top w:val="nil"/>
              <w:left w:val="nil"/>
              <w:bottom w:val="nil"/>
              <w:right w:val="nil"/>
            </w:tcBorders>
          </w:tcPr>
          <w:p w14:paraId="3AEB1560"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79FD6F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7A06D2C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A8455F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914503" w14:paraId="5EEE8B75" w14:textId="77777777" w:rsidTr="0044747F">
        <w:trPr>
          <w:cantSplit/>
        </w:trPr>
        <w:tc>
          <w:tcPr>
            <w:tcW w:w="9360" w:type="dxa"/>
            <w:tcBorders>
              <w:top w:val="nil"/>
              <w:left w:val="nil"/>
              <w:bottom w:val="nil"/>
              <w:right w:val="nil"/>
            </w:tcBorders>
          </w:tcPr>
          <w:p w14:paraId="71E41AD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Toelichting objecttype</w:t>
            </w:r>
          </w:p>
          <w:p w14:paraId="2004F956" w14:textId="69AA311E" w:rsidR="00003F3B" w:rsidRPr="00003F3B" w:rsidRDefault="00847C61" w:rsidP="00003F3B">
            <w:pPr>
              <w:widowControl w:val="0"/>
              <w:autoSpaceDE w:val="0"/>
              <w:autoSpaceDN w:val="0"/>
              <w:adjustRightInd w:val="0"/>
              <w:spacing w:line="240" w:lineRule="auto"/>
              <w:ind w:left="720"/>
              <w:contextualSpacing w:val="0"/>
              <w:rPr>
                <w:ins w:id="368" w:author="Arjan Kloosterboer" w:date="2017-03-06T16:00:00Z"/>
                <w:rFonts w:ascii="Calibri" w:hAnsi="Calibri" w:cs="Arial"/>
                <w:color w:val="0F0F0F"/>
                <w:sz w:val="22"/>
                <w:szCs w:val="24"/>
                <w:lang w:eastAsia="en-US"/>
              </w:rPr>
            </w:pPr>
            <w:del w:id="369" w:author="Arjan Kloosterboer" w:date="2017-03-06T16:00:00Z">
              <w:r w:rsidRPr="00914503" w:rsidDel="00003F3B">
                <w:rPr>
                  <w:rFonts w:ascii="Calibri" w:hAnsi="Calibri" w:cs="Arial"/>
                  <w:color w:val="0F0F0F"/>
                  <w:sz w:val="22"/>
                  <w:szCs w:val="24"/>
                  <w:lang w:eastAsia="en-US"/>
                </w:rPr>
                <w:delText>D</w:delText>
              </w:r>
            </w:del>
            <w:ins w:id="370" w:author="Arjan Kloosterboer" w:date="2017-03-06T16:00:00Z">
              <w:r w:rsidR="00003F3B">
                <w:rPr>
                  <w:rFonts w:ascii="Calibri" w:hAnsi="Calibri" w:cs="Arial"/>
                  <w:color w:val="0F0F0F"/>
                  <w:sz w:val="22"/>
                  <w:szCs w:val="24"/>
                  <w:lang w:eastAsia="en-US"/>
                </w:rPr>
                <w:t>Betreft d</w:t>
              </w:r>
            </w:ins>
            <w:r w:rsidRPr="00914503">
              <w:rPr>
                <w:rFonts w:ascii="Calibri" w:hAnsi="Calibri" w:cs="Arial"/>
                <w:color w:val="0F0F0F"/>
                <w:sz w:val="22"/>
                <w:szCs w:val="24"/>
                <w:lang w:eastAsia="en-US"/>
              </w:rPr>
              <w:t xml:space="preserve">e aan het RSGB ontleende gegevens van een NIET-NATUURLIJK PERSOON </w:t>
            </w:r>
            <w:ins w:id="371" w:author="Arjan Kloosterboer" w:date="2017-08-08T16:44:00Z">
              <w:r w:rsidR="00F970B9">
                <w:rPr>
                  <w:rFonts w:ascii="Calibri" w:hAnsi="Calibri" w:cs="Arial"/>
                  <w:color w:val="0F0F0F"/>
                  <w:sz w:val="22"/>
                  <w:szCs w:val="24"/>
                  <w:lang w:eastAsia="en-US"/>
                </w:rPr>
                <w:t xml:space="preserve">(en de specialisaties daarvan) </w:t>
              </w:r>
            </w:ins>
            <w:r w:rsidRPr="00914503">
              <w:rPr>
                <w:rFonts w:ascii="Calibri" w:hAnsi="Calibri" w:cs="Arial"/>
                <w:color w:val="0F0F0F"/>
                <w:sz w:val="22"/>
                <w:szCs w:val="24"/>
                <w:lang w:eastAsia="en-US"/>
              </w:rPr>
              <w:t>die in het RGBZ gebruikt worden. Zie voor de specificaties van deze gegevens het RSGB.</w:t>
            </w:r>
            <w:r w:rsidR="00003F3B">
              <w:rPr>
                <w:rFonts w:ascii="Calibri" w:hAnsi="Calibri" w:cs="Arial"/>
                <w:color w:val="0F0F0F"/>
                <w:sz w:val="22"/>
                <w:szCs w:val="24"/>
                <w:lang w:eastAsia="en-US"/>
              </w:rPr>
              <w:t xml:space="preserve"> </w:t>
            </w:r>
          </w:p>
          <w:p w14:paraId="79DE2CE8" w14:textId="77777777" w:rsidR="00003F3B" w:rsidRPr="00003F3B" w:rsidRDefault="00003F3B" w:rsidP="00003F3B">
            <w:pPr>
              <w:widowControl w:val="0"/>
              <w:autoSpaceDE w:val="0"/>
              <w:autoSpaceDN w:val="0"/>
              <w:adjustRightInd w:val="0"/>
              <w:spacing w:line="240" w:lineRule="auto"/>
              <w:ind w:left="720"/>
              <w:contextualSpacing w:val="0"/>
              <w:rPr>
                <w:ins w:id="372" w:author="Arjan Kloosterboer" w:date="2017-03-06T16:00:00Z"/>
                <w:rFonts w:ascii="Calibri" w:hAnsi="Calibri" w:cs="Arial"/>
                <w:color w:val="0F0F0F"/>
                <w:sz w:val="22"/>
                <w:szCs w:val="24"/>
                <w:lang w:eastAsia="en-US"/>
              </w:rPr>
            </w:pPr>
            <w:ins w:id="373" w:author="Arjan Kloosterboer" w:date="2017-03-06T16:00:00Z">
              <w:r w:rsidRPr="00003F3B">
                <w:rPr>
                  <w:rFonts w:ascii="Calibri" w:hAnsi="Calibri" w:cs="Arial"/>
                  <w:color w:val="0F0F0F"/>
                  <w:sz w:val="22"/>
                  <w:szCs w:val="24"/>
                  <w:lang w:eastAsia="en-US"/>
                </w:rPr>
                <w:t>De unieke aanduiding hangt af van het soort niet-natuurlijk persoon:</w:t>
              </w:r>
            </w:ins>
          </w:p>
          <w:p w14:paraId="5B6DCA39" w14:textId="77777777" w:rsidR="00003F3B" w:rsidRPr="00003F3B" w:rsidRDefault="00003F3B" w:rsidP="00003F3B">
            <w:pPr>
              <w:widowControl w:val="0"/>
              <w:autoSpaceDE w:val="0"/>
              <w:autoSpaceDN w:val="0"/>
              <w:adjustRightInd w:val="0"/>
              <w:spacing w:line="240" w:lineRule="auto"/>
              <w:ind w:left="720"/>
              <w:contextualSpacing w:val="0"/>
              <w:rPr>
                <w:ins w:id="374" w:author="Arjan Kloosterboer" w:date="2017-03-06T16:00:00Z"/>
                <w:rFonts w:ascii="Calibri" w:hAnsi="Calibri" w:cs="Arial"/>
                <w:color w:val="0F0F0F"/>
                <w:sz w:val="22"/>
                <w:szCs w:val="24"/>
                <w:lang w:eastAsia="en-US"/>
              </w:rPr>
            </w:pPr>
            <w:ins w:id="375" w:author="Arjan Kloosterboer" w:date="2017-03-06T16:00:00Z">
              <w:r w:rsidRPr="00003F3B">
                <w:rPr>
                  <w:rFonts w:ascii="Calibri" w:hAnsi="Calibri" w:cs="Arial"/>
                  <w:color w:val="0F0F0F"/>
                  <w:sz w:val="22"/>
                  <w:szCs w:val="24"/>
                  <w:lang w:eastAsia="en-US"/>
                </w:rPr>
                <w:t>- indien het een Ingeschreven niet natuurlijk persoon betreft dan is dat het RSIN;</w:t>
              </w:r>
            </w:ins>
          </w:p>
          <w:p w14:paraId="56E65F9A" w14:textId="1DF3D5FC" w:rsidR="00847C61" w:rsidRPr="00914503" w:rsidRDefault="00003F3B" w:rsidP="00003F3B">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ins w:id="376" w:author="Arjan Kloosterboer" w:date="2017-03-06T16:00:00Z">
              <w:r w:rsidRPr="00003F3B">
                <w:rPr>
                  <w:rFonts w:ascii="Calibri" w:hAnsi="Calibri" w:cs="Arial"/>
                  <w:color w:val="0F0F0F"/>
                  <w:sz w:val="22"/>
                  <w:szCs w:val="24"/>
                  <w:lang w:eastAsia="en-US"/>
                </w:rPr>
                <w:t>- indien het een Ander natuurlijk persoon betreft, dan is dat het Nummer ander niet-natuurlijk persoon.</w:t>
              </w:r>
            </w:ins>
          </w:p>
        </w:tc>
      </w:tr>
    </w:tbl>
    <w:bookmarkStart w:id="377" w:name="BKM_7F896A96_1EFF_44c9_97B9_86747B7272CC"/>
    <w:bookmarkEnd w:id="377"/>
    <w:p w14:paraId="0068F2A8" w14:textId="77777777" w:rsidR="00847C61" w:rsidRPr="00914503" w:rsidRDefault="00DE73DB" w:rsidP="00847C61">
      <w:pPr>
        <w:pStyle w:val="Kop3"/>
        <w:rPr>
          <w:rFonts w:ascii="Arial" w:hAnsi="Arial"/>
          <w:sz w:val="30"/>
        </w:rPr>
      </w:pPr>
      <w:r w:rsidRPr="00914503">
        <w:rPr>
          <w:rFonts w:ascii="Arial" w:hAnsi="Arial"/>
          <w:lang w:val="en-AU"/>
        </w:rPr>
        <w:fldChar w:fldCharType="begin" w:fldLock="1"/>
      </w:r>
      <w:r w:rsidR="00847C61" w:rsidRPr="00914503">
        <w:rPr>
          <w:rFonts w:ascii="Arial" w:hAnsi="Arial"/>
          <w:lang w:val="en-AU"/>
        </w:rPr>
        <w:instrText xml:space="preserve">MERGEFIELD </w:instrText>
      </w:r>
      <w:r w:rsidR="00847C61" w:rsidRPr="00914503">
        <w:instrText>Element.Stereotype</w:instrText>
      </w:r>
      <w:r w:rsidRPr="00914503">
        <w:rPr>
          <w:rFonts w:ascii="Arial" w:hAnsi="Arial"/>
          <w:lang w:val="en-AU"/>
        </w:rPr>
        <w:fldChar w:fldCharType="separate"/>
      </w:r>
      <w:r w:rsidR="00847C61" w:rsidRPr="00914503">
        <w:t>Objecttype</w:t>
      </w:r>
      <w:r w:rsidRPr="00914503">
        <w:rPr>
          <w:rFonts w:ascii="Arial" w:hAnsi="Arial"/>
          <w:lang w:val="en-AU"/>
        </w:rPr>
        <w:fldChar w:fldCharType="end"/>
      </w:r>
      <w:r w:rsidR="00847C61" w:rsidRPr="00914503">
        <w:t xml:space="preserve"> </w:t>
      </w:r>
      <w:r w:rsidR="003B6B78">
        <w:fldChar w:fldCharType="begin" w:fldLock="1"/>
      </w:r>
      <w:r w:rsidR="003B6B78">
        <w:instrText>MERGEFIELD Element.Name</w:instrText>
      </w:r>
      <w:r w:rsidR="003B6B78">
        <w:fldChar w:fldCharType="separate"/>
      </w:r>
      <w:r w:rsidR="00847C61" w:rsidRPr="00914503">
        <w:t>VESTIGING</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914503" w14:paraId="1DAACF8C" w14:textId="77777777" w:rsidTr="00F50726">
        <w:trPr>
          <w:trHeight w:val="271"/>
        </w:trPr>
        <w:tc>
          <w:tcPr>
            <w:tcW w:w="2340" w:type="dxa"/>
            <w:gridSpan w:val="2"/>
            <w:tcBorders>
              <w:top w:val="nil"/>
              <w:left w:val="nil"/>
              <w:bottom w:val="nil"/>
              <w:right w:val="nil"/>
            </w:tcBorders>
          </w:tcPr>
          <w:p w14:paraId="5531C0C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0BCFFB6"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VESTIGING</w:t>
            </w:r>
            <w:r w:rsidRPr="00914503">
              <w:rPr>
                <w:rFonts w:ascii="Arial" w:hAnsi="Arial" w:cs="Arial"/>
                <w:szCs w:val="24"/>
                <w:lang w:val="en-AU" w:eastAsia="en-US"/>
              </w:rPr>
              <w:fldChar w:fldCharType="end"/>
            </w:r>
          </w:p>
        </w:tc>
      </w:tr>
      <w:tr w:rsidR="00847C61" w:rsidRPr="00914503" w14:paraId="171C7E58" w14:textId="77777777" w:rsidTr="00F50726">
        <w:trPr>
          <w:trHeight w:hRule="exact" w:val="128"/>
        </w:trPr>
        <w:tc>
          <w:tcPr>
            <w:tcW w:w="2340" w:type="dxa"/>
            <w:gridSpan w:val="2"/>
            <w:tcBorders>
              <w:top w:val="nil"/>
              <w:left w:val="nil"/>
              <w:bottom w:val="nil"/>
              <w:right w:val="nil"/>
            </w:tcBorders>
          </w:tcPr>
          <w:p w14:paraId="3CE8ED0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ED9DDB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63347F06" w14:textId="77777777" w:rsidTr="00F50726">
        <w:trPr>
          <w:trHeight w:val="151"/>
        </w:trPr>
        <w:tc>
          <w:tcPr>
            <w:tcW w:w="2340" w:type="dxa"/>
            <w:gridSpan w:val="2"/>
            <w:tcBorders>
              <w:top w:val="nil"/>
              <w:left w:val="nil"/>
              <w:bottom w:val="nil"/>
              <w:right w:val="nil"/>
            </w:tcBorders>
          </w:tcPr>
          <w:p w14:paraId="3B27B1E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7CE11D7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RSGB</w:t>
            </w:r>
          </w:p>
        </w:tc>
      </w:tr>
      <w:tr w:rsidR="00847C61" w:rsidRPr="00914503" w14:paraId="30AFE7E7" w14:textId="77777777" w:rsidTr="00F50726">
        <w:trPr>
          <w:trHeight w:hRule="exact" w:val="128"/>
        </w:trPr>
        <w:tc>
          <w:tcPr>
            <w:tcW w:w="2340" w:type="dxa"/>
            <w:gridSpan w:val="2"/>
            <w:tcBorders>
              <w:top w:val="nil"/>
              <w:left w:val="nil"/>
              <w:bottom w:val="nil"/>
              <w:right w:val="nil"/>
            </w:tcBorders>
          </w:tcPr>
          <w:p w14:paraId="6FFA01E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527533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27FD1A7F" w14:textId="77777777" w:rsidTr="00F50726">
        <w:tc>
          <w:tcPr>
            <w:tcW w:w="2340" w:type="dxa"/>
            <w:gridSpan w:val="2"/>
            <w:tcBorders>
              <w:top w:val="nil"/>
              <w:left w:val="nil"/>
              <w:bottom w:val="nil"/>
              <w:right w:val="nil"/>
            </w:tcBorders>
          </w:tcPr>
          <w:p w14:paraId="676065F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7835189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september 2010</w:t>
            </w:r>
          </w:p>
        </w:tc>
      </w:tr>
      <w:tr w:rsidR="00847C61" w:rsidRPr="00914503" w14:paraId="65271795" w14:textId="77777777" w:rsidTr="00F50726">
        <w:trPr>
          <w:trHeight w:hRule="exact" w:val="241"/>
        </w:trPr>
        <w:tc>
          <w:tcPr>
            <w:tcW w:w="2340" w:type="dxa"/>
            <w:gridSpan w:val="2"/>
            <w:tcBorders>
              <w:top w:val="nil"/>
              <w:left w:val="nil"/>
              <w:bottom w:val="nil"/>
              <w:right w:val="nil"/>
            </w:tcBorders>
          </w:tcPr>
          <w:p w14:paraId="33EE321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40529F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300929BD" w14:textId="77777777" w:rsidTr="00F50726">
        <w:tc>
          <w:tcPr>
            <w:tcW w:w="2340" w:type="dxa"/>
            <w:gridSpan w:val="2"/>
            <w:tcBorders>
              <w:top w:val="nil"/>
              <w:left w:val="nil"/>
              <w:bottom w:val="nil"/>
              <w:right w:val="nil"/>
            </w:tcBorders>
          </w:tcPr>
          <w:p w14:paraId="27C093D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1F4310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7C82BEDB" w14:textId="77777777" w:rsidTr="00F50726">
        <w:tc>
          <w:tcPr>
            <w:tcW w:w="450" w:type="dxa"/>
            <w:tcBorders>
              <w:top w:val="nil"/>
              <w:left w:val="nil"/>
              <w:bottom w:val="nil"/>
              <w:right w:val="nil"/>
            </w:tcBorders>
          </w:tcPr>
          <w:p w14:paraId="6A9315D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78" w:name="BKM_0B9715F3_5F7D_4d8b_B42F_9AD4A68E4A7B"/>
          </w:p>
        </w:tc>
        <w:tc>
          <w:tcPr>
            <w:tcW w:w="2790" w:type="dxa"/>
            <w:gridSpan w:val="2"/>
            <w:tcBorders>
              <w:top w:val="nil"/>
              <w:left w:val="nil"/>
              <w:bottom w:val="nil"/>
              <w:right w:val="nil"/>
            </w:tcBorders>
          </w:tcPr>
          <w:p w14:paraId="27B9E5A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Attribuutnaam</w:t>
            </w:r>
          </w:p>
        </w:tc>
        <w:tc>
          <w:tcPr>
            <w:tcW w:w="6120" w:type="dxa"/>
            <w:tcBorders>
              <w:top w:val="nil"/>
              <w:left w:val="nil"/>
              <w:bottom w:val="nil"/>
              <w:right w:val="nil"/>
            </w:tcBorders>
          </w:tcPr>
          <w:p w14:paraId="21ACC80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00000"/>
                <w:sz w:val="22"/>
                <w:szCs w:val="24"/>
                <w:lang w:eastAsia="en-US"/>
              </w:rPr>
              <w:t>Herkomst</w:t>
            </w:r>
          </w:p>
        </w:tc>
      </w:tr>
      <w:tr w:rsidR="00847C61" w:rsidRPr="00914503" w14:paraId="2A3AB457" w14:textId="77777777" w:rsidTr="00F50726">
        <w:tc>
          <w:tcPr>
            <w:tcW w:w="450" w:type="dxa"/>
            <w:tcBorders>
              <w:top w:val="nil"/>
              <w:left w:val="nil"/>
              <w:bottom w:val="nil"/>
              <w:right w:val="nil"/>
            </w:tcBorders>
          </w:tcPr>
          <w:p w14:paraId="3EE0E39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4885127"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Vestigingsnummer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0C9E269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Vestigingsnummer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78"/>
      </w:tr>
      <w:tr w:rsidR="00FC3FCF" w:rsidRPr="00914503" w14:paraId="7FC6E34B" w14:textId="77777777" w:rsidTr="00F50726">
        <w:tc>
          <w:tcPr>
            <w:tcW w:w="450" w:type="dxa"/>
            <w:tcBorders>
              <w:top w:val="nil"/>
              <w:left w:val="nil"/>
              <w:bottom w:val="nil"/>
              <w:right w:val="nil"/>
            </w:tcBorders>
          </w:tcPr>
          <w:p w14:paraId="0B19CBE0" w14:textId="77777777" w:rsidR="00FC3FCF" w:rsidRPr="00914503" w:rsidRDefault="00FC3FCF"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7AF19A7" w14:textId="7A2C0CEF" w:rsidR="00FC3FCF" w:rsidRPr="008C365A" w:rsidRDefault="008C365A" w:rsidP="00847C61">
            <w:pPr>
              <w:widowControl w:val="0"/>
              <w:autoSpaceDE w:val="0"/>
              <w:autoSpaceDN w:val="0"/>
              <w:adjustRightInd w:val="0"/>
              <w:spacing w:line="240" w:lineRule="auto"/>
              <w:contextualSpacing w:val="0"/>
              <w:rPr>
                <w:rFonts w:ascii="Arial" w:hAnsi="Arial" w:cs="Arial"/>
                <w:szCs w:val="24"/>
                <w:lang w:eastAsia="en-US"/>
              </w:rPr>
            </w:pPr>
            <w:ins w:id="379" w:author="Arjan Kloosterboer" w:date="2017-03-06T15:30:00Z">
              <w:r>
                <w:rPr>
                  <w:rFonts w:ascii="Arial" w:hAnsi="Arial" w:cs="Arial"/>
                  <w:szCs w:val="24"/>
                  <w:lang w:eastAsia="en-US"/>
                </w:rPr>
                <w:t>KvK-nummer</w:t>
              </w:r>
            </w:ins>
          </w:p>
        </w:tc>
        <w:tc>
          <w:tcPr>
            <w:tcW w:w="6120" w:type="dxa"/>
            <w:tcBorders>
              <w:top w:val="nil"/>
              <w:left w:val="nil"/>
              <w:bottom w:val="nil"/>
              <w:right w:val="nil"/>
            </w:tcBorders>
          </w:tcPr>
          <w:p w14:paraId="13780E3D" w14:textId="14A10B74" w:rsidR="00FC3FCF" w:rsidRPr="00914503" w:rsidRDefault="008C365A"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ins w:id="380" w:author="Arjan Kloosterboer" w:date="2017-03-06T15:31: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.(Objecttype)MAATSCHAPPELIJKE ACTIVITEIT.(Attribuutsoort)KvK-</w:t>
              </w:r>
              <w:r w:rsidRPr="00914503">
                <w:rPr>
                  <w:rFonts w:ascii="Calibri" w:hAnsi="Calibri" w:cs="Arial"/>
                  <w:color w:val="000000"/>
                  <w:sz w:val="22"/>
                  <w:szCs w:val="24"/>
                  <w:lang w:eastAsia="en-US"/>
                </w:rPr>
                <w:t xml:space="preserve">nummer  </w:t>
              </w:r>
            </w:ins>
          </w:p>
        </w:tc>
      </w:tr>
      <w:tr w:rsidR="00847C61" w:rsidRPr="00914503" w:rsidDel="00F50726" w14:paraId="50388768" w14:textId="30F2A8C9" w:rsidTr="00F50726">
        <w:trPr>
          <w:del w:id="381" w:author="Arjan Kloosterboer" w:date="2017-02-01T18:03:00Z"/>
        </w:trPr>
        <w:tc>
          <w:tcPr>
            <w:tcW w:w="450" w:type="dxa"/>
            <w:tcBorders>
              <w:top w:val="nil"/>
              <w:left w:val="nil"/>
              <w:bottom w:val="nil"/>
              <w:right w:val="nil"/>
            </w:tcBorders>
          </w:tcPr>
          <w:p w14:paraId="29252667" w14:textId="6A87C968" w:rsidR="00847C61" w:rsidRPr="00914503" w:rsidDel="00F50726" w:rsidRDefault="00847C61" w:rsidP="00847C61">
            <w:pPr>
              <w:widowControl w:val="0"/>
              <w:autoSpaceDE w:val="0"/>
              <w:autoSpaceDN w:val="0"/>
              <w:adjustRightInd w:val="0"/>
              <w:spacing w:line="240" w:lineRule="auto"/>
              <w:contextualSpacing w:val="0"/>
              <w:rPr>
                <w:del w:id="382" w:author="Arjan Kloosterboer" w:date="2017-02-01T18:03:00Z"/>
                <w:rFonts w:ascii="Calibri" w:hAnsi="Calibri" w:cs="Arial"/>
                <w:color w:val="0F0F0F"/>
                <w:sz w:val="22"/>
                <w:szCs w:val="24"/>
                <w:lang w:eastAsia="en-US"/>
              </w:rPr>
            </w:pPr>
            <w:bookmarkStart w:id="383" w:name="BKM_784B57D1_596F_42a5_9840_4C99FAB44958"/>
          </w:p>
        </w:tc>
        <w:tc>
          <w:tcPr>
            <w:tcW w:w="2790" w:type="dxa"/>
            <w:gridSpan w:val="2"/>
            <w:tcBorders>
              <w:top w:val="nil"/>
              <w:left w:val="nil"/>
              <w:bottom w:val="nil"/>
              <w:right w:val="nil"/>
            </w:tcBorders>
          </w:tcPr>
          <w:p w14:paraId="113F0B1F" w14:textId="792259A7" w:rsidR="00847C61" w:rsidRPr="00914503" w:rsidDel="00F50726" w:rsidRDefault="00847C61" w:rsidP="00847C61">
            <w:pPr>
              <w:widowControl w:val="0"/>
              <w:autoSpaceDE w:val="0"/>
              <w:autoSpaceDN w:val="0"/>
              <w:adjustRightInd w:val="0"/>
              <w:spacing w:line="240" w:lineRule="auto"/>
              <w:contextualSpacing w:val="0"/>
              <w:rPr>
                <w:del w:id="384" w:author="Arjan Kloosterboer" w:date="2017-02-01T18:03:00Z"/>
                <w:rFonts w:ascii="Calibri" w:hAnsi="Calibri" w:cs="Arial"/>
                <w:color w:val="0F0F0F"/>
                <w:sz w:val="22"/>
                <w:szCs w:val="24"/>
                <w:lang w:eastAsia="en-US"/>
              </w:rPr>
            </w:pPr>
          </w:p>
        </w:tc>
        <w:tc>
          <w:tcPr>
            <w:tcW w:w="6120" w:type="dxa"/>
            <w:tcBorders>
              <w:top w:val="nil"/>
              <w:left w:val="nil"/>
              <w:bottom w:val="nil"/>
              <w:right w:val="nil"/>
            </w:tcBorders>
          </w:tcPr>
          <w:p w14:paraId="3A9A659A" w14:textId="4AC6352C" w:rsidR="00847C61" w:rsidRPr="00914503" w:rsidDel="00F50726" w:rsidRDefault="00847C61" w:rsidP="00847C61">
            <w:pPr>
              <w:widowControl w:val="0"/>
              <w:autoSpaceDE w:val="0"/>
              <w:autoSpaceDN w:val="0"/>
              <w:adjustRightInd w:val="0"/>
              <w:spacing w:line="240" w:lineRule="auto"/>
              <w:contextualSpacing w:val="0"/>
              <w:rPr>
                <w:del w:id="385" w:author="Arjan Kloosterboer" w:date="2017-02-01T18:03:00Z"/>
                <w:rFonts w:ascii="Calibri" w:hAnsi="Calibri" w:cs="Arial"/>
                <w:color w:val="0F0F0F"/>
                <w:sz w:val="22"/>
                <w:szCs w:val="24"/>
                <w:lang w:eastAsia="en-US"/>
              </w:rPr>
            </w:pPr>
            <w:del w:id="386" w:author="Arjan Kloosterboer" w:date="2017-02-01T18:03:00Z">
              <w:r w:rsidRPr="00914503" w:rsidDel="00F50726">
                <w:rPr>
                  <w:rFonts w:ascii="Calibri" w:hAnsi="Calibri" w:cs="Arial"/>
                  <w:color w:val="000000"/>
                  <w:sz w:val="22"/>
                  <w:szCs w:val="24"/>
                  <w:lang w:eastAsia="en-US"/>
                </w:rPr>
                <w:delText>RSGB</w:delText>
              </w:r>
              <w:r w:rsidDel="00F50726">
                <w:rPr>
                  <w:rFonts w:ascii="Calibri" w:hAnsi="Calibri" w:cs="Arial"/>
                  <w:color w:val="000000"/>
                  <w:sz w:val="22"/>
                  <w:szCs w:val="24"/>
                  <w:lang w:eastAsia="en-US"/>
                </w:rPr>
                <w:delText>.(Groepattribuutsoort)</w:delText>
              </w:r>
              <w:r w:rsidRPr="00914503" w:rsidDel="00F50726">
                <w:rPr>
                  <w:rFonts w:ascii="Calibri" w:hAnsi="Calibri" w:cs="Arial"/>
                  <w:color w:val="000000"/>
                  <w:sz w:val="22"/>
                  <w:szCs w:val="24"/>
                  <w:lang w:eastAsia="en-US"/>
                </w:rPr>
                <w:delText>Handelsnamen MAATSCHAPPELIJKE ACTIVITEIT</w:delText>
              </w:r>
              <w:r w:rsidDel="00F50726">
                <w:rPr>
                  <w:rFonts w:ascii="Calibri" w:hAnsi="Calibri" w:cs="Arial"/>
                  <w:color w:val="000000"/>
                  <w:sz w:val="22"/>
                  <w:szCs w:val="24"/>
                  <w:lang w:eastAsia="en-US"/>
                </w:rPr>
                <w:delText>.(Attribuutsoort)</w:delText>
              </w:r>
              <w:r w:rsidRPr="00914503" w:rsidDel="00F50726">
                <w:rPr>
                  <w:rFonts w:ascii="Calibri" w:hAnsi="Calibri" w:cs="Arial"/>
                  <w:color w:val="000000"/>
                  <w:sz w:val="22"/>
                  <w:szCs w:val="24"/>
                  <w:lang w:eastAsia="en-US"/>
                </w:rPr>
                <w:delText xml:space="preserve">Handelsnaam  </w:delText>
              </w:r>
              <w:r w:rsidR="00DE73DB" w:rsidRPr="00914503" w:rsidDel="00F50726">
                <w:rPr>
                  <w:rFonts w:ascii="Calibri" w:hAnsi="Calibri" w:cs="Arial"/>
                  <w:color w:val="000000"/>
                  <w:sz w:val="22"/>
                  <w:szCs w:val="24"/>
                  <w:lang w:eastAsia="en-US"/>
                </w:rPr>
                <w:fldChar w:fldCharType="begin" w:fldLock="1"/>
              </w:r>
              <w:r w:rsidRPr="00914503" w:rsidDel="00F50726">
                <w:rPr>
                  <w:rFonts w:ascii="Calibri" w:hAnsi="Calibri" w:cs="Arial"/>
                  <w:color w:val="000000"/>
                  <w:sz w:val="22"/>
                  <w:szCs w:val="24"/>
                  <w:lang w:eastAsia="en-US"/>
                </w:rPr>
                <w:delInstrText>MERGEFIELD Att.Type</w:delInstrText>
              </w:r>
              <w:r w:rsidR="00DE73DB" w:rsidRPr="00914503" w:rsidDel="00F50726">
                <w:rPr>
                  <w:rFonts w:ascii="Calibri" w:hAnsi="Calibri" w:cs="Arial"/>
                  <w:color w:val="000000"/>
                  <w:sz w:val="22"/>
                  <w:szCs w:val="24"/>
                  <w:lang w:eastAsia="en-US"/>
                </w:rPr>
                <w:fldChar w:fldCharType="end"/>
              </w:r>
            </w:del>
          </w:p>
        </w:tc>
        <w:bookmarkEnd w:id="383"/>
      </w:tr>
      <w:tr w:rsidR="00C071B4" w:rsidRPr="00914503" w14:paraId="604EFA61" w14:textId="77777777" w:rsidTr="007839BF">
        <w:trPr>
          <w:ins w:id="387" w:author="Arjan Kloosterboer" w:date="2017-02-01T18:01:00Z"/>
        </w:trPr>
        <w:tc>
          <w:tcPr>
            <w:tcW w:w="450" w:type="dxa"/>
            <w:tcBorders>
              <w:top w:val="nil"/>
              <w:left w:val="nil"/>
              <w:bottom w:val="nil"/>
              <w:right w:val="nil"/>
            </w:tcBorders>
          </w:tcPr>
          <w:p w14:paraId="1593FF2C" w14:textId="77777777" w:rsidR="00C071B4" w:rsidRPr="00914503" w:rsidRDefault="00C071B4" w:rsidP="00847C61">
            <w:pPr>
              <w:widowControl w:val="0"/>
              <w:autoSpaceDE w:val="0"/>
              <w:autoSpaceDN w:val="0"/>
              <w:adjustRightInd w:val="0"/>
              <w:spacing w:line="240" w:lineRule="auto"/>
              <w:contextualSpacing w:val="0"/>
              <w:rPr>
                <w:ins w:id="388" w:author="Arjan Kloosterboer" w:date="2017-02-01T18:01:00Z"/>
                <w:rFonts w:ascii="Calibri" w:hAnsi="Calibri" w:cs="Arial"/>
                <w:color w:val="0F0F0F"/>
                <w:sz w:val="22"/>
                <w:szCs w:val="24"/>
                <w:lang w:eastAsia="en-US"/>
              </w:rPr>
            </w:pPr>
          </w:p>
        </w:tc>
        <w:tc>
          <w:tcPr>
            <w:tcW w:w="2790" w:type="dxa"/>
            <w:gridSpan w:val="2"/>
            <w:tcBorders>
              <w:top w:val="nil"/>
              <w:left w:val="nil"/>
              <w:bottom w:val="nil"/>
              <w:right w:val="nil"/>
            </w:tcBorders>
          </w:tcPr>
          <w:p w14:paraId="69B10948" w14:textId="52460C54" w:rsidR="00C071B4" w:rsidRPr="00914503" w:rsidRDefault="00C071B4" w:rsidP="00847C61">
            <w:pPr>
              <w:widowControl w:val="0"/>
              <w:autoSpaceDE w:val="0"/>
              <w:autoSpaceDN w:val="0"/>
              <w:adjustRightInd w:val="0"/>
              <w:spacing w:line="240" w:lineRule="auto"/>
              <w:contextualSpacing w:val="0"/>
              <w:rPr>
                <w:ins w:id="389" w:author="Arjan Kloosterboer" w:date="2017-02-01T18:01:00Z"/>
                <w:rFonts w:ascii="Arial" w:hAnsi="Arial" w:cs="Arial"/>
                <w:szCs w:val="24"/>
                <w:lang w:val="en-AU" w:eastAsia="en-US"/>
              </w:rPr>
            </w:pPr>
            <w:ins w:id="390" w:author="Arjan Kloosterboer" w:date="2017-08-08T15:58:00Z">
              <w:r>
                <w:rPr>
                  <w:rFonts w:ascii="Arial" w:hAnsi="Arial" w:cs="Arial"/>
                  <w:szCs w:val="24"/>
                  <w:lang w:eastAsia="en-US"/>
                </w:rPr>
                <w:t>/</w:t>
              </w:r>
            </w:ins>
            <w:ins w:id="391" w:author="Arjan Kloosterboer" w:date="2017-02-01T18:01:00Z">
              <w:r w:rsidRPr="008C365A">
                <w:rPr>
                  <w:rFonts w:ascii="Arial" w:hAnsi="Arial" w:cs="Arial"/>
                  <w:szCs w:val="24"/>
                  <w:lang w:eastAsia="en-US"/>
                </w:rPr>
                <w:t>Prima</w:t>
              </w:r>
              <w:r>
                <w:rPr>
                  <w:rFonts w:ascii="Arial" w:hAnsi="Arial" w:cs="Arial"/>
                  <w:szCs w:val="24"/>
                  <w:lang w:val="en-AU" w:eastAsia="en-US"/>
                </w:rPr>
                <w:t>ire (handels)naam</w:t>
              </w:r>
            </w:ins>
          </w:p>
        </w:tc>
        <w:tc>
          <w:tcPr>
            <w:tcW w:w="6120" w:type="dxa"/>
            <w:tcBorders>
              <w:top w:val="nil"/>
              <w:left w:val="nil"/>
              <w:bottom w:val="nil"/>
              <w:right w:val="nil"/>
            </w:tcBorders>
          </w:tcPr>
          <w:p w14:paraId="47BE083D" w14:textId="7CC18718" w:rsidR="00C071B4" w:rsidRPr="00914503" w:rsidRDefault="00C071B4" w:rsidP="00847C61">
            <w:pPr>
              <w:widowControl w:val="0"/>
              <w:autoSpaceDE w:val="0"/>
              <w:autoSpaceDN w:val="0"/>
              <w:adjustRightInd w:val="0"/>
              <w:spacing w:line="240" w:lineRule="auto"/>
              <w:contextualSpacing w:val="0"/>
              <w:rPr>
                <w:ins w:id="392" w:author="Arjan Kloosterboer" w:date="2017-02-01T18:01:00Z"/>
                <w:rFonts w:ascii="Calibri" w:hAnsi="Calibri" w:cs="Arial"/>
                <w:color w:val="000000"/>
                <w:sz w:val="22"/>
                <w:szCs w:val="24"/>
                <w:lang w:eastAsia="en-US"/>
              </w:rPr>
            </w:pPr>
            <w:ins w:id="393" w:author="Arjan Kloosterboer" w:date="2017-08-08T15:59:00Z">
              <w:r>
                <w:rPr>
                  <w:rFonts w:ascii="Calibri" w:hAnsi="Calibri" w:cs="Arial"/>
                  <w:color w:val="000000"/>
                  <w:sz w:val="22"/>
                  <w:szCs w:val="24"/>
                  <w:lang w:eastAsia="en-US"/>
                </w:rPr>
                <w:t>Afgeleid van</w:t>
              </w:r>
            </w:ins>
            <w:ins w:id="394" w:author="Arjan Kloosterboer" w:date="2017-08-08T16:00:00Z">
              <w:r>
                <w:rPr>
                  <w:rFonts w:ascii="Calibri" w:hAnsi="Calibri" w:cs="Arial"/>
                  <w:color w:val="000000"/>
                  <w:sz w:val="22"/>
                  <w:szCs w:val="24"/>
                  <w:lang w:eastAsia="en-US"/>
                </w:rPr>
                <w:t>: RSGB</w:t>
              </w:r>
            </w:ins>
            <w:ins w:id="395" w:author="Arjan Kloosterboer" w:date="2017-08-08T16:02:00Z">
              <w:r>
                <w:rPr>
                  <w:rFonts w:ascii="Calibri" w:hAnsi="Calibri" w:cs="Arial"/>
                  <w:color w:val="000000"/>
                  <w:sz w:val="22"/>
                  <w:szCs w:val="24"/>
                  <w:lang w:eastAsia="en-US"/>
                </w:rPr>
                <w:t>.(Objecttype)</w:t>
              </w:r>
              <w:r w:rsidRPr="00914503">
                <w:rPr>
                  <w:rFonts w:ascii="Calibri" w:hAnsi="Calibri" w:cs="Arial"/>
                  <w:color w:val="000000"/>
                  <w:sz w:val="22"/>
                  <w:szCs w:val="24"/>
                  <w:lang w:eastAsia="en-US"/>
                </w:rPr>
                <w:t>VESTIGING</w:t>
              </w:r>
              <w:r>
                <w:rPr>
                  <w:rFonts w:ascii="Calibri" w:hAnsi="Calibri" w:cs="Arial"/>
                  <w:color w:val="000000"/>
                  <w:sz w:val="22"/>
                  <w:szCs w:val="24"/>
                  <w:lang w:eastAsia="en-US"/>
                </w:rPr>
                <w:t>.(Groepattribuutsoort)</w:t>
              </w:r>
              <w:r w:rsidRPr="00C071B4">
                <w:rPr>
                  <w:rFonts w:ascii="Calibri" w:hAnsi="Calibri" w:cs="Arial"/>
                  <w:color w:val="000000"/>
                  <w:sz w:val="22"/>
                  <w:szCs w:val="24"/>
                  <w:lang w:eastAsia="en-US"/>
                </w:rPr>
                <w:t xml:space="preserve"> 'Handelsnaam vestiging</w:t>
              </w:r>
            </w:ins>
            <w:ins w:id="396" w:author="Arjan Kloosterboer" w:date="2017-08-08T16:00:00Z">
              <w:r>
                <w:rPr>
                  <w:rFonts w:ascii="Calibri" w:hAnsi="Calibri" w:cs="Arial"/>
                  <w:color w:val="000000"/>
                  <w:sz w:val="22"/>
                  <w:szCs w:val="24"/>
                  <w:lang w:eastAsia="en-US"/>
                </w:rPr>
                <w:t>.</w:t>
              </w:r>
            </w:ins>
            <w:ins w:id="397" w:author="Arjan Kloosterboer" w:date="2017-08-08T16:02:00Z">
              <w:r>
                <w:rPr>
                  <w:rFonts w:ascii="Calibri" w:hAnsi="Calibri" w:cs="Arial"/>
                  <w:color w:val="000000"/>
                  <w:sz w:val="22"/>
                  <w:szCs w:val="24"/>
                  <w:lang w:eastAsia="en-US"/>
                </w:rPr>
                <w:t>(A</w:t>
              </w:r>
            </w:ins>
            <w:ins w:id="398" w:author="Arjan Kloosterboer" w:date="2017-08-08T16:01:00Z">
              <w:r w:rsidRPr="00C071B4">
                <w:rPr>
                  <w:rFonts w:ascii="Calibri" w:hAnsi="Calibri" w:cs="Arial"/>
                  <w:color w:val="000000"/>
                  <w:sz w:val="22"/>
                  <w:szCs w:val="24"/>
                  <w:lang w:eastAsia="en-US"/>
                </w:rPr>
                <w:t>ttribuutsoort</w:t>
              </w:r>
            </w:ins>
            <w:ins w:id="399" w:author="Arjan Kloosterboer" w:date="2017-08-08T16:03:00Z">
              <w:r>
                <w:rPr>
                  <w:rFonts w:ascii="Calibri" w:hAnsi="Calibri" w:cs="Arial"/>
                  <w:color w:val="000000"/>
                  <w:sz w:val="22"/>
                  <w:szCs w:val="24"/>
                  <w:lang w:eastAsia="en-US"/>
                </w:rPr>
                <w:t>)</w:t>
              </w:r>
            </w:ins>
            <w:ins w:id="400" w:author="Arjan Kloosterboer" w:date="2017-08-08T16:01:00Z">
              <w:r w:rsidRPr="00C071B4">
                <w:rPr>
                  <w:rFonts w:ascii="Calibri" w:hAnsi="Calibri" w:cs="Arial"/>
                  <w:color w:val="000000"/>
                  <w:sz w:val="22"/>
                  <w:szCs w:val="24"/>
                  <w:lang w:eastAsia="en-US"/>
                </w:rPr>
                <w:t>Handels)naam</w:t>
              </w:r>
            </w:ins>
            <w:ins w:id="401" w:author="Arjan Kloosterboer" w:date="2017-08-08T15:59:00Z">
              <w:r>
                <w:rPr>
                  <w:rFonts w:ascii="Calibri" w:hAnsi="Calibri" w:cs="Arial"/>
                  <w:color w:val="000000"/>
                  <w:sz w:val="22"/>
                  <w:szCs w:val="24"/>
                  <w:lang w:eastAsia="en-US"/>
                </w:rPr>
                <w:t xml:space="preserve"> </w:t>
              </w:r>
            </w:ins>
          </w:p>
        </w:tc>
      </w:tr>
      <w:tr w:rsidR="00847C61" w:rsidRPr="00914503" w14:paraId="680A54AB" w14:textId="77777777" w:rsidTr="00F50726">
        <w:tc>
          <w:tcPr>
            <w:tcW w:w="450" w:type="dxa"/>
            <w:tcBorders>
              <w:top w:val="nil"/>
              <w:left w:val="nil"/>
              <w:bottom w:val="nil"/>
              <w:right w:val="nil"/>
            </w:tcBorders>
          </w:tcPr>
          <w:p w14:paraId="23AF7F0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2" w:name="BKM_C1DC84CB_7C8E_4b25_AFD1_39BF4A075E9E"/>
          </w:p>
        </w:tc>
        <w:tc>
          <w:tcPr>
            <w:tcW w:w="2790" w:type="dxa"/>
            <w:gridSpan w:val="2"/>
            <w:tcBorders>
              <w:top w:val="nil"/>
              <w:left w:val="nil"/>
              <w:bottom w:val="nil"/>
              <w:right w:val="nil"/>
            </w:tcBorders>
          </w:tcPr>
          <w:p w14:paraId="1EA98FCE"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C071B4">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Verkorte naam</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9FE9E4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Handelsnamen MAATSCHAPPELIJKE ACTIVITEIT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Verkorte naam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402"/>
      </w:tr>
      <w:tr w:rsidR="00847C61" w:rsidRPr="00914503" w14:paraId="014C07C9" w14:textId="77777777" w:rsidTr="00F50726">
        <w:tc>
          <w:tcPr>
            <w:tcW w:w="450" w:type="dxa"/>
            <w:tcBorders>
              <w:top w:val="nil"/>
              <w:left w:val="nil"/>
              <w:bottom w:val="nil"/>
              <w:right w:val="nil"/>
            </w:tcBorders>
          </w:tcPr>
          <w:p w14:paraId="6F5F064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3" w:name="BKM_4C1F34E0_F122_4d64_A614_786B93E3403F"/>
          </w:p>
        </w:tc>
        <w:tc>
          <w:tcPr>
            <w:tcW w:w="2790" w:type="dxa"/>
            <w:gridSpan w:val="2"/>
            <w:tcBorders>
              <w:top w:val="nil"/>
              <w:left w:val="nil"/>
              <w:bottom w:val="nil"/>
              <w:right w:val="nil"/>
            </w:tcBorders>
          </w:tcPr>
          <w:p w14:paraId="2B80A9AF"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Datum aanvang</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01FA7AF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Datum aanvang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403"/>
      </w:tr>
      <w:tr w:rsidR="00847C61" w:rsidRPr="00914503" w14:paraId="38206995" w14:textId="77777777" w:rsidTr="00F50726">
        <w:tc>
          <w:tcPr>
            <w:tcW w:w="450" w:type="dxa"/>
            <w:tcBorders>
              <w:top w:val="nil"/>
              <w:left w:val="nil"/>
              <w:bottom w:val="nil"/>
              <w:right w:val="nil"/>
            </w:tcBorders>
          </w:tcPr>
          <w:p w14:paraId="5CD36A6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4" w:name="BKM_429397A1_02D7_4ef8_84FD_8E9A7718AB8E"/>
          </w:p>
        </w:tc>
        <w:tc>
          <w:tcPr>
            <w:tcW w:w="2790" w:type="dxa"/>
            <w:gridSpan w:val="2"/>
            <w:tcBorders>
              <w:top w:val="nil"/>
              <w:left w:val="nil"/>
              <w:bottom w:val="nil"/>
              <w:right w:val="nil"/>
            </w:tcBorders>
          </w:tcPr>
          <w:p w14:paraId="35A52390"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Datum beëindiging</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1B521C9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Datum beeindiging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404"/>
      </w:tr>
      <w:tr w:rsidR="00847C61" w:rsidRPr="00914503" w14:paraId="65A932C6" w14:textId="77777777" w:rsidTr="00F50726">
        <w:tc>
          <w:tcPr>
            <w:tcW w:w="450" w:type="dxa"/>
            <w:tcBorders>
              <w:top w:val="nil"/>
              <w:left w:val="nil"/>
              <w:bottom w:val="nil"/>
              <w:right w:val="nil"/>
            </w:tcBorders>
          </w:tcPr>
          <w:p w14:paraId="4E7F5BF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5" w:name="BKM_5E312B7B_427F_400d_B49E_109D5AC4A5FC"/>
          </w:p>
        </w:tc>
        <w:tc>
          <w:tcPr>
            <w:tcW w:w="2790" w:type="dxa"/>
            <w:gridSpan w:val="2"/>
            <w:tcBorders>
              <w:top w:val="nil"/>
              <w:left w:val="nil"/>
              <w:bottom w:val="nil"/>
              <w:right w:val="nil"/>
            </w:tcBorders>
          </w:tcPr>
          <w:p w14:paraId="06F7B640" w14:textId="73FA0162" w:rsidR="00847C61" w:rsidRPr="00914503" w:rsidRDefault="00C071B4"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406" w:author="Arjan Kloosterboer" w:date="2017-08-08T16:05:00Z">
              <w:r>
                <w:rPr>
                  <w:rFonts w:ascii="Arial" w:hAnsi="Arial" w:cs="Arial"/>
                  <w:szCs w:val="24"/>
                  <w:lang w:val="en-AU" w:eastAsia="en-US"/>
                </w:rPr>
                <w:t>/</w:t>
              </w:r>
            </w:ins>
            <w:r w:rsidR="00DE73DB"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00DE73DB"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Locatie-adres</w:t>
            </w:r>
            <w:r w:rsidR="00DE73DB" w:rsidRPr="00914503">
              <w:rPr>
                <w:rFonts w:ascii="Arial" w:hAnsi="Arial" w:cs="Arial"/>
                <w:szCs w:val="24"/>
                <w:lang w:val="en-AU" w:eastAsia="en-US"/>
              </w:rPr>
              <w:fldChar w:fldCharType="end"/>
            </w:r>
          </w:p>
        </w:tc>
        <w:tc>
          <w:tcPr>
            <w:tcW w:w="6120" w:type="dxa"/>
            <w:tcBorders>
              <w:top w:val="nil"/>
              <w:left w:val="nil"/>
              <w:bottom w:val="nil"/>
              <w:right w:val="nil"/>
            </w:tcBorders>
          </w:tcPr>
          <w:p w14:paraId="68176C78" w14:textId="54773588"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407" w:author="Arjan Kloosterboer" w:date="2017-08-08T16:05:00Z">
              <w:r w:rsidRPr="00914503" w:rsidDel="00C071B4">
                <w:rPr>
                  <w:rFonts w:ascii="Calibri" w:hAnsi="Calibri" w:cs="Arial"/>
                  <w:color w:val="000000"/>
                  <w:sz w:val="22"/>
                  <w:szCs w:val="24"/>
                  <w:lang w:eastAsia="en-US"/>
                </w:rPr>
                <w:delText xml:space="preserve">Locatie-adres </w:delText>
              </w:r>
            </w:del>
            <w:ins w:id="408" w:author="Arjan Kloosterboer" w:date="2017-08-08T16:05:00Z">
              <w:r w:rsidR="00C071B4">
                <w:rPr>
                  <w:rFonts w:ascii="Calibri" w:hAnsi="Calibri" w:cs="Arial"/>
                  <w:color w:val="000000"/>
                  <w:sz w:val="22"/>
                  <w:szCs w:val="24"/>
                  <w:lang w:eastAsia="en-US"/>
                </w:rPr>
                <w:t xml:space="preserve">Afgeleid van de relatie in het RSGB: </w:t>
              </w:r>
            </w:ins>
            <w:del w:id="409" w:author="Arjan Kloosterboer" w:date="2017-08-08T16:07:00Z">
              <w:r w:rsidRPr="00914503" w:rsidDel="00C071B4">
                <w:rPr>
                  <w:rFonts w:ascii="Calibri" w:hAnsi="Calibri" w:cs="Arial"/>
                  <w:color w:val="000000"/>
                  <w:sz w:val="22"/>
                  <w:szCs w:val="24"/>
                  <w:lang w:eastAsia="en-US"/>
                </w:rPr>
                <w:delText>SUBJECT</w:delText>
              </w:r>
            </w:del>
            <w:ins w:id="410" w:author="Arjan Kloosterboer" w:date="2017-08-08T16:07:00Z">
              <w:r w:rsidR="00C071B4">
                <w:rPr>
                  <w:rFonts w:ascii="Calibri" w:hAnsi="Calibri" w:cs="Arial"/>
                  <w:color w:val="000000"/>
                  <w:sz w:val="22"/>
                  <w:szCs w:val="24"/>
                  <w:lang w:eastAsia="en-US"/>
                </w:rPr>
                <w:t xml:space="preserve">VESTIGING heeft als locatieadres </w:t>
              </w:r>
              <w:r w:rsidR="00C071B4" w:rsidRPr="00914503">
                <w:rPr>
                  <w:rFonts w:ascii="Calibri" w:hAnsi="Calibri" w:cs="Arial"/>
                  <w:color w:val="000000"/>
                  <w:sz w:val="22"/>
                  <w:szCs w:val="24"/>
                  <w:lang w:eastAsia="en-US"/>
                </w:rPr>
                <w:t>ADRESSEERBAAR OBJECT AANDUIDING</w:t>
              </w:r>
            </w:ins>
          </w:p>
        </w:tc>
        <w:bookmarkEnd w:id="405"/>
      </w:tr>
      <w:tr w:rsidR="00847C61" w:rsidRPr="00914503" w14:paraId="78559285" w14:textId="77777777" w:rsidTr="00F50726">
        <w:tc>
          <w:tcPr>
            <w:tcW w:w="450" w:type="dxa"/>
            <w:tcBorders>
              <w:top w:val="nil"/>
              <w:left w:val="nil"/>
              <w:bottom w:val="nil"/>
              <w:right w:val="nil"/>
            </w:tcBorders>
          </w:tcPr>
          <w:p w14:paraId="270DC77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6A9415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363DB50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847C61" w:rsidRPr="00914503" w14:paraId="4C6D414F" w14:textId="77777777" w:rsidTr="00F50726">
        <w:tc>
          <w:tcPr>
            <w:tcW w:w="450" w:type="dxa"/>
            <w:tcBorders>
              <w:top w:val="nil"/>
              <w:left w:val="nil"/>
              <w:bottom w:val="nil"/>
              <w:right w:val="nil"/>
            </w:tcBorders>
          </w:tcPr>
          <w:p w14:paraId="05E2EA2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D3CF0E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55F2532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847C61" w:rsidRPr="00914503" w14:paraId="2C5458F9" w14:textId="77777777" w:rsidTr="00F50726">
        <w:tc>
          <w:tcPr>
            <w:tcW w:w="450" w:type="dxa"/>
            <w:tcBorders>
              <w:top w:val="nil"/>
              <w:left w:val="nil"/>
              <w:bottom w:val="nil"/>
              <w:right w:val="nil"/>
            </w:tcBorders>
          </w:tcPr>
          <w:p w14:paraId="166F3F6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4DF313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417122E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847C61" w:rsidRPr="00914503" w14:paraId="7E6C7542" w14:textId="77777777" w:rsidTr="00F50726">
        <w:tc>
          <w:tcPr>
            <w:tcW w:w="450" w:type="dxa"/>
            <w:tcBorders>
              <w:top w:val="nil"/>
              <w:left w:val="nil"/>
              <w:bottom w:val="nil"/>
              <w:right w:val="nil"/>
            </w:tcBorders>
          </w:tcPr>
          <w:p w14:paraId="3AE6219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9A4B07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2E11DD8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847C61" w:rsidRPr="00914503" w14:paraId="3E663144" w14:textId="77777777" w:rsidTr="00F50726">
        <w:tc>
          <w:tcPr>
            <w:tcW w:w="450" w:type="dxa"/>
            <w:tcBorders>
              <w:top w:val="nil"/>
              <w:left w:val="nil"/>
              <w:bottom w:val="nil"/>
              <w:right w:val="nil"/>
            </w:tcBorders>
          </w:tcPr>
          <w:p w14:paraId="21DB506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5A92B5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75F1200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847C61" w:rsidRPr="00914503" w14:paraId="18EFCF79" w14:textId="77777777" w:rsidTr="00F50726">
        <w:tc>
          <w:tcPr>
            <w:tcW w:w="450" w:type="dxa"/>
            <w:tcBorders>
              <w:top w:val="nil"/>
              <w:left w:val="nil"/>
              <w:bottom w:val="nil"/>
              <w:right w:val="nil"/>
            </w:tcBorders>
          </w:tcPr>
          <w:p w14:paraId="717CC24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A3565E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4D92EF3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847C61" w:rsidRPr="00914503" w14:paraId="039A7077" w14:textId="77777777" w:rsidTr="00F50726">
        <w:tc>
          <w:tcPr>
            <w:tcW w:w="450" w:type="dxa"/>
            <w:tcBorders>
              <w:top w:val="nil"/>
              <w:left w:val="nil"/>
              <w:bottom w:val="nil"/>
              <w:right w:val="nil"/>
            </w:tcBorders>
          </w:tcPr>
          <w:p w14:paraId="42F71B2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D9FBA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719887B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8C365A" w:rsidRPr="00914503" w14:paraId="71B44530" w14:textId="77777777" w:rsidTr="00F50726">
        <w:tc>
          <w:tcPr>
            <w:tcW w:w="450" w:type="dxa"/>
            <w:tcBorders>
              <w:top w:val="nil"/>
              <w:left w:val="nil"/>
              <w:bottom w:val="nil"/>
              <w:right w:val="nil"/>
            </w:tcBorders>
          </w:tcPr>
          <w:p w14:paraId="3CF75BEF" w14:textId="77777777" w:rsidR="008C365A" w:rsidRPr="00914503" w:rsidRDefault="008C365A"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88EBF5B" w14:textId="16420083" w:rsidR="008C365A" w:rsidRPr="00914503" w:rsidRDefault="008C365A"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411" w:author="Arjan Kloosterboer" w:date="2017-03-06T15:32:00Z">
              <w:r>
                <w:rPr>
                  <w:rFonts w:ascii="Calibri" w:hAnsi="Calibri" w:cs="Arial"/>
                  <w:color w:val="000000"/>
                  <w:sz w:val="22"/>
                  <w:szCs w:val="24"/>
                  <w:lang w:val="en-AU" w:eastAsia="en-US"/>
                </w:rPr>
                <w:t>- Toevoeging adres</w:t>
              </w:r>
            </w:ins>
          </w:p>
        </w:tc>
        <w:tc>
          <w:tcPr>
            <w:tcW w:w="6120" w:type="dxa"/>
            <w:tcBorders>
              <w:top w:val="nil"/>
              <w:left w:val="nil"/>
              <w:bottom w:val="nil"/>
              <w:right w:val="nil"/>
            </w:tcBorders>
          </w:tcPr>
          <w:p w14:paraId="174FF69B" w14:textId="215385DB" w:rsidR="008C365A" w:rsidRPr="00914503" w:rsidRDefault="008C365A"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ins w:id="412" w:author="Arjan Kloosterboer" w:date="2017-03-06T15:32: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VESTIGING</w:t>
              </w:r>
              <w:r>
                <w:rPr>
                  <w:rFonts w:ascii="Calibri" w:hAnsi="Calibri" w:cs="Arial"/>
                  <w:color w:val="000000"/>
                  <w:sz w:val="22"/>
                  <w:szCs w:val="24"/>
                  <w:lang w:eastAsia="en-US"/>
                </w:rPr>
                <w:t>.(Attribuutsoort)</w:t>
              </w:r>
            </w:ins>
            <w:ins w:id="413" w:author="Arjan Kloosterboer" w:date="2017-03-06T15:33:00Z">
              <w:r>
                <w:rPr>
                  <w:rFonts w:ascii="Calibri" w:hAnsi="Calibri" w:cs="Arial"/>
                  <w:color w:val="000000"/>
                  <w:sz w:val="22"/>
                  <w:szCs w:val="24"/>
                  <w:lang w:eastAsia="en-US"/>
                </w:rPr>
                <w:t>Toevoeging adres</w:t>
              </w:r>
            </w:ins>
          </w:p>
        </w:tc>
      </w:tr>
      <w:tr w:rsidR="00847C61" w:rsidRPr="00914503" w14:paraId="66359EB1" w14:textId="77777777" w:rsidTr="00F50726">
        <w:tc>
          <w:tcPr>
            <w:tcW w:w="450" w:type="dxa"/>
            <w:tcBorders>
              <w:top w:val="nil"/>
              <w:left w:val="nil"/>
              <w:bottom w:val="nil"/>
              <w:right w:val="nil"/>
            </w:tcBorders>
          </w:tcPr>
          <w:p w14:paraId="56D92CB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 w:name="BKM_178DE560_74BA_4a1e_AAB0_35FF08AA6BE0"/>
          </w:p>
        </w:tc>
        <w:tc>
          <w:tcPr>
            <w:tcW w:w="2790" w:type="dxa"/>
            <w:gridSpan w:val="2"/>
            <w:tcBorders>
              <w:top w:val="nil"/>
              <w:left w:val="nil"/>
              <w:bottom w:val="nil"/>
              <w:right w:val="nil"/>
            </w:tcBorders>
          </w:tcPr>
          <w:p w14:paraId="64955E1E" w14:textId="58664DC7" w:rsidR="00847C61" w:rsidRPr="00914503" w:rsidRDefault="00C071B4"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415" w:author="Arjan Kloosterboer" w:date="2017-08-08T16:07:00Z">
              <w:r>
                <w:rPr>
                  <w:rFonts w:ascii="Arial" w:hAnsi="Arial" w:cs="Arial"/>
                  <w:szCs w:val="24"/>
                  <w:lang w:val="en-AU" w:eastAsia="en-US"/>
                </w:rPr>
                <w:t>/</w:t>
              </w:r>
            </w:ins>
            <w:r w:rsidR="00DE73DB"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00DE73DB"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Correspondentieadres</w:t>
            </w:r>
            <w:r w:rsidR="00DE73DB" w:rsidRPr="00914503">
              <w:rPr>
                <w:rFonts w:ascii="Arial" w:hAnsi="Arial" w:cs="Arial"/>
                <w:szCs w:val="24"/>
                <w:lang w:val="en-AU" w:eastAsia="en-US"/>
              </w:rPr>
              <w:fldChar w:fldCharType="end"/>
            </w:r>
          </w:p>
        </w:tc>
        <w:tc>
          <w:tcPr>
            <w:tcW w:w="6120" w:type="dxa"/>
            <w:tcBorders>
              <w:top w:val="nil"/>
              <w:left w:val="nil"/>
              <w:bottom w:val="nil"/>
              <w:right w:val="nil"/>
            </w:tcBorders>
          </w:tcPr>
          <w:p w14:paraId="5148857B" w14:textId="4D7909E0"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416" w:author="Arjan Kloosterboer" w:date="2017-08-08T13:01:00Z">
              <w:r w:rsidRPr="00914503" w:rsidDel="008C7108">
                <w:rPr>
                  <w:rFonts w:ascii="Calibri" w:hAnsi="Calibri" w:cs="Arial"/>
                  <w:color w:val="000000"/>
                  <w:sz w:val="22"/>
                  <w:szCs w:val="24"/>
                  <w:lang w:eastAsia="en-US"/>
                </w:rPr>
                <w:delText>Correspondentieadres SUBJECT</w:delText>
              </w:r>
            </w:del>
            <w:ins w:id="417" w:author="Arjan Kloosterboer" w:date="2017-08-08T13:01:00Z">
              <w:r w:rsidR="008C7108">
                <w:rPr>
                  <w:rFonts w:ascii="Calibri" w:hAnsi="Calibri" w:cs="Arial"/>
                  <w:color w:val="000000"/>
                  <w:sz w:val="22"/>
                  <w:szCs w:val="24"/>
                  <w:lang w:eastAsia="en-US"/>
                </w:rPr>
                <w:t xml:space="preserve">Afgeleid van de relatie in het RSGB: SUBJECT heeft als correspondentieadres </w:t>
              </w:r>
              <w:r w:rsidR="008C7108" w:rsidRPr="00914503">
                <w:rPr>
                  <w:rFonts w:ascii="Calibri" w:hAnsi="Calibri" w:cs="Arial"/>
                  <w:color w:val="000000"/>
                  <w:sz w:val="22"/>
                  <w:szCs w:val="24"/>
                  <w:lang w:eastAsia="en-US"/>
                </w:rPr>
                <w:t>ADRESSEERBAAR OBJECT AANDUIDING</w:t>
              </w:r>
            </w:ins>
          </w:p>
        </w:tc>
        <w:bookmarkEnd w:id="414"/>
      </w:tr>
      <w:tr w:rsidR="00847C61" w:rsidRPr="00914503" w14:paraId="6FF59B8E" w14:textId="77777777" w:rsidTr="00F50726">
        <w:tc>
          <w:tcPr>
            <w:tcW w:w="450" w:type="dxa"/>
            <w:tcBorders>
              <w:top w:val="nil"/>
              <w:left w:val="nil"/>
              <w:bottom w:val="nil"/>
              <w:right w:val="nil"/>
            </w:tcBorders>
          </w:tcPr>
          <w:p w14:paraId="3215D26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A368F8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6A2D893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847C61" w:rsidRPr="00914503" w14:paraId="082FBBCB" w14:textId="77777777" w:rsidTr="00F50726">
        <w:tc>
          <w:tcPr>
            <w:tcW w:w="450" w:type="dxa"/>
            <w:tcBorders>
              <w:top w:val="nil"/>
              <w:left w:val="nil"/>
              <w:bottom w:val="nil"/>
              <w:right w:val="nil"/>
            </w:tcBorders>
          </w:tcPr>
          <w:p w14:paraId="3C5D869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B01B11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3AF29AF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847C61" w:rsidRPr="00914503" w14:paraId="2142697B" w14:textId="77777777" w:rsidTr="00F50726">
        <w:tc>
          <w:tcPr>
            <w:tcW w:w="450" w:type="dxa"/>
            <w:tcBorders>
              <w:top w:val="nil"/>
              <w:left w:val="nil"/>
              <w:bottom w:val="nil"/>
              <w:right w:val="nil"/>
            </w:tcBorders>
          </w:tcPr>
          <w:p w14:paraId="2A4407D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EEE1D6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5FE9A3E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847C61" w:rsidRPr="00914503" w14:paraId="2334849F" w14:textId="77777777" w:rsidTr="00F50726">
        <w:tc>
          <w:tcPr>
            <w:tcW w:w="450" w:type="dxa"/>
            <w:tcBorders>
              <w:top w:val="nil"/>
              <w:left w:val="nil"/>
              <w:bottom w:val="nil"/>
              <w:right w:val="nil"/>
            </w:tcBorders>
          </w:tcPr>
          <w:p w14:paraId="0BD557D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298C4B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09BFEEB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847C61" w:rsidRPr="00914503" w14:paraId="2B8C4C9F" w14:textId="77777777" w:rsidTr="00F50726">
        <w:tc>
          <w:tcPr>
            <w:tcW w:w="450" w:type="dxa"/>
            <w:tcBorders>
              <w:top w:val="nil"/>
              <w:left w:val="nil"/>
              <w:bottom w:val="nil"/>
              <w:right w:val="nil"/>
            </w:tcBorders>
          </w:tcPr>
          <w:p w14:paraId="30D0817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A033A1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78D8ADB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847C61" w:rsidRPr="00914503" w14:paraId="6DF37D3A" w14:textId="77777777" w:rsidTr="00F50726">
        <w:tc>
          <w:tcPr>
            <w:tcW w:w="450" w:type="dxa"/>
            <w:tcBorders>
              <w:top w:val="nil"/>
              <w:left w:val="nil"/>
              <w:bottom w:val="nil"/>
              <w:right w:val="nil"/>
            </w:tcBorders>
          </w:tcPr>
          <w:p w14:paraId="40644A3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27F699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4D0257E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847C61" w:rsidRPr="00914503" w14:paraId="52A48E50" w14:textId="77777777" w:rsidTr="00F50726">
        <w:tc>
          <w:tcPr>
            <w:tcW w:w="450" w:type="dxa"/>
            <w:tcBorders>
              <w:top w:val="nil"/>
              <w:left w:val="nil"/>
              <w:bottom w:val="nil"/>
              <w:right w:val="nil"/>
            </w:tcBorders>
          </w:tcPr>
          <w:p w14:paraId="3118166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41F47E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3F16396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847C61" w:rsidRPr="00914503" w14:paraId="65EB8F73" w14:textId="77777777" w:rsidTr="00F50726">
        <w:tc>
          <w:tcPr>
            <w:tcW w:w="450" w:type="dxa"/>
            <w:tcBorders>
              <w:top w:val="nil"/>
              <w:left w:val="nil"/>
              <w:bottom w:val="nil"/>
              <w:right w:val="nil"/>
            </w:tcBorders>
          </w:tcPr>
          <w:p w14:paraId="0DF47CD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8" w:name="BKM_D093BA0E_AD75_4212_B21A_30BFFD4FF092"/>
          </w:p>
        </w:tc>
        <w:tc>
          <w:tcPr>
            <w:tcW w:w="2790" w:type="dxa"/>
            <w:gridSpan w:val="2"/>
            <w:tcBorders>
              <w:top w:val="nil"/>
              <w:left w:val="nil"/>
              <w:bottom w:val="nil"/>
              <w:right w:val="nil"/>
            </w:tcBorders>
          </w:tcPr>
          <w:p w14:paraId="7766F00A"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Postadres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4313B3F5" w14:textId="49D36CD1" w:rsidR="00847C61" w:rsidRPr="00914503" w:rsidRDefault="008C7108"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419" w:author="Arjan Kloosterboer" w:date="2017-08-08T13:05: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.(Objecttype)SUBJECT.(Groepattribuutsoort)</w:t>
              </w:r>
            </w:ins>
            <w:r w:rsidR="00847C61" w:rsidRPr="00914503">
              <w:rPr>
                <w:rFonts w:ascii="Calibri" w:hAnsi="Calibri" w:cs="Arial"/>
                <w:color w:val="000000"/>
                <w:sz w:val="22"/>
                <w:szCs w:val="24"/>
                <w:lang w:eastAsia="en-US"/>
              </w:rPr>
              <w:t>Postadres SUBJECT</w:t>
            </w:r>
          </w:p>
        </w:tc>
        <w:bookmarkEnd w:id="418"/>
      </w:tr>
      <w:tr w:rsidR="00847C61" w:rsidRPr="00914503" w14:paraId="6064F4B6" w14:textId="77777777" w:rsidTr="00F50726">
        <w:tc>
          <w:tcPr>
            <w:tcW w:w="450" w:type="dxa"/>
            <w:tcBorders>
              <w:top w:val="nil"/>
              <w:left w:val="nil"/>
              <w:bottom w:val="nil"/>
              <w:right w:val="nil"/>
            </w:tcBorders>
          </w:tcPr>
          <w:p w14:paraId="18EB19A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E42E9B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380CDC1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 postcode  </w:t>
            </w:r>
          </w:p>
        </w:tc>
      </w:tr>
      <w:tr w:rsidR="00847C61" w:rsidRPr="00914503" w14:paraId="18C6F9EA" w14:textId="77777777" w:rsidTr="00F50726">
        <w:tc>
          <w:tcPr>
            <w:tcW w:w="450" w:type="dxa"/>
            <w:tcBorders>
              <w:top w:val="nil"/>
              <w:left w:val="nil"/>
              <w:bottom w:val="nil"/>
              <w:right w:val="nil"/>
            </w:tcBorders>
          </w:tcPr>
          <w:p w14:paraId="1C0CE27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5584B0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1743A2B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Postadrestype  </w:t>
            </w:r>
          </w:p>
        </w:tc>
      </w:tr>
      <w:tr w:rsidR="00847C61" w:rsidRPr="00914503" w14:paraId="24E0C735" w14:textId="77777777" w:rsidTr="00F50726">
        <w:tc>
          <w:tcPr>
            <w:tcW w:w="450" w:type="dxa"/>
            <w:tcBorders>
              <w:top w:val="nil"/>
              <w:left w:val="nil"/>
              <w:bottom w:val="nil"/>
              <w:right w:val="nil"/>
            </w:tcBorders>
          </w:tcPr>
          <w:p w14:paraId="246E43E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52FA9B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008FBA0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Postbus- of antwoordnummer  </w:t>
            </w:r>
          </w:p>
        </w:tc>
      </w:tr>
      <w:tr w:rsidR="00847C61" w:rsidRPr="00914503" w14:paraId="5574FB0A" w14:textId="77777777" w:rsidTr="00F50726">
        <w:tc>
          <w:tcPr>
            <w:tcW w:w="450" w:type="dxa"/>
            <w:tcBorders>
              <w:top w:val="nil"/>
              <w:left w:val="nil"/>
              <w:bottom w:val="nil"/>
              <w:right w:val="nil"/>
            </w:tcBorders>
          </w:tcPr>
          <w:p w14:paraId="5E47113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76C9C4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4CB4F70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847C61" w:rsidRPr="00914503" w14:paraId="4BBFD689" w14:textId="77777777" w:rsidTr="00F50726">
        <w:tc>
          <w:tcPr>
            <w:tcW w:w="450" w:type="dxa"/>
            <w:tcBorders>
              <w:top w:val="nil"/>
              <w:left w:val="nil"/>
              <w:bottom w:val="nil"/>
              <w:right w:val="nil"/>
            </w:tcBorders>
          </w:tcPr>
          <w:p w14:paraId="03CF9D6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20" w:name="BKM_9AE5EE8C_2E4B_4460_9BF9_7F12CF9F4A9F"/>
          </w:p>
        </w:tc>
        <w:tc>
          <w:tcPr>
            <w:tcW w:w="2790" w:type="dxa"/>
            <w:gridSpan w:val="2"/>
            <w:tcBorders>
              <w:top w:val="nil"/>
              <w:left w:val="nil"/>
              <w:bottom w:val="nil"/>
              <w:right w:val="nil"/>
            </w:tcBorders>
          </w:tcPr>
          <w:p w14:paraId="4ED5578C"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Verblijf buitenland</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98C705F" w14:textId="58CAB0D2" w:rsidR="00847C61" w:rsidRPr="00914503" w:rsidRDefault="008C7108"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421" w:author="Arjan Kloosterboer" w:date="2017-08-08T13:07: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.(Objecttype)SUBJECT.(Groepattribuutsoort)</w:t>
              </w:r>
            </w:ins>
            <w:r w:rsidR="00847C61" w:rsidRPr="00914503">
              <w:rPr>
                <w:rFonts w:ascii="Calibri" w:hAnsi="Calibri" w:cs="Arial"/>
                <w:color w:val="000000"/>
                <w:sz w:val="22"/>
                <w:szCs w:val="24"/>
                <w:lang w:eastAsia="en-US"/>
              </w:rPr>
              <w:t>Verblijf buitenland SUBJECT</w:t>
            </w:r>
          </w:p>
        </w:tc>
        <w:bookmarkEnd w:id="420"/>
      </w:tr>
      <w:tr w:rsidR="00847C61" w:rsidRPr="00914503" w14:paraId="20A92BE1" w14:textId="77777777" w:rsidTr="00F50726">
        <w:tc>
          <w:tcPr>
            <w:tcW w:w="450" w:type="dxa"/>
            <w:tcBorders>
              <w:top w:val="nil"/>
              <w:left w:val="nil"/>
              <w:bottom w:val="nil"/>
              <w:right w:val="nil"/>
            </w:tcBorders>
          </w:tcPr>
          <w:p w14:paraId="1996206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F6713E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2074172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1  </w:t>
            </w:r>
          </w:p>
        </w:tc>
      </w:tr>
      <w:tr w:rsidR="00847C61" w:rsidRPr="00914503" w14:paraId="4AAE575C" w14:textId="77777777" w:rsidTr="00F50726">
        <w:tc>
          <w:tcPr>
            <w:tcW w:w="450" w:type="dxa"/>
            <w:tcBorders>
              <w:top w:val="nil"/>
              <w:left w:val="nil"/>
              <w:bottom w:val="nil"/>
              <w:right w:val="nil"/>
            </w:tcBorders>
          </w:tcPr>
          <w:p w14:paraId="1505221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0FAA86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2B1B202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2  </w:t>
            </w:r>
          </w:p>
        </w:tc>
      </w:tr>
      <w:tr w:rsidR="00847C61" w:rsidRPr="00914503" w14:paraId="17A85992" w14:textId="77777777" w:rsidTr="00F50726">
        <w:tc>
          <w:tcPr>
            <w:tcW w:w="450" w:type="dxa"/>
            <w:tcBorders>
              <w:top w:val="nil"/>
              <w:left w:val="nil"/>
              <w:bottom w:val="nil"/>
              <w:right w:val="nil"/>
            </w:tcBorders>
          </w:tcPr>
          <w:p w14:paraId="1D5A30D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80F693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7243372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3  </w:t>
            </w:r>
          </w:p>
        </w:tc>
      </w:tr>
      <w:tr w:rsidR="008C7108" w:rsidRPr="00914503" w14:paraId="5F9E7688" w14:textId="77777777" w:rsidTr="00F50726">
        <w:tc>
          <w:tcPr>
            <w:tcW w:w="450" w:type="dxa"/>
            <w:tcBorders>
              <w:top w:val="nil"/>
              <w:left w:val="nil"/>
              <w:bottom w:val="nil"/>
              <w:right w:val="nil"/>
            </w:tcBorders>
          </w:tcPr>
          <w:p w14:paraId="3080EDB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D2C3762"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04558365"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Land verblijfadres  </w:t>
            </w:r>
          </w:p>
        </w:tc>
      </w:tr>
      <w:tr w:rsidR="008C7108" w:rsidRPr="00914503" w14:paraId="6E00E4ED" w14:textId="77777777" w:rsidTr="00F50726">
        <w:tc>
          <w:tcPr>
            <w:tcW w:w="450" w:type="dxa"/>
            <w:tcBorders>
              <w:top w:val="nil"/>
              <w:left w:val="nil"/>
              <w:bottom w:val="nil"/>
              <w:right w:val="nil"/>
            </w:tcBorders>
          </w:tcPr>
          <w:p w14:paraId="5D362C20"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22" w:name="BKM_F78B87D7_5D7F_4023_BCFF_05D84D9AE8AC"/>
          </w:p>
        </w:tc>
        <w:tc>
          <w:tcPr>
            <w:tcW w:w="2790" w:type="dxa"/>
            <w:gridSpan w:val="2"/>
            <w:tcBorders>
              <w:top w:val="nil"/>
              <w:left w:val="nil"/>
              <w:bottom w:val="nil"/>
              <w:right w:val="nil"/>
            </w:tcBorders>
          </w:tcPr>
          <w:p w14:paraId="0247B6F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Telefoonnummer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14431ECA"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Telefoonnummer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p>
        </w:tc>
        <w:bookmarkEnd w:id="422"/>
      </w:tr>
      <w:tr w:rsidR="008C7108" w:rsidRPr="00022289" w14:paraId="1C29EB3B" w14:textId="77777777" w:rsidTr="00F50726">
        <w:tc>
          <w:tcPr>
            <w:tcW w:w="450" w:type="dxa"/>
            <w:tcBorders>
              <w:top w:val="nil"/>
              <w:left w:val="nil"/>
              <w:bottom w:val="nil"/>
              <w:right w:val="nil"/>
            </w:tcBorders>
          </w:tcPr>
          <w:p w14:paraId="335B5C1F"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23" w:name="BKM_9BB1F634_0773_4785_8DE6_AB67D289AC5C"/>
          </w:p>
        </w:tc>
        <w:tc>
          <w:tcPr>
            <w:tcW w:w="2790" w:type="dxa"/>
            <w:gridSpan w:val="2"/>
            <w:tcBorders>
              <w:top w:val="nil"/>
              <w:left w:val="nil"/>
              <w:bottom w:val="nil"/>
              <w:right w:val="nil"/>
            </w:tcBorders>
          </w:tcPr>
          <w:p w14:paraId="52E9ED33"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Fax-nummer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733D927E"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Fax-nummer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423"/>
      </w:tr>
      <w:tr w:rsidR="008C7108" w:rsidRPr="00022289" w14:paraId="29C37250" w14:textId="77777777" w:rsidTr="00F50726">
        <w:tc>
          <w:tcPr>
            <w:tcW w:w="450" w:type="dxa"/>
            <w:tcBorders>
              <w:top w:val="nil"/>
              <w:left w:val="nil"/>
              <w:bottom w:val="nil"/>
              <w:right w:val="nil"/>
            </w:tcBorders>
          </w:tcPr>
          <w:p w14:paraId="0F31E8DD"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424" w:name="BKM_300EE4ED_9366_4630_B59F_BE76C9FAC493"/>
          </w:p>
        </w:tc>
        <w:tc>
          <w:tcPr>
            <w:tcW w:w="2790" w:type="dxa"/>
            <w:gridSpan w:val="2"/>
            <w:tcBorders>
              <w:top w:val="nil"/>
              <w:left w:val="nil"/>
              <w:bottom w:val="nil"/>
              <w:right w:val="nil"/>
            </w:tcBorders>
          </w:tcPr>
          <w:p w14:paraId="08BF2321"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Emailadres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7B36F5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Emailadres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424"/>
      </w:tr>
      <w:tr w:rsidR="008C7108" w:rsidRPr="00914503" w14:paraId="2ADBCF99" w14:textId="77777777" w:rsidTr="00F50726">
        <w:tc>
          <w:tcPr>
            <w:tcW w:w="450" w:type="dxa"/>
            <w:tcBorders>
              <w:top w:val="nil"/>
              <w:left w:val="nil"/>
              <w:bottom w:val="nil"/>
              <w:right w:val="nil"/>
            </w:tcBorders>
          </w:tcPr>
          <w:p w14:paraId="4A053DC1"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425" w:name="BKM_42E300A0_4C52_4b69_9281_1AA309A4F2E6"/>
          </w:p>
        </w:tc>
        <w:tc>
          <w:tcPr>
            <w:tcW w:w="2790" w:type="dxa"/>
            <w:gridSpan w:val="2"/>
            <w:tcBorders>
              <w:top w:val="nil"/>
              <w:left w:val="nil"/>
              <w:bottom w:val="nil"/>
              <w:right w:val="nil"/>
            </w:tcBorders>
          </w:tcPr>
          <w:p w14:paraId="461EF505"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Rekeningnummer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CAAADD7" w14:textId="18213383"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ins w:id="426" w:author="Arjan Kloosterboer" w:date="2017-08-07T18:33:00Z">
              <w:r w:rsidRPr="00604340">
                <w:rPr>
                  <w:rFonts w:ascii="Calibri" w:hAnsi="Calibri" w:cs="Arial"/>
                  <w:color w:val="000000"/>
                  <w:sz w:val="22"/>
                  <w:szCs w:val="24"/>
                  <w:lang w:eastAsia="en-US"/>
                </w:rPr>
                <w:t>RSGB.(Objecttype)SUBJECT.(Groepattribuutsoort)</w:t>
              </w:r>
            </w:ins>
            <w:r w:rsidRPr="00914503">
              <w:rPr>
                <w:rFonts w:ascii="Calibri" w:hAnsi="Calibri" w:cs="Arial"/>
                <w:color w:val="000000"/>
                <w:sz w:val="22"/>
                <w:szCs w:val="24"/>
                <w:lang w:eastAsia="en-US"/>
              </w:rPr>
              <w:t>Rekeningnummer</w:t>
            </w:r>
            <w:del w:id="427" w:author="Arjan Kloosterboer" w:date="2017-08-07T18:34:00Z">
              <w:r w:rsidRPr="00914503" w:rsidDel="00604340">
                <w:rPr>
                  <w:rFonts w:ascii="Calibri" w:hAnsi="Calibri" w:cs="Arial"/>
                  <w:color w:val="000000"/>
                  <w:sz w:val="22"/>
                  <w:szCs w:val="24"/>
                  <w:lang w:eastAsia="en-US"/>
                </w:rPr>
                <w:delText xml:space="preserve"> SUBJECT</w:delText>
              </w:r>
            </w:del>
          </w:p>
        </w:tc>
        <w:bookmarkEnd w:id="425"/>
      </w:tr>
      <w:tr w:rsidR="008C7108" w:rsidRPr="00914503" w14:paraId="2D536A96" w14:textId="77777777" w:rsidTr="00F50726">
        <w:tc>
          <w:tcPr>
            <w:tcW w:w="450" w:type="dxa"/>
            <w:tcBorders>
              <w:top w:val="nil"/>
              <w:left w:val="nil"/>
              <w:bottom w:val="nil"/>
              <w:right w:val="nil"/>
            </w:tcBorders>
          </w:tcPr>
          <w:p w14:paraId="4DB7E6CA"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31DB4CB"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IBAN </w:t>
            </w:r>
          </w:p>
        </w:tc>
        <w:tc>
          <w:tcPr>
            <w:tcW w:w="6120" w:type="dxa"/>
            <w:tcBorders>
              <w:top w:val="nil"/>
              <w:left w:val="nil"/>
              <w:bottom w:val="nil"/>
              <w:right w:val="nil"/>
            </w:tcBorders>
          </w:tcPr>
          <w:p w14:paraId="45AD8851" w14:textId="47AAE13D"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428" w:author="Arjan Kloosterboer" w:date="2017-08-07T18:35: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429" w:author="Arjan Kloosterboer" w:date="2017-08-07T18:35:00Z">
              <w:r>
                <w:rPr>
                  <w:rFonts w:ascii="Calibri" w:hAnsi="Calibri" w:cs="Arial"/>
                  <w:color w:val="000000"/>
                  <w:sz w:val="22"/>
                  <w:szCs w:val="24"/>
                  <w:lang w:val="en-US" w:eastAsia="en-US"/>
                </w:rPr>
                <w:t>(Attribuutsoort)IBAN</w:t>
              </w:r>
            </w:ins>
            <w:r w:rsidRPr="00914503">
              <w:rPr>
                <w:rFonts w:ascii="Calibri" w:hAnsi="Calibri" w:cs="Arial"/>
                <w:color w:val="000000"/>
                <w:sz w:val="22"/>
                <w:szCs w:val="24"/>
                <w:lang w:eastAsia="en-US"/>
              </w:rPr>
              <w:t xml:space="preserve">  </w:t>
            </w:r>
          </w:p>
        </w:tc>
      </w:tr>
      <w:tr w:rsidR="008C7108" w:rsidRPr="00914503" w14:paraId="3044127D" w14:textId="77777777" w:rsidTr="00F50726">
        <w:tc>
          <w:tcPr>
            <w:tcW w:w="450" w:type="dxa"/>
            <w:tcBorders>
              <w:top w:val="nil"/>
              <w:left w:val="nil"/>
              <w:bottom w:val="nil"/>
              <w:right w:val="nil"/>
            </w:tcBorders>
          </w:tcPr>
          <w:p w14:paraId="742CCA31"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555A180"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BIC </w:t>
            </w:r>
          </w:p>
        </w:tc>
        <w:tc>
          <w:tcPr>
            <w:tcW w:w="6120" w:type="dxa"/>
            <w:tcBorders>
              <w:top w:val="nil"/>
              <w:left w:val="nil"/>
              <w:bottom w:val="nil"/>
              <w:right w:val="nil"/>
            </w:tcBorders>
          </w:tcPr>
          <w:p w14:paraId="71219452" w14:textId="03812F9B"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430" w:author="Arjan Kloosterboer" w:date="2017-08-07T18:36: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431" w:author="Arjan Kloosterboer" w:date="2017-08-07T18:36:00Z">
              <w:r>
                <w:rPr>
                  <w:rFonts w:ascii="Calibri" w:hAnsi="Calibri" w:cs="Arial"/>
                  <w:color w:val="000000"/>
                  <w:sz w:val="22"/>
                  <w:szCs w:val="24"/>
                  <w:lang w:val="en-US" w:eastAsia="en-US"/>
                </w:rPr>
                <w:t>(Attribuutsoort)BIC</w:t>
              </w:r>
            </w:ins>
            <w:r w:rsidRPr="00914503">
              <w:rPr>
                <w:rFonts w:ascii="Calibri" w:hAnsi="Calibri" w:cs="Arial"/>
                <w:color w:val="000000"/>
                <w:sz w:val="22"/>
                <w:szCs w:val="24"/>
                <w:lang w:eastAsia="en-US"/>
              </w:rPr>
              <w:t xml:space="preserve">  </w:t>
            </w:r>
          </w:p>
        </w:tc>
      </w:tr>
    </w:tbl>
    <w:p w14:paraId="3E86134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914503" w14:paraId="16F3279F" w14:textId="77777777" w:rsidTr="00847C61">
        <w:tc>
          <w:tcPr>
            <w:tcW w:w="9360" w:type="dxa"/>
            <w:gridSpan w:val="3"/>
            <w:tcBorders>
              <w:top w:val="nil"/>
              <w:left w:val="nil"/>
              <w:bottom w:val="nil"/>
              <w:right w:val="nil"/>
            </w:tcBorders>
          </w:tcPr>
          <w:p w14:paraId="389DC09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b/>
                <w:color w:val="0F0F0F"/>
                <w:sz w:val="22"/>
                <w:szCs w:val="24"/>
                <w:lang w:eastAsia="en-US"/>
              </w:rPr>
              <w:t>Overzicht relaties</w:t>
            </w:r>
          </w:p>
        </w:tc>
      </w:tr>
      <w:tr w:rsidR="00847C61" w:rsidRPr="00914503" w14:paraId="54C96A09" w14:textId="77777777" w:rsidTr="00847C61">
        <w:tc>
          <w:tcPr>
            <w:tcW w:w="450" w:type="dxa"/>
            <w:tcBorders>
              <w:top w:val="nil"/>
              <w:left w:val="nil"/>
              <w:bottom w:val="nil"/>
              <w:right w:val="nil"/>
            </w:tcBorders>
          </w:tcPr>
          <w:p w14:paraId="0943B76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05DFF6E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914503">
              <w:rPr>
                <w:rFonts w:ascii="Calibri" w:hAnsi="Calibri" w:cs="Arial"/>
                <w:i/>
                <w:color w:val="0F0F0F"/>
                <w:sz w:val="22"/>
                <w:szCs w:val="24"/>
                <w:lang w:eastAsia="en-US"/>
              </w:rPr>
              <w:t>Relatienaam met</w:t>
            </w:r>
          </w:p>
          <w:p w14:paraId="7C10123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F97FCC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Definitie</w:t>
            </w:r>
          </w:p>
        </w:tc>
      </w:tr>
      <w:tr w:rsidR="00847C61" w:rsidRPr="00914503" w14:paraId="66BB0A6F" w14:textId="77777777" w:rsidTr="00847C61">
        <w:tc>
          <w:tcPr>
            <w:tcW w:w="450" w:type="dxa"/>
            <w:tcBorders>
              <w:top w:val="nil"/>
              <w:left w:val="nil"/>
              <w:bottom w:val="nil"/>
              <w:right w:val="nil"/>
            </w:tcBorders>
          </w:tcPr>
          <w:p w14:paraId="4DF5ABE4"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4D034C0"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KLANTCONTACT</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22848B4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heeft plaatsgevonden met</w:t>
            </w:r>
            <w:r w:rsidR="00DE73DB" w:rsidRPr="00914503">
              <w:rPr>
                <w:rFonts w:ascii="Calibri" w:hAnsi="Calibri" w:cs="Arial"/>
                <w:color w:val="0F0F0F"/>
                <w:sz w:val="22"/>
                <w:szCs w:val="24"/>
                <w:lang w:eastAsia="en-US"/>
              </w:rPr>
              <w:fldChar w:fldCharType="end"/>
            </w:r>
          </w:p>
          <w:p w14:paraId="51E11C35"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VESTIGING</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4403F42C" w14:textId="1A600D4F" w:rsidR="00847C61" w:rsidRPr="00914503" w:rsidRDefault="00D40A2E"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432" w:author="Arjan Kloosterboer" w:date="2017-08-08T16:11:00Z">
              <w:r w:rsidRPr="00D40A2E">
                <w:rPr>
                  <w:rFonts w:ascii="Arial" w:hAnsi="Arial" w:cs="Arial"/>
                  <w:szCs w:val="24"/>
                  <w:lang w:eastAsia="en-US"/>
                </w:rPr>
                <w:t xml:space="preserve">De VESTIGING waarmee een individueel contact over een ZAAK plaats heeft gevonden. </w:t>
              </w:r>
            </w:ins>
            <w:r w:rsidR="00DE73DB"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00DE73DB" w:rsidRPr="00914503">
              <w:rPr>
                <w:rFonts w:ascii="Arial" w:hAnsi="Arial" w:cs="Arial"/>
                <w:szCs w:val="24"/>
                <w:lang w:val="en-AU" w:eastAsia="en-US"/>
              </w:rPr>
              <w:fldChar w:fldCharType="end"/>
            </w:r>
          </w:p>
        </w:tc>
      </w:tr>
      <w:tr w:rsidR="00847C61" w:rsidRPr="00914503" w14:paraId="413924DF" w14:textId="77777777" w:rsidTr="00847C61">
        <w:trPr>
          <w:trHeight w:hRule="exact" w:val="128"/>
        </w:trPr>
        <w:tc>
          <w:tcPr>
            <w:tcW w:w="450" w:type="dxa"/>
            <w:tcBorders>
              <w:top w:val="nil"/>
              <w:left w:val="nil"/>
              <w:bottom w:val="nil"/>
              <w:right w:val="nil"/>
            </w:tcBorders>
          </w:tcPr>
          <w:p w14:paraId="308C24FC"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B73972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C7AE1E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6147F15A" w14:textId="77777777" w:rsidTr="00847C61">
        <w:tc>
          <w:tcPr>
            <w:tcW w:w="450" w:type="dxa"/>
            <w:tcBorders>
              <w:top w:val="nil"/>
              <w:left w:val="nil"/>
              <w:bottom w:val="nil"/>
              <w:right w:val="nil"/>
            </w:tcBorders>
          </w:tcPr>
          <w:p w14:paraId="484863A4"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C23623F" w14:textId="1096D3C1"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BETROKKENE</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147CD24C" w14:textId="4558B900"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is</w:t>
            </w:r>
            <w:r w:rsidR="00DE73DB" w:rsidRPr="00914503">
              <w:rPr>
                <w:rFonts w:ascii="Calibri" w:hAnsi="Calibri" w:cs="Arial"/>
                <w:color w:val="0F0F0F"/>
                <w:sz w:val="22"/>
                <w:szCs w:val="24"/>
                <w:lang w:eastAsia="en-US"/>
              </w:rPr>
              <w:fldChar w:fldCharType="end"/>
            </w:r>
          </w:p>
          <w:p w14:paraId="139C650F" w14:textId="28BF3462" w:rsidR="00847C61" w:rsidRPr="00914503" w:rsidRDefault="00DE73DB" w:rsidP="008E14F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VESTIGING</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ins w:id="433" w:author="Arjan Kloosterboer" w:date="2017-01-24T15:13:00Z">
              <w:r w:rsidR="008E14F1">
                <w:rPr>
                  <w:rFonts w:ascii="Calibri" w:hAnsi="Calibri" w:cs="Arial"/>
                  <w:color w:val="0F0F0F"/>
                  <w:sz w:val="22"/>
                  <w:szCs w:val="24"/>
                  <w:lang w:eastAsia="en-US"/>
                </w:rPr>
                <w:t>0..</w:t>
              </w:r>
            </w:ins>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71DDB3CF" w14:textId="11C9D034"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 xml:space="preserve">Een VESTIGING </w:t>
            </w:r>
            <w:del w:id="434" w:author="Arjan Kloosterboer" w:date="2017-08-08T16:09:00Z">
              <w:r w:rsidR="00847C61" w:rsidRPr="00914503" w:rsidDel="00D40A2E">
                <w:rPr>
                  <w:rFonts w:ascii="Calibri" w:hAnsi="Calibri" w:cs="Arial"/>
                  <w:color w:val="0F0F0F"/>
                  <w:sz w:val="22"/>
                  <w:szCs w:val="24"/>
                  <w:lang w:eastAsia="en-US"/>
                </w:rPr>
                <w:delText xml:space="preserve">is een </w:delText>
              </w:r>
            </w:del>
            <w:ins w:id="435" w:author="Arjan Kloosterboer" w:date="2017-08-08T16:09:00Z">
              <w:r w:rsidR="00D40A2E">
                <w:rPr>
                  <w:rFonts w:ascii="Calibri" w:hAnsi="Calibri" w:cs="Arial"/>
                  <w:color w:val="0F0F0F"/>
                  <w:sz w:val="22"/>
                  <w:szCs w:val="24"/>
                  <w:lang w:eastAsia="en-US"/>
                </w:rPr>
                <w:t xml:space="preserve">als </w:t>
              </w:r>
            </w:ins>
            <w:ins w:id="436" w:author="Arjan Kloosterboer" w:date="2017-09-21T11:41: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specialisatie</w:t>
            </w:r>
            <w:ins w:id="437" w:author="Arjan Kloosterboer" w:date="2017-09-21T11:41: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 xml:space="preserve"> van BETROKKENE.</w:t>
            </w:r>
            <w:r w:rsidRPr="00914503">
              <w:rPr>
                <w:rFonts w:ascii="Arial" w:hAnsi="Arial" w:cs="Arial"/>
                <w:szCs w:val="24"/>
                <w:lang w:val="en-AU" w:eastAsia="en-US"/>
              </w:rPr>
              <w:fldChar w:fldCharType="end"/>
            </w:r>
          </w:p>
        </w:tc>
      </w:tr>
      <w:tr w:rsidR="00847C61" w:rsidRPr="00914503" w14:paraId="1F4CCBFD" w14:textId="77777777" w:rsidTr="00847C61">
        <w:trPr>
          <w:trHeight w:hRule="exact" w:val="128"/>
        </w:trPr>
        <w:tc>
          <w:tcPr>
            <w:tcW w:w="450" w:type="dxa"/>
            <w:tcBorders>
              <w:top w:val="nil"/>
              <w:left w:val="nil"/>
              <w:bottom w:val="nil"/>
              <w:right w:val="nil"/>
            </w:tcBorders>
          </w:tcPr>
          <w:p w14:paraId="2002EBEE"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B21C1F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491AAC3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256D3BD1" w14:textId="77777777" w:rsidTr="00847C61">
        <w:tc>
          <w:tcPr>
            <w:tcW w:w="450" w:type="dxa"/>
            <w:tcBorders>
              <w:top w:val="nil"/>
              <w:left w:val="nil"/>
              <w:bottom w:val="nil"/>
              <w:right w:val="nil"/>
            </w:tcBorders>
          </w:tcPr>
          <w:p w14:paraId="603A69DF"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BFC7C5C"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VESTIGING VAN ZAAKBEHANDELENDE ORGANISATIE</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603BA1E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is specialisatie van</w:t>
            </w:r>
            <w:r w:rsidR="00DE73DB" w:rsidRPr="00914503">
              <w:rPr>
                <w:rFonts w:ascii="Calibri" w:hAnsi="Calibri" w:cs="Arial"/>
                <w:color w:val="0F0F0F"/>
                <w:sz w:val="22"/>
                <w:szCs w:val="24"/>
                <w:lang w:eastAsia="en-US"/>
              </w:rPr>
              <w:fldChar w:fldCharType="end"/>
            </w:r>
          </w:p>
          <w:p w14:paraId="6ABFC608"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VESTIGING</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5A1CFEF1" w14:textId="1530093B" w:rsidR="00847C61" w:rsidRPr="00914503" w:rsidRDefault="00D40A2E"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438" w:author="Arjan Kloosterboer" w:date="2017-08-08T16:14:00Z">
              <w:r w:rsidRPr="00D40A2E">
                <w:rPr>
                  <w:rFonts w:ascii="Arial" w:hAnsi="Arial" w:cs="Arial"/>
                  <w:szCs w:val="24"/>
                  <w:lang w:eastAsia="en-US"/>
                </w:rPr>
                <w:t xml:space="preserve">Een VESTIGING VAN een ZAAKBEHANDELENDE ORGANISATIE zijnde een VESTIGING. </w:t>
              </w:r>
            </w:ins>
            <w:r w:rsidR="00DE73DB" w:rsidRPr="00914503">
              <w:rPr>
                <w:rFonts w:ascii="Arial" w:hAnsi="Arial" w:cs="Arial"/>
                <w:szCs w:val="24"/>
                <w:lang w:val="en-AU" w:eastAsia="en-US"/>
              </w:rPr>
              <w:fldChar w:fldCharType="begin" w:fldLock="1"/>
            </w:r>
            <w:r w:rsidR="00847C61" w:rsidRPr="007A1C4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00DE73DB" w:rsidRPr="00914503">
              <w:rPr>
                <w:rFonts w:ascii="Arial" w:hAnsi="Arial" w:cs="Arial"/>
                <w:szCs w:val="24"/>
                <w:lang w:val="en-AU" w:eastAsia="en-US"/>
              </w:rPr>
              <w:fldChar w:fldCharType="end"/>
            </w:r>
          </w:p>
        </w:tc>
      </w:tr>
      <w:tr w:rsidR="00847C61" w:rsidRPr="00914503" w14:paraId="5584FE97" w14:textId="77777777" w:rsidTr="00847C61">
        <w:trPr>
          <w:trHeight w:hRule="exact" w:val="128"/>
        </w:trPr>
        <w:tc>
          <w:tcPr>
            <w:tcW w:w="450" w:type="dxa"/>
            <w:tcBorders>
              <w:top w:val="nil"/>
              <w:left w:val="nil"/>
              <w:bottom w:val="nil"/>
              <w:right w:val="nil"/>
            </w:tcBorders>
          </w:tcPr>
          <w:p w14:paraId="6A9C99B7"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4C1E4B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D6EFA4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A27BDB2" w14:textId="77777777" w:rsidR="00847C61" w:rsidRPr="00D40A2E"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914503" w14:paraId="1E4886F8" w14:textId="77777777" w:rsidTr="00847C61">
        <w:trPr>
          <w:cantSplit/>
        </w:trPr>
        <w:tc>
          <w:tcPr>
            <w:tcW w:w="9360" w:type="dxa"/>
            <w:tcBorders>
              <w:top w:val="nil"/>
              <w:left w:val="nil"/>
              <w:bottom w:val="nil"/>
              <w:right w:val="nil"/>
            </w:tcBorders>
          </w:tcPr>
          <w:p w14:paraId="11A5438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Toelichting objecttype</w:t>
            </w:r>
          </w:p>
          <w:p w14:paraId="3B6AF9CA" w14:textId="4914F5E7" w:rsidR="00462ABF" w:rsidRPr="00462ABF" w:rsidRDefault="00847C61" w:rsidP="00462ABF">
            <w:pPr>
              <w:widowControl w:val="0"/>
              <w:autoSpaceDE w:val="0"/>
              <w:autoSpaceDN w:val="0"/>
              <w:adjustRightInd w:val="0"/>
              <w:spacing w:line="240" w:lineRule="auto"/>
              <w:ind w:left="720"/>
              <w:contextualSpacing w:val="0"/>
              <w:rPr>
                <w:ins w:id="439" w:author="Arjan Kloosterboer" w:date="2017-03-06T15:41:00Z"/>
                <w:rFonts w:ascii="Calibri" w:hAnsi="Calibri" w:cs="Arial"/>
                <w:color w:val="0F0F0F"/>
                <w:sz w:val="22"/>
                <w:szCs w:val="24"/>
                <w:lang w:eastAsia="en-US"/>
              </w:rPr>
            </w:pPr>
            <w:del w:id="440" w:author="Arjan Kloosterboer" w:date="2017-03-06T15:41:00Z">
              <w:r w:rsidRPr="00914503" w:rsidDel="00462ABF">
                <w:rPr>
                  <w:rFonts w:ascii="Calibri" w:hAnsi="Calibri" w:cs="Arial"/>
                  <w:color w:val="0F0F0F"/>
                  <w:sz w:val="22"/>
                  <w:szCs w:val="24"/>
                  <w:lang w:eastAsia="en-US"/>
                </w:rPr>
                <w:delText>De aan het RSGB ontleende gegevens van een VESTIGING zoals die in het RGBZ gebruikt worden. Zie voor de specificaties van deze gegevens het RGBZ.</w:delText>
              </w:r>
            </w:del>
            <w:ins w:id="441" w:author="Arjan Kloosterboer" w:date="2017-03-06T15:41:00Z">
              <w:r w:rsidR="00462ABF">
                <w:t xml:space="preserve"> </w:t>
              </w:r>
              <w:r w:rsidR="00462ABF" w:rsidRPr="00462ABF">
                <w:rPr>
                  <w:rFonts w:ascii="Calibri" w:hAnsi="Calibri" w:cs="Arial"/>
                  <w:color w:val="0F0F0F"/>
                  <w:sz w:val="22"/>
                  <w:szCs w:val="24"/>
                  <w:lang w:eastAsia="en-US"/>
                </w:rPr>
                <w:t>De VESTIGING is één van de ‘subtypen’ van BETROKKENE en is afkomstig van het nHR. Het nHR kent ook de Maatschappelijke activiteit. Deze is niet opgenomen als ‘subtype’ van BETROKKENE omdat hiervan, in het NHR,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die van toepassing is op alle Vestigingen van een Maatschappelijke activiteit en derhalve toegevoegd aan ('platgeslagen in') VESTIGING.</w:t>
              </w:r>
            </w:ins>
          </w:p>
          <w:p w14:paraId="0C1BB702" w14:textId="11FD9A4B" w:rsidR="00847C61" w:rsidRPr="00914503" w:rsidRDefault="00462ABF" w:rsidP="00462ABF">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ins w:id="442" w:author="Arjan Kloosterboer" w:date="2017-03-06T15:41:00Z">
              <w:r w:rsidRPr="00462ABF">
                <w:rPr>
                  <w:rFonts w:ascii="Calibri" w:hAnsi="Calibri" w:cs="Arial"/>
                  <w:color w:val="0F0F0F"/>
                  <w:sz w:val="22"/>
                  <w:szCs w:val="24"/>
                  <w:lang w:eastAsia="en-US"/>
                </w:rPr>
                <w:t>VESTIGING kent twee identificerende attribuutsoorten: Vestigngsnummer en KvK-nummer. De hoofdvestiging (van een Maatschappelijke activiteit) mag met alleen een KvK-nummer geidentificeerd worden. Een nevenvestiging wordt met het Vestigingsnummer geidentificeerd, het KvK-nummer kan optioneel vermeld worden.</w:t>
              </w:r>
            </w:ins>
          </w:p>
        </w:tc>
        <w:bookmarkEnd w:id="160"/>
      </w:tr>
    </w:tbl>
    <w:p w14:paraId="5F6E9742" w14:textId="77777777" w:rsidR="00847C61" w:rsidRPr="00462ABF" w:rsidRDefault="00847C61" w:rsidP="00847C61">
      <w:pPr>
        <w:widowControl w:val="0"/>
        <w:autoSpaceDE w:val="0"/>
        <w:autoSpaceDN w:val="0"/>
        <w:adjustRightInd w:val="0"/>
        <w:spacing w:line="240" w:lineRule="auto"/>
        <w:contextualSpacing w:val="0"/>
        <w:rPr>
          <w:rFonts w:ascii="Arial" w:hAnsi="Arial" w:cs="Arial"/>
          <w:color w:val="0F0F0F"/>
          <w:szCs w:val="24"/>
          <w:lang w:eastAsia="en-US"/>
        </w:rPr>
      </w:pPr>
    </w:p>
    <w:p w14:paraId="30AD9D8A" w14:textId="77777777" w:rsidR="00847C61" w:rsidRPr="00462ABF" w:rsidRDefault="00847C61" w:rsidP="00847C61">
      <w:pPr>
        <w:widowControl w:val="0"/>
        <w:autoSpaceDE w:val="0"/>
        <w:autoSpaceDN w:val="0"/>
        <w:adjustRightInd w:val="0"/>
        <w:spacing w:line="240" w:lineRule="auto"/>
        <w:contextualSpacing w:val="0"/>
        <w:rPr>
          <w:rFonts w:ascii="Arial" w:hAnsi="Arial" w:cs="Arial"/>
          <w:color w:val="0F0F0F"/>
          <w:szCs w:val="24"/>
          <w:lang w:eastAsia="en-US"/>
        </w:rPr>
      </w:pPr>
    </w:p>
    <w:p w14:paraId="0F817374"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43" w:name="_Toc404268818"/>
      <w:bookmarkStart w:id="444" w:name="_Toc517097660"/>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ENKELVOUDIG INFORMATIEOBJECT</w:t>
      </w:r>
      <w:bookmarkEnd w:id="443"/>
      <w:bookmarkEnd w:id="444"/>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72BF28A5" w14:textId="77777777" w:rsidTr="00847C61">
        <w:trPr>
          <w:trHeight w:val="271"/>
        </w:trPr>
        <w:tc>
          <w:tcPr>
            <w:tcW w:w="2340" w:type="dxa"/>
            <w:gridSpan w:val="2"/>
            <w:tcBorders>
              <w:top w:val="nil"/>
              <w:left w:val="nil"/>
              <w:bottom w:val="nil"/>
              <w:right w:val="nil"/>
            </w:tcBorders>
          </w:tcPr>
          <w:p w14:paraId="7436E51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78FF3C7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Arial" w:hAnsi="Arial" w:cs="Arial"/>
                <w:szCs w:val="20"/>
                <w:lang w:val="en-AU" w:eastAsia="en-US"/>
              </w:rPr>
              <w:fldChar w:fldCharType="end"/>
            </w:r>
          </w:p>
        </w:tc>
      </w:tr>
      <w:tr w:rsidR="00847C61" w:rsidRPr="00751C18" w14:paraId="36475DAC" w14:textId="77777777" w:rsidTr="00847C61">
        <w:trPr>
          <w:trHeight w:hRule="exact" w:val="128"/>
        </w:trPr>
        <w:tc>
          <w:tcPr>
            <w:tcW w:w="2340" w:type="dxa"/>
            <w:gridSpan w:val="2"/>
            <w:tcBorders>
              <w:top w:val="nil"/>
              <w:left w:val="nil"/>
              <w:bottom w:val="nil"/>
              <w:right w:val="nil"/>
            </w:tcBorders>
          </w:tcPr>
          <w:p w14:paraId="2A8741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1EA583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EBC1D61" w14:textId="77777777" w:rsidTr="00847C61">
        <w:tc>
          <w:tcPr>
            <w:tcW w:w="2340" w:type="dxa"/>
            <w:gridSpan w:val="2"/>
            <w:tcBorders>
              <w:top w:val="nil"/>
              <w:left w:val="nil"/>
              <w:bottom w:val="nil"/>
              <w:right w:val="nil"/>
            </w:tcBorders>
          </w:tcPr>
          <w:p w14:paraId="6AE1569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61C3C72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EDC</w:t>
            </w:r>
            <w:r w:rsidRPr="00751C18">
              <w:rPr>
                <w:rFonts w:ascii="Arial" w:hAnsi="Arial" w:cs="Arial"/>
                <w:szCs w:val="20"/>
                <w:lang w:val="en-AU" w:eastAsia="en-US"/>
              </w:rPr>
              <w:fldChar w:fldCharType="end"/>
            </w:r>
          </w:p>
        </w:tc>
      </w:tr>
      <w:tr w:rsidR="00847C61" w:rsidRPr="00751C18" w14:paraId="4EF0143C" w14:textId="77777777" w:rsidTr="00847C61">
        <w:trPr>
          <w:trHeight w:hRule="exact" w:val="128"/>
        </w:trPr>
        <w:tc>
          <w:tcPr>
            <w:tcW w:w="2340" w:type="dxa"/>
            <w:gridSpan w:val="2"/>
            <w:tcBorders>
              <w:top w:val="nil"/>
              <w:left w:val="nil"/>
              <w:bottom w:val="nil"/>
              <w:right w:val="nil"/>
            </w:tcBorders>
          </w:tcPr>
          <w:p w14:paraId="01BFCF8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6895E3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53F9CAC" w14:textId="77777777" w:rsidTr="00847C61">
        <w:tc>
          <w:tcPr>
            <w:tcW w:w="2340" w:type="dxa"/>
            <w:gridSpan w:val="2"/>
            <w:tcBorders>
              <w:top w:val="nil"/>
              <w:left w:val="nil"/>
              <w:bottom w:val="nil"/>
              <w:right w:val="nil"/>
            </w:tcBorders>
          </w:tcPr>
          <w:p w14:paraId="6B4531B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589207B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098FA883" w14:textId="77777777" w:rsidTr="00847C61">
        <w:trPr>
          <w:trHeight w:hRule="exact" w:val="128"/>
        </w:trPr>
        <w:tc>
          <w:tcPr>
            <w:tcW w:w="2340" w:type="dxa"/>
            <w:gridSpan w:val="2"/>
            <w:tcBorders>
              <w:top w:val="nil"/>
              <w:left w:val="nil"/>
              <w:bottom w:val="nil"/>
              <w:right w:val="nil"/>
            </w:tcBorders>
          </w:tcPr>
          <w:p w14:paraId="246A69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15D0B8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A9F3C74" w14:textId="77777777" w:rsidTr="00847C61">
        <w:trPr>
          <w:trHeight w:val="230"/>
        </w:trPr>
        <w:tc>
          <w:tcPr>
            <w:tcW w:w="2340" w:type="dxa"/>
            <w:gridSpan w:val="2"/>
            <w:tcBorders>
              <w:top w:val="nil"/>
              <w:left w:val="nil"/>
              <w:bottom w:val="nil"/>
              <w:right w:val="nil"/>
            </w:tcBorders>
          </w:tcPr>
          <w:p w14:paraId="6740701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2E19460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INFORMATIEOBJECT waarvan aard, omvang en/of vorm aanleiding geven het als één geheel te behandelen en te beheren.</w:t>
            </w:r>
          </w:p>
        </w:tc>
      </w:tr>
      <w:tr w:rsidR="00847C61" w:rsidRPr="00751C18" w14:paraId="204EFBFB" w14:textId="77777777" w:rsidTr="00847C61">
        <w:trPr>
          <w:trHeight w:hRule="exact" w:val="68"/>
        </w:trPr>
        <w:tc>
          <w:tcPr>
            <w:tcW w:w="2340" w:type="dxa"/>
            <w:gridSpan w:val="2"/>
            <w:tcBorders>
              <w:top w:val="nil"/>
              <w:left w:val="nil"/>
              <w:bottom w:val="nil"/>
              <w:right w:val="nil"/>
            </w:tcBorders>
          </w:tcPr>
          <w:p w14:paraId="69DEE8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787D04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220A4C4" w14:textId="77777777" w:rsidTr="00847C61">
        <w:trPr>
          <w:trHeight w:val="271"/>
        </w:trPr>
        <w:tc>
          <w:tcPr>
            <w:tcW w:w="2340" w:type="dxa"/>
            <w:gridSpan w:val="2"/>
            <w:tcBorders>
              <w:top w:val="nil"/>
              <w:left w:val="nil"/>
              <w:bottom w:val="nil"/>
              <w:right w:val="nil"/>
            </w:tcBorders>
          </w:tcPr>
          <w:p w14:paraId="1125962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69FDA14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4C87A878" w14:textId="77777777" w:rsidTr="00847C61">
        <w:trPr>
          <w:trHeight w:hRule="exact" w:val="128"/>
        </w:trPr>
        <w:tc>
          <w:tcPr>
            <w:tcW w:w="2340" w:type="dxa"/>
            <w:gridSpan w:val="2"/>
            <w:tcBorders>
              <w:top w:val="nil"/>
              <w:left w:val="nil"/>
              <w:bottom w:val="nil"/>
              <w:right w:val="nil"/>
            </w:tcBorders>
          </w:tcPr>
          <w:p w14:paraId="795DBEB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C6AE95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3414143" w14:textId="77777777" w:rsidTr="00847C61">
        <w:tc>
          <w:tcPr>
            <w:tcW w:w="2340" w:type="dxa"/>
            <w:gridSpan w:val="2"/>
            <w:tcBorders>
              <w:top w:val="nil"/>
              <w:left w:val="nil"/>
              <w:bottom w:val="nil"/>
              <w:right w:val="nil"/>
            </w:tcBorders>
          </w:tcPr>
          <w:p w14:paraId="0B56DDF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E8DDC1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oktober 2009</w:t>
            </w:r>
          </w:p>
        </w:tc>
      </w:tr>
      <w:tr w:rsidR="00847C61" w:rsidRPr="00751C18" w14:paraId="52A24D1C" w14:textId="77777777" w:rsidTr="00847C61">
        <w:trPr>
          <w:trHeight w:hRule="exact" w:val="128"/>
        </w:trPr>
        <w:tc>
          <w:tcPr>
            <w:tcW w:w="2340" w:type="dxa"/>
            <w:gridSpan w:val="2"/>
            <w:tcBorders>
              <w:top w:val="nil"/>
              <w:left w:val="nil"/>
              <w:bottom w:val="nil"/>
              <w:right w:val="nil"/>
            </w:tcBorders>
          </w:tcPr>
          <w:p w14:paraId="3971783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11CA2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1A2F7D1" w14:textId="77777777" w:rsidTr="00847C61">
        <w:tc>
          <w:tcPr>
            <w:tcW w:w="2340" w:type="dxa"/>
            <w:gridSpan w:val="2"/>
            <w:tcBorders>
              <w:top w:val="nil"/>
              <w:left w:val="nil"/>
              <w:bottom w:val="nil"/>
              <w:right w:val="nil"/>
            </w:tcBorders>
          </w:tcPr>
          <w:p w14:paraId="3775192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225352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Unieke aanduiding INFORMATIEOBJECT</w:t>
            </w:r>
          </w:p>
        </w:tc>
      </w:tr>
      <w:tr w:rsidR="00847C61" w:rsidRPr="00751C18" w14:paraId="62E0FA7C" w14:textId="77777777" w:rsidTr="00847C61">
        <w:trPr>
          <w:trHeight w:hRule="exact" w:val="128"/>
        </w:trPr>
        <w:tc>
          <w:tcPr>
            <w:tcW w:w="2340" w:type="dxa"/>
            <w:gridSpan w:val="2"/>
            <w:tcBorders>
              <w:top w:val="nil"/>
              <w:left w:val="nil"/>
              <w:bottom w:val="nil"/>
              <w:right w:val="nil"/>
            </w:tcBorders>
          </w:tcPr>
          <w:p w14:paraId="1409F3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CC3E97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4626C272" w14:textId="77777777" w:rsidTr="00847C61">
        <w:tc>
          <w:tcPr>
            <w:tcW w:w="2340" w:type="dxa"/>
            <w:gridSpan w:val="2"/>
            <w:tcBorders>
              <w:top w:val="nil"/>
              <w:left w:val="nil"/>
              <w:bottom w:val="nil"/>
              <w:right w:val="nil"/>
            </w:tcBorders>
          </w:tcPr>
          <w:p w14:paraId="6BF648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625A882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Zie INFORMATIEOBJECT</w:t>
            </w:r>
          </w:p>
        </w:tc>
      </w:tr>
      <w:tr w:rsidR="00847C61" w:rsidRPr="00751C18" w14:paraId="77039574" w14:textId="77777777" w:rsidTr="00847C61">
        <w:trPr>
          <w:trHeight w:hRule="exact" w:val="128"/>
        </w:trPr>
        <w:tc>
          <w:tcPr>
            <w:tcW w:w="2340" w:type="dxa"/>
            <w:gridSpan w:val="2"/>
            <w:tcBorders>
              <w:top w:val="nil"/>
              <w:left w:val="nil"/>
              <w:bottom w:val="nil"/>
              <w:right w:val="nil"/>
            </w:tcBorders>
          </w:tcPr>
          <w:p w14:paraId="57FE6DA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6C24CA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3F16D87" w14:textId="77777777" w:rsidTr="00847C61">
        <w:trPr>
          <w:trHeight w:hRule="exact" w:val="256"/>
        </w:trPr>
        <w:tc>
          <w:tcPr>
            <w:tcW w:w="2340" w:type="dxa"/>
            <w:gridSpan w:val="2"/>
            <w:tcBorders>
              <w:top w:val="nil"/>
              <w:left w:val="nil"/>
              <w:bottom w:val="nil"/>
              <w:right w:val="nil"/>
            </w:tcBorders>
          </w:tcPr>
          <w:p w14:paraId="5F898DD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3B1306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87C9BBF" w14:textId="77777777" w:rsidTr="00847C61">
        <w:trPr>
          <w:trHeight w:hRule="exact" w:val="256"/>
        </w:trPr>
        <w:tc>
          <w:tcPr>
            <w:tcW w:w="2340" w:type="dxa"/>
            <w:gridSpan w:val="2"/>
            <w:tcBorders>
              <w:top w:val="nil"/>
              <w:left w:val="nil"/>
              <w:bottom w:val="nil"/>
              <w:right w:val="nil"/>
            </w:tcBorders>
          </w:tcPr>
          <w:p w14:paraId="4003D29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DB3096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8146147" w14:textId="77777777" w:rsidTr="00847C61">
        <w:tc>
          <w:tcPr>
            <w:tcW w:w="2340" w:type="dxa"/>
            <w:gridSpan w:val="2"/>
            <w:tcBorders>
              <w:top w:val="nil"/>
              <w:left w:val="nil"/>
              <w:bottom w:val="nil"/>
              <w:right w:val="nil"/>
            </w:tcBorders>
          </w:tcPr>
          <w:p w14:paraId="2F6FB47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B6A4CE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438D1F4B" w14:textId="77777777" w:rsidTr="00847C61">
        <w:tc>
          <w:tcPr>
            <w:tcW w:w="450" w:type="dxa"/>
            <w:tcBorders>
              <w:top w:val="nil"/>
              <w:left w:val="nil"/>
              <w:bottom w:val="nil"/>
              <w:right w:val="nil"/>
            </w:tcBorders>
          </w:tcPr>
          <w:p w14:paraId="70E4BF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45" w:name="BKM_7DA741EF_5282_4260_9793_74A9E485B60F"/>
          </w:p>
        </w:tc>
        <w:tc>
          <w:tcPr>
            <w:tcW w:w="2790" w:type="dxa"/>
            <w:gridSpan w:val="2"/>
            <w:tcBorders>
              <w:top w:val="nil"/>
              <w:left w:val="nil"/>
              <w:bottom w:val="nil"/>
              <w:right w:val="nil"/>
            </w:tcBorders>
          </w:tcPr>
          <w:p w14:paraId="128AE28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7520554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7474DD5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425C03F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5F11A8F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184599F6" w14:textId="77777777" w:rsidTr="00847C61">
        <w:tc>
          <w:tcPr>
            <w:tcW w:w="450" w:type="dxa"/>
            <w:tcBorders>
              <w:top w:val="nil"/>
              <w:left w:val="nil"/>
              <w:bottom w:val="nil"/>
              <w:right w:val="nil"/>
            </w:tcBorders>
          </w:tcPr>
          <w:p w14:paraId="17F6663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2BC7A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Formaat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3BC886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code voor de wijze waarop de inhoud van het ENKELVOUDIG INFORMATIEOBJECT is vastgelegd in een computerbestand.</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22CAEEE1" w14:textId="12B23139" w:rsidR="00847C61" w:rsidRPr="00751C18" w:rsidRDefault="00F50CDD" w:rsidP="00847C61">
            <w:pPr>
              <w:widowControl w:val="0"/>
              <w:autoSpaceDE w:val="0"/>
              <w:autoSpaceDN w:val="0"/>
              <w:adjustRightInd w:val="0"/>
              <w:spacing w:line="240" w:lineRule="auto"/>
              <w:contextualSpacing w:val="0"/>
              <w:rPr>
                <w:rFonts w:ascii="Calibri" w:hAnsi="Calibri" w:cs="Calibri"/>
                <w:color w:val="000000"/>
                <w:szCs w:val="20"/>
                <w:lang w:eastAsia="en-US"/>
              </w:rPr>
            </w:pPr>
            <w:ins w:id="446" w:author="A.C. Kloosterboer" w:date="2017-01-17T19:21:00Z">
              <w:r>
                <w:rPr>
                  <w:rFonts w:ascii="Arial" w:hAnsi="Arial" w:cs="Arial"/>
                  <w:szCs w:val="20"/>
                  <w:lang w:val="en-AU" w:eastAsia="en-US"/>
                </w:rPr>
                <w:t>AN</w:t>
              </w:r>
            </w:ins>
            <w:del w:id="447" w:author="A.C. Kloosterboer" w:date="2017-01-17T19:21:00Z">
              <w:r w:rsidR="00DE73DB" w:rsidRPr="00751C18" w:rsidDel="00F50CDD">
                <w:rPr>
                  <w:rFonts w:ascii="Arial" w:hAnsi="Arial" w:cs="Arial"/>
                  <w:szCs w:val="20"/>
                  <w:lang w:val="en-AU" w:eastAsia="en-US"/>
                </w:rPr>
                <w:fldChar w:fldCharType="begin" w:fldLock="1"/>
              </w:r>
              <w:r w:rsidR="00847C61" w:rsidRPr="00751C18" w:rsidDel="00F50CDD">
                <w:rPr>
                  <w:rFonts w:ascii="Arial" w:hAnsi="Arial" w:cs="Arial"/>
                  <w:szCs w:val="20"/>
                  <w:lang w:val="en-AU" w:eastAsia="en-US"/>
                </w:rPr>
                <w:delInstrText xml:space="preserve">MERGEFIELD </w:delInstrText>
              </w:r>
              <w:r w:rsidR="00847C61" w:rsidRPr="00751C18" w:rsidDel="00F50CDD">
                <w:rPr>
                  <w:rFonts w:ascii="Calibri" w:hAnsi="Calibri" w:cs="Calibri"/>
                  <w:color w:val="000000"/>
                  <w:szCs w:val="20"/>
                  <w:lang w:eastAsia="en-US"/>
                </w:rPr>
                <w:delInstrText>Att.Type</w:delInstrText>
              </w:r>
              <w:r w:rsidR="00DE73DB" w:rsidRPr="00751C18" w:rsidDel="00F50CDD">
                <w:rPr>
                  <w:rFonts w:ascii="Arial" w:hAnsi="Arial" w:cs="Arial"/>
                  <w:szCs w:val="20"/>
                  <w:lang w:val="en-AU" w:eastAsia="en-US"/>
                </w:rPr>
                <w:fldChar w:fldCharType="separate"/>
              </w:r>
              <w:r w:rsidR="00847C61" w:rsidRPr="00751C18" w:rsidDel="00F50CDD">
                <w:rPr>
                  <w:rFonts w:ascii="Calibri" w:hAnsi="Calibri" w:cs="Calibri"/>
                  <w:color w:val="000000"/>
                  <w:szCs w:val="20"/>
                  <w:lang w:eastAsia="en-US"/>
                </w:rPr>
                <w:delText>String</w:delText>
              </w:r>
              <w:r w:rsidR="00DE73DB" w:rsidRPr="00751C18" w:rsidDel="00F50CDD">
                <w:rPr>
                  <w:rFonts w:ascii="Arial" w:hAnsi="Arial" w:cs="Arial"/>
                  <w:szCs w:val="20"/>
                  <w:lang w:val="en-AU" w:eastAsia="en-US"/>
                </w:rPr>
                <w:fldChar w:fldCharType="end"/>
              </w:r>
            </w:del>
          </w:p>
        </w:tc>
        <w:tc>
          <w:tcPr>
            <w:tcW w:w="810" w:type="dxa"/>
            <w:tcBorders>
              <w:top w:val="nil"/>
              <w:left w:val="nil"/>
              <w:bottom w:val="nil"/>
              <w:right w:val="nil"/>
            </w:tcBorders>
          </w:tcPr>
          <w:p w14:paraId="5E3AFE96" w14:textId="03FA9B46"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45"/>
      </w:tr>
      <w:tr w:rsidR="00847C61" w:rsidRPr="00751C18" w14:paraId="090BD3AB" w14:textId="77777777" w:rsidTr="00847C61">
        <w:tc>
          <w:tcPr>
            <w:tcW w:w="450" w:type="dxa"/>
            <w:tcBorders>
              <w:top w:val="nil"/>
              <w:left w:val="nil"/>
              <w:bottom w:val="nil"/>
              <w:right w:val="nil"/>
            </w:tcBorders>
          </w:tcPr>
          <w:p w14:paraId="413021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8" w:name="BKM_47C799C8_2227_44fa_8706_E75E3091E445"/>
          </w:p>
        </w:tc>
        <w:tc>
          <w:tcPr>
            <w:tcW w:w="2790" w:type="dxa"/>
            <w:gridSpan w:val="2"/>
            <w:tcBorders>
              <w:top w:val="nil"/>
              <w:left w:val="nil"/>
              <w:bottom w:val="nil"/>
              <w:right w:val="nil"/>
            </w:tcBorders>
          </w:tcPr>
          <w:p w14:paraId="6E76692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Taal</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FAD163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taal van de intellectuele inhoud van het ENKELVOUDIG INFORMATIEOBJECT</w:t>
            </w:r>
          </w:p>
        </w:tc>
        <w:tc>
          <w:tcPr>
            <w:tcW w:w="1080" w:type="dxa"/>
            <w:tcBorders>
              <w:top w:val="nil"/>
              <w:left w:val="nil"/>
              <w:bottom w:val="nil"/>
              <w:right w:val="nil"/>
            </w:tcBorders>
          </w:tcPr>
          <w:p w14:paraId="3E3B4C5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3EBD30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48"/>
      </w:tr>
      <w:tr w:rsidR="00847C61" w:rsidRPr="00751C18" w14:paraId="53525BA1" w14:textId="77777777" w:rsidTr="00847C61">
        <w:tc>
          <w:tcPr>
            <w:tcW w:w="450" w:type="dxa"/>
            <w:tcBorders>
              <w:top w:val="nil"/>
              <w:left w:val="nil"/>
              <w:bottom w:val="nil"/>
              <w:right w:val="nil"/>
            </w:tcBorders>
          </w:tcPr>
          <w:p w14:paraId="25C400F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9" w:name="BKM_FB70DA8E_72C3_4c47_919A_A7FC247C539C"/>
          </w:p>
        </w:tc>
        <w:tc>
          <w:tcPr>
            <w:tcW w:w="2790" w:type="dxa"/>
            <w:gridSpan w:val="2"/>
            <w:tcBorders>
              <w:top w:val="nil"/>
              <w:left w:val="nil"/>
              <w:bottom w:val="nil"/>
              <w:right w:val="nil"/>
            </w:tcBorders>
          </w:tcPr>
          <w:p w14:paraId="6B65E64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Inhoud</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F3F6C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Datgene wat in een ENKELVOUDIG INFORMATIEOBJECT wordt meegedeeld.</w:t>
            </w:r>
          </w:p>
        </w:tc>
        <w:tc>
          <w:tcPr>
            <w:tcW w:w="1080" w:type="dxa"/>
            <w:tcBorders>
              <w:top w:val="nil"/>
              <w:left w:val="nil"/>
              <w:bottom w:val="nil"/>
              <w:right w:val="nil"/>
            </w:tcBorders>
          </w:tcPr>
          <w:p w14:paraId="7F3A49F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MIME-content</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A34B6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49"/>
      </w:tr>
      <w:tr w:rsidR="00847C61" w:rsidRPr="00751C18" w14:paraId="39FAA53E" w14:textId="77777777" w:rsidTr="00847C61">
        <w:tc>
          <w:tcPr>
            <w:tcW w:w="450" w:type="dxa"/>
            <w:tcBorders>
              <w:top w:val="nil"/>
              <w:left w:val="nil"/>
              <w:bottom w:val="nil"/>
              <w:right w:val="nil"/>
            </w:tcBorders>
          </w:tcPr>
          <w:p w14:paraId="1991FE8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0" w:name="BKM_0B356868_F741_4571_8A97_8BE13ACF4448"/>
          </w:p>
        </w:tc>
        <w:tc>
          <w:tcPr>
            <w:tcW w:w="2790" w:type="dxa"/>
            <w:gridSpan w:val="2"/>
            <w:tcBorders>
              <w:top w:val="nil"/>
              <w:left w:val="nil"/>
              <w:bottom w:val="nil"/>
              <w:right w:val="nil"/>
            </w:tcBorders>
          </w:tcPr>
          <w:p w14:paraId="10DEBFD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Link</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C71539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URL waarmee de inhoud van het INFORMATIEOBJECT op te vragen is.</w:t>
            </w:r>
          </w:p>
        </w:tc>
        <w:tc>
          <w:tcPr>
            <w:tcW w:w="1080" w:type="dxa"/>
            <w:tcBorders>
              <w:top w:val="nil"/>
              <w:left w:val="nil"/>
              <w:bottom w:val="nil"/>
              <w:right w:val="nil"/>
            </w:tcBorders>
          </w:tcPr>
          <w:p w14:paraId="329FED0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String</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C55932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0"/>
      </w:tr>
      <w:tr w:rsidR="00847C61" w:rsidRPr="00751C18" w14:paraId="1F7E2A8C" w14:textId="77777777" w:rsidTr="00847C61">
        <w:tc>
          <w:tcPr>
            <w:tcW w:w="450" w:type="dxa"/>
            <w:tcBorders>
              <w:top w:val="nil"/>
              <w:left w:val="nil"/>
              <w:bottom w:val="nil"/>
              <w:right w:val="nil"/>
            </w:tcBorders>
          </w:tcPr>
          <w:p w14:paraId="5FA21B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1" w:name="BKM_09DCA738_724B_46b2_9E7F_8D3C9DFB7211"/>
          </w:p>
        </w:tc>
        <w:tc>
          <w:tcPr>
            <w:tcW w:w="2790" w:type="dxa"/>
            <w:gridSpan w:val="2"/>
            <w:tcBorders>
              <w:top w:val="nil"/>
              <w:left w:val="nil"/>
              <w:bottom w:val="nil"/>
              <w:right w:val="nil"/>
            </w:tcBorders>
          </w:tcPr>
          <w:p w14:paraId="68FA985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Bestandsnaam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0B43F5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4DEFBE3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Bestandsnaam ENKELVOUDIG INFORMATIEOBJECT</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161C98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1"/>
      </w:tr>
      <w:tr w:rsidR="00847C61" w:rsidRPr="00751C18" w14:paraId="3A3EA7E4" w14:textId="77777777" w:rsidTr="00847C61">
        <w:tc>
          <w:tcPr>
            <w:tcW w:w="450" w:type="dxa"/>
            <w:tcBorders>
              <w:top w:val="nil"/>
              <w:left w:val="nil"/>
              <w:bottom w:val="nil"/>
              <w:right w:val="nil"/>
            </w:tcBorders>
          </w:tcPr>
          <w:p w14:paraId="46330E2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FB2FCF2"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Naam </w:t>
            </w:r>
          </w:p>
        </w:tc>
        <w:tc>
          <w:tcPr>
            <w:tcW w:w="4230" w:type="dxa"/>
            <w:tcBorders>
              <w:top w:val="nil"/>
              <w:left w:val="nil"/>
              <w:bottom w:val="nil"/>
              <w:right w:val="nil"/>
            </w:tcBorders>
          </w:tcPr>
          <w:p w14:paraId="009E9AFF"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naam van het fysieke bestand zonder aanduiding van het formaat in een extensie.</w:t>
            </w:r>
          </w:p>
        </w:tc>
        <w:tc>
          <w:tcPr>
            <w:tcW w:w="1080" w:type="dxa"/>
            <w:tcBorders>
              <w:top w:val="nil"/>
              <w:left w:val="nil"/>
              <w:bottom w:val="nil"/>
              <w:right w:val="nil"/>
            </w:tcBorders>
          </w:tcPr>
          <w:p w14:paraId="5FACDC43"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AN255</w:t>
            </w:r>
          </w:p>
        </w:tc>
        <w:tc>
          <w:tcPr>
            <w:tcW w:w="810" w:type="dxa"/>
            <w:tcBorders>
              <w:top w:val="nil"/>
              <w:left w:val="nil"/>
              <w:bottom w:val="nil"/>
              <w:right w:val="nil"/>
            </w:tcBorders>
          </w:tcPr>
          <w:p w14:paraId="058AD5F4"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14:paraId="3CAF4DE4" w14:textId="77777777" w:rsidTr="00847C61">
        <w:tc>
          <w:tcPr>
            <w:tcW w:w="450" w:type="dxa"/>
            <w:tcBorders>
              <w:top w:val="nil"/>
              <w:left w:val="nil"/>
              <w:bottom w:val="nil"/>
              <w:right w:val="nil"/>
            </w:tcBorders>
          </w:tcPr>
          <w:p w14:paraId="10BB9C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87AA563"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Extensie </w:t>
            </w:r>
          </w:p>
        </w:tc>
        <w:tc>
          <w:tcPr>
            <w:tcW w:w="4230" w:type="dxa"/>
            <w:tcBorders>
              <w:top w:val="nil"/>
              <w:left w:val="nil"/>
              <w:bottom w:val="nil"/>
              <w:right w:val="nil"/>
            </w:tcBorders>
          </w:tcPr>
          <w:p w14:paraId="64277CB0" w14:textId="4E645F72"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van het forma</w:t>
            </w:r>
            <w:ins w:id="452" w:author="A.C. Kloosterboer" w:date="2017-01-17T16:01:00Z">
              <w:r w:rsidR="00C33B37">
                <w:rPr>
                  <w:rFonts w:ascii="Calibri" w:hAnsi="Calibri" w:cs="Arial"/>
                  <w:color w:val="000000"/>
                  <w:sz w:val="22"/>
                  <w:szCs w:val="20"/>
                  <w:lang w:eastAsia="en-US"/>
                </w:rPr>
                <w:t>a</w:t>
              </w:r>
            </w:ins>
            <w:r w:rsidRPr="00751C18">
              <w:rPr>
                <w:rFonts w:ascii="Calibri" w:hAnsi="Calibri" w:cs="Arial"/>
                <w:color w:val="000000"/>
                <w:sz w:val="22"/>
                <w:szCs w:val="20"/>
                <w:lang w:eastAsia="en-US"/>
              </w:rPr>
              <w:t>t van het bestand</w:t>
            </w:r>
          </w:p>
        </w:tc>
        <w:tc>
          <w:tcPr>
            <w:tcW w:w="1080" w:type="dxa"/>
            <w:tcBorders>
              <w:top w:val="nil"/>
              <w:left w:val="nil"/>
              <w:bottom w:val="nil"/>
              <w:right w:val="nil"/>
            </w:tcBorders>
          </w:tcPr>
          <w:p w14:paraId="59E74ED7"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AN5</w:t>
            </w:r>
          </w:p>
        </w:tc>
        <w:tc>
          <w:tcPr>
            <w:tcW w:w="810" w:type="dxa"/>
            <w:tcBorders>
              <w:top w:val="nil"/>
              <w:left w:val="nil"/>
              <w:bottom w:val="nil"/>
              <w:right w:val="nil"/>
            </w:tcBorders>
          </w:tcPr>
          <w:p w14:paraId="19C88552"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14:paraId="68BB9601" w14:textId="77777777" w:rsidTr="00847C61">
        <w:tc>
          <w:tcPr>
            <w:tcW w:w="450" w:type="dxa"/>
            <w:tcBorders>
              <w:top w:val="nil"/>
              <w:left w:val="nil"/>
              <w:bottom w:val="nil"/>
              <w:right w:val="nil"/>
            </w:tcBorders>
          </w:tcPr>
          <w:p w14:paraId="2C4BF90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3" w:name="BKM_7BB9AAA3_0189_4f7c_943C_BB5C3091A4FB"/>
          </w:p>
        </w:tc>
        <w:tc>
          <w:tcPr>
            <w:tcW w:w="2790" w:type="dxa"/>
            <w:gridSpan w:val="2"/>
            <w:tcBorders>
              <w:top w:val="nil"/>
              <w:left w:val="nil"/>
              <w:bottom w:val="nil"/>
              <w:right w:val="nil"/>
            </w:tcBorders>
          </w:tcPr>
          <w:p w14:paraId="799D22C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Bestandsomvang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C4D51E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Ruimtebeslag op het digitale opslagmedium waarin het fysieke bestand met de inhoud van het INFORMATIEOBJECT is vastgelegd</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5D4C5B7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N10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55CEB4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3"/>
      </w:tr>
      <w:tr w:rsidR="00847C61" w:rsidRPr="00751C18" w14:paraId="6D0EBEA7" w14:textId="77777777" w:rsidTr="00847C61">
        <w:tc>
          <w:tcPr>
            <w:tcW w:w="450" w:type="dxa"/>
            <w:tcBorders>
              <w:top w:val="nil"/>
              <w:left w:val="nil"/>
              <w:bottom w:val="nil"/>
              <w:right w:val="nil"/>
            </w:tcBorders>
          </w:tcPr>
          <w:p w14:paraId="7F76849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4" w:name="BKM_C1B6C924_4DB3_4448_8E39_D08229BF1447"/>
          </w:p>
        </w:tc>
        <w:tc>
          <w:tcPr>
            <w:tcW w:w="2790" w:type="dxa"/>
            <w:gridSpan w:val="2"/>
            <w:tcBorders>
              <w:top w:val="nil"/>
              <w:left w:val="nil"/>
              <w:bottom w:val="nil"/>
              <w:right w:val="nil"/>
            </w:tcBorders>
          </w:tcPr>
          <w:p w14:paraId="00C8B79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Integriteit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F37307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34BD3B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Integriteit ENKELVOUDIG INFORMATIEOBJECT</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F063AE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4"/>
      </w:tr>
      <w:tr w:rsidR="00847C61" w:rsidRPr="00751C18" w14:paraId="3B30093D" w14:textId="77777777" w:rsidTr="00847C61">
        <w:tc>
          <w:tcPr>
            <w:tcW w:w="450" w:type="dxa"/>
            <w:tcBorders>
              <w:top w:val="nil"/>
              <w:left w:val="nil"/>
              <w:bottom w:val="nil"/>
              <w:right w:val="nil"/>
            </w:tcBorders>
          </w:tcPr>
          <w:p w14:paraId="69B50D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1E0F700"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Algoritme </w:t>
            </w:r>
          </w:p>
        </w:tc>
        <w:tc>
          <w:tcPr>
            <w:tcW w:w="4230" w:type="dxa"/>
            <w:tcBorders>
              <w:top w:val="nil"/>
              <w:left w:val="nil"/>
              <w:bottom w:val="nil"/>
              <w:right w:val="nil"/>
            </w:tcBorders>
          </w:tcPr>
          <w:p w14:paraId="0E70AB8C"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van algoritme, gebruikt om de checksum te maken.</w:t>
            </w:r>
          </w:p>
        </w:tc>
        <w:tc>
          <w:tcPr>
            <w:tcW w:w="1080" w:type="dxa"/>
            <w:tcBorders>
              <w:top w:val="nil"/>
              <w:left w:val="nil"/>
              <w:bottom w:val="nil"/>
              <w:right w:val="nil"/>
            </w:tcBorders>
          </w:tcPr>
          <w:p w14:paraId="1371C698"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String</w:t>
            </w:r>
          </w:p>
        </w:tc>
        <w:tc>
          <w:tcPr>
            <w:tcW w:w="810" w:type="dxa"/>
            <w:tcBorders>
              <w:top w:val="nil"/>
              <w:left w:val="nil"/>
              <w:bottom w:val="nil"/>
              <w:right w:val="nil"/>
            </w:tcBorders>
          </w:tcPr>
          <w:p w14:paraId="0EDC798F"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14:paraId="6A1AADDA" w14:textId="77777777" w:rsidTr="00847C61">
        <w:tc>
          <w:tcPr>
            <w:tcW w:w="450" w:type="dxa"/>
            <w:tcBorders>
              <w:top w:val="nil"/>
              <w:left w:val="nil"/>
              <w:bottom w:val="nil"/>
              <w:right w:val="nil"/>
            </w:tcBorders>
          </w:tcPr>
          <w:p w14:paraId="3CDF3C0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B0ED4B3"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Waarde </w:t>
            </w:r>
          </w:p>
        </w:tc>
        <w:tc>
          <w:tcPr>
            <w:tcW w:w="4230" w:type="dxa"/>
            <w:tcBorders>
              <w:top w:val="nil"/>
              <w:left w:val="nil"/>
              <w:bottom w:val="nil"/>
              <w:right w:val="nil"/>
            </w:tcBorders>
          </w:tcPr>
          <w:p w14:paraId="6302B00A"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waarde van de checksum.</w:t>
            </w:r>
          </w:p>
        </w:tc>
        <w:tc>
          <w:tcPr>
            <w:tcW w:w="1080" w:type="dxa"/>
            <w:tcBorders>
              <w:top w:val="nil"/>
              <w:left w:val="nil"/>
              <w:bottom w:val="nil"/>
              <w:right w:val="nil"/>
            </w:tcBorders>
          </w:tcPr>
          <w:p w14:paraId="792867BD"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String</w:t>
            </w:r>
          </w:p>
        </w:tc>
        <w:tc>
          <w:tcPr>
            <w:tcW w:w="810" w:type="dxa"/>
            <w:tcBorders>
              <w:top w:val="nil"/>
              <w:left w:val="nil"/>
              <w:bottom w:val="nil"/>
              <w:right w:val="nil"/>
            </w:tcBorders>
          </w:tcPr>
          <w:p w14:paraId="1E20C462"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14:paraId="39343828" w14:textId="77777777" w:rsidTr="00847C61">
        <w:tc>
          <w:tcPr>
            <w:tcW w:w="450" w:type="dxa"/>
            <w:tcBorders>
              <w:top w:val="nil"/>
              <w:left w:val="nil"/>
              <w:bottom w:val="nil"/>
              <w:right w:val="nil"/>
            </w:tcBorders>
          </w:tcPr>
          <w:p w14:paraId="1C8C84A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5C8AE56"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Datum </w:t>
            </w:r>
          </w:p>
        </w:tc>
        <w:tc>
          <w:tcPr>
            <w:tcW w:w="4230" w:type="dxa"/>
            <w:tcBorders>
              <w:top w:val="nil"/>
              <w:left w:val="nil"/>
              <w:bottom w:val="nil"/>
              <w:right w:val="nil"/>
            </w:tcBorders>
          </w:tcPr>
          <w:p w14:paraId="0ED50CA3"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Datum waarop de checksum is gemaakt.</w:t>
            </w:r>
          </w:p>
        </w:tc>
        <w:tc>
          <w:tcPr>
            <w:tcW w:w="1080" w:type="dxa"/>
            <w:tcBorders>
              <w:top w:val="nil"/>
              <w:left w:val="nil"/>
              <w:bottom w:val="nil"/>
              <w:right w:val="nil"/>
            </w:tcBorders>
          </w:tcPr>
          <w:p w14:paraId="1E527234"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w:t>
            </w:r>
          </w:p>
        </w:tc>
        <w:tc>
          <w:tcPr>
            <w:tcW w:w="810" w:type="dxa"/>
            <w:tcBorders>
              <w:top w:val="nil"/>
              <w:left w:val="nil"/>
              <w:bottom w:val="nil"/>
              <w:right w:val="nil"/>
            </w:tcBorders>
          </w:tcPr>
          <w:p w14:paraId="5BF3F614"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bl>
    <w:p w14:paraId="235B16A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1CACC9F8" w14:textId="77777777" w:rsidTr="00847C61">
        <w:tc>
          <w:tcPr>
            <w:tcW w:w="9360" w:type="dxa"/>
            <w:gridSpan w:val="3"/>
            <w:tcBorders>
              <w:top w:val="nil"/>
              <w:left w:val="nil"/>
              <w:bottom w:val="nil"/>
              <w:right w:val="nil"/>
            </w:tcBorders>
          </w:tcPr>
          <w:p w14:paraId="78818A8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461C5442" w14:textId="77777777" w:rsidTr="00847C61">
        <w:tc>
          <w:tcPr>
            <w:tcW w:w="450" w:type="dxa"/>
            <w:tcBorders>
              <w:top w:val="nil"/>
              <w:left w:val="nil"/>
              <w:bottom w:val="nil"/>
              <w:right w:val="nil"/>
            </w:tcBorders>
          </w:tcPr>
          <w:p w14:paraId="2BCCF00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022356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6B68AFD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lastRenderedPageBreak/>
              <w:t>kardinaliteiten</w:t>
            </w:r>
          </w:p>
        </w:tc>
        <w:tc>
          <w:tcPr>
            <w:tcW w:w="6120" w:type="dxa"/>
            <w:tcBorders>
              <w:top w:val="nil"/>
              <w:left w:val="nil"/>
              <w:bottom w:val="nil"/>
              <w:right w:val="nil"/>
            </w:tcBorders>
          </w:tcPr>
          <w:p w14:paraId="2A2E1D0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lastRenderedPageBreak/>
              <w:t>Definitie</w:t>
            </w:r>
          </w:p>
        </w:tc>
      </w:tr>
      <w:tr w:rsidR="00847C61" w:rsidRPr="00751C18" w14:paraId="6638A4AF" w14:textId="77777777" w:rsidTr="00847C61">
        <w:tc>
          <w:tcPr>
            <w:tcW w:w="450" w:type="dxa"/>
            <w:tcBorders>
              <w:top w:val="nil"/>
              <w:left w:val="nil"/>
              <w:bottom w:val="nil"/>
              <w:right w:val="nil"/>
            </w:tcBorders>
          </w:tcPr>
          <w:p w14:paraId="47D9431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4EF9E6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79C8F1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14:paraId="3C2B204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D822E5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14:paraId="53C4A41E" w14:textId="77777777" w:rsidTr="00847C61">
        <w:trPr>
          <w:trHeight w:hRule="exact" w:val="128"/>
        </w:trPr>
        <w:tc>
          <w:tcPr>
            <w:tcW w:w="450" w:type="dxa"/>
            <w:tcBorders>
              <w:top w:val="nil"/>
              <w:left w:val="nil"/>
              <w:bottom w:val="nil"/>
              <w:right w:val="nil"/>
            </w:tcBorders>
          </w:tcPr>
          <w:p w14:paraId="2612A8B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4DE3CF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CD6493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5479785" w14:textId="77777777" w:rsidTr="00847C61">
        <w:tc>
          <w:tcPr>
            <w:tcW w:w="450" w:type="dxa"/>
            <w:tcBorders>
              <w:top w:val="nil"/>
              <w:left w:val="nil"/>
              <w:bottom w:val="nil"/>
              <w:right w:val="nil"/>
            </w:tcBorders>
          </w:tcPr>
          <w:p w14:paraId="39D8EF8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2693B8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A1E44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omvat</w:t>
            </w:r>
            <w:r w:rsidR="00DE73DB" w:rsidRPr="00751C18">
              <w:rPr>
                <w:rFonts w:ascii="Calibri" w:hAnsi="Calibri" w:cs="Calibri"/>
                <w:color w:val="0F0F0F"/>
                <w:sz w:val="22"/>
                <w:szCs w:val="22"/>
                <w:lang w:eastAsia="en-US"/>
              </w:rPr>
              <w:fldChar w:fldCharType="end"/>
            </w:r>
          </w:p>
          <w:p w14:paraId="662C1AC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2..*</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50CC0A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ENKELVOUDIGe INFORMATIEOBJECTen die deel uitmaken van het SAMENGESTELD INFORMATIEOBJECT.</w:t>
            </w:r>
          </w:p>
        </w:tc>
      </w:tr>
      <w:tr w:rsidR="00847C61" w:rsidRPr="00751C18" w14:paraId="3740926C" w14:textId="77777777" w:rsidTr="00847C61">
        <w:trPr>
          <w:trHeight w:hRule="exact" w:val="128"/>
        </w:trPr>
        <w:tc>
          <w:tcPr>
            <w:tcW w:w="450" w:type="dxa"/>
            <w:tcBorders>
              <w:top w:val="nil"/>
              <w:left w:val="nil"/>
              <w:bottom w:val="nil"/>
              <w:right w:val="nil"/>
            </w:tcBorders>
          </w:tcPr>
          <w:p w14:paraId="768C7C6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68DEA1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D5955E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433E12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3A8D7A58" w14:textId="77777777" w:rsidTr="00847C61">
        <w:tc>
          <w:tcPr>
            <w:tcW w:w="9360" w:type="dxa"/>
            <w:tcBorders>
              <w:top w:val="nil"/>
              <w:left w:val="nil"/>
              <w:bottom w:val="nil"/>
              <w:right w:val="nil"/>
            </w:tcBorders>
          </w:tcPr>
          <w:p w14:paraId="3F5792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1DA03EAB"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ENKELVOUDIG INFORMATIEOBJECT is een specialisatie van INFORMATIEOBJECT. Zie de toelichting bij dat objecttype. Bij de definitie is gebruik gemaakt van de beschrijving van 'component' in de MoReq2 (2008). In de dagelijkse praktijk staat 'ENKELVOUDIG INFORMATIEOBJECT' veelal synoniem met 'document'. Het ENKELVOUDIG INFORMATIEOBJECT kan deel uit maken van een SAMENGESTELD INFORMATIEOBJECT, bijvoorbeeld omdat zich in dat SAMENGESTELD INFORMATIEOBJECT andere documenten bevinden met een ander bestandsformaat, vanwege de omvang van dat SAMENGESTELD INFORMATIEOBJECT of omdat behandeling daartoe aanleiding geeft.</w:t>
            </w:r>
          </w:p>
          <w:p w14:paraId="2790F15A"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ENKELVOUDIG INFORMATIEOBJECT dat deel uit maakt van een SAMENGESTELD INFORMATIEOBJECT kan aan andere ZAAKen gerelateerd zijn dan de ZAAK waaraan dat SAMENGESTELD INFORMATIEOBJECT gerelateerd is, veelal omdat dat ENKELVOUDIG INFORMATIEOBJECT relevant is voor meerdere ZAAKen.</w:t>
            </w:r>
          </w:p>
          <w:p w14:paraId="7E87CB41"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INFORMATIEOBJECTen, vooral die van de zaakbehandelende organisatie, worden soms gewijzigd of in opeenvolgende conceptversies vervaardigd. Het is uit oogpunt van verantwoording van belang de diverse informatieobjectversies te kennen. Hiertoe is bij de meeste van de attribuuttypen van ENKELVOUDIG INFORMATIEOBJECT zowel materiële als formele historie als ‘Ja’ gedeclareerd. Dit impliceert dat voor deze attributen de waarden in de diverse versies van een ENKELVOUDIG INFORMATIEOBJECT opgevraagd kunnen worden.</w:t>
            </w:r>
          </w:p>
        </w:tc>
      </w:tr>
    </w:tbl>
    <w:bookmarkStart w:id="455" w:name="BKM_581782DA_D6CB_40b1_A78D_A4C048A3CB6F"/>
    <w:bookmarkEnd w:id="455"/>
    <w:p w14:paraId="609B5403"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56" w:name="_Toc404268819"/>
      <w:bookmarkStart w:id="457" w:name="_Toc517097661"/>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INFORMATIEOBJECT</w:t>
      </w:r>
      <w:bookmarkEnd w:id="456"/>
      <w:bookmarkEnd w:id="457"/>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218C298F" w14:textId="77777777" w:rsidTr="00EE41D4">
        <w:trPr>
          <w:trHeight w:val="271"/>
        </w:trPr>
        <w:tc>
          <w:tcPr>
            <w:tcW w:w="2340" w:type="dxa"/>
            <w:gridSpan w:val="2"/>
            <w:tcBorders>
              <w:top w:val="nil"/>
              <w:left w:val="nil"/>
              <w:bottom w:val="nil"/>
              <w:right w:val="nil"/>
            </w:tcBorders>
          </w:tcPr>
          <w:p w14:paraId="41F2F3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206D70C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w:t>
            </w:r>
            <w:r w:rsidRPr="00751C18">
              <w:rPr>
                <w:rFonts w:ascii="Arial" w:hAnsi="Arial" w:cs="Arial"/>
                <w:szCs w:val="20"/>
                <w:lang w:val="en-AU" w:eastAsia="en-US"/>
              </w:rPr>
              <w:fldChar w:fldCharType="end"/>
            </w:r>
          </w:p>
        </w:tc>
      </w:tr>
      <w:tr w:rsidR="00847C61" w:rsidRPr="00751C18" w14:paraId="7BB41F65" w14:textId="77777777" w:rsidTr="00EE41D4">
        <w:trPr>
          <w:trHeight w:hRule="exact" w:val="128"/>
        </w:trPr>
        <w:tc>
          <w:tcPr>
            <w:tcW w:w="2340" w:type="dxa"/>
            <w:gridSpan w:val="2"/>
            <w:tcBorders>
              <w:top w:val="nil"/>
              <w:left w:val="nil"/>
              <w:bottom w:val="nil"/>
              <w:right w:val="nil"/>
            </w:tcBorders>
          </w:tcPr>
          <w:p w14:paraId="19230D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0C2C95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9A04911" w14:textId="77777777" w:rsidTr="00EE41D4">
        <w:tc>
          <w:tcPr>
            <w:tcW w:w="2340" w:type="dxa"/>
            <w:gridSpan w:val="2"/>
            <w:tcBorders>
              <w:top w:val="nil"/>
              <w:left w:val="nil"/>
              <w:bottom w:val="nil"/>
              <w:right w:val="nil"/>
            </w:tcBorders>
          </w:tcPr>
          <w:p w14:paraId="4825567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5B72AE9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DOC</w:t>
            </w:r>
            <w:r w:rsidRPr="00751C18">
              <w:rPr>
                <w:rFonts w:ascii="Arial" w:hAnsi="Arial" w:cs="Arial"/>
                <w:szCs w:val="20"/>
                <w:lang w:val="en-AU" w:eastAsia="en-US"/>
              </w:rPr>
              <w:fldChar w:fldCharType="end"/>
            </w:r>
          </w:p>
        </w:tc>
      </w:tr>
      <w:tr w:rsidR="00847C61" w:rsidRPr="00751C18" w14:paraId="49CC76CD" w14:textId="77777777" w:rsidTr="00EE41D4">
        <w:trPr>
          <w:trHeight w:hRule="exact" w:val="128"/>
        </w:trPr>
        <w:tc>
          <w:tcPr>
            <w:tcW w:w="2340" w:type="dxa"/>
            <w:gridSpan w:val="2"/>
            <w:tcBorders>
              <w:top w:val="nil"/>
              <w:left w:val="nil"/>
              <w:bottom w:val="nil"/>
              <w:right w:val="nil"/>
            </w:tcBorders>
          </w:tcPr>
          <w:p w14:paraId="7520013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7DAA3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A0D746C" w14:textId="77777777" w:rsidTr="00EE41D4">
        <w:tc>
          <w:tcPr>
            <w:tcW w:w="2340" w:type="dxa"/>
            <w:gridSpan w:val="2"/>
            <w:tcBorders>
              <w:top w:val="nil"/>
              <w:left w:val="nil"/>
              <w:bottom w:val="nil"/>
              <w:right w:val="nil"/>
            </w:tcBorders>
          </w:tcPr>
          <w:p w14:paraId="43F66E7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5FF7A1F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57602668" w14:textId="77777777" w:rsidTr="00EE41D4">
        <w:trPr>
          <w:trHeight w:hRule="exact" w:val="128"/>
        </w:trPr>
        <w:tc>
          <w:tcPr>
            <w:tcW w:w="2340" w:type="dxa"/>
            <w:gridSpan w:val="2"/>
            <w:tcBorders>
              <w:top w:val="nil"/>
              <w:left w:val="nil"/>
              <w:bottom w:val="nil"/>
              <w:right w:val="nil"/>
            </w:tcBorders>
          </w:tcPr>
          <w:p w14:paraId="3138181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00127C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58875CA" w14:textId="77777777" w:rsidTr="00EE41D4">
        <w:trPr>
          <w:trHeight w:val="230"/>
        </w:trPr>
        <w:tc>
          <w:tcPr>
            <w:tcW w:w="2340" w:type="dxa"/>
            <w:gridSpan w:val="2"/>
            <w:tcBorders>
              <w:top w:val="nil"/>
              <w:left w:val="nil"/>
              <w:bottom w:val="nil"/>
              <w:right w:val="nil"/>
            </w:tcBorders>
          </w:tcPr>
          <w:p w14:paraId="1EAE3C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1D4830E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Geheel van gegevens met een eigen identiteit ongeacht zijn vorm, met de bijbehorende metadata ontvangen of opgemaakt door een natuurlijke en/of rechtspersoon bij de uitvoering van taken, zijnde een ENKELVOUDIG INFORMATIEOBJECT of een SAMENGESTELD INFORMATIEOBJECT.</w:t>
            </w:r>
            <w:r w:rsidRPr="00751C18">
              <w:rPr>
                <w:rFonts w:ascii="Arial" w:hAnsi="Arial" w:cs="Arial"/>
                <w:szCs w:val="20"/>
                <w:lang w:val="en-AU" w:eastAsia="en-US"/>
              </w:rPr>
              <w:fldChar w:fldCharType="end"/>
            </w:r>
          </w:p>
        </w:tc>
      </w:tr>
      <w:tr w:rsidR="00847C61" w:rsidRPr="00751C18" w14:paraId="1B69ADDB" w14:textId="77777777" w:rsidTr="00EE41D4">
        <w:trPr>
          <w:trHeight w:hRule="exact" w:val="68"/>
        </w:trPr>
        <w:tc>
          <w:tcPr>
            <w:tcW w:w="2340" w:type="dxa"/>
            <w:gridSpan w:val="2"/>
            <w:tcBorders>
              <w:top w:val="nil"/>
              <w:left w:val="nil"/>
              <w:bottom w:val="nil"/>
              <w:right w:val="nil"/>
            </w:tcBorders>
          </w:tcPr>
          <w:p w14:paraId="0F1BB3D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4CF9A9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2A076A2" w14:textId="77777777" w:rsidTr="00EE41D4">
        <w:trPr>
          <w:trHeight w:val="271"/>
        </w:trPr>
        <w:tc>
          <w:tcPr>
            <w:tcW w:w="2340" w:type="dxa"/>
            <w:gridSpan w:val="2"/>
            <w:tcBorders>
              <w:top w:val="nil"/>
              <w:left w:val="nil"/>
              <w:bottom w:val="nil"/>
              <w:right w:val="nil"/>
            </w:tcBorders>
          </w:tcPr>
          <w:p w14:paraId="403F63B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5AE1C7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NEN 2082</w:t>
            </w:r>
          </w:p>
        </w:tc>
      </w:tr>
      <w:tr w:rsidR="00847C61" w:rsidRPr="00751C18" w14:paraId="128E7C3B" w14:textId="77777777" w:rsidTr="00EE41D4">
        <w:trPr>
          <w:trHeight w:hRule="exact" w:val="128"/>
        </w:trPr>
        <w:tc>
          <w:tcPr>
            <w:tcW w:w="2340" w:type="dxa"/>
            <w:gridSpan w:val="2"/>
            <w:tcBorders>
              <w:top w:val="nil"/>
              <w:left w:val="nil"/>
              <w:bottom w:val="nil"/>
              <w:right w:val="nil"/>
            </w:tcBorders>
          </w:tcPr>
          <w:p w14:paraId="00F3E93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845A31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02A36F9" w14:textId="77777777" w:rsidTr="00EE41D4">
        <w:tc>
          <w:tcPr>
            <w:tcW w:w="2340" w:type="dxa"/>
            <w:gridSpan w:val="2"/>
            <w:tcBorders>
              <w:top w:val="nil"/>
              <w:left w:val="nil"/>
              <w:bottom w:val="nil"/>
              <w:right w:val="nil"/>
            </w:tcBorders>
          </w:tcPr>
          <w:p w14:paraId="7F409E5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6D083D7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2A0739C4" w14:textId="77777777" w:rsidTr="00EE41D4">
        <w:trPr>
          <w:trHeight w:hRule="exact" w:val="128"/>
        </w:trPr>
        <w:tc>
          <w:tcPr>
            <w:tcW w:w="2340" w:type="dxa"/>
            <w:gridSpan w:val="2"/>
            <w:tcBorders>
              <w:top w:val="nil"/>
              <w:left w:val="nil"/>
              <w:bottom w:val="nil"/>
              <w:right w:val="nil"/>
            </w:tcBorders>
          </w:tcPr>
          <w:p w14:paraId="1E8BD2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5110C0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7AC1059" w14:textId="77777777" w:rsidTr="00EE41D4">
        <w:tc>
          <w:tcPr>
            <w:tcW w:w="2340" w:type="dxa"/>
            <w:gridSpan w:val="2"/>
            <w:tcBorders>
              <w:top w:val="nil"/>
              <w:left w:val="nil"/>
              <w:bottom w:val="nil"/>
              <w:right w:val="nil"/>
            </w:tcBorders>
          </w:tcPr>
          <w:p w14:paraId="723FEA2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1906746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combinatie van ‘Bronorganisatie’ en  ‘Informatieobjectidentificatie’</w:t>
            </w:r>
          </w:p>
        </w:tc>
      </w:tr>
      <w:tr w:rsidR="00847C61" w:rsidRPr="00751C18" w14:paraId="7DA87275" w14:textId="77777777" w:rsidTr="00EE41D4">
        <w:trPr>
          <w:trHeight w:hRule="exact" w:val="128"/>
        </w:trPr>
        <w:tc>
          <w:tcPr>
            <w:tcW w:w="2340" w:type="dxa"/>
            <w:gridSpan w:val="2"/>
            <w:tcBorders>
              <w:top w:val="nil"/>
              <w:left w:val="nil"/>
              <w:bottom w:val="nil"/>
              <w:right w:val="nil"/>
            </w:tcBorders>
          </w:tcPr>
          <w:p w14:paraId="0EFBEF0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20D274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197F47C4" w14:textId="77777777" w:rsidTr="00EE41D4">
        <w:tc>
          <w:tcPr>
            <w:tcW w:w="2340" w:type="dxa"/>
            <w:gridSpan w:val="2"/>
            <w:tcBorders>
              <w:top w:val="nil"/>
              <w:left w:val="nil"/>
              <w:bottom w:val="nil"/>
              <w:right w:val="nil"/>
            </w:tcBorders>
          </w:tcPr>
          <w:p w14:paraId="423BDE0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0DC17F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INFORMATIEOBJECTen die op enigerlei wijze relevant zijn voor het tot een goed einde brengen van een ZAAK. Een INFORMATIEOBJECT is in dit kader relevant indien het:</w:t>
            </w:r>
          </w:p>
          <w:p w14:paraId="5339740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door een behandelaar van de zaak gedeeld wordt met andere betrokkenen bij de zaak (de ondergrens; een INFORMATIEOBJECT wat het persoonlijke domein van de behandelaar van een zaak niet verlaat wordt in dit kader niet relevant geacht),</w:t>
            </w:r>
          </w:p>
          <w:p w14:paraId="5E25531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van belang is voor voor de inhoudelijke verantwoording (is de ZAAK goed afgehandeld), procesverantwoording (is de zaak op de juiste wijze afgehandeld) en/of reconstructie van de ZAAK, en/of</w:t>
            </w:r>
          </w:p>
          <w:p w14:paraId="58F065D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bewaard moet worden om te voldoen aan wettelijke en/of administratieve eisen en/of maatschappelijke behoeften.</w:t>
            </w:r>
          </w:p>
        </w:tc>
      </w:tr>
      <w:tr w:rsidR="00847C61" w:rsidRPr="00751C18" w14:paraId="7D5C0CFA" w14:textId="77777777" w:rsidTr="00EE41D4">
        <w:trPr>
          <w:trHeight w:hRule="exact" w:val="128"/>
        </w:trPr>
        <w:tc>
          <w:tcPr>
            <w:tcW w:w="2340" w:type="dxa"/>
            <w:gridSpan w:val="2"/>
            <w:tcBorders>
              <w:top w:val="nil"/>
              <w:left w:val="nil"/>
              <w:bottom w:val="nil"/>
              <w:right w:val="nil"/>
            </w:tcBorders>
          </w:tcPr>
          <w:p w14:paraId="42F0E4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E6F42A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E2C93D3" w14:textId="77777777" w:rsidTr="00EE41D4">
        <w:trPr>
          <w:trHeight w:hRule="exact" w:val="256"/>
        </w:trPr>
        <w:tc>
          <w:tcPr>
            <w:tcW w:w="2340" w:type="dxa"/>
            <w:gridSpan w:val="2"/>
            <w:tcBorders>
              <w:top w:val="nil"/>
              <w:left w:val="nil"/>
              <w:bottom w:val="nil"/>
              <w:right w:val="nil"/>
            </w:tcBorders>
          </w:tcPr>
          <w:p w14:paraId="4F6AC1A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4D937CE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441EEA3" w14:textId="77777777" w:rsidTr="00EE41D4">
        <w:trPr>
          <w:trHeight w:hRule="exact" w:val="256"/>
        </w:trPr>
        <w:tc>
          <w:tcPr>
            <w:tcW w:w="2340" w:type="dxa"/>
            <w:gridSpan w:val="2"/>
            <w:tcBorders>
              <w:top w:val="nil"/>
              <w:left w:val="nil"/>
              <w:bottom w:val="nil"/>
              <w:right w:val="nil"/>
            </w:tcBorders>
          </w:tcPr>
          <w:p w14:paraId="7F2FC59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6BB233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03BF706" w14:textId="77777777" w:rsidTr="00EE41D4">
        <w:tc>
          <w:tcPr>
            <w:tcW w:w="2340" w:type="dxa"/>
            <w:gridSpan w:val="2"/>
            <w:tcBorders>
              <w:top w:val="nil"/>
              <w:left w:val="nil"/>
              <w:bottom w:val="nil"/>
              <w:right w:val="nil"/>
            </w:tcBorders>
          </w:tcPr>
          <w:p w14:paraId="606CA2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42B260E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78EB3297" w14:textId="77777777" w:rsidTr="00EE41D4">
        <w:tc>
          <w:tcPr>
            <w:tcW w:w="450" w:type="dxa"/>
            <w:tcBorders>
              <w:top w:val="nil"/>
              <w:left w:val="nil"/>
              <w:bottom w:val="nil"/>
              <w:right w:val="nil"/>
            </w:tcBorders>
          </w:tcPr>
          <w:p w14:paraId="278086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58" w:name="BKM_CB08FF35_EE64_4504_90CF_835DA32E636C"/>
          </w:p>
        </w:tc>
        <w:tc>
          <w:tcPr>
            <w:tcW w:w="2790" w:type="dxa"/>
            <w:gridSpan w:val="2"/>
            <w:tcBorders>
              <w:top w:val="nil"/>
              <w:left w:val="nil"/>
              <w:bottom w:val="nil"/>
              <w:right w:val="nil"/>
            </w:tcBorders>
          </w:tcPr>
          <w:p w14:paraId="08A5AD5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56F80C9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0508E8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41D443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072A32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6DBA205E" w14:textId="77777777" w:rsidTr="00EE41D4">
        <w:tc>
          <w:tcPr>
            <w:tcW w:w="450" w:type="dxa"/>
            <w:tcBorders>
              <w:top w:val="nil"/>
              <w:left w:val="nil"/>
              <w:bottom w:val="nil"/>
              <w:right w:val="nil"/>
            </w:tcBorders>
          </w:tcPr>
          <w:p w14:paraId="7200C8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31634A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5EE948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binnen een gegeven context ondubbelzinnige referentie naar het INFORMATIEOBJECT.</w:t>
            </w:r>
          </w:p>
        </w:tc>
        <w:tc>
          <w:tcPr>
            <w:tcW w:w="1080" w:type="dxa"/>
            <w:tcBorders>
              <w:top w:val="nil"/>
              <w:left w:val="nil"/>
              <w:bottom w:val="nil"/>
              <w:right w:val="nil"/>
            </w:tcBorders>
          </w:tcPr>
          <w:p w14:paraId="4CC5D3A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AN40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C5616E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8"/>
      </w:tr>
      <w:tr w:rsidR="00847C61" w:rsidRPr="00751C18" w14:paraId="1E991F43" w14:textId="77777777" w:rsidTr="00EE41D4">
        <w:tc>
          <w:tcPr>
            <w:tcW w:w="450" w:type="dxa"/>
            <w:tcBorders>
              <w:top w:val="nil"/>
              <w:left w:val="nil"/>
              <w:bottom w:val="nil"/>
              <w:right w:val="nil"/>
            </w:tcBorders>
          </w:tcPr>
          <w:p w14:paraId="18789EA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9" w:name="BKM_79282AF8_D445_4ef7_B56F_26397A5DF277"/>
          </w:p>
        </w:tc>
        <w:tc>
          <w:tcPr>
            <w:tcW w:w="2790" w:type="dxa"/>
            <w:gridSpan w:val="2"/>
            <w:tcBorders>
              <w:top w:val="nil"/>
              <w:left w:val="nil"/>
              <w:bottom w:val="nil"/>
              <w:right w:val="nil"/>
            </w:tcBorders>
          </w:tcPr>
          <w:p w14:paraId="666C154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Bronorganisatie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B7A55F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Het RSIN van de Niet-natuurlijk persoon zijnde de organisatie die het informatieobject heeft gecreëerd of heeft ontvangen en als eerste in een samenwerkingsketen heeft vastgelegd. </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F40852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941DBC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9"/>
      </w:tr>
      <w:tr w:rsidR="00847C61" w:rsidRPr="00751C18" w14:paraId="22A48550" w14:textId="77777777" w:rsidTr="00EE41D4">
        <w:tc>
          <w:tcPr>
            <w:tcW w:w="450" w:type="dxa"/>
            <w:tcBorders>
              <w:top w:val="nil"/>
              <w:left w:val="nil"/>
              <w:bottom w:val="nil"/>
              <w:right w:val="nil"/>
            </w:tcBorders>
          </w:tcPr>
          <w:p w14:paraId="7351092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0" w:name="BKM_61F9ED59_4DA5_4099_ADAC_8D7FEFDD0F37"/>
          </w:p>
        </w:tc>
        <w:tc>
          <w:tcPr>
            <w:tcW w:w="2790" w:type="dxa"/>
            <w:gridSpan w:val="2"/>
            <w:tcBorders>
              <w:top w:val="nil"/>
              <w:left w:val="nil"/>
              <w:bottom w:val="nil"/>
              <w:right w:val="nil"/>
            </w:tcBorders>
          </w:tcPr>
          <w:p w14:paraId="06D8353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Creatiedatum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F7F67E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datum of een gebeurtenis in de levenscyclus van het INFORMATIEOBJECT.</w:t>
            </w:r>
          </w:p>
        </w:tc>
        <w:tc>
          <w:tcPr>
            <w:tcW w:w="1080" w:type="dxa"/>
            <w:tcBorders>
              <w:top w:val="nil"/>
              <w:left w:val="nil"/>
              <w:bottom w:val="nil"/>
              <w:right w:val="nil"/>
            </w:tcBorders>
          </w:tcPr>
          <w:p w14:paraId="45C22E0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56DDC2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0"/>
      </w:tr>
      <w:tr w:rsidR="00847C61" w:rsidRPr="00751C18" w14:paraId="5C77F2FD" w14:textId="77777777" w:rsidTr="00EE41D4">
        <w:tc>
          <w:tcPr>
            <w:tcW w:w="450" w:type="dxa"/>
            <w:tcBorders>
              <w:top w:val="nil"/>
              <w:left w:val="nil"/>
              <w:bottom w:val="nil"/>
              <w:right w:val="nil"/>
            </w:tcBorders>
          </w:tcPr>
          <w:p w14:paraId="1C9B15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1" w:name="BKM_FFEE3095_1146_4106_A1ED_70A253812FA6"/>
          </w:p>
        </w:tc>
        <w:tc>
          <w:tcPr>
            <w:tcW w:w="2790" w:type="dxa"/>
            <w:gridSpan w:val="2"/>
            <w:tcBorders>
              <w:top w:val="nil"/>
              <w:left w:val="nil"/>
              <w:bottom w:val="nil"/>
              <w:right w:val="nil"/>
            </w:tcBorders>
          </w:tcPr>
          <w:p w14:paraId="0487FAE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Ontvangstdatum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FB2039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het INFORMATIEOBJECT ontvangen is.</w:t>
            </w:r>
          </w:p>
        </w:tc>
        <w:tc>
          <w:tcPr>
            <w:tcW w:w="1080" w:type="dxa"/>
            <w:tcBorders>
              <w:top w:val="nil"/>
              <w:left w:val="nil"/>
              <w:bottom w:val="nil"/>
              <w:right w:val="nil"/>
            </w:tcBorders>
          </w:tcPr>
          <w:p w14:paraId="1B40286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75B813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1"/>
      </w:tr>
      <w:tr w:rsidR="00847C61" w:rsidRPr="00751C18" w14:paraId="09D4E66A" w14:textId="77777777" w:rsidTr="00EE41D4">
        <w:tc>
          <w:tcPr>
            <w:tcW w:w="450" w:type="dxa"/>
            <w:tcBorders>
              <w:top w:val="nil"/>
              <w:left w:val="nil"/>
              <w:bottom w:val="nil"/>
              <w:right w:val="nil"/>
            </w:tcBorders>
          </w:tcPr>
          <w:p w14:paraId="00B1CA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2" w:name="BKM_C599CC41_0FBE_49ab_89EA_AEF2E93F132E"/>
          </w:p>
        </w:tc>
        <w:tc>
          <w:tcPr>
            <w:tcW w:w="2790" w:type="dxa"/>
            <w:gridSpan w:val="2"/>
            <w:tcBorders>
              <w:top w:val="nil"/>
              <w:left w:val="nil"/>
              <w:bottom w:val="nil"/>
              <w:right w:val="nil"/>
            </w:tcBorders>
          </w:tcPr>
          <w:p w14:paraId="3FC47DF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Afzender</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02209F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persoon of organisatie waarvan het informatieobject is ontvangen.</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64E5DAE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10B4EA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2"/>
      </w:tr>
      <w:tr w:rsidR="00847C61" w:rsidRPr="00751C18" w14:paraId="51D295D3" w14:textId="77777777" w:rsidTr="00EE41D4">
        <w:tc>
          <w:tcPr>
            <w:tcW w:w="450" w:type="dxa"/>
            <w:tcBorders>
              <w:top w:val="nil"/>
              <w:left w:val="nil"/>
              <w:bottom w:val="nil"/>
              <w:right w:val="nil"/>
            </w:tcBorders>
          </w:tcPr>
          <w:p w14:paraId="479815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3" w:name="BKM_21E0EC21_5217_4582_A8B8_CA0EE3EFDFAD"/>
          </w:p>
        </w:tc>
        <w:tc>
          <w:tcPr>
            <w:tcW w:w="2790" w:type="dxa"/>
            <w:gridSpan w:val="2"/>
            <w:tcBorders>
              <w:top w:val="nil"/>
              <w:left w:val="nil"/>
              <w:bottom w:val="nil"/>
              <w:right w:val="nil"/>
            </w:tcBorders>
          </w:tcPr>
          <w:p w14:paraId="307025D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Titel</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967F36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naam waaronder het INFORMATIEOBJECT formeel bekend is.</w:t>
            </w:r>
          </w:p>
        </w:tc>
        <w:tc>
          <w:tcPr>
            <w:tcW w:w="1080" w:type="dxa"/>
            <w:tcBorders>
              <w:top w:val="nil"/>
              <w:left w:val="nil"/>
              <w:bottom w:val="nil"/>
              <w:right w:val="nil"/>
            </w:tcBorders>
          </w:tcPr>
          <w:p w14:paraId="03F0C76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71D805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3"/>
      </w:tr>
      <w:tr w:rsidR="00847C61" w:rsidRPr="00751C18" w14:paraId="290416D9" w14:textId="77777777" w:rsidTr="00EE41D4">
        <w:tc>
          <w:tcPr>
            <w:tcW w:w="450" w:type="dxa"/>
            <w:tcBorders>
              <w:top w:val="nil"/>
              <w:left w:val="nil"/>
              <w:bottom w:val="nil"/>
              <w:right w:val="nil"/>
            </w:tcBorders>
          </w:tcPr>
          <w:p w14:paraId="16CAAD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4" w:name="BKM_1DB068B6_3EAE_4d79_B1EC_73905A5994FC"/>
          </w:p>
        </w:tc>
        <w:tc>
          <w:tcPr>
            <w:tcW w:w="2790" w:type="dxa"/>
            <w:gridSpan w:val="2"/>
            <w:tcBorders>
              <w:top w:val="nil"/>
              <w:left w:val="nil"/>
              <w:bottom w:val="nil"/>
              <w:right w:val="nil"/>
            </w:tcBorders>
          </w:tcPr>
          <w:p w14:paraId="7866264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Beschrijving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1D849F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generieke beschrijving van de inhoud van het INFORMATIEOBJECT.</w:t>
            </w:r>
          </w:p>
        </w:tc>
        <w:tc>
          <w:tcPr>
            <w:tcW w:w="1080" w:type="dxa"/>
            <w:tcBorders>
              <w:top w:val="nil"/>
              <w:left w:val="nil"/>
              <w:bottom w:val="nil"/>
              <w:right w:val="nil"/>
            </w:tcBorders>
          </w:tcPr>
          <w:p w14:paraId="619960A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41E49D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4"/>
      </w:tr>
      <w:tr w:rsidR="00847C61" w:rsidRPr="00751C18" w14:paraId="0EE8AD8A" w14:textId="77777777" w:rsidTr="00EE41D4">
        <w:tc>
          <w:tcPr>
            <w:tcW w:w="450" w:type="dxa"/>
            <w:tcBorders>
              <w:top w:val="nil"/>
              <w:left w:val="nil"/>
              <w:bottom w:val="nil"/>
              <w:right w:val="nil"/>
            </w:tcBorders>
          </w:tcPr>
          <w:p w14:paraId="1CED56D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5" w:name="BKM_003A0476_463D_43a5_8CAC_06C64057A156"/>
          </w:p>
        </w:tc>
        <w:tc>
          <w:tcPr>
            <w:tcW w:w="2790" w:type="dxa"/>
            <w:gridSpan w:val="2"/>
            <w:tcBorders>
              <w:top w:val="nil"/>
              <w:left w:val="nil"/>
              <w:bottom w:val="nil"/>
              <w:right w:val="nil"/>
            </w:tcBorders>
          </w:tcPr>
          <w:p w14:paraId="5828CE3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Versie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07D087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bewerkingsfase van het INFORMATIEOBJECT</w:t>
            </w:r>
          </w:p>
        </w:tc>
        <w:tc>
          <w:tcPr>
            <w:tcW w:w="1080" w:type="dxa"/>
            <w:tcBorders>
              <w:top w:val="nil"/>
              <w:left w:val="nil"/>
              <w:bottom w:val="nil"/>
              <w:right w:val="nil"/>
            </w:tcBorders>
          </w:tcPr>
          <w:p w14:paraId="47B9FB2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4E48C5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5"/>
      </w:tr>
      <w:tr w:rsidR="00847C61" w:rsidRPr="00751C18" w14:paraId="103B5F5B" w14:textId="77777777" w:rsidTr="00EE41D4">
        <w:tc>
          <w:tcPr>
            <w:tcW w:w="450" w:type="dxa"/>
            <w:tcBorders>
              <w:top w:val="nil"/>
              <w:left w:val="nil"/>
              <w:bottom w:val="nil"/>
              <w:right w:val="nil"/>
            </w:tcBorders>
          </w:tcPr>
          <w:p w14:paraId="0F5649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6" w:name="BKM_F453B17A_1318_4e94_BBF4_0B7A6FD70315"/>
          </w:p>
        </w:tc>
        <w:tc>
          <w:tcPr>
            <w:tcW w:w="2790" w:type="dxa"/>
            <w:gridSpan w:val="2"/>
            <w:tcBorders>
              <w:top w:val="nil"/>
              <w:left w:val="nil"/>
              <w:bottom w:val="nil"/>
              <w:right w:val="nil"/>
            </w:tcBorders>
          </w:tcPr>
          <w:p w14:paraId="7C3B2B8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501285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stand van zaken van een INFORMATIEOBJECT</w:t>
            </w:r>
          </w:p>
        </w:tc>
        <w:tc>
          <w:tcPr>
            <w:tcW w:w="1080" w:type="dxa"/>
            <w:tcBorders>
              <w:top w:val="nil"/>
              <w:left w:val="nil"/>
              <w:bottom w:val="nil"/>
              <w:right w:val="nil"/>
            </w:tcBorders>
          </w:tcPr>
          <w:p w14:paraId="187667A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17352C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6"/>
      </w:tr>
      <w:tr w:rsidR="00847C61" w:rsidRPr="00751C18" w14:paraId="60A302C2" w14:textId="77777777" w:rsidTr="00EE41D4">
        <w:tc>
          <w:tcPr>
            <w:tcW w:w="450" w:type="dxa"/>
            <w:tcBorders>
              <w:top w:val="nil"/>
              <w:left w:val="nil"/>
              <w:bottom w:val="nil"/>
              <w:right w:val="nil"/>
            </w:tcBorders>
          </w:tcPr>
          <w:p w14:paraId="50C5EF5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7" w:name="BKM_C06162CD_CFEA_4c04_BE26_76BC4DF42A16"/>
          </w:p>
        </w:tc>
        <w:tc>
          <w:tcPr>
            <w:tcW w:w="2790" w:type="dxa"/>
            <w:gridSpan w:val="2"/>
            <w:tcBorders>
              <w:top w:val="nil"/>
              <w:left w:val="nil"/>
              <w:bottom w:val="nil"/>
              <w:right w:val="nil"/>
            </w:tcBorders>
          </w:tcPr>
          <w:p w14:paraId="547BA8C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Verzenddatum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707DCA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het INFORMATIEOBJECT verzonden is.</w:t>
            </w:r>
          </w:p>
        </w:tc>
        <w:tc>
          <w:tcPr>
            <w:tcW w:w="1080" w:type="dxa"/>
            <w:tcBorders>
              <w:top w:val="nil"/>
              <w:left w:val="nil"/>
              <w:bottom w:val="nil"/>
              <w:right w:val="nil"/>
            </w:tcBorders>
          </w:tcPr>
          <w:p w14:paraId="73A7AE4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2D5D6E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7"/>
      </w:tr>
      <w:tr w:rsidR="00847C61" w:rsidRPr="00751C18" w14:paraId="3C103EF5" w14:textId="77777777" w:rsidTr="00EE41D4">
        <w:tc>
          <w:tcPr>
            <w:tcW w:w="450" w:type="dxa"/>
            <w:tcBorders>
              <w:top w:val="nil"/>
              <w:left w:val="nil"/>
              <w:bottom w:val="nil"/>
              <w:right w:val="nil"/>
            </w:tcBorders>
          </w:tcPr>
          <w:p w14:paraId="68ADC3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8" w:name="BKM_812C48F2_B1B5_403e_8290_0CD09DF27F26"/>
          </w:p>
        </w:tc>
        <w:tc>
          <w:tcPr>
            <w:tcW w:w="2790" w:type="dxa"/>
            <w:gridSpan w:val="2"/>
            <w:tcBorders>
              <w:top w:val="nil"/>
              <w:left w:val="nil"/>
              <w:bottom w:val="nil"/>
              <w:right w:val="nil"/>
            </w:tcBorders>
          </w:tcPr>
          <w:p w14:paraId="6D2AC80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Geadresseerde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D497B7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persoon of organisatie waarnaar het informatieobject is verzonden.</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2711FE2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8504FB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8"/>
      </w:tr>
      <w:tr w:rsidR="00847C61" w:rsidRPr="00751C18" w14:paraId="5A28232C" w14:textId="77777777" w:rsidTr="00EE41D4">
        <w:tc>
          <w:tcPr>
            <w:tcW w:w="450" w:type="dxa"/>
            <w:tcBorders>
              <w:top w:val="nil"/>
              <w:left w:val="nil"/>
              <w:bottom w:val="nil"/>
              <w:right w:val="nil"/>
            </w:tcBorders>
          </w:tcPr>
          <w:p w14:paraId="564C1E7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9" w:name="BKM_A7A897CF_ECB5_45c1_A0CD_698E1D66F2CF"/>
          </w:p>
        </w:tc>
        <w:tc>
          <w:tcPr>
            <w:tcW w:w="2790" w:type="dxa"/>
            <w:gridSpan w:val="2"/>
            <w:tcBorders>
              <w:top w:val="nil"/>
              <w:left w:val="nil"/>
              <w:bottom w:val="nil"/>
              <w:right w:val="nil"/>
            </w:tcBorders>
          </w:tcPr>
          <w:p w14:paraId="413A60F3" w14:textId="564FCE26"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Vertrouwelijk</w:t>
            </w:r>
            <w:ins w:id="470" w:author="Arjan Kloosterboer" w:date="2018-05-25T14:30:00Z">
              <w:r w:rsidR="000C082E">
                <w:rPr>
                  <w:rFonts w:ascii="Calibri" w:hAnsi="Calibri" w:cs="Calibri"/>
                  <w:color w:val="0F0F0F"/>
                  <w:sz w:val="22"/>
                  <w:szCs w:val="22"/>
                  <w:lang w:eastAsia="en-US"/>
                </w:rPr>
                <w:t>heid</w:t>
              </w:r>
            </w:ins>
            <w:r w:rsidR="00847C61" w:rsidRPr="00751C18">
              <w:rPr>
                <w:rFonts w:ascii="Calibri" w:hAnsi="Calibri" w:cs="Calibri"/>
                <w:color w:val="0F0F0F"/>
                <w:sz w:val="22"/>
                <w:szCs w:val="22"/>
                <w:lang w:eastAsia="en-US"/>
              </w:rPr>
              <w:t>aanduiding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7A6255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mate waarin het INFORMATIEOBJECT voor de openbaarheid bestemd is.</w:t>
            </w:r>
          </w:p>
        </w:tc>
        <w:tc>
          <w:tcPr>
            <w:tcW w:w="1080" w:type="dxa"/>
            <w:tcBorders>
              <w:top w:val="nil"/>
              <w:left w:val="nil"/>
              <w:bottom w:val="nil"/>
              <w:right w:val="nil"/>
            </w:tcBorders>
          </w:tcPr>
          <w:p w14:paraId="3BF26280" w14:textId="3759E48D"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del w:id="471" w:author="Arjan Kloosterboer" w:date="2018-05-25T16:25:00Z">
              <w:r w:rsidRPr="00751C18" w:rsidDel="00476AE1">
                <w:rPr>
                  <w:rFonts w:ascii="Arial" w:hAnsi="Arial" w:cs="Arial"/>
                  <w:szCs w:val="20"/>
                  <w:lang w:val="en-AU" w:eastAsia="en-US"/>
                </w:rPr>
                <w:fldChar w:fldCharType="begin" w:fldLock="1"/>
              </w:r>
              <w:r w:rsidR="00847C61" w:rsidRPr="00751C18" w:rsidDel="00476AE1">
                <w:rPr>
                  <w:rFonts w:ascii="Arial" w:hAnsi="Arial" w:cs="Arial"/>
                  <w:szCs w:val="20"/>
                  <w:lang w:val="en-AU" w:eastAsia="en-US"/>
                </w:rPr>
                <w:delInstrText xml:space="preserve">MERGEFIELD </w:delInstrText>
              </w:r>
              <w:r w:rsidR="00847C61" w:rsidRPr="00751C18" w:rsidDel="00476AE1">
                <w:rPr>
                  <w:rFonts w:ascii="Calibri" w:hAnsi="Calibri" w:cs="Calibri"/>
                  <w:color w:val="000000"/>
                  <w:sz w:val="22"/>
                  <w:szCs w:val="22"/>
                  <w:lang w:eastAsia="en-US"/>
                </w:rPr>
                <w:delInstrText>Att.Type</w:delInstrText>
              </w:r>
              <w:r w:rsidRPr="00751C18" w:rsidDel="00476AE1">
                <w:rPr>
                  <w:rFonts w:ascii="Arial" w:hAnsi="Arial" w:cs="Arial"/>
                  <w:szCs w:val="20"/>
                  <w:lang w:val="en-AU" w:eastAsia="en-US"/>
                </w:rPr>
                <w:fldChar w:fldCharType="separate"/>
              </w:r>
              <w:r w:rsidR="00847C61" w:rsidRPr="00751C18" w:rsidDel="00476AE1">
                <w:rPr>
                  <w:rFonts w:ascii="Calibri" w:hAnsi="Calibri" w:cs="Calibri"/>
                  <w:color w:val="000000"/>
                  <w:sz w:val="22"/>
                  <w:szCs w:val="22"/>
                  <w:lang w:eastAsia="en-US"/>
                </w:rPr>
                <w:delText>AN20</w:delText>
              </w:r>
              <w:r w:rsidRPr="00751C18" w:rsidDel="00476AE1">
                <w:rPr>
                  <w:rFonts w:ascii="Arial" w:hAnsi="Arial" w:cs="Arial"/>
                  <w:szCs w:val="20"/>
                  <w:lang w:val="en-AU" w:eastAsia="en-US"/>
                </w:rPr>
                <w:fldChar w:fldCharType="end"/>
              </w:r>
            </w:del>
            <w:ins w:id="472" w:author="Arjan Kloosterboer" w:date="2018-05-25T16:25:00Z">
              <w:r w:rsidR="00476AE1">
                <w:rPr>
                  <w:rFonts w:ascii="Arial" w:hAnsi="Arial" w:cs="Arial"/>
                  <w:szCs w:val="20"/>
                  <w:lang w:val="en-AU" w:eastAsia="en-US"/>
                </w:rPr>
                <w:t>vertrouwelijkheidaanduiding</w:t>
              </w:r>
            </w:ins>
          </w:p>
        </w:tc>
        <w:tc>
          <w:tcPr>
            <w:tcW w:w="810" w:type="dxa"/>
            <w:tcBorders>
              <w:top w:val="nil"/>
              <w:left w:val="nil"/>
              <w:bottom w:val="nil"/>
              <w:right w:val="nil"/>
            </w:tcBorders>
          </w:tcPr>
          <w:p w14:paraId="5CB9ACD4" w14:textId="4C42013B"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del w:id="473" w:author="Arjan Kloosterboer" w:date="2017-02-02T08:23:00Z">
              <w:r w:rsidRPr="00751C18" w:rsidDel="007018FA">
                <w:rPr>
                  <w:rFonts w:ascii="Arial" w:hAnsi="Arial" w:cs="Arial"/>
                  <w:szCs w:val="20"/>
                  <w:lang w:val="en-AU" w:eastAsia="en-US"/>
                </w:rPr>
                <w:fldChar w:fldCharType="begin" w:fldLock="1"/>
              </w:r>
              <w:r w:rsidR="00847C61" w:rsidRPr="00751C18" w:rsidDel="007018FA">
                <w:rPr>
                  <w:rFonts w:ascii="Arial" w:hAnsi="Arial" w:cs="Arial"/>
                  <w:szCs w:val="20"/>
                  <w:lang w:val="en-AU" w:eastAsia="en-US"/>
                </w:rPr>
                <w:delInstrText xml:space="preserve">MERGEFIELD </w:delInstrText>
              </w:r>
              <w:r w:rsidR="00847C61" w:rsidRPr="00751C18" w:rsidDel="007018FA">
                <w:rPr>
                  <w:rFonts w:ascii="Calibri" w:hAnsi="Calibri" w:cs="Calibri"/>
                  <w:color w:val="0F0F0F"/>
                  <w:sz w:val="22"/>
                  <w:szCs w:val="22"/>
                  <w:lang w:eastAsia="en-US"/>
                </w:rPr>
                <w:delInstrText>Att.LowerBound</w:delInstrText>
              </w:r>
              <w:r w:rsidRPr="00751C18" w:rsidDel="007018FA">
                <w:rPr>
                  <w:rFonts w:ascii="Arial" w:hAnsi="Arial" w:cs="Arial"/>
                  <w:szCs w:val="20"/>
                  <w:lang w:val="en-AU" w:eastAsia="en-US"/>
                </w:rPr>
                <w:fldChar w:fldCharType="separate"/>
              </w:r>
              <w:r w:rsidR="00847C61" w:rsidRPr="00751C18" w:rsidDel="007018FA">
                <w:rPr>
                  <w:rFonts w:ascii="Calibri" w:hAnsi="Calibri" w:cs="Calibri"/>
                  <w:color w:val="0F0F0F"/>
                  <w:sz w:val="22"/>
                  <w:szCs w:val="22"/>
                  <w:lang w:eastAsia="en-US"/>
                </w:rPr>
                <w:delText>1</w:delText>
              </w:r>
              <w:r w:rsidRPr="00751C18" w:rsidDel="007018FA">
                <w:rPr>
                  <w:rFonts w:ascii="Arial" w:hAnsi="Arial" w:cs="Arial"/>
                  <w:szCs w:val="20"/>
                  <w:lang w:val="en-AU" w:eastAsia="en-US"/>
                </w:rPr>
                <w:fldChar w:fldCharType="end"/>
              </w:r>
              <w:r w:rsidR="00847C61" w:rsidRPr="00751C18" w:rsidDel="007018FA">
                <w:rPr>
                  <w:rFonts w:ascii="Calibri" w:hAnsi="Calibri" w:cs="Calibri"/>
                  <w:color w:val="0F0F0F"/>
                  <w:sz w:val="22"/>
                  <w:szCs w:val="22"/>
                  <w:lang w:eastAsia="en-US"/>
                </w:rPr>
                <w:delText xml:space="preserve"> </w:delText>
              </w:r>
            </w:del>
            <w:ins w:id="474" w:author="Arjan Kloosterboer" w:date="2017-02-02T08:23:00Z">
              <w:r w:rsidR="007018FA">
                <w:rPr>
                  <w:rFonts w:ascii="Arial" w:hAnsi="Arial" w:cs="Arial"/>
                  <w:szCs w:val="20"/>
                  <w:lang w:val="en-AU" w:eastAsia="en-US"/>
                </w:rPr>
                <w:t>0</w:t>
              </w:r>
              <w:r w:rsidR="007018FA" w:rsidRPr="00751C18">
                <w:rPr>
                  <w:rFonts w:ascii="Calibri" w:hAnsi="Calibri" w:cs="Calibri"/>
                  <w:color w:val="0F0F0F"/>
                  <w:sz w:val="22"/>
                  <w:szCs w:val="22"/>
                  <w:lang w:eastAsia="en-US"/>
                </w:rPr>
                <w:t xml:space="preserve"> </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9"/>
      </w:tr>
      <w:tr w:rsidR="00EE41D4" w:rsidRPr="00751C18" w14:paraId="0C672062" w14:textId="77777777" w:rsidTr="00EE41D4">
        <w:trPr>
          <w:ins w:id="475" w:author="Arjan Kloosterboer" w:date="2017-09-22T00:31:00Z"/>
        </w:trPr>
        <w:tc>
          <w:tcPr>
            <w:tcW w:w="450" w:type="dxa"/>
            <w:tcBorders>
              <w:top w:val="nil"/>
              <w:left w:val="nil"/>
              <w:bottom w:val="nil"/>
              <w:right w:val="nil"/>
            </w:tcBorders>
          </w:tcPr>
          <w:p w14:paraId="7E69EDC0" w14:textId="77777777" w:rsidR="00EE41D4" w:rsidRPr="00751C18" w:rsidRDefault="00EE41D4" w:rsidP="00847C61">
            <w:pPr>
              <w:widowControl w:val="0"/>
              <w:autoSpaceDE w:val="0"/>
              <w:autoSpaceDN w:val="0"/>
              <w:adjustRightInd w:val="0"/>
              <w:spacing w:line="240" w:lineRule="auto"/>
              <w:contextualSpacing w:val="0"/>
              <w:rPr>
                <w:ins w:id="476" w:author="Arjan Kloosterboer" w:date="2017-09-22T00:31:00Z"/>
                <w:rFonts w:ascii="Calibri" w:hAnsi="Calibri" w:cs="Calibri"/>
                <w:color w:val="0F0F0F"/>
                <w:sz w:val="22"/>
                <w:szCs w:val="22"/>
                <w:lang w:eastAsia="en-US"/>
              </w:rPr>
            </w:pPr>
          </w:p>
        </w:tc>
        <w:tc>
          <w:tcPr>
            <w:tcW w:w="2790" w:type="dxa"/>
            <w:gridSpan w:val="2"/>
            <w:tcBorders>
              <w:top w:val="nil"/>
              <w:left w:val="nil"/>
              <w:bottom w:val="nil"/>
              <w:right w:val="nil"/>
            </w:tcBorders>
          </w:tcPr>
          <w:p w14:paraId="40D2CBEC" w14:textId="00C2284A" w:rsidR="00EE41D4" w:rsidRPr="00751C18" w:rsidRDefault="00EE41D4" w:rsidP="00847C61">
            <w:pPr>
              <w:widowControl w:val="0"/>
              <w:autoSpaceDE w:val="0"/>
              <w:autoSpaceDN w:val="0"/>
              <w:adjustRightInd w:val="0"/>
              <w:spacing w:line="240" w:lineRule="auto"/>
              <w:contextualSpacing w:val="0"/>
              <w:rPr>
                <w:ins w:id="477" w:author="Arjan Kloosterboer" w:date="2017-09-22T00:31:00Z"/>
                <w:rFonts w:ascii="Arial" w:hAnsi="Arial" w:cs="Arial"/>
                <w:szCs w:val="20"/>
                <w:lang w:val="en-AU" w:eastAsia="en-US"/>
              </w:rPr>
            </w:pPr>
            <w:ins w:id="478" w:author="Arjan Kloosterboer" w:date="2017-09-22T00:31:00Z">
              <w:r>
                <w:rPr>
                  <w:rFonts w:ascii="Arial" w:hAnsi="Arial" w:cs="Arial"/>
                  <w:szCs w:val="20"/>
                  <w:lang w:val="en-AU" w:eastAsia="en-US"/>
                </w:rPr>
                <w:t>Indicatie gebruiksrecht</w:t>
              </w:r>
            </w:ins>
          </w:p>
        </w:tc>
        <w:tc>
          <w:tcPr>
            <w:tcW w:w="4230" w:type="dxa"/>
            <w:tcBorders>
              <w:top w:val="nil"/>
              <w:left w:val="nil"/>
              <w:bottom w:val="nil"/>
              <w:right w:val="nil"/>
            </w:tcBorders>
          </w:tcPr>
          <w:p w14:paraId="71E5E93C" w14:textId="153CFBBC" w:rsidR="00EE41D4" w:rsidRPr="00EE41D4" w:rsidRDefault="00EE41D4" w:rsidP="00847C61">
            <w:pPr>
              <w:widowControl w:val="0"/>
              <w:autoSpaceDE w:val="0"/>
              <w:autoSpaceDN w:val="0"/>
              <w:adjustRightInd w:val="0"/>
              <w:spacing w:line="240" w:lineRule="auto"/>
              <w:contextualSpacing w:val="0"/>
              <w:rPr>
                <w:ins w:id="479" w:author="Arjan Kloosterboer" w:date="2017-09-22T00:31:00Z"/>
                <w:rFonts w:ascii="Arial" w:hAnsi="Arial" w:cs="Arial"/>
                <w:szCs w:val="20"/>
                <w:lang w:eastAsia="en-US"/>
              </w:rPr>
            </w:pPr>
            <w:ins w:id="480" w:author="Arjan Kloosterboer" w:date="2017-09-22T00:32:00Z">
              <w:r w:rsidRPr="00EE41D4">
                <w:rPr>
                  <w:rFonts w:ascii="Arial" w:hAnsi="Arial" w:cs="Arial"/>
                  <w:szCs w:val="20"/>
                  <w:lang w:eastAsia="en-US"/>
                </w:rPr>
                <w:t>Indicatie of er beperkingen gelden aangaande het gebruik van het informatieobject anders dan raadpleging..</w:t>
              </w:r>
            </w:ins>
          </w:p>
        </w:tc>
        <w:tc>
          <w:tcPr>
            <w:tcW w:w="1080" w:type="dxa"/>
            <w:tcBorders>
              <w:top w:val="nil"/>
              <w:left w:val="nil"/>
              <w:bottom w:val="nil"/>
              <w:right w:val="nil"/>
            </w:tcBorders>
          </w:tcPr>
          <w:p w14:paraId="1C318E19" w14:textId="29D50530" w:rsidR="00EE41D4" w:rsidRPr="00751C18" w:rsidRDefault="00EE41D4" w:rsidP="00847C61">
            <w:pPr>
              <w:widowControl w:val="0"/>
              <w:autoSpaceDE w:val="0"/>
              <w:autoSpaceDN w:val="0"/>
              <w:adjustRightInd w:val="0"/>
              <w:spacing w:line="240" w:lineRule="auto"/>
              <w:contextualSpacing w:val="0"/>
              <w:rPr>
                <w:ins w:id="481" w:author="Arjan Kloosterboer" w:date="2017-09-22T00:31:00Z"/>
                <w:rFonts w:ascii="Arial" w:hAnsi="Arial" w:cs="Arial"/>
                <w:szCs w:val="20"/>
                <w:lang w:val="en-AU" w:eastAsia="en-US"/>
              </w:rPr>
            </w:pPr>
            <w:ins w:id="482" w:author="Arjan Kloosterboer" w:date="2017-09-22T00:31:00Z">
              <w:r>
                <w:rPr>
                  <w:rFonts w:ascii="Arial" w:hAnsi="Arial" w:cs="Arial"/>
                  <w:szCs w:val="20"/>
                  <w:lang w:val="en-AU" w:eastAsia="en-US"/>
                </w:rPr>
                <w:t>INDIC</w:t>
              </w:r>
            </w:ins>
          </w:p>
        </w:tc>
        <w:tc>
          <w:tcPr>
            <w:tcW w:w="810" w:type="dxa"/>
            <w:tcBorders>
              <w:top w:val="nil"/>
              <w:left w:val="nil"/>
              <w:bottom w:val="nil"/>
              <w:right w:val="nil"/>
            </w:tcBorders>
          </w:tcPr>
          <w:p w14:paraId="34250CC1" w14:textId="1C861BEB" w:rsidR="00EE41D4" w:rsidRPr="00751C18" w:rsidDel="007018FA" w:rsidRDefault="00EE41D4" w:rsidP="00847C61">
            <w:pPr>
              <w:widowControl w:val="0"/>
              <w:autoSpaceDE w:val="0"/>
              <w:autoSpaceDN w:val="0"/>
              <w:adjustRightInd w:val="0"/>
              <w:spacing w:line="240" w:lineRule="auto"/>
              <w:contextualSpacing w:val="0"/>
              <w:rPr>
                <w:ins w:id="483" w:author="Arjan Kloosterboer" w:date="2017-09-22T00:31:00Z"/>
                <w:rFonts w:ascii="Arial" w:hAnsi="Arial" w:cs="Arial"/>
                <w:szCs w:val="20"/>
                <w:lang w:val="en-AU" w:eastAsia="en-US"/>
              </w:rPr>
            </w:pPr>
            <w:ins w:id="484" w:author="Arjan Kloosterboer" w:date="2017-09-22T00:31:00Z">
              <w:r>
                <w:rPr>
                  <w:rFonts w:ascii="Arial" w:hAnsi="Arial" w:cs="Arial"/>
                  <w:szCs w:val="20"/>
                  <w:lang w:val="en-AU" w:eastAsia="en-US"/>
                </w:rPr>
                <w:t>0 - 1</w:t>
              </w:r>
            </w:ins>
          </w:p>
        </w:tc>
      </w:tr>
      <w:tr w:rsidR="00847C61" w:rsidRPr="00751C18" w14:paraId="6555E8C6" w14:textId="77777777" w:rsidTr="00EE41D4">
        <w:tc>
          <w:tcPr>
            <w:tcW w:w="450" w:type="dxa"/>
            <w:tcBorders>
              <w:top w:val="nil"/>
              <w:left w:val="nil"/>
              <w:bottom w:val="nil"/>
              <w:right w:val="nil"/>
            </w:tcBorders>
          </w:tcPr>
          <w:p w14:paraId="50DA26E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5" w:name="BKM_CE3FEBF5_4AAF_4272_B33B_725342503D86"/>
          </w:p>
        </w:tc>
        <w:tc>
          <w:tcPr>
            <w:tcW w:w="2790" w:type="dxa"/>
            <w:gridSpan w:val="2"/>
            <w:tcBorders>
              <w:top w:val="nil"/>
              <w:left w:val="nil"/>
              <w:bottom w:val="nil"/>
              <w:right w:val="nil"/>
            </w:tcBorders>
          </w:tcPr>
          <w:p w14:paraId="5C123BA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Gebruiksrechten</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288A062" w14:textId="4F8E9B20" w:rsidR="00847C61" w:rsidRPr="00751C18" w:rsidRDefault="00EE41D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486" w:author="Arjan Kloosterboer" w:date="2017-09-22T00:33:00Z">
              <w:r w:rsidRPr="00DD0F4F">
                <w:rPr>
                  <w:rFonts w:ascii="Arial" w:hAnsi="Arial" w:cs="Arial"/>
                  <w:color w:val="000000"/>
                  <w:sz w:val="20"/>
                  <w:szCs w:val="20"/>
                </w:rPr>
                <w:t>Voorwaarden verbonden aan het gebruik van het informatieobject anders dan raadpleging</w:t>
              </w:r>
              <w:r w:rsidRPr="00EE41D4">
                <w:rPr>
                  <w:rFonts w:ascii="Arial" w:hAnsi="Arial" w:cs="Arial"/>
                  <w:szCs w:val="20"/>
                  <w:lang w:eastAsia="en-US"/>
                </w:rPr>
                <w:t xml:space="preserve"> </w:t>
              </w:r>
            </w:ins>
            <w:r w:rsidR="00DE73DB" w:rsidRPr="00751C18">
              <w:rPr>
                <w:rFonts w:ascii="Arial" w:hAnsi="Arial" w:cs="Arial"/>
                <w:szCs w:val="20"/>
                <w:lang w:val="en-AU" w:eastAsia="en-US"/>
              </w:rPr>
              <w:fldChar w:fldCharType="begin" w:fldLock="1"/>
            </w:r>
            <w:r w:rsidR="00847C61" w:rsidRPr="00EE41D4">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00DE73DB" w:rsidRPr="00751C18">
              <w:rPr>
                <w:rFonts w:ascii="Arial" w:hAnsi="Arial" w:cs="Arial"/>
                <w:szCs w:val="20"/>
                <w:lang w:val="en-AU" w:eastAsia="en-US"/>
              </w:rPr>
              <w:fldChar w:fldCharType="end"/>
            </w:r>
          </w:p>
        </w:tc>
        <w:tc>
          <w:tcPr>
            <w:tcW w:w="1080" w:type="dxa"/>
            <w:tcBorders>
              <w:top w:val="nil"/>
              <w:left w:val="nil"/>
              <w:bottom w:val="nil"/>
              <w:right w:val="nil"/>
            </w:tcBorders>
          </w:tcPr>
          <w:p w14:paraId="0E7DBA7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Gebruiksrechten INFORMATIEOBJECT</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866A85F" w14:textId="7AAED618"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del w:id="487" w:author="Arjan Kloosterboer" w:date="2017-09-22T00:30:00Z">
              <w:r w:rsidRPr="00751C18" w:rsidDel="00EE41D4">
                <w:rPr>
                  <w:rFonts w:ascii="Calibri" w:hAnsi="Calibri" w:cs="Calibri"/>
                  <w:color w:val="0F0F0F"/>
                  <w:sz w:val="22"/>
                  <w:szCs w:val="22"/>
                  <w:lang w:eastAsia="en-US"/>
                </w:rPr>
                <w:fldChar w:fldCharType="begin" w:fldLock="1"/>
              </w:r>
              <w:r w:rsidR="00847C61" w:rsidRPr="00751C18" w:rsidDel="00EE41D4">
                <w:rPr>
                  <w:rFonts w:ascii="Calibri" w:hAnsi="Calibri" w:cs="Calibri"/>
                  <w:color w:val="0F0F0F"/>
                  <w:sz w:val="22"/>
                  <w:szCs w:val="22"/>
                  <w:lang w:eastAsia="en-US"/>
                </w:rPr>
                <w:delInstrText>MERGEFIELD Att.UpperBound</w:delInstrText>
              </w:r>
              <w:r w:rsidRPr="00751C18" w:rsidDel="00EE41D4">
                <w:rPr>
                  <w:rFonts w:ascii="Calibri" w:hAnsi="Calibri" w:cs="Calibri"/>
                  <w:color w:val="0F0F0F"/>
                  <w:sz w:val="22"/>
                  <w:szCs w:val="22"/>
                  <w:lang w:eastAsia="en-US"/>
                </w:rPr>
                <w:fldChar w:fldCharType="separate"/>
              </w:r>
              <w:r w:rsidR="00847C61" w:rsidRPr="00751C18" w:rsidDel="00EE41D4">
                <w:rPr>
                  <w:rFonts w:ascii="Calibri" w:hAnsi="Calibri" w:cs="Calibri"/>
                  <w:color w:val="0F0F0F"/>
                  <w:sz w:val="22"/>
                  <w:szCs w:val="22"/>
                  <w:lang w:eastAsia="en-US"/>
                </w:rPr>
                <w:delText>1</w:delText>
              </w:r>
              <w:r w:rsidRPr="00751C18" w:rsidDel="00EE41D4">
                <w:rPr>
                  <w:rFonts w:ascii="Calibri" w:hAnsi="Calibri" w:cs="Calibri"/>
                  <w:color w:val="0F0F0F"/>
                  <w:sz w:val="22"/>
                  <w:szCs w:val="22"/>
                  <w:lang w:eastAsia="en-US"/>
                </w:rPr>
                <w:fldChar w:fldCharType="end"/>
              </w:r>
            </w:del>
            <w:ins w:id="488" w:author="Arjan Kloosterboer" w:date="2017-09-22T00:30:00Z">
              <w:r w:rsidR="00EE41D4">
                <w:rPr>
                  <w:rFonts w:ascii="Calibri" w:hAnsi="Calibri" w:cs="Calibri"/>
                  <w:color w:val="0F0F0F"/>
                  <w:sz w:val="22"/>
                  <w:szCs w:val="22"/>
                  <w:lang w:eastAsia="en-US"/>
                </w:rPr>
                <w:t>N</w:t>
              </w:r>
            </w:ins>
          </w:p>
        </w:tc>
        <w:bookmarkEnd w:id="485"/>
      </w:tr>
      <w:tr w:rsidR="00847C61" w:rsidRPr="00751C18" w14:paraId="43B27099" w14:textId="77777777" w:rsidTr="00EE41D4">
        <w:tc>
          <w:tcPr>
            <w:tcW w:w="450" w:type="dxa"/>
            <w:tcBorders>
              <w:top w:val="nil"/>
              <w:left w:val="nil"/>
              <w:bottom w:val="nil"/>
              <w:right w:val="nil"/>
            </w:tcBorders>
          </w:tcPr>
          <w:p w14:paraId="2BCFF0D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35713B6"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Einddatum gebruiksrechten </w:t>
            </w:r>
          </w:p>
        </w:tc>
        <w:tc>
          <w:tcPr>
            <w:tcW w:w="4230" w:type="dxa"/>
            <w:tcBorders>
              <w:top w:val="nil"/>
              <w:left w:val="nil"/>
              <w:bottom w:val="nil"/>
              <w:right w:val="nil"/>
            </w:tcBorders>
          </w:tcPr>
          <w:p w14:paraId="1E9C2262"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Einddatum van de periode waarin de gebruiksrechtvoorwaarden van toepassing zijn</w:t>
            </w:r>
          </w:p>
        </w:tc>
        <w:tc>
          <w:tcPr>
            <w:tcW w:w="1080" w:type="dxa"/>
            <w:tcBorders>
              <w:top w:val="nil"/>
              <w:left w:val="nil"/>
              <w:bottom w:val="nil"/>
              <w:right w:val="nil"/>
            </w:tcBorders>
          </w:tcPr>
          <w:p w14:paraId="66DFC757"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14:paraId="31EF4839"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14:paraId="19F4884F" w14:textId="77777777" w:rsidTr="00EE41D4">
        <w:tc>
          <w:tcPr>
            <w:tcW w:w="450" w:type="dxa"/>
            <w:tcBorders>
              <w:top w:val="nil"/>
              <w:left w:val="nil"/>
              <w:bottom w:val="nil"/>
              <w:right w:val="nil"/>
            </w:tcBorders>
          </w:tcPr>
          <w:p w14:paraId="2F9678C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AA3F994"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Omschrijving voorwaarden </w:t>
            </w:r>
          </w:p>
        </w:tc>
        <w:tc>
          <w:tcPr>
            <w:tcW w:w="4230" w:type="dxa"/>
            <w:tcBorders>
              <w:top w:val="nil"/>
              <w:left w:val="nil"/>
              <w:bottom w:val="nil"/>
              <w:right w:val="nil"/>
            </w:tcBorders>
          </w:tcPr>
          <w:p w14:paraId="3FAA7EB4"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Omschrijving van de van  toepassing zijnde voorwaarden aan het gebruik anders dan raadpleging</w:t>
            </w:r>
          </w:p>
        </w:tc>
        <w:tc>
          <w:tcPr>
            <w:tcW w:w="1080" w:type="dxa"/>
            <w:tcBorders>
              <w:top w:val="nil"/>
              <w:left w:val="nil"/>
              <w:bottom w:val="nil"/>
              <w:right w:val="nil"/>
            </w:tcBorders>
          </w:tcPr>
          <w:p w14:paraId="0ACB945D" w14:textId="204C4FD1"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w:t>
            </w:r>
            <w:del w:id="489" w:author="Arjan Kloosterboer" w:date="2017-09-22T00:30:00Z">
              <w:r w:rsidRPr="00751C18" w:rsidDel="00EE41D4">
                <w:rPr>
                  <w:rFonts w:ascii="Calibri" w:hAnsi="Calibri" w:cs="Arial"/>
                  <w:color w:val="000000"/>
                  <w:sz w:val="22"/>
                  <w:szCs w:val="20"/>
                  <w:lang w:val="en-AU" w:eastAsia="en-US"/>
                </w:rPr>
                <w:delText>30</w:delText>
              </w:r>
            </w:del>
          </w:p>
        </w:tc>
        <w:tc>
          <w:tcPr>
            <w:tcW w:w="810" w:type="dxa"/>
            <w:tcBorders>
              <w:top w:val="nil"/>
              <w:left w:val="nil"/>
              <w:bottom w:val="nil"/>
              <w:right w:val="nil"/>
            </w:tcBorders>
          </w:tcPr>
          <w:p w14:paraId="3F076683"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14:paraId="2A92FB90" w14:textId="77777777" w:rsidTr="00EE41D4">
        <w:tc>
          <w:tcPr>
            <w:tcW w:w="450" w:type="dxa"/>
            <w:tcBorders>
              <w:top w:val="nil"/>
              <w:left w:val="nil"/>
              <w:bottom w:val="nil"/>
              <w:right w:val="nil"/>
            </w:tcBorders>
          </w:tcPr>
          <w:p w14:paraId="551DF49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93C75E1"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Startdatum gebruiksrechten </w:t>
            </w:r>
          </w:p>
        </w:tc>
        <w:tc>
          <w:tcPr>
            <w:tcW w:w="4230" w:type="dxa"/>
            <w:tcBorders>
              <w:top w:val="nil"/>
              <w:left w:val="nil"/>
              <w:bottom w:val="nil"/>
              <w:right w:val="nil"/>
            </w:tcBorders>
          </w:tcPr>
          <w:p w14:paraId="1F8327B6"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Begindatum van de periode waarin de gebruiksrechtvoorwaarden van toepassing zijn</w:t>
            </w:r>
          </w:p>
        </w:tc>
        <w:tc>
          <w:tcPr>
            <w:tcW w:w="1080" w:type="dxa"/>
            <w:tcBorders>
              <w:top w:val="nil"/>
              <w:left w:val="nil"/>
              <w:bottom w:val="nil"/>
              <w:right w:val="nil"/>
            </w:tcBorders>
          </w:tcPr>
          <w:p w14:paraId="0597250C"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14:paraId="1274EC1E"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Del="00037861" w14:paraId="2BFE6ACE" w14:textId="47455B22" w:rsidTr="00EE41D4">
        <w:trPr>
          <w:del w:id="490" w:author="Arjan Kloosterboer" w:date="2017-09-20T00:53:00Z"/>
        </w:trPr>
        <w:tc>
          <w:tcPr>
            <w:tcW w:w="450" w:type="dxa"/>
            <w:tcBorders>
              <w:top w:val="nil"/>
              <w:left w:val="nil"/>
              <w:bottom w:val="nil"/>
              <w:right w:val="nil"/>
            </w:tcBorders>
          </w:tcPr>
          <w:p w14:paraId="63C993C9" w14:textId="286B4110" w:rsidR="00847C61" w:rsidRPr="00751C18" w:rsidDel="00037861" w:rsidRDefault="00847C61" w:rsidP="00847C61">
            <w:pPr>
              <w:widowControl w:val="0"/>
              <w:autoSpaceDE w:val="0"/>
              <w:autoSpaceDN w:val="0"/>
              <w:adjustRightInd w:val="0"/>
              <w:spacing w:line="240" w:lineRule="auto"/>
              <w:contextualSpacing w:val="0"/>
              <w:rPr>
                <w:del w:id="491" w:author="Arjan Kloosterboer" w:date="2017-09-20T00:53:00Z"/>
                <w:rFonts w:ascii="Calibri" w:hAnsi="Calibri" w:cs="Calibri"/>
                <w:color w:val="0F0F0F"/>
                <w:sz w:val="22"/>
                <w:szCs w:val="22"/>
                <w:lang w:eastAsia="en-US"/>
              </w:rPr>
            </w:pPr>
            <w:bookmarkStart w:id="492" w:name="BKM_D9EEAEDB_CDE9_4730_80EC_370D8D06F22E"/>
          </w:p>
        </w:tc>
        <w:tc>
          <w:tcPr>
            <w:tcW w:w="2790" w:type="dxa"/>
            <w:gridSpan w:val="2"/>
            <w:tcBorders>
              <w:top w:val="nil"/>
              <w:left w:val="nil"/>
              <w:bottom w:val="nil"/>
              <w:right w:val="nil"/>
            </w:tcBorders>
          </w:tcPr>
          <w:p w14:paraId="47376301" w14:textId="56AE2BD8" w:rsidR="00847C61" w:rsidRPr="00751C18" w:rsidDel="00037861" w:rsidRDefault="00DE73DB" w:rsidP="00847C61">
            <w:pPr>
              <w:widowControl w:val="0"/>
              <w:autoSpaceDE w:val="0"/>
              <w:autoSpaceDN w:val="0"/>
              <w:adjustRightInd w:val="0"/>
              <w:spacing w:line="240" w:lineRule="auto"/>
              <w:contextualSpacing w:val="0"/>
              <w:rPr>
                <w:del w:id="493" w:author="Arjan Kloosterboer" w:date="2017-09-20T00:53:00Z"/>
                <w:rFonts w:ascii="Calibri" w:hAnsi="Calibri" w:cs="Calibri"/>
                <w:color w:val="0F0F0F"/>
                <w:sz w:val="22"/>
                <w:szCs w:val="22"/>
                <w:lang w:eastAsia="en-US"/>
              </w:rPr>
            </w:pPr>
            <w:del w:id="494"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val="en-AU" w:eastAsia="en-US"/>
                </w:rPr>
                <w:delInstrText xml:space="preserve">MERGEFIELD </w:delInstrText>
              </w:r>
              <w:r w:rsidR="00847C61" w:rsidRPr="00751C18" w:rsidDel="00037861">
                <w:rPr>
                  <w:rFonts w:ascii="Calibri" w:hAnsi="Calibri" w:cs="Calibri"/>
                  <w:color w:val="0F0F0F"/>
                  <w:sz w:val="22"/>
                  <w:szCs w:val="22"/>
                  <w:lang w:eastAsia="en-US"/>
                </w:rPr>
                <w:delInstrText>Att.Name</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Archiefnominatie</w:delText>
              </w:r>
              <w:r w:rsidRPr="00751C18" w:rsidDel="00037861">
                <w:rPr>
                  <w:rFonts w:ascii="Arial" w:hAnsi="Arial" w:cs="Arial"/>
                  <w:szCs w:val="20"/>
                  <w:lang w:val="en-AU" w:eastAsia="en-US"/>
                </w:rPr>
                <w:fldChar w:fldCharType="end"/>
              </w:r>
            </w:del>
          </w:p>
        </w:tc>
        <w:tc>
          <w:tcPr>
            <w:tcW w:w="4230" w:type="dxa"/>
            <w:tcBorders>
              <w:top w:val="nil"/>
              <w:left w:val="nil"/>
              <w:bottom w:val="nil"/>
              <w:right w:val="nil"/>
            </w:tcBorders>
          </w:tcPr>
          <w:p w14:paraId="32DE072A" w14:textId="2EA1E5AB" w:rsidR="00847C61" w:rsidRPr="00751C18" w:rsidDel="00037861" w:rsidRDefault="00DE73DB" w:rsidP="00847C61">
            <w:pPr>
              <w:widowControl w:val="0"/>
              <w:autoSpaceDE w:val="0"/>
              <w:autoSpaceDN w:val="0"/>
              <w:adjustRightInd w:val="0"/>
              <w:spacing w:line="240" w:lineRule="auto"/>
              <w:contextualSpacing w:val="0"/>
              <w:rPr>
                <w:del w:id="495" w:author="Arjan Kloosterboer" w:date="2017-09-20T00:53:00Z"/>
                <w:rFonts w:ascii="Calibri" w:hAnsi="Calibri" w:cs="Calibri"/>
                <w:color w:val="0F0F0F"/>
                <w:sz w:val="22"/>
                <w:szCs w:val="22"/>
                <w:lang w:eastAsia="en-US"/>
              </w:rPr>
            </w:pPr>
            <w:del w:id="496"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eastAsia="en-US"/>
                </w:rPr>
                <w:delInstrText xml:space="preserve">MERGEFIELD </w:delInstrText>
              </w:r>
              <w:r w:rsidR="00847C61" w:rsidRPr="00751C18" w:rsidDel="00037861">
                <w:rPr>
                  <w:rFonts w:ascii="Calibri" w:hAnsi="Calibri" w:cs="Calibri"/>
                  <w:color w:val="0F0F0F"/>
                  <w:sz w:val="22"/>
                  <w:szCs w:val="22"/>
                  <w:lang w:eastAsia="en-US"/>
                </w:rPr>
                <w:delInstrText>Att.Notes</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Aanduiding of het INFORMATIEOBJECT blijvend bewaard of na een bepaalde termijn vernietigd moet worden.</w:delText>
              </w:r>
              <w:r w:rsidRPr="00751C18" w:rsidDel="00037861">
                <w:rPr>
                  <w:rFonts w:ascii="Arial" w:hAnsi="Arial" w:cs="Arial"/>
                  <w:szCs w:val="20"/>
                  <w:lang w:val="en-AU" w:eastAsia="en-US"/>
                </w:rPr>
                <w:fldChar w:fldCharType="end"/>
              </w:r>
            </w:del>
          </w:p>
        </w:tc>
        <w:tc>
          <w:tcPr>
            <w:tcW w:w="1080" w:type="dxa"/>
            <w:tcBorders>
              <w:top w:val="nil"/>
              <w:left w:val="nil"/>
              <w:bottom w:val="nil"/>
              <w:right w:val="nil"/>
            </w:tcBorders>
          </w:tcPr>
          <w:p w14:paraId="0AC59C05" w14:textId="1EEAA04F" w:rsidR="00847C61" w:rsidRPr="00137901" w:rsidDel="00037861" w:rsidRDefault="00DE73DB" w:rsidP="00847C61">
            <w:pPr>
              <w:widowControl w:val="0"/>
              <w:autoSpaceDE w:val="0"/>
              <w:autoSpaceDN w:val="0"/>
              <w:adjustRightInd w:val="0"/>
              <w:spacing w:line="240" w:lineRule="auto"/>
              <w:contextualSpacing w:val="0"/>
              <w:rPr>
                <w:del w:id="497" w:author="Arjan Kloosterboer" w:date="2017-09-20T00:53:00Z"/>
                <w:rFonts w:ascii="Calibri" w:hAnsi="Calibri" w:cs="Calibri"/>
                <w:color w:val="0F0F0F"/>
                <w:sz w:val="22"/>
                <w:szCs w:val="22"/>
                <w:lang w:eastAsia="en-US"/>
              </w:rPr>
            </w:pPr>
            <w:del w:id="498" w:author="Arjan Kloosterboer" w:date="2017-09-20T00:53:00Z">
              <w:r w:rsidRPr="00137901" w:rsidDel="00037861">
                <w:rPr>
                  <w:rFonts w:ascii="Calibri" w:hAnsi="Calibri" w:cs="Calibri"/>
                  <w:color w:val="0F0F0F"/>
                  <w:sz w:val="22"/>
                  <w:szCs w:val="22"/>
                  <w:lang w:eastAsia="en-US"/>
                </w:rPr>
                <w:fldChar w:fldCharType="begin" w:fldLock="1"/>
              </w:r>
              <w:r w:rsidR="00847C61" w:rsidRPr="00137901" w:rsidDel="00037861">
                <w:rPr>
                  <w:rFonts w:ascii="Calibri" w:hAnsi="Calibri" w:cs="Calibri"/>
                  <w:color w:val="0F0F0F"/>
                  <w:sz w:val="22"/>
                  <w:szCs w:val="22"/>
                  <w:lang w:eastAsia="en-US"/>
                </w:rPr>
                <w:delInstrText>MERGEFIELD Att.Type</w:delInstrText>
              </w:r>
              <w:r w:rsidRPr="00137901" w:rsidDel="00037861">
                <w:rPr>
                  <w:rFonts w:ascii="Calibri" w:hAnsi="Calibri" w:cs="Calibri"/>
                  <w:color w:val="0F0F0F"/>
                  <w:sz w:val="22"/>
                  <w:szCs w:val="22"/>
                  <w:lang w:eastAsia="en-US"/>
                </w:rPr>
                <w:fldChar w:fldCharType="separate"/>
              </w:r>
              <w:r w:rsidR="00847C61" w:rsidRPr="00137901" w:rsidDel="00037861">
                <w:rPr>
                  <w:rFonts w:ascii="Calibri" w:hAnsi="Calibri" w:cs="Calibri"/>
                  <w:color w:val="0F0F0F"/>
                  <w:sz w:val="22"/>
                  <w:szCs w:val="22"/>
                  <w:lang w:eastAsia="en-US"/>
                </w:rPr>
                <w:delText>AN16</w:delText>
              </w:r>
              <w:r w:rsidRPr="00137901" w:rsidDel="00037861">
                <w:rPr>
                  <w:rFonts w:ascii="Calibri" w:hAnsi="Calibri" w:cs="Calibri"/>
                  <w:color w:val="0F0F0F"/>
                  <w:sz w:val="22"/>
                  <w:szCs w:val="22"/>
                  <w:lang w:eastAsia="en-US"/>
                </w:rPr>
                <w:fldChar w:fldCharType="end"/>
              </w:r>
            </w:del>
          </w:p>
        </w:tc>
        <w:tc>
          <w:tcPr>
            <w:tcW w:w="810" w:type="dxa"/>
            <w:tcBorders>
              <w:top w:val="nil"/>
              <w:left w:val="nil"/>
              <w:bottom w:val="nil"/>
              <w:right w:val="nil"/>
            </w:tcBorders>
          </w:tcPr>
          <w:p w14:paraId="59FF2369" w14:textId="3EB1D501" w:rsidR="00847C61" w:rsidRPr="00751C18" w:rsidDel="00037861" w:rsidRDefault="00DE73DB" w:rsidP="00847C61">
            <w:pPr>
              <w:widowControl w:val="0"/>
              <w:autoSpaceDE w:val="0"/>
              <w:autoSpaceDN w:val="0"/>
              <w:adjustRightInd w:val="0"/>
              <w:spacing w:line="240" w:lineRule="auto"/>
              <w:contextualSpacing w:val="0"/>
              <w:rPr>
                <w:del w:id="499" w:author="Arjan Kloosterboer" w:date="2017-09-20T00:53:00Z"/>
                <w:rFonts w:ascii="Calibri" w:hAnsi="Calibri" w:cs="Calibri"/>
                <w:color w:val="0F0F0F"/>
                <w:sz w:val="22"/>
                <w:szCs w:val="22"/>
                <w:lang w:eastAsia="en-US"/>
              </w:rPr>
            </w:pPr>
            <w:del w:id="500"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val="en-AU" w:eastAsia="en-US"/>
                </w:rPr>
                <w:delInstrText xml:space="preserve">MERGEFIELD </w:delInstrText>
              </w:r>
              <w:r w:rsidR="00847C61" w:rsidRPr="00751C18" w:rsidDel="00037861">
                <w:rPr>
                  <w:rFonts w:ascii="Calibri" w:hAnsi="Calibri" w:cs="Calibri"/>
                  <w:color w:val="0F0F0F"/>
                  <w:sz w:val="22"/>
                  <w:szCs w:val="22"/>
                  <w:lang w:eastAsia="en-US"/>
                </w:rPr>
                <w:delInstrText>Att.LowerBound</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0</w:delText>
              </w:r>
              <w:r w:rsidRPr="00751C18" w:rsidDel="00037861">
                <w:rPr>
                  <w:rFonts w:ascii="Arial" w:hAnsi="Arial" w:cs="Arial"/>
                  <w:szCs w:val="20"/>
                  <w:lang w:val="en-AU" w:eastAsia="en-US"/>
                </w:rPr>
                <w:fldChar w:fldCharType="end"/>
              </w:r>
              <w:r w:rsidR="00847C61" w:rsidRPr="00751C18" w:rsidDel="00037861">
                <w:rPr>
                  <w:rFonts w:ascii="Calibri" w:hAnsi="Calibri" w:cs="Calibri"/>
                  <w:color w:val="0F0F0F"/>
                  <w:sz w:val="22"/>
                  <w:szCs w:val="22"/>
                  <w:lang w:eastAsia="en-US"/>
                </w:rPr>
                <w:delText xml:space="preserve"> - </w:delText>
              </w:r>
              <w:r w:rsidRPr="00751C18" w:rsidDel="00037861">
                <w:rPr>
                  <w:rFonts w:ascii="Calibri" w:hAnsi="Calibri" w:cs="Calibri"/>
                  <w:color w:val="0F0F0F"/>
                  <w:sz w:val="22"/>
                  <w:szCs w:val="22"/>
                  <w:lang w:eastAsia="en-US"/>
                </w:rPr>
                <w:fldChar w:fldCharType="begin" w:fldLock="1"/>
              </w:r>
              <w:r w:rsidR="00847C61" w:rsidRPr="00751C18" w:rsidDel="00037861">
                <w:rPr>
                  <w:rFonts w:ascii="Calibri" w:hAnsi="Calibri" w:cs="Calibri"/>
                  <w:color w:val="0F0F0F"/>
                  <w:sz w:val="22"/>
                  <w:szCs w:val="22"/>
                  <w:lang w:eastAsia="en-US"/>
                </w:rPr>
                <w:delInstrText>MERGEFIELD Att.UpperBound</w:delInstrText>
              </w:r>
              <w:r w:rsidRPr="00751C18" w:rsidDel="00037861">
                <w:rPr>
                  <w:rFonts w:ascii="Calibri" w:hAnsi="Calibri" w:cs="Calibri"/>
                  <w:color w:val="0F0F0F"/>
                  <w:sz w:val="22"/>
                  <w:szCs w:val="22"/>
                  <w:lang w:eastAsia="en-US"/>
                </w:rPr>
                <w:fldChar w:fldCharType="separate"/>
              </w:r>
              <w:r w:rsidR="00847C61" w:rsidRPr="00751C18" w:rsidDel="00037861">
                <w:rPr>
                  <w:rFonts w:ascii="Calibri" w:hAnsi="Calibri" w:cs="Calibri"/>
                  <w:color w:val="0F0F0F"/>
                  <w:sz w:val="22"/>
                  <w:szCs w:val="22"/>
                  <w:lang w:eastAsia="en-US"/>
                </w:rPr>
                <w:delText>1</w:delText>
              </w:r>
              <w:r w:rsidRPr="00751C18" w:rsidDel="00037861">
                <w:rPr>
                  <w:rFonts w:ascii="Calibri" w:hAnsi="Calibri" w:cs="Calibri"/>
                  <w:color w:val="0F0F0F"/>
                  <w:sz w:val="22"/>
                  <w:szCs w:val="22"/>
                  <w:lang w:eastAsia="en-US"/>
                </w:rPr>
                <w:fldChar w:fldCharType="end"/>
              </w:r>
            </w:del>
          </w:p>
        </w:tc>
        <w:bookmarkEnd w:id="492"/>
      </w:tr>
      <w:tr w:rsidR="00847C61" w:rsidRPr="00751C18" w:rsidDel="00037861" w14:paraId="1BF0DE1D" w14:textId="79906673" w:rsidTr="00EE41D4">
        <w:trPr>
          <w:del w:id="501" w:author="Arjan Kloosterboer" w:date="2017-09-20T00:53:00Z"/>
        </w:trPr>
        <w:tc>
          <w:tcPr>
            <w:tcW w:w="450" w:type="dxa"/>
            <w:tcBorders>
              <w:top w:val="nil"/>
              <w:left w:val="nil"/>
              <w:bottom w:val="nil"/>
              <w:right w:val="nil"/>
            </w:tcBorders>
          </w:tcPr>
          <w:p w14:paraId="5A543DBF" w14:textId="4AC6040A" w:rsidR="00847C61" w:rsidRPr="00751C18" w:rsidDel="00037861" w:rsidRDefault="00847C61" w:rsidP="00847C61">
            <w:pPr>
              <w:widowControl w:val="0"/>
              <w:autoSpaceDE w:val="0"/>
              <w:autoSpaceDN w:val="0"/>
              <w:adjustRightInd w:val="0"/>
              <w:spacing w:line="240" w:lineRule="auto"/>
              <w:contextualSpacing w:val="0"/>
              <w:rPr>
                <w:del w:id="502" w:author="Arjan Kloosterboer" w:date="2017-09-20T00:53:00Z"/>
                <w:rFonts w:ascii="Calibri" w:hAnsi="Calibri" w:cs="Calibri"/>
                <w:color w:val="0F0F0F"/>
                <w:sz w:val="22"/>
                <w:szCs w:val="22"/>
                <w:lang w:eastAsia="en-US"/>
              </w:rPr>
            </w:pPr>
            <w:bookmarkStart w:id="503" w:name="BKM_6AC7B378_0D77_4b10_92EA_95BC804A80AC"/>
          </w:p>
        </w:tc>
        <w:tc>
          <w:tcPr>
            <w:tcW w:w="2790" w:type="dxa"/>
            <w:gridSpan w:val="2"/>
            <w:tcBorders>
              <w:top w:val="nil"/>
              <w:left w:val="nil"/>
              <w:bottom w:val="nil"/>
              <w:right w:val="nil"/>
            </w:tcBorders>
          </w:tcPr>
          <w:p w14:paraId="6CD1AB37" w14:textId="32F8B0FC" w:rsidR="00847C61" w:rsidRPr="00751C18" w:rsidDel="00037861" w:rsidRDefault="00DE73DB" w:rsidP="00847C61">
            <w:pPr>
              <w:widowControl w:val="0"/>
              <w:autoSpaceDE w:val="0"/>
              <w:autoSpaceDN w:val="0"/>
              <w:adjustRightInd w:val="0"/>
              <w:spacing w:line="240" w:lineRule="auto"/>
              <w:contextualSpacing w:val="0"/>
              <w:rPr>
                <w:del w:id="504" w:author="Arjan Kloosterboer" w:date="2017-09-20T00:53:00Z"/>
                <w:rFonts w:ascii="Calibri" w:hAnsi="Calibri" w:cs="Calibri"/>
                <w:color w:val="0F0F0F"/>
                <w:sz w:val="22"/>
                <w:szCs w:val="22"/>
                <w:lang w:eastAsia="en-US"/>
              </w:rPr>
            </w:pPr>
            <w:del w:id="505"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val="en-AU" w:eastAsia="en-US"/>
                </w:rPr>
                <w:delInstrText xml:space="preserve">MERGEFIELD </w:delInstrText>
              </w:r>
              <w:r w:rsidR="00847C61" w:rsidRPr="00751C18" w:rsidDel="00037861">
                <w:rPr>
                  <w:rFonts w:ascii="Calibri" w:hAnsi="Calibri" w:cs="Calibri"/>
                  <w:color w:val="0F0F0F"/>
                  <w:sz w:val="22"/>
                  <w:szCs w:val="22"/>
                  <w:lang w:eastAsia="en-US"/>
                </w:rPr>
                <w:delInstrText>Att.Name</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Archiefactiedatum</w:delText>
              </w:r>
              <w:r w:rsidRPr="00751C18" w:rsidDel="00037861">
                <w:rPr>
                  <w:rFonts w:ascii="Arial" w:hAnsi="Arial" w:cs="Arial"/>
                  <w:szCs w:val="20"/>
                  <w:lang w:val="en-AU" w:eastAsia="en-US"/>
                </w:rPr>
                <w:fldChar w:fldCharType="end"/>
              </w:r>
            </w:del>
          </w:p>
        </w:tc>
        <w:tc>
          <w:tcPr>
            <w:tcW w:w="4230" w:type="dxa"/>
            <w:tcBorders>
              <w:top w:val="nil"/>
              <w:left w:val="nil"/>
              <w:bottom w:val="nil"/>
              <w:right w:val="nil"/>
            </w:tcBorders>
          </w:tcPr>
          <w:p w14:paraId="42A24D39" w14:textId="48ACEE15" w:rsidR="00847C61" w:rsidRPr="00751C18" w:rsidDel="00037861" w:rsidRDefault="00DE73DB" w:rsidP="00847C61">
            <w:pPr>
              <w:widowControl w:val="0"/>
              <w:autoSpaceDE w:val="0"/>
              <w:autoSpaceDN w:val="0"/>
              <w:adjustRightInd w:val="0"/>
              <w:spacing w:line="240" w:lineRule="auto"/>
              <w:contextualSpacing w:val="0"/>
              <w:rPr>
                <w:del w:id="506" w:author="Arjan Kloosterboer" w:date="2017-09-20T00:53:00Z"/>
                <w:rFonts w:ascii="Calibri" w:hAnsi="Calibri" w:cs="Calibri"/>
                <w:color w:val="0F0F0F"/>
                <w:sz w:val="22"/>
                <w:szCs w:val="22"/>
                <w:lang w:eastAsia="en-US"/>
              </w:rPr>
            </w:pPr>
            <w:del w:id="507"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eastAsia="en-US"/>
                </w:rPr>
                <w:delInstrText xml:space="preserve">MERGEFIELD </w:delInstrText>
              </w:r>
              <w:r w:rsidR="00847C61" w:rsidRPr="00751C18" w:rsidDel="00037861">
                <w:rPr>
                  <w:rFonts w:ascii="Calibri" w:hAnsi="Calibri" w:cs="Calibri"/>
                  <w:color w:val="0F0F0F"/>
                  <w:sz w:val="22"/>
                  <w:szCs w:val="22"/>
                  <w:lang w:eastAsia="en-US"/>
                </w:rPr>
                <w:delInstrText>Att.Notes</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De datum waarop het gearchiveerde INFORMATIEOBJECT vernietigd moet worden dan wel overgebracht moet worden naar een archiefbewaarplaats.</w:delText>
              </w:r>
              <w:r w:rsidRPr="00751C18" w:rsidDel="00037861">
                <w:rPr>
                  <w:rFonts w:ascii="Arial" w:hAnsi="Arial" w:cs="Arial"/>
                  <w:szCs w:val="20"/>
                  <w:lang w:val="en-AU" w:eastAsia="en-US"/>
                </w:rPr>
                <w:fldChar w:fldCharType="end"/>
              </w:r>
            </w:del>
          </w:p>
        </w:tc>
        <w:tc>
          <w:tcPr>
            <w:tcW w:w="1080" w:type="dxa"/>
            <w:tcBorders>
              <w:top w:val="nil"/>
              <w:left w:val="nil"/>
              <w:bottom w:val="nil"/>
              <w:right w:val="nil"/>
            </w:tcBorders>
          </w:tcPr>
          <w:p w14:paraId="67796171" w14:textId="3C48ACC2" w:rsidR="00847C61" w:rsidRPr="00137901" w:rsidDel="00037861" w:rsidRDefault="00DE73DB" w:rsidP="00847C61">
            <w:pPr>
              <w:widowControl w:val="0"/>
              <w:autoSpaceDE w:val="0"/>
              <w:autoSpaceDN w:val="0"/>
              <w:adjustRightInd w:val="0"/>
              <w:spacing w:line="240" w:lineRule="auto"/>
              <w:contextualSpacing w:val="0"/>
              <w:rPr>
                <w:del w:id="508" w:author="Arjan Kloosterboer" w:date="2017-09-20T00:53:00Z"/>
                <w:rFonts w:ascii="Calibri" w:hAnsi="Calibri" w:cs="Calibri"/>
                <w:color w:val="0F0F0F"/>
                <w:sz w:val="22"/>
                <w:szCs w:val="22"/>
                <w:lang w:eastAsia="en-US"/>
              </w:rPr>
            </w:pPr>
            <w:del w:id="509" w:author="Arjan Kloosterboer" w:date="2017-09-20T00:53:00Z">
              <w:r w:rsidRPr="00137901" w:rsidDel="00037861">
                <w:rPr>
                  <w:rFonts w:ascii="Calibri" w:hAnsi="Calibri" w:cs="Calibri"/>
                  <w:color w:val="0F0F0F"/>
                  <w:sz w:val="22"/>
                  <w:szCs w:val="22"/>
                  <w:lang w:eastAsia="en-US"/>
                </w:rPr>
                <w:fldChar w:fldCharType="begin" w:fldLock="1"/>
              </w:r>
              <w:r w:rsidR="00847C61" w:rsidRPr="00137901" w:rsidDel="00037861">
                <w:rPr>
                  <w:rFonts w:ascii="Calibri" w:hAnsi="Calibri" w:cs="Calibri"/>
                  <w:color w:val="0F0F0F"/>
                  <w:sz w:val="22"/>
                  <w:szCs w:val="22"/>
                  <w:lang w:eastAsia="en-US"/>
                </w:rPr>
                <w:delInstrText>MERGEFIELD Att.Type</w:delInstrText>
              </w:r>
              <w:r w:rsidRPr="00137901" w:rsidDel="00037861">
                <w:rPr>
                  <w:rFonts w:ascii="Calibri" w:hAnsi="Calibri" w:cs="Calibri"/>
                  <w:color w:val="0F0F0F"/>
                  <w:sz w:val="22"/>
                  <w:szCs w:val="22"/>
                  <w:lang w:eastAsia="en-US"/>
                </w:rPr>
                <w:fldChar w:fldCharType="separate"/>
              </w:r>
              <w:r w:rsidR="00847C61" w:rsidRPr="00137901" w:rsidDel="00037861">
                <w:rPr>
                  <w:rFonts w:ascii="Calibri" w:hAnsi="Calibri" w:cs="Calibri"/>
                  <w:color w:val="0F0F0F"/>
                  <w:sz w:val="22"/>
                  <w:szCs w:val="22"/>
                  <w:lang w:eastAsia="en-US"/>
                </w:rPr>
                <w:delText>datum (JJJJMMDD)</w:delText>
              </w:r>
              <w:r w:rsidRPr="00137901" w:rsidDel="00037861">
                <w:rPr>
                  <w:rFonts w:ascii="Calibri" w:hAnsi="Calibri" w:cs="Calibri"/>
                  <w:color w:val="0F0F0F"/>
                  <w:sz w:val="22"/>
                  <w:szCs w:val="22"/>
                  <w:lang w:eastAsia="en-US"/>
                </w:rPr>
                <w:fldChar w:fldCharType="end"/>
              </w:r>
            </w:del>
          </w:p>
        </w:tc>
        <w:tc>
          <w:tcPr>
            <w:tcW w:w="810" w:type="dxa"/>
            <w:tcBorders>
              <w:top w:val="nil"/>
              <w:left w:val="nil"/>
              <w:bottom w:val="nil"/>
              <w:right w:val="nil"/>
            </w:tcBorders>
          </w:tcPr>
          <w:p w14:paraId="369C0ECF" w14:textId="169BFEF3" w:rsidR="00847C61" w:rsidRPr="00751C18" w:rsidDel="00037861" w:rsidRDefault="00DE73DB" w:rsidP="00847C61">
            <w:pPr>
              <w:widowControl w:val="0"/>
              <w:autoSpaceDE w:val="0"/>
              <w:autoSpaceDN w:val="0"/>
              <w:adjustRightInd w:val="0"/>
              <w:spacing w:line="240" w:lineRule="auto"/>
              <w:contextualSpacing w:val="0"/>
              <w:rPr>
                <w:del w:id="510" w:author="Arjan Kloosterboer" w:date="2017-09-20T00:53:00Z"/>
                <w:rFonts w:ascii="Calibri" w:hAnsi="Calibri" w:cs="Calibri"/>
                <w:color w:val="0F0F0F"/>
                <w:sz w:val="22"/>
                <w:szCs w:val="22"/>
                <w:lang w:eastAsia="en-US"/>
              </w:rPr>
            </w:pPr>
            <w:del w:id="511"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val="en-AU" w:eastAsia="en-US"/>
                </w:rPr>
                <w:delInstrText xml:space="preserve">MERGEFIELD </w:delInstrText>
              </w:r>
              <w:r w:rsidR="00847C61" w:rsidRPr="00751C18" w:rsidDel="00037861">
                <w:rPr>
                  <w:rFonts w:ascii="Calibri" w:hAnsi="Calibri" w:cs="Calibri"/>
                  <w:color w:val="0F0F0F"/>
                  <w:sz w:val="22"/>
                  <w:szCs w:val="22"/>
                  <w:lang w:eastAsia="en-US"/>
                </w:rPr>
                <w:delInstrText>Att.LowerBound</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0</w:delText>
              </w:r>
              <w:r w:rsidRPr="00751C18" w:rsidDel="00037861">
                <w:rPr>
                  <w:rFonts w:ascii="Arial" w:hAnsi="Arial" w:cs="Arial"/>
                  <w:szCs w:val="20"/>
                  <w:lang w:val="en-AU" w:eastAsia="en-US"/>
                </w:rPr>
                <w:fldChar w:fldCharType="end"/>
              </w:r>
              <w:r w:rsidR="00847C61" w:rsidRPr="00751C18" w:rsidDel="00037861">
                <w:rPr>
                  <w:rFonts w:ascii="Calibri" w:hAnsi="Calibri" w:cs="Calibri"/>
                  <w:color w:val="0F0F0F"/>
                  <w:sz w:val="22"/>
                  <w:szCs w:val="22"/>
                  <w:lang w:eastAsia="en-US"/>
                </w:rPr>
                <w:delText xml:space="preserve"> - </w:delText>
              </w:r>
              <w:r w:rsidRPr="00751C18" w:rsidDel="00037861">
                <w:rPr>
                  <w:rFonts w:ascii="Calibri" w:hAnsi="Calibri" w:cs="Calibri"/>
                  <w:color w:val="0F0F0F"/>
                  <w:sz w:val="22"/>
                  <w:szCs w:val="22"/>
                  <w:lang w:eastAsia="en-US"/>
                </w:rPr>
                <w:fldChar w:fldCharType="begin" w:fldLock="1"/>
              </w:r>
              <w:r w:rsidR="00847C61" w:rsidRPr="00751C18" w:rsidDel="00037861">
                <w:rPr>
                  <w:rFonts w:ascii="Calibri" w:hAnsi="Calibri" w:cs="Calibri"/>
                  <w:color w:val="0F0F0F"/>
                  <w:sz w:val="22"/>
                  <w:szCs w:val="22"/>
                  <w:lang w:eastAsia="en-US"/>
                </w:rPr>
                <w:delInstrText>MERGEFIELD Att.UpperBound</w:delInstrText>
              </w:r>
              <w:r w:rsidRPr="00751C18" w:rsidDel="00037861">
                <w:rPr>
                  <w:rFonts w:ascii="Calibri" w:hAnsi="Calibri" w:cs="Calibri"/>
                  <w:color w:val="0F0F0F"/>
                  <w:sz w:val="22"/>
                  <w:szCs w:val="22"/>
                  <w:lang w:eastAsia="en-US"/>
                </w:rPr>
                <w:fldChar w:fldCharType="separate"/>
              </w:r>
              <w:r w:rsidR="00847C61" w:rsidRPr="00751C18" w:rsidDel="00037861">
                <w:rPr>
                  <w:rFonts w:ascii="Calibri" w:hAnsi="Calibri" w:cs="Calibri"/>
                  <w:color w:val="0F0F0F"/>
                  <w:sz w:val="22"/>
                  <w:szCs w:val="22"/>
                  <w:lang w:eastAsia="en-US"/>
                </w:rPr>
                <w:delText>1</w:delText>
              </w:r>
              <w:r w:rsidRPr="00751C18" w:rsidDel="00037861">
                <w:rPr>
                  <w:rFonts w:ascii="Calibri" w:hAnsi="Calibri" w:cs="Calibri"/>
                  <w:color w:val="0F0F0F"/>
                  <w:sz w:val="22"/>
                  <w:szCs w:val="22"/>
                  <w:lang w:eastAsia="en-US"/>
                </w:rPr>
                <w:fldChar w:fldCharType="end"/>
              </w:r>
            </w:del>
          </w:p>
        </w:tc>
        <w:bookmarkEnd w:id="503"/>
      </w:tr>
      <w:tr w:rsidR="00847C61" w:rsidRPr="00751C18" w14:paraId="13486365" w14:textId="77777777" w:rsidTr="00EE41D4">
        <w:tc>
          <w:tcPr>
            <w:tcW w:w="450" w:type="dxa"/>
            <w:tcBorders>
              <w:top w:val="nil"/>
              <w:left w:val="nil"/>
              <w:bottom w:val="nil"/>
              <w:right w:val="nil"/>
            </w:tcBorders>
          </w:tcPr>
          <w:p w14:paraId="0285B9E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2" w:name="BKM_24277038_EF81_4e10_92BC_68AB8969FE4D"/>
          </w:p>
        </w:tc>
        <w:tc>
          <w:tcPr>
            <w:tcW w:w="2790" w:type="dxa"/>
            <w:gridSpan w:val="2"/>
            <w:tcBorders>
              <w:top w:val="nil"/>
              <w:left w:val="nil"/>
              <w:bottom w:val="nil"/>
              <w:right w:val="nil"/>
            </w:tcBorders>
          </w:tcPr>
          <w:p w14:paraId="5F38C12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Auteur</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F57F6C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persoon of organisatie die in de eerste plaats verantwoordelijk is voor het creëren van de inhoud van het INFORMATIEOBJECT.</w:t>
            </w:r>
          </w:p>
        </w:tc>
        <w:tc>
          <w:tcPr>
            <w:tcW w:w="1080" w:type="dxa"/>
            <w:tcBorders>
              <w:top w:val="nil"/>
              <w:left w:val="nil"/>
              <w:bottom w:val="nil"/>
              <w:right w:val="nil"/>
            </w:tcBorders>
          </w:tcPr>
          <w:p w14:paraId="0CA209F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F64A63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12"/>
      </w:tr>
      <w:tr w:rsidR="00275BAF" w:rsidRPr="00751C18" w14:paraId="3441C51B" w14:textId="77777777" w:rsidTr="00EE41D4">
        <w:tc>
          <w:tcPr>
            <w:tcW w:w="450" w:type="dxa"/>
            <w:tcBorders>
              <w:top w:val="nil"/>
              <w:left w:val="nil"/>
              <w:bottom w:val="nil"/>
              <w:right w:val="nil"/>
            </w:tcBorders>
          </w:tcPr>
          <w:p w14:paraId="5B19D901" w14:textId="77777777" w:rsidR="00275BAF" w:rsidRPr="00751C18" w:rsidRDefault="00275BAF"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9A6E7DD" w14:textId="77777777" w:rsidR="00275BAF" w:rsidRPr="00137901" w:rsidRDefault="00275BAF"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Ondertekening</w:t>
            </w:r>
          </w:p>
        </w:tc>
        <w:tc>
          <w:tcPr>
            <w:tcW w:w="4230" w:type="dxa"/>
            <w:tcBorders>
              <w:top w:val="nil"/>
              <w:left w:val="nil"/>
              <w:bottom w:val="nil"/>
              <w:right w:val="nil"/>
            </w:tcBorders>
          </w:tcPr>
          <w:p w14:paraId="6319BD5C" w14:textId="77777777" w:rsidR="00275BAF" w:rsidRPr="00137901" w:rsidRDefault="00275BAF"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Aanduiding van de rechtskracht van een informatieobject.</w:t>
            </w:r>
          </w:p>
        </w:tc>
        <w:tc>
          <w:tcPr>
            <w:tcW w:w="1080" w:type="dxa"/>
            <w:tcBorders>
              <w:top w:val="nil"/>
              <w:left w:val="nil"/>
              <w:bottom w:val="nil"/>
              <w:right w:val="nil"/>
            </w:tcBorders>
          </w:tcPr>
          <w:p w14:paraId="6D82557A" w14:textId="77777777" w:rsidR="00275BAF" w:rsidRPr="00137901"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Ondertekening INFORMATIEOBJECT</w:t>
            </w:r>
          </w:p>
        </w:tc>
        <w:tc>
          <w:tcPr>
            <w:tcW w:w="810" w:type="dxa"/>
            <w:tcBorders>
              <w:top w:val="nil"/>
              <w:left w:val="nil"/>
              <w:bottom w:val="nil"/>
              <w:right w:val="nil"/>
            </w:tcBorders>
          </w:tcPr>
          <w:p w14:paraId="3C16081B" w14:textId="77777777" w:rsidR="00275BAF" w:rsidRPr="00137901"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0 - 1</w:t>
            </w:r>
          </w:p>
        </w:tc>
      </w:tr>
      <w:tr w:rsidR="00847C61" w:rsidRPr="00751C18" w14:paraId="0D576BDA" w14:textId="77777777" w:rsidTr="00EE41D4">
        <w:tc>
          <w:tcPr>
            <w:tcW w:w="450" w:type="dxa"/>
            <w:tcBorders>
              <w:top w:val="nil"/>
              <w:left w:val="nil"/>
              <w:bottom w:val="nil"/>
              <w:right w:val="nil"/>
            </w:tcBorders>
          </w:tcPr>
          <w:p w14:paraId="5A3379B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3" w:name="BKM_C55496E5_6312_451f_8B9F_F5B73A2C9016"/>
          </w:p>
        </w:tc>
        <w:tc>
          <w:tcPr>
            <w:tcW w:w="2790" w:type="dxa"/>
            <w:gridSpan w:val="2"/>
            <w:tcBorders>
              <w:top w:val="nil"/>
              <w:left w:val="nil"/>
              <w:bottom w:val="nil"/>
              <w:right w:val="nil"/>
            </w:tcBorders>
          </w:tcPr>
          <w:p w14:paraId="03D16AAE" w14:textId="77777777" w:rsidR="00847C61" w:rsidRPr="00751C18"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 xml:space="preserve">- </w:t>
            </w:r>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Ondertekeningsoort</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13F638B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Aanduiding van de wijze van ondertekening van het INFORMATIEOBJECT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67EB1527" w14:textId="77777777" w:rsidR="00847C61" w:rsidRPr="00137901"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fldChar w:fldCharType="begin" w:fldLock="1"/>
            </w:r>
            <w:r w:rsidR="00847C61" w:rsidRPr="00137901">
              <w:rPr>
                <w:rFonts w:ascii="Calibri" w:hAnsi="Calibri" w:cs="Calibri"/>
                <w:color w:val="0F0F0F"/>
                <w:sz w:val="22"/>
                <w:szCs w:val="22"/>
                <w:lang w:eastAsia="en-US"/>
              </w:rPr>
              <w:instrText>MERGEFIELD Att.Type</w:instrText>
            </w:r>
            <w:r w:rsidRPr="00137901">
              <w:rPr>
                <w:rFonts w:ascii="Calibri" w:hAnsi="Calibri" w:cs="Calibri"/>
                <w:color w:val="0F0F0F"/>
                <w:sz w:val="22"/>
                <w:szCs w:val="22"/>
                <w:lang w:eastAsia="en-US"/>
              </w:rPr>
              <w:fldChar w:fldCharType="separate"/>
            </w:r>
            <w:r w:rsidR="00847C61" w:rsidRPr="00137901">
              <w:rPr>
                <w:rFonts w:ascii="Calibri" w:hAnsi="Calibri" w:cs="Calibri"/>
                <w:color w:val="0F0F0F"/>
                <w:sz w:val="22"/>
                <w:szCs w:val="22"/>
                <w:lang w:eastAsia="en-US"/>
              </w:rPr>
              <w:t>AN10</w:t>
            </w:r>
            <w:r w:rsidRPr="00137901">
              <w:rPr>
                <w:rFonts w:ascii="Calibri" w:hAnsi="Calibri" w:cs="Calibri"/>
                <w:color w:val="0F0F0F"/>
                <w:sz w:val="22"/>
                <w:szCs w:val="22"/>
                <w:lang w:eastAsia="en-US"/>
              </w:rPr>
              <w:fldChar w:fldCharType="end"/>
            </w:r>
          </w:p>
        </w:tc>
        <w:tc>
          <w:tcPr>
            <w:tcW w:w="810" w:type="dxa"/>
            <w:tcBorders>
              <w:top w:val="nil"/>
              <w:left w:val="nil"/>
              <w:bottom w:val="nil"/>
              <w:right w:val="nil"/>
            </w:tcBorders>
          </w:tcPr>
          <w:p w14:paraId="4097745A" w14:textId="77777777" w:rsidR="00847C61" w:rsidRPr="00751C18"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 xml:space="preserve">1 </w:t>
            </w:r>
            <w:r w:rsidR="00847C61"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00DE73DB"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00DE73DB" w:rsidRPr="00751C18">
              <w:rPr>
                <w:rFonts w:ascii="Calibri" w:hAnsi="Calibri" w:cs="Calibri"/>
                <w:color w:val="0F0F0F"/>
                <w:sz w:val="22"/>
                <w:szCs w:val="22"/>
                <w:lang w:eastAsia="en-US"/>
              </w:rPr>
              <w:fldChar w:fldCharType="end"/>
            </w:r>
          </w:p>
        </w:tc>
        <w:bookmarkEnd w:id="513"/>
      </w:tr>
      <w:tr w:rsidR="00847C61" w:rsidRPr="00751C18" w14:paraId="2983818E" w14:textId="77777777" w:rsidTr="00EE41D4">
        <w:tc>
          <w:tcPr>
            <w:tcW w:w="450" w:type="dxa"/>
            <w:tcBorders>
              <w:top w:val="nil"/>
              <w:left w:val="nil"/>
              <w:bottom w:val="nil"/>
              <w:right w:val="nil"/>
            </w:tcBorders>
          </w:tcPr>
          <w:p w14:paraId="6DD144C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4" w:name="BKM_489C8AEF_7CAA_40e5_88CB_98CD03E5C340"/>
          </w:p>
        </w:tc>
        <w:tc>
          <w:tcPr>
            <w:tcW w:w="2790" w:type="dxa"/>
            <w:gridSpan w:val="2"/>
            <w:tcBorders>
              <w:top w:val="nil"/>
              <w:left w:val="nil"/>
              <w:bottom w:val="nil"/>
              <w:right w:val="nil"/>
            </w:tcBorders>
          </w:tcPr>
          <w:p w14:paraId="1048D4E0" w14:textId="77777777" w:rsidR="00847C61" w:rsidRPr="00751C18"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 xml:space="preserve">- </w:t>
            </w:r>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Ondertekeningdatum</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551B409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datum waarop de ondertekening van het INFORMATIEOBJECT heeft plaatsgevonden</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118A7319" w14:textId="77777777" w:rsidR="00847C61" w:rsidRPr="00137901"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fldChar w:fldCharType="begin" w:fldLock="1"/>
            </w:r>
            <w:r w:rsidR="00847C61" w:rsidRPr="00137901">
              <w:rPr>
                <w:rFonts w:ascii="Calibri" w:hAnsi="Calibri" w:cs="Calibri"/>
                <w:color w:val="0F0F0F"/>
                <w:sz w:val="22"/>
                <w:szCs w:val="22"/>
                <w:lang w:eastAsia="en-US"/>
              </w:rPr>
              <w:instrText>MERGEFIELD Att.Type</w:instrText>
            </w:r>
            <w:r w:rsidRPr="00137901">
              <w:rPr>
                <w:rFonts w:ascii="Calibri" w:hAnsi="Calibri" w:cs="Calibri"/>
                <w:color w:val="0F0F0F"/>
                <w:sz w:val="22"/>
                <w:szCs w:val="22"/>
                <w:lang w:eastAsia="en-US"/>
              </w:rPr>
              <w:fldChar w:fldCharType="separate"/>
            </w:r>
            <w:r w:rsidR="00847C61" w:rsidRPr="00137901">
              <w:rPr>
                <w:rFonts w:ascii="Calibri" w:hAnsi="Calibri" w:cs="Calibri"/>
                <w:color w:val="0F0F0F"/>
                <w:sz w:val="22"/>
                <w:szCs w:val="22"/>
                <w:lang w:eastAsia="en-US"/>
              </w:rPr>
              <w:t>Datum (jjjjmmdd)</w:t>
            </w:r>
            <w:r w:rsidRPr="00137901">
              <w:rPr>
                <w:rFonts w:ascii="Calibri" w:hAnsi="Calibri" w:cs="Calibri"/>
                <w:color w:val="0F0F0F"/>
                <w:sz w:val="22"/>
                <w:szCs w:val="22"/>
                <w:lang w:eastAsia="en-US"/>
              </w:rPr>
              <w:fldChar w:fldCharType="end"/>
            </w:r>
          </w:p>
        </w:tc>
        <w:tc>
          <w:tcPr>
            <w:tcW w:w="810" w:type="dxa"/>
            <w:tcBorders>
              <w:top w:val="nil"/>
              <w:left w:val="nil"/>
              <w:bottom w:val="nil"/>
              <w:right w:val="nil"/>
            </w:tcBorders>
          </w:tcPr>
          <w:p w14:paraId="076E3212" w14:textId="77777777" w:rsidR="00847C61" w:rsidRPr="00751C18" w:rsidRDefault="00137901" w:rsidP="0013790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1</w:t>
            </w:r>
            <w:r w:rsidR="00847C61" w:rsidRPr="00751C18">
              <w:rPr>
                <w:rFonts w:ascii="Calibri" w:hAnsi="Calibri" w:cs="Calibri"/>
                <w:color w:val="0F0F0F"/>
                <w:sz w:val="22"/>
                <w:szCs w:val="22"/>
                <w:lang w:eastAsia="en-US"/>
              </w:rPr>
              <w:t xml:space="preserve"> - </w:t>
            </w:r>
            <w:r w:rsidR="00DE73DB"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00DE73DB"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00DE73DB" w:rsidRPr="00751C18">
              <w:rPr>
                <w:rFonts w:ascii="Calibri" w:hAnsi="Calibri" w:cs="Calibri"/>
                <w:color w:val="0F0F0F"/>
                <w:sz w:val="22"/>
                <w:szCs w:val="22"/>
                <w:lang w:eastAsia="en-US"/>
              </w:rPr>
              <w:fldChar w:fldCharType="end"/>
            </w:r>
          </w:p>
        </w:tc>
        <w:bookmarkEnd w:id="514"/>
      </w:tr>
      <w:tr w:rsidR="00847C61" w:rsidRPr="00751C18" w14:paraId="4464E4B7" w14:textId="77777777" w:rsidTr="00EE41D4">
        <w:tc>
          <w:tcPr>
            <w:tcW w:w="450" w:type="dxa"/>
            <w:tcBorders>
              <w:top w:val="nil"/>
              <w:left w:val="nil"/>
              <w:bottom w:val="nil"/>
              <w:right w:val="nil"/>
            </w:tcBorders>
          </w:tcPr>
          <w:p w14:paraId="350DF41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5" w:name="BKM_7236361D_303B_46df_8F47_E4260716DC65"/>
          </w:p>
        </w:tc>
        <w:tc>
          <w:tcPr>
            <w:tcW w:w="2790" w:type="dxa"/>
            <w:gridSpan w:val="2"/>
            <w:tcBorders>
              <w:top w:val="nil"/>
              <w:left w:val="nil"/>
              <w:bottom w:val="nil"/>
              <w:right w:val="nil"/>
            </w:tcBorders>
          </w:tcPr>
          <w:p w14:paraId="7359BF1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Verschijningsvorm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505B48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essentiële opmaakaspecten van een INFORMATIEOBJECT.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56EC1FD2" w14:textId="77777777" w:rsidR="00847C61" w:rsidRPr="00137901"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fldChar w:fldCharType="begin" w:fldLock="1"/>
            </w:r>
            <w:r w:rsidR="00847C61" w:rsidRPr="00137901">
              <w:rPr>
                <w:rFonts w:ascii="Calibri" w:hAnsi="Calibri" w:cs="Calibri"/>
                <w:color w:val="0F0F0F"/>
                <w:sz w:val="22"/>
                <w:szCs w:val="22"/>
                <w:lang w:eastAsia="en-US"/>
              </w:rPr>
              <w:instrText>MERGEFIELD Att.Type</w:instrText>
            </w:r>
            <w:r w:rsidRPr="00137901">
              <w:rPr>
                <w:rFonts w:ascii="Calibri" w:hAnsi="Calibri" w:cs="Calibri"/>
                <w:color w:val="0F0F0F"/>
                <w:sz w:val="22"/>
                <w:szCs w:val="22"/>
                <w:lang w:eastAsia="en-US"/>
              </w:rPr>
              <w:fldChar w:fldCharType="separate"/>
            </w:r>
            <w:r w:rsidR="00847C61" w:rsidRPr="00137901">
              <w:rPr>
                <w:rFonts w:ascii="Calibri" w:hAnsi="Calibri" w:cs="Calibri"/>
                <w:color w:val="0F0F0F"/>
                <w:sz w:val="22"/>
                <w:szCs w:val="22"/>
                <w:lang w:eastAsia="en-US"/>
              </w:rPr>
              <w:t>String</w:t>
            </w:r>
            <w:r w:rsidRPr="00137901">
              <w:rPr>
                <w:rFonts w:ascii="Calibri" w:hAnsi="Calibri" w:cs="Calibri"/>
                <w:color w:val="0F0F0F"/>
                <w:sz w:val="22"/>
                <w:szCs w:val="22"/>
                <w:lang w:eastAsia="en-US"/>
              </w:rPr>
              <w:fldChar w:fldCharType="end"/>
            </w:r>
          </w:p>
        </w:tc>
        <w:tc>
          <w:tcPr>
            <w:tcW w:w="810" w:type="dxa"/>
            <w:tcBorders>
              <w:top w:val="nil"/>
              <w:left w:val="nil"/>
              <w:bottom w:val="nil"/>
              <w:right w:val="nil"/>
            </w:tcBorders>
          </w:tcPr>
          <w:p w14:paraId="3B8DA7A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15"/>
      </w:tr>
    </w:tbl>
    <w:p w14:paraId="6DA72BC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67BB21DB" w14:textId="77777777" w:rsidTr="00847C61">
        <w:tc>
          <w:tcPr>
            <w:tcW w:w="9360" w:type="dxa"/>
            <w:gridSpan w:val="3"/>
            <w:tcBorders>
              <w:top w:val="nil"/>
              <w:left w:val="nil"/>
              <w:bottom w:val="nil"/>
              <w:right w:val="nil"/>
            </w:tcBorders>
          </w:tcPr>
          <w:p w14:paraId="41474F5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4E6F4A1F" w14:textId="77777777" w:rsidTr="00847C61">
        <w:tc>
          <w:tcPr>
            <w:tcW w:w="450" w:type="dxa"/>
            <w:tcBorders>
              <w:top w:val="nil"/>
              <w:left w:val="nil"/>
              <w:bottom w:val="nil"/>
              <w:right w:val="nil"/>
            </w:tcBorders>
          </w:tcPr>
          <w:p w14:paraId="110EAE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B42388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367EC05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7A4F59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3330EFFF" w14:textId="77777777" w:rsidTr="00847C61">
        <w:tc>
          <w:tcPr>
            <w:tcW w:w="450" w:type="dxa"/>
            <w:tcBorders>
              <w:top w:val="nil"/>
              <w:left w:val="nil"/>
              <w:bottom w:val="nil"/>
              <w:right w:val="nil"/>
            </w:tcBorders>
          </w:tcPr>
          <w:p w14:paraId="1E7B690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F79A66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8F1D4B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relevant</w:t>
            </w:r>
            <w:r w:rsidR="00DE73DB" w:rsidRPr="00751C18">
              <w:rPr>
                <w:rFonts w:ascii="Calibri" w:hAnsi="Calibri" w:cs="Calibri"/>
                <w:color w:val="0F0F0F"/>
                <w:sz w:val="22"/>
                <w:szCs w:val="22"/>
                <w:lang w:eastAsia="en-US"/>
              </w:rPr>
              <w:fldChar w:fldCharType="end"/>
            </w:r>
          </w:p>
          <w:p w14:paraId="7079A6A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5FC17F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INFORMATIEOBJECTen die een rol spelen bij en/of ontvangen zijn gedurende een KLANTCONTACT.</w:t>
            </w:r>
            <w:r w:rsidRPr="00751C18">
              <w:rPr>
                <w:rFonts w:ascii="Arial" w:hAnsi="Arial" w:cs="Arial"/>
                <w:szCs w:val="20"/>
                <w:lang w:val="en-AU" w:eastAsia="en-US"/>
              </w:rPr>
              <w:fldChar w:fldCharType="end"/>
            </w:r>
          </w:p>
        </w:tc>
      </w:tr>
      <w:tr w:rsidR="00847C61" w:rsidRPr="00751C18" w14:paraId="3EC39311" w14:textId="77777777" w:rsidTr="00847C61">
        <w:trPr>
          <w:trHeight w:hRule="exact" w:val="128"/>
        </w:trPr>
        <w:tc>
          <w:tcPr>
            <w:tcW w:w="450" w:type="dxa"/>
            <w:tcBorders>
              <w:top w:val="nil"/>
              <w:left w:val="nil"/>
              <w:bottom w:val="nil"/>
              <w:right w:val="nil"/>
            </w:tcBorders>
          </w:tcPr>
          <w:p w14:paraId="7773CE1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0B755D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46556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2788115" w14:textId="77777777" w:rsidTr="00847C61">
        <w:tc>
          <w:tcPr>
            <w:tcW w:w="450" w:type="dxa"/>
            <w:tcBorders>
              <w:top w:val="nil"/>
              <w:left w:val="nil"/>
              <w:bottom w:val="nil"/>
              <w:right w:val="nil"/>
            </w:tcBorders>
          </w:tcPr>
          <w:p w14:paraId="6FEDC10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F12F8D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5E04AA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is ontvangen van of verzonden aan </w:t>
            </w:r>
            <w:r w:rsidR="00DE73DB" w:rsidRPr="00751C18">
              <w:rPr>
                <w:rFonts w:ascii="Calibri" w:hAnsi="Calibri" w:cs="Calibri"/>
                <w:color w:val="0F0F0F"/>
                <w:sz w:val="22"/>
                <w:szCs w:val="22"/>
                <w:lang w:eastAsia="en-US"/>
              </w:rPr>
              <w:fldChar w:fldCharType="end"/>
            </w:r>
          </w:p>
          <w:p w14:paraId="689CFBF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BETROKKENE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97B83B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BETROKKENE waarvan het INFORMATIEOBJECT is ontvangen en/of waaraan het is verzonden.</w:t>
            </w:r>
            <w:r w:rsidRPr="00751C18">
              <w:rPr>
                <w:rFonts w:ascii="Arial" w:hAnsi="Arial" w:cs="Arial"/>
                <w:szCs w:val="20"/>
                <w:lang w:val="en-AU" w:eastAsia="en-US"/>
              </w:rPr>
              <w:fldChar w:fldCharType="end"/>
            </w:r>
          </w:p>
        </w:tc>
      </w:tr>
      <w:tr w:rsidR="00847C61" w:rsidRPr="00751C18" w14:paraId="29E15D69" w14:textId="77777777" w:rsidTr="00847C61">
        <w:trPr>
          <w:trHeight w:hRule="exact" w:val="128"/>
        </w:trPr>
        <w:tc>
          <w:tcPr>
            <w:tcW w:w="450" w:type="dxa"/>
            <w:tcBorders>
              <w:top w:val="nil"/>
              <w:left w:val="nil"/>
              <w:bottom w:val="nil"/>
              <w:right w:val="nil"/>
            </w:tcBorders>
          </w:tcPr>
          <w:p w14:paraId="23FCE3A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7B6ACD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611F49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111E8FB" w14:textId="77777777" w:rsidTr="00847C61">
        <w:tc>
          <w:tcPr>
            <w:tcW w:w="450" w:type="dxa"/>
            <w:tcBorders>
              <w:top w:val="nil"/>
              <w:left w:val="nil"/>
              <w:bottom w:val="nil"/>
              <w:right w:val="nil"/>
            </w:tcBorders>
          </w:tcPr>
          <w:p w14:paraId="45C9581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845471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4C61E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14:paraId="6F9823D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AA4D87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14:paraId="634EB15A" w14:textId="77777777" w:rsidTr="00847C61">
        <w:trPr>
          <w:trHeight w:hRule="exact" w:val="128"/>
        </w:trPr>
        <w:tc>
          <w:tcPr>
            <w:tcW w:w="450" w:type="dxa"/>
            <w:tcBorders>
              <w:top w:val="nil"/>
              <w:left w:val="nil"/>
              <w:bottom w:val="nil"/>
              <w:right w:val="nil"/>
            </w:tcBorders>
          </w:tcPr>
          <w:p w14:paraId="0723E08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669010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559DBB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2B21A49" w14:textId="77777777" w:rsidTr="00847C61">
        <w:tc>
          <w:tcPr>
            <w:tcW w:w="450" w:type="dxa"/>
            <w:tcBorders>
              <w:top w:val="nil"/>
              <w:left w:val="nil"/>
              <w:bottom w:val="nil"/>
              <w:right w:val="nil"/>
            </w:tcBorders>
          </w:tcPr>
          <w:p w14:paraId="5CF6BA8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05F08B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58DF14D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14:paraId="0130A38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1FE453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14:paraId="782CD994" w14:textId="77777777" w:rsidTr="00847C61">
        <w:trPr>
          <w:trHeight w:hRule="exact" w:val="128"/>
        </w:trPr>
        <w:tc>
          <w:tcPr>
            <w:tcW w:w="450" w:type="dxa"/>
            <w:tcBorders>
              <w:top w:val="nil"/>
              <w:left w:val="nil"/>
              <w:bottom w:val="nil"/>
              <w:right w:val="nil"/>
            </w:tcBorders>
          </w:tcPr>
          <w:p w14:paraId="15A73684"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AE3312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8E299A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2864817" w14:textId="77777777" w:rsidTr="00847C61">
        <w:tc>
          <w:tcPr>
            <w:tcW w:w="450" w:type="dxa"/>
            <w:tcBorders>
              <w:top w:val="nil"/>
              <w:left w:val="nil"/>
              <w:bottom w:val="nil"/>
              <w:right w:val="nil"/>
            </w:tcBorders>
          </w:tcPr>
          <w:p w14:paraId="6BA3FB0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CE2038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55AF012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00DE73DB" w:rsidRPr="00751C18">
              <w:rPr>
                <w:rFonts w:ascii="Calibri" w:hAnsi="Calibri" w:cs="Calibri"/>
                <w:color w:val="0F0F0F"/>
                <w:sz w:val="22"/>
                <w:szCs w:val="22"/>
                <w:lang w:eastAsia="en-US"/>
              </w:rPr>
              <w:fldChar w:fldCharType="end"/>
            </w:r>
          </w:p>
          <w:p w14:paraId="35CB1EB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C66102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aard van het INFORMATIEOBJECT zoals gehanteerd door de zaakbehandelende organisatie.</w:t>
            </w:r>
          </w:p>
        </w:tc>
      </w:tr>
      <w:tr w:rsidR="00847C61" w:rsidRPr="00751C18" w14:paraId="3F7E4844" w14:textId="77777777" w:rsidTr="00847C61">
        <w:trPr>
          <w:trHeight w:hRule="exact" w:val="128"/>
        </w:trPr>
        <w:tc>
          <w:tcPr>
            <w:tcW w:w="450" w:type="dxa"/>
            <w:tcBorders>
              <w:top w:val="nil"/>
              <w:left w:val="nil"/>
              <w:bottom w:val="nil"/>
              <w:right w:val="nil"/>
            </w:tcBorders>
          </w:tcPr>
          <w:p w14:paraId="74885C5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2E4C5CF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2973FF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36CE4D" w14:textId="77777777" w:rsidTr="00847C61">
        <w:tc>
          <w:tcPr>
            <w:tcW w:w="450" w:type="dxa"/>
            <w:tcBorders>
              <w:top w:val="nil"/>
              <w:left w:val="nil"/>
              <w:bottom w:val="nil"/>
              <w:right w:val="nil"/>
            </w:tcBorders>
          </w:tcPr>
          <w:p w14:paraId="6AA7288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9C9A18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7456D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kan vastgelegd zijn als</w:t>
            </w:r>
            <w:r w:rsidR="00DE73DB" w:rsidRPr="00751C18">
              <w:rPr>
                <w:rFonts w:ascii="Calibri" w:hAnsi="Calibri" w:cs="Calibri"/>
                <w:color w:val="0F0F0F"/>
                <w:sz w:val="22"/>
                <w:szCs w:val="22"/>
                <w:lang w:eastAsia="en-US"/>
              </w:rPr>
              <w:fldChar w:fldCharType="end"/>
            </w:r>
          </w:p>
          <w:p w14:paraId="7D8CD52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ED9C3B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Aanduiding van het (de) INFORMATIEOBJECT(en) waarin het BESLUIT beschreven is.</w:t>
            </w:r>
            <w:r w:rsidRPr="00751C18">
              <w:rPr>
                <w:rFonts w:ascii="Arial" w:hAnsi="Arial" w:cs="Arial"/>
                <w:szCs w:val="20"/>
                <w:lang w:val="en-AU" w:eastAsia="en-US"/>
              </w:rPr>
              <w:fldChar w:fldCharType="end"/>
            </w:r>
          </w:p>
        </w:tc>
      </w:tr>
      <w:tr w:rsidR="00847C61" w:rsidRPr="00751C18" w14:paraId="50915A36" w14:textId="77777777" w:rsidTr="00847C61">
        <w:trPr>
          <w:trHeight w:hRule="exact" w:val="128"/>
        </w:trPr>
        <w:tc>
          <w:tcPr>
            <w:tcW w:w="450" w:type="dxa"/>
            <w:tcBorders>
              <w:top w:val="nil"/>
              <w:left w:val="nil"/>
              <w:bottom w:val="nil"/>
              <w:right w:val="nil"/>
            </w:tcBorders>
          </w:tcPr>
          <w:p w14:paraId="089532F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ED21E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DD5DD2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569B02D" w14:textId="77777777" w:rsidTr="00847C61">
        <w:tc>
          <w:tcPr>
            <w:tcW w:w="450" w:type="dxa"/>
            <w:tcBorders>
              <w:top w:val="nil"/>
              <w:left w:val="nil"/>
              <w:bottom w:val="nil"/>
              <w:right w:val="nil"/>
            </w:tcBorders>
          </w:tcPr>
          <w:p w14:paraId="733EA2E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4FD721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A0E5F9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kent</w:t>
            </w:r>
            <w:r w:rsidR="00DE73DB" w:rsidRPr="00751C18">
              <w:rPr>
                <w:rFonts w:ascii="Calibri" w:hAnsi="Calibri" w:cs="Calibri"/>
                <w:color w:val="0F0F0F"/>
                <w:sz w:val="22"/>
                <w:szCs w:val="22"/>
                <w:lang w:eastAsia="en-US"/>
              </w:rPr>
              <w:fldChar w:fldCharType="end"/>
            </w:r>
          </w:p>
          <w:p w14:paraId="2475835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B3C5A8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relatie tussen een ZAAK en een INFORMATIEOBJECT dat relevant is voor de behandeling van die ZAAK en/of gecreëerd is in het kader van de behandeling van die ZAAK</w:t>
            </w:r>
            <w:r w:rsidRPr="00751C18">
              <w:rPr>
                <w:rFonts w:ascii="Arial" w:hAnsi="Arial" w:cs="Arial"/>
                <w:szCs w:val="20"/>
                <w:lang w:val="en-AU" w:eastAsia="en-US"/>
              </w:rPr>
              <w:fldChar w:fldCharType="end"/>
            </w:r>
          </w:p>
        </w:tc>
      </w:tr>
      <w:tr w:rsidR="00847C61" w:rsidRPr="00751C18" w14:paraId="1F95B267" w14:textId="77777777" w:rsidTr="00847C61">
        <w:trPr>
          <w:trHeight w:hRule="exact" w:val="128"/>
        </w:trPr>
        <w:tc>
          <w:tcPr>
            <w:tcW w:w="450" w:type="dxa"/>
            <w:tcBorders>
              <w:top w:val="nil"/>
              <w:left w:val="nil"/>
              <w:bottom w:val="nil"/>
              <w:right w:val="nil"/>
            </w:tcBorders>
          </w:tcPr>
          <w:p w14:paraId="2298A4F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FD397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191C09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4CE9DB9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344DD8F8" w14:textId="77777777" w:rsidTr="00847C61">
        <w:tc>
          <w:tcPr>
            <w:tcW w:w="9360" w:type="dxa"/>
            <w:tcBorders>
              <w:top w:val="nil"/>
              <w:left w:val="nil"/>
              <w:bottom w:val="nil"/>
              <w:right w:val="nil"/>
            </w:tcBorders>
          </w:tcPr>
          <w:p w14:paraId="4299A5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1B6F903F"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informatieobject is een generiekere term voor het veelgebruikte begrip document dat beperkter van reikwijdte is. Een informatieobject kan van alles zijn, ongeacht aard en vorm: een tekstverwerkingsdocument, een papieren brief, een webpagina, een landkaart, een foto, een geluidsopname, een dataset, een blog, etcetera. En ook een digitaal ontvangen of gecreeerd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ontvangen of gecreeerd is, is dus niet (alleen) bepalend voor de afbakening van dat wat als informatieobject beschouwd wordt.</w:t>
            </w:r>
          </w:p>
          <w:p w14:paraId="21FD8BD1"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p w14:paraId="16E99CFB"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Zie Diagram Abstracte en concrete objecttypen / informatieobjecten</w:t>
            </w:r>
          </w:p>
          <w:p w14:paraId="1B380AAC"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p w14:paraId="4FFE38E2"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Een informatieobject dat door bijvoorbeeld de initiator van een zaak als één informatieobject wordt beschouwd, kan fysiek uit meerdere informatieobjecten bestaan. Een dergelijke groep fysieke informatieobjecten kan beschouwd worden als één informatieobject. Gezien de definitie kan er immers sprake zijn van het 'geheel van gegevens met een eigen identiteit' waarbij alleen de vorm er toe heeft geleid dat er drie fysieke informatieobjecten zijn ontvangen (tekstverwerkingsdocument, CAD-file en rekenblad). Evenzogoed zouden we het </w:t>
            </w:r>
            <w:r w:rsidRPr="00751C18">
              <w:rPr>
                <w:rFonts w:ascii="Calibri" w:hAnsi="Calibri" w:cs="Calibri"/>
                <w:color w:val="0F0F0F"/>
                <w:sz w:val="22"/>
                <w:szCs w:val="22"/>
                <w:lang w:eastAsia="en-US"/>
              </w:rPr>
              <w:lastRenderedPageBreak/>
              <w:t>ontvangen materiaal kunnen beschouwen als drie afzonderlijke informatieobjecten. Ook kan het zijn dat een informatieobject dat fysiek dezelfde vorm heeft toch beschouwd wordt als bestaande uit meerdere informatieobjecten, bijvoorbeeld een informatieobject met omvangrijke bijlagen, omdat dit beter aansluit bij het gebruik er van. Organisaties gaan hier verschillend mee om. Om in te spelen op de verschillende beschouwingswijzen hebben we INFORMATIEOBJECT zodanig gemodelleerd dat dit dan wel een zelfstandig (fysiek) informatieobject is, het ENKELVOUDIGINFORMATIEOBJECT, dan wel een groep van bij elkaar horende informatieobjecten, passend binnen de definitie, het SAMENGESTELDINFORMATIEOBJECT. Een SAMENGESTELD INFORMATIEOBJECT bestaat telkens uit twee of meer ENKELVOUDIGE INFORMATIEOBJECTen. Organisaties kunnen er voor kiezen alleen de eerste mogelijkheid, het INFORMATIEOBJECT als ENKELVOUDIG INFORMATIEOBJECT te implementeren. Wel moeten zij er mee rekening houden dat zij van andere organisaties, via geautomatiseerde berichtenuitwisseling, samengestelde informatieobjecten 'aangereikt' krijgen en deze transformeren tot enkelvoudige  informatieobjecten.</w:t>
            </w:r>
          </w:p>
          <w:p w14:paraId="66D90C1E"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p w14:paraId="2FB2C8D2"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INFORMATIEOBJECT heeft een N:M-relatie naar ZAAK waarmee we aangeven dat een informatieobject relevant kan zijn voor meer dan één zaak. Dit modelleren we via het objecttype ZAAKINFORMATIEOBJECT. Dit is bijvoorbeeld het geval bij zgn. samengestelde brieven: één brief waarin meerdere zaken aanhangig gemaakt worden zoals een verzoek en een klacht. Door  informatieobjecten te registreren en aan een zaak te relateren wordt het archief bij/van de zaak opgebouwd; alle  informatieobjecten bij een zaak vormen tezamen met de zaakkenmerken het zaakdossier. Het zaakdossier modelleren we dus niet als apart objecttype. Evenmin modelleren we een zgn. objectdossier. Dit betreft immers alle zaken, met bijbehorende kenmerken en informatieobjecten, eventueel van bepaalde zaaktypen, die gerelateerd zijn aan een bepaald OBJECT. We hebben er voor gekozen om informatieobjecten niet te modelleren indien zij niet aan een zaak gekoppeld worden d.w.z. niet tot een zaak leiden. Dergelijke informatieobjecten zijn klaarblijkelijk zodanig onbelangrijk dat zij niet archiefwaardig zijn d.w.z. niet bewaard hoeven te worden om te voldoen aan wettelijke en/of administratieve eisen en/of maatschappelijke behoeften. Een informatieobject zoals hier bedoeld, wordt een zgn. gearchiveerd informatieelement (‘archiefstuk’; in het engels 'record') zo gauw de zaakkenmerken aangeven dat alle daaraan gekoppelde informatieobjecten gearchiveerd dienen te zijn.</w:t>
            </w:r>
          </w:p>
          <w:p w14:paraId="78CEE5AB"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Van ontvangen en verzonden informatieobjecten kunnen de afzenders en geadresseerden telkens op één van twee wijzen vastgelegd worden: gestructureerd door middel van de relatie naar BETROKKENE en ongestructureerd met de desbetreffende attribuutsoorten.</w:t>
            </w:r>
          </w:p>
        </w:tc>
      </w:tr>
    </w:tbl>
    <w:bookmarkStart w:id="516" w:name="BKM_1C28F5AC_5659_4108_85BB_EC339F00306A"/>
    <w:bookmarkEnd w:id="516"/>
    <w:p w14:paraId="298961B6" w14:textId="77777777" w:rsidR="00847C61" w:rsidRPr="0066451F" w:rsidRDefault="00DE73DB" w:rsidP="00847C61">
      <w:pPr>
        <w:pStyle w:val="Kop2"/>
        <w:rPr>
          <w:rFonts w:ascii="Arial" w:hAnsi="Arial"/>
          <w:sz w:val="30"/>
        </w:rPr>
      </w:pPr>
      <w:r w:rsidRPr="0066451F">
        <w:rPr>
          <w:rFonts w:ascii="Arial" w:hAnsi="Arial"/>
          <w:lang w:val="en-AU"/>
        </w:rPr>
        <w:lastRenderedPageBreak/>
        <w:fldChar w:fldCharType="begin" w:fldLock="1"/>
      </w:r>
      <w:r w:rsidR="00847C61" w:rsidRPr="0066451F">
        <w:rPr>
          <w:rFonts w:ascii="Arial" w:hAnsi="Arial"/>
          <w:lang w:val="en-AU"/>
        </w:rPr>
        <w:instrText xml:space="preserve">MERGEFIELD </w:instrText>
      </w:r>
      <w:r w:rsidR="00847C61" w:rsidRPr="0066451F">
        <w:instrText>Element.Stereotype</w:instrText>
      </w:r>
      <w:r w:rsidRPr="0066451F">
        <w:rPr>
          <w:rFonts w:ascii="Arial" w:hAnsi="Arial"/>
          <w:lang w:val="en-AU"/>
        </w:rPr>
        <w:fldChar w:fldCharType="separate"/>
      </w:r>
      <w:bookmarkStart w:id="517" w:name="_Toc404268820"/>
      <w:bookmarkStart w:id="518" w:name="_Toc517097662"/>
      <w:r w:rsidR="00847C61" w:rsidRPr="0066451F">
        <w:t>Objecttype</w:t>
      </w:r>
      <w:r w:rsidRPr="0066451F">
        <w:rPr>
          <w:rFonts w:ascii="Arial" w:hAnsi="Arial"/>
          <w:lang w:val="en-AU"/>
        </w:rPr>
        <w:fldChar w:fldCharType="end"/>
      </w:r>
      <w:r w:rsidR="00847C61" w:rsidRPr="0066451F">
        <w:t xml:space="preserve"> </w:t>
      </w:r>
      <w:r w:rsidR="003B6B78">
        <w:fldChar w:fldCharType="begin" w:fldLock="1"/>
      </w:r>
      <w:r w:rsidR="003B6B78">
        <w:instrText>MERGEFIELD Element.Name</w:instrText>
      </w:r>
      <w:r w:rsidR="003B6B78">
        <w:fldChar w:fldCharType="separate"/>
      </w:r>
      <w:r w:rsidR="00847C61" w:rsidRPr="0066451F">
        <w:t>INFORMATIEOBJECTTYPE</w:t>
      </w:r>
      <w:bookmarkEnd w:id="517"/>
      <w:bookmarkEnd w:id="518"/>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66451F" w14:paraId="6656B84C" w14:textId="77777777" w:rsidTr="00847C61">
        <w:trPr>
          <w:trHeight w:val="271"/>
        </w:trPr>
        <w:tc>
          <w:tcPr>
            <w:tcW w:w="2340" w:type="dxa"/>
            <w:gridSpan w:val="2"/>
            <w:tcBorders>
              <w:top w:val="nil"/>
              <w:left w:val="nil"/>
              <w:bottom w:val="nil"/>
              <w:right w:val="nil"/>
            </w:tcBorders>
          </w:tcPr>
          <w:p w14:paraId="16763EC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515288CB"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w:t>
            </w:r>
            <w:r w:rsidRPr="0066451F">
              <w:rPr>
                <w:rFonts w:ascii="Arial" w:hAnsi="Arial" w:cs="Arial"/>
                <w:szCs w:val="24"/>
                <w:lang w:val="en-AU" w:eastAsia="en-US"/>
              </w:rPr>
              <w:fldChar w:fldCharType="end"/>
            </w:r>
          </w:p>
        </w:tc>
      </w:tr>
      <w:tr w:rsidR="00847C61" w:rsidRPr="0066451F" w14:paraId="7FBE9C86" w14:textId="77777777" w:rsidTr="00847C61">
        <w:trPr>
          <w:trHeight w:hRule="exact" w:val="128"/>
        </w:trPr>
        <w:tc>
          <w:tcPr>
            <w:tcW w:w="2340" w:type="dxa"/>
            <w:gridSpan w:val="2"/>
            <w:tcBorders>
              <w:top w:val="nil"/>
              <w:left w:val="nil"/>
              <w:bottom w:val="nil"/>
              <w:right w:val="nil"/>
            </w:tcBorders>
          </w:tcPr>
          <w:p w14:paraId="27E932A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849BC0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0EDEF1BA" w14:textId="77777777" w:rsidTr="00847C61">
        <w:trPr>
          <w:trHeight w:val="151"/>
        </w:trPr>
        <w:tc>
          <w:tcPr>
            <w:tcW w:w="2340" w:type="dxa"/>
            <w:gridSpan w:val="2"/>
            <w:tcBorders>
              <w:top w:val="nil"/>
              <w:left w:val="nil"/>
              <w:bottom w:val="nil"/>
              <w:right w:val="nil"/>
            </w:tcBorders>
          </w:tcPr>
          <w:p w14:paraId="4E87ADE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62830A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ZTC</w:t>
            </w:r>
          </w:p>
        </w:tc>
      </w:tr>
      <w:tr w:rsidR="00847C61" w:rsidRPr="0066451F" w14:paraId="3E7D0DA4" w14:textId="77777777" w:rsidTr="00847C61">
        <w:trPr>
          <w:trHeight w:hRule="exact" w:val="128"/>
        </w:trPr>
        <w:tc>
          <w:tcPr>
            <w:tcW w:w="2340" w:type="dxa"/>
            <w:gridSpan w:val="2"/>
            <w:tcBorders>
              <w:top w:val="nil"/>
              <w:left w:val="nil"/>
              <w:bottom w:val="nil"/>
              <w:right w:val="nil"/>
            </w:tcBorders>
          </w:tcPr>
          <w:p w14:paraId="19EC208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2A77D4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4B0C018D" w14:textId="77777777" w:rsidTr="00847C61">
        <w:tc>
          <w:tcPr>
            <w:tcW w:w="2340" w:type="dxa"/>
            <w:gridSpan w:val="2"/>
            <w:tcBorders>
              <w:top w:val="nil"/>
              <w:left w:val="nil"/>
              <w:bottom w:val="nil"/>
              <w:right w:val="nil"/>
            </w:tcBorders>
          </w:tcPr>
          <w:p w14:paraId="5E811D0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A4458B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1 juni 2008</w:t>
            </w:r>
          </w:p>
        </w:tc>
      </w:tr>
      <w:tr w:rsidR="00847C61" w:rsidRPr="0066451F" w14:paraId="20EE6EC3" w14:textId="77777777" w:rsidTr="00847C61">
        <w:trPr>
          <w:trHeight w:hRule="exact" w:val="241"/>
        </w:trPr>
        <w:tc>
          <w:tcPr>
            <w:tcW w:w="2340" w:type="dxa"/>
            <w:gridSpan w:val="2"/>
            <w:tcBorders>
              <w:top w:val="nil"/>
              <w:left w:val="nil"/>
              <w:bottom w:val="nil"/>
              <w:right w:val="nil"/>
            </w:tcBorders>
          </w:tcPr>
          <w:p w14:paraId="26A46A5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C908FE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40850110" w14:textId="77777777" w:rsidTr="00847C61">
        <w:tc>
          <w:tcPr>
            <w:tcW w:w="2340" w:type="dxa"/>
            <w:gridSpan w:val="2"/>
            <w:tcBorders>
              <w:top w:val="nil"/>
              <w:left w:val="nil"/>
              <w:bottom w:val="nil"/>
              <w:right w:val="nil"/>
            </w:tcBorders>
          </w:tcPr>
          <w:p w14:paraId="761BE56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73BE9C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39768FDC" w14:textId="77777777" w:rsidTr="00847C61">
        <w:tc>
          <w:tcPr>
            <w:tcW w:w="450" w:type="dxa"/>
            <w:tcBorders>
              <w:top w:val="nil"/>
              <w:left w:val="nil"/>
              <w:bottom w:val="nil"/>
              <w:right w:val="nil"/>
            </w:tcBorders>
          </w:tcPr>
          <w:p w14:paraId="4986A75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519" w:name="BKM_969850DD_99D4_4a03_8257_4665B678330F"/>
          </w:p>
        </w:tc>
        <w:tc>
          <w:tcPr>
            <w:tcW w:w="2790" w:type="dxa"/>
            <w:gridSpan w:val="2"/>
            <w:tcBorders>
              <w:top w:val="nil"/>
              <w:left w:val="nil"/>
              <w:bottom w:val="nil"/>
              <w:right w:val="nil"/>
            </w:tcBorders>
          </w:tcPr>
          <w:p w14:paraId="4DCF91D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Attribuutnaam</w:t>
            </w:r>
          </w:p>
        </w:tc>
        <w:tc>
          <w:tcPr>
            <w:tcW w:w="6120" w:type="dxa"/>
            <w:tcBorders>
              <w:top w:val="nil"/>
              <w:left w:val="nil"/>
              <w:bottom w:val="nil"/>
              <w:right w:val="nil"/>
            </w:tcBorders>
          </w:tcPr>
          <w:p w14:paraId="2F1AFD5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00000"/>
                <w:sz w:val="22"/>
                <w:szCs w:val="24"/>
                <w:lang w:eastAsia="en-US"/>
              </w:rPr>
              <w:t>Herkomst</w:t>
            </w:r>
          </w:p>
        </w:tc>
      </w:tr>
      <w:tr w:rsidR="00847C61" w:rsidRPr="0066451F" w14:paraId="6C94281B" w14:textId="77777777" w:rsidTr="00847C61">
        <w:tc>
          <w:tcPr>
            <w:tcW w:w="450" w:type="dxa"/>
            <w:tcBorders>
              <w:top w:val="nil"/>
              <w:left w:val="nil"/>
              <w:bottom w:val="nil"/>
              <w:right w:val="nil"/>
            </w:tcBorders>
          </w:tcPr>
          <w:p w14:paraId="1479B1C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BA6FF3C"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Informatieobjecttype-omschrijving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09A5AA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Informatieobjecttype-omschrijving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19"/>
      </w:tr>
      <w:tr w:rsidR="00847C61" w:rsidRPr="0066451F" w14:paraId="7B3A5319" w14:textId="77777777" w:rsidTr="00847C61">
        <w:tc>
          <w:tcPr>
            <w:tcW w:w="450" w:type="dxa"/>
            <w:tcBorders>
              <w:top w:val="nil"/>
              <w:left w:val="nil"/>
              <w:bottom w:val="nil"/>
              <w:right w:val="nil"/>
            </w:tcBorders>
          </w:tcPr>
          <w:p w14:paraId="0AD38E9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0" w:name="BKM_063AF901_28D0_46ce_B60C_A57D78E72CCD"/>
          </w:p>
        </w:tc>
        <w:tc>
          <w:tcPr>
            <w:tcW w:w="2790" w:type="dxa"/>
            <w:gridSpan w:val="2"/>
            <w:tcBorders>
              <w:top w:val="nil"/>
              <w:left w:val="nil"/>
              <w:bottom w:val="nil"/>
              <w:right w:val="nil"/>
            </w:tcBorders>
          </w:tcPr>
          <w:p w14:paraId="71131225"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Domein</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03AC11F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CATALOGUS</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Domein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20"/>
      </w:tr>
      <w:tr w:rsidR="00847C61" w:rsidRPr="00022289" w14:paraId="4CF2DEDD" w14:textId="77777777" w:rsidTr="00847C61">
        <w:tc>
          <w:tcPr>
            <w:tcW w:w="450" w:type="dxa"/>
            <w:tcBorders>
              <w:top w:val="nil"/>
              <w:left w:val="nil"/>
              <w:bottom w:val="nil"/>
              <w:right w:val="nil"/>
            </w:tcBorders>
          </w:tcPr>
          <w:p w14:paraId="0792D78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1" w:name="BKM_572FF26D_6CD4_44c0_924B_57A58EFD1FEC"/>
          </w:p>
        </w:tc>
        <w:tc>
          <w:tcPr>
            <w:tcW w:w="2790" w:type="dxa"/>
            <w:gridSpan w:val="2"/>
            <w:tcBorders>
              <w:top w:val="nil"/>
              <w:left w:val="nil"/>
              <w:bottom w:val="nil"/>
              <w:right w:val="nil"/>
            </w:tcBorders>
          </w:tcPr>
          <w:p w14:paraId="276309D2"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RSIN</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1D7C847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66451F">
              <w:rPr>
                <w:rFonts w:ascii="Calibri" w:hAnsi="Calibri" w:cs="Arial"/>
                <w:color w:val="000000"/>
                <w:sz w:val="22"/>
                <w:szCs w:val="24"/>
                <w:lang w:val="en-US" w:eastAsia="en-US"/>
              </w:rPr>
              <w:t>ZTC</w:t>
            </w:r>
            <w:r>
              <w:rPr>
                <w:rFonts w:ascii="Calibri" w:hAnsi="Calibri" w:cs="Arial"/>
                <w:color w:val="000000"/>
                <w:sz w:val="22"/>
                <w:szCs w:val="24"/>
                <w:lang w:val="en-US" w:eastAsia="en-US"/>
              </w:rPr>
              <w:t>.(Objecttype)</w:t>
            </w:r>
            <w:r w:rsidRPr="0066451F">
              <w:rPr>
                <w:rFonts w:ascii="Calibri" w:hAnsi="Calibri" w:cs="Arial"/>
                <w:color w:val="000000"/>
                <w:sz w:val="22"/>
                <w:szCs w:val="24"/>
                <w:lang w:val="en-US" w:eastAsia="en-US"/>
              </w:rPr>
              <w:t>CATALOGUS</w:t>
            </w:r>
            <w:r>
              <w:rPr>
                <w:rFonts w:ascii="Calibri" w:hAnsi="Calibri" w:cs="Arial"/>
                <w:color w:val="000000"/>
                <w:sz w:val="22"/>
                <w:szCs w:val="24"/>
                <w:lang w:val="en-US" w:eastAsia="en-US"/>
              </w:rPr>
              <w:t>.(Attribuutsoort)</w:t>
            </w:r>
            <w:r w:rsidRPr="0066451F">
              <w:rPr>
                <w:rFonts w:ascii="Calibri" w:hAnsi="Calibri" w:cs="Arial"/>
                <w:color w:val="000000"/>
                <w:sz w:val="22"/>
                <w:szCs w:val="24"/>
                <w:lang w:val="en-US" w:eastAsia="en-US"/>
              </w:rPr>
              <w:t xml:space="preserve">RSIN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val="en-US" w:eastAsia="en-US"/>
              </w:rPr>
              <w:instrText>MERGEFIELD Att.Type</w:instrText>
            </w:r>
            <w:r w:rsidR="00DE73DB" w:rsidRPr="0066451F">
              <w:rPr>
                <w:rFonts w:ascii="Calibri" w:hAnsi="Calibri" w:cs="Arial"/>
                <w:color w:val="000000"/>
                <w:sz w:val="22"/>
                <w:szCs w:val="24"/>
                <w:lang w:eastAsia="en-US"/>
              </w:rPr>
              <w:fldChar w:fldCharType="end"/>
            </w:r>
          </w:p>
        </w:tc>
        <w:bookmarkEnd w:id="521"/>
      </w:tr>
      <w:tr w:rsidR="00847C61" w:rsidRPr="0066451F" w14:paraId="56A706DA" w14:textId="77777777" w:rsidTr="00847C61">
        <w:tc>
          <w:tcPr>
            <w:tcW w:w="450" w:type="dxa"/>
            <w:tcBorders>
              <w:top w:val="nil"/>
              <w:left w:val="nil"/>
              <w:bottom w:val="nil"/>
              <w:right w:val="nil"/>
            </w:tcBorders>
          </w:tcPr>
          <w:p w14:paraId="1C5C940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522" w:name="BKM_07AFE081_98B3_4dfe_9F80_C5E24E1BBE25"/>
          </w:p>
        </w:tc>
        <w:tc>
          <w:tcPr>
            <w:tcW w:w="2790" w:type="dxa"/>
            <w:gridSpan w:val="2"/>
            <w:tcBorders>
              <w:top w:val="nil"/>
              <w:left w:val="nil"/>
              <w:bottom w:val="nil"/>
              <w:right w:val="nil"/>
            </w:tcBorders>
          </w:tcPr>
          <w:p w14:paraId="26A6F4C2"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Informatieobjecttype-omschrijving generiek</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6E087CC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Informatieobjecttype-omschrijving generiek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22"/>
      </w:tr>
      <w:tr w:rsidR="00847C61" w:rsidRPr="0066451F" w14:paraId="605D259D" w14:textId="77777777" w:rsidTr="00847C61">
        <w:tc>
          <w:tcPr>
            <w:tcW w:w="450" w:type="dxa"/>
            <w:tcBorders>
              <w:top w:val="nil"/>
              <w:left w:val="nil"/>
              <w:bottom w:val="nil"/>
              <w:right w:val="nil"/>
            </w:tcBorders>
          </w:tcPr>
          <w:p w14:paraId="60BEB41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3" w:name="BKM_B8514790_3712_45ea_BC01_6D3FDC8E37A2"/>
          </w:p>
        </w:tc>
        <w:tc>
          <w:tcPr>
            <w:tcW w:w="2790" w:type="dxa"/>
            <w:gridSpan w:val="2"/>
            <w:tcBorders>
              <w:top w:val="nil"/>
              <w:left w:val="nil"/>
              <w:bottom w:val="nil"/>
              <w:right w:val="nil"/>
            </w:tcBorders>
          </w:tcPr>
          <w:p w14:paraId="0F0F7022"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Informatieobjectcategorie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E4D8E6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Informatieobjectcategorie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23"/>
      </w:tr>
      <w:tr w:rsidR="00847C61" w:rsidRPr="0066451F" w14:paraId="33301912" w14:textId="77777777" w:rsidTr="00847C61">
        <w:tc>
          <w:tcPr>
            <w:tcW w:w="450" w:type="dxa"/>
            <w:tcBorders>
              <w:top w:val="nil"/>
              <w:left w:val="nil"/>
              <w:bottom w:val="nil"/>
              <w:right w:val="nil"/>
            </w:tcBorders>
          </w:tcPr>
          <w:p w14:paraId="7078DF3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4" w:name="BKM_332AC22C_CFC5_4023_B964_601FF9B47F69"/>
          </w:p>
        </w:tc>
        <w:tc>
          <w:tcPr>
            <w:tcW w:w="2790" w:type="dxa"/>
            <w:gridSpan w:val="2"/>
            <w:tcBorders>
              <w:top w:val="nil"/>
              <w:left w:val="nil"/>
              <w:bottom w:val="nil"/>
              <w:right w:val="nil"/>
            </w:tcBorders>
          </w:tcPr>
          <w:p w14:paraId="6817F906"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Informatieobjecttypetrefwoord</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AB9564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Informatieobjecttypetrefwoord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24"/>
      </w:tr>
      <w:tr w:rsidR="00407C2D" w:rsidRPr="0066451F" w14:paraId="2CD41D8D" w14:textId="77777777" w:rsidTr="00847C61">
        <w:trPr>
          <w:ins w:id="525" w:author="Arjan Kloosterboer" w:date="2017-03-07T11:37:00Z"/>
        </w:trPr>
        <w:tc>
          <w:tcPr>
            <w:tcW w:w="450" w:type="dxa"/>
            <w:tcBorders>
              <w:top w:val="nil"/>
              <w:left w:val="nil"/>
              <w:bottom w:val="nil"/>
              <w:right w:val="nil"/>
            </w:tcBorders>
          </w:tcPr>
          <w:p w14:paraId="50A696D7" w14:textId="77777777" w:rsidR="00407C2D" w:rsidRPr="0066451F" w:rsidRDefault="00407C2D" w:rsidP="00847C61">
            <w:pPr>
              <w:widowControl w:val="0"/>
              <w:autoSpaceDE w:val="0"/>
              <w:autoSpaceDN w:val="0"/>
              <w:adjustRightInd w:val="0"/>
              <w:spacing w:line="240" w:lineRule="auto"/>
              <w:contextualSpacing w:val="0"/>
              <w:rPr>
                <w:ins w:id="526" w:author="Arjan Kloosterboer" w:date="2017-03-07T11:37:00Z"/>
                <w:rFonts w:ascii="Calibri" w:hAnsi="Calibri" w:cs="Arial"/>
                <w:color w:val="0F0F0F"/>
                <w:sz w:val="22"/>
                <w:szCs w:val="24"/>
                <w:lang w:eastAsia="en-US"/>
              </w:rPr>
            </w:pPr>
          </w:p>
        </w:tc>
        <w:tc>
          <w:tcPr>
            <w:tcW w:w="2790" w:type="dxa"/>
            <w:gridSpan w:val="2"/>
            <w:tcBorders>
              <w:top w:val="nil"/>
              <w:left w:val="nil"/>
              <w:bottom w:val="nil"/>
              <w:right w:val="nil"/>
            </w:tcBorders>
          </w:tcPr>
          <w:p w14:paraId="21F5A779" w14:textId="56B4DB01" w:rsidR="00407C2D" w:rsidRPr="0066451F" w:rsidRDefault="00407C2D" w:rsidP="00847C61">
            <w:pPr>
              <w:widowControl w:val="0"/>
              <w:autoSpaceDE w:val="0"/>
              <w:autoSpaceDN w:val="0"/>
              <w:adjustRightInd w:val="0"/>
              <w:spacing w:line="240" w:lineRule="auto"/>
              <w:contextualSpacing w:val="0"/>
              <w:rPr>
                <w:ins w:id="527" w:author="Arjan Kloosterboer" w:date="2017-03-07T11:37:00Z"/>
                <w:rFonts w:ascii="Arial" w:hAnsi="Arial" w:cs="Arial"/>
                <w:szCs w:val="24"/>
                <w:lang w:val="en-AU" w:eastAsia="en-US"/>
              </w:rPr>
            </w:pPr>
            <w:ins w:id="528" w:author="Arjan Kloosterboer" w:date="2017-03-07T11:37:00Z">
              <w:r>
                <w:rPr>
                  <w:rFonts w:ascii="Arial" w:hAnsi="Arial" w:cs="Arial"/>
                  <w:szCs w:val="24"/>
                  <w:lang w:val="en-AU" w:eastAsia="en-US"/>
                </w:rPr>
                <w:t>Vertruwelijkheidaanduiding</w:t>
              </w:r>
            </w:ins>
          </w:p>
        </w:tc>
        <w:tc>
          <w:tcPr>
            <w:tcW w:w="6120" w:type="dxa"/>
            <w:tcBorders>
              <w:top w:val="nil"/>
              <w:left w:val="nil"/>
              <w:bottom w:val="nil"/>
              <w:right w:val="nil"/>
            </w:tcBorders>
          </w:tcPr>
          <w:p w14:paraId="68269FFA" w14:textId="214AF109" w:rsidR="00407C2D" w:rsidRPr="00407C2D" w:rsidRDefault="00407C2D" w:rsidP="00847C61">
            <w:pPr>
              <w:widowControl w:val="0"/>
              <w:autoSpaceDE w:val="0"/>
              <w:autoSpaceDN w:val="0"/>
              <w:adjustRightInd w:val="0"/>
              <w:spacing w:line="240" w:lineRule="auto"/>
              <w:contextualSpacing w:val="0"/>
              <w:rPr>
                <w:ins w:id="529" w:author="Arjan Kloosterboer" w:date="2017-03-07T11:37:00Z"/>
                <w:rFonts w:ascii="Calibri" w:hAnsi="Calibri" w:cs="Arial"/>
                <w:color w:val="000000"/>
                <w:sz w:val="22"/>
                <w:szCs w:val="24"/>
                <w:lang w:eastAsia="en-US"/>
              </w:rPr>
            </w:pPr>
            <w:ins w:id="530" w:author="Arjan Kloosterboer" w:date="2017-03-07T11:37: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407C2D">
                <w:rPr>
                  <w:rFonts w:ascii="Arial" w:hAnsi="Arial" w:cs="Arial"/>
                  <w:szCs w:val="24"/>
                  <w:lang w:eastAsia="en-US"/>
                </w:rPr>
                <w:t xml:space="preserve"> Vertruwelijkheidaanduiding</w:t>
              </w:r>
            </w:ins>
          </w:p>
        </w:tc>
      </w:tr>
      <w:tr w:rsidR="00847C61" w:rsidRPr="0066451F" w14:paraId="641C617F" w14:textId="77777777" w:rsidTr="00847C61">
        <w:tc>
          <w:tcPr>
            <w:tcW w:w="450" w:type="dxa"/>
            <w:tcBorders>
              <w:top w:val="nil"/>
              <w:left w:val="nil"/>
              <w:bottom w:val="nil"/>
              <w:right w:val="nil"/>
            </w:tcBorders>
          </w:tcPr>
          <w:p w14:paraId="573E866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31" w:name="BKM_666970CD_8240_49df_8E54_1FB43276B81B"/>
          </w:p>
        </w:tc>
        <w:tc>
          <w:tcPr>
            <w:tcW w:w="2790" w:type="dxa"/>
            <w:gridSpan w:val="2"/>
            <w:tcBorders>
              <w:top w:val="nil"/>
              <w:left w:val="nil"/>
              <w:bottom w:val="nil"/>
              <w:right w:val="nil"/>
            </w:tcBorders>
          </w:tcPr>
          <w:p w14:paraId="14B70678"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begin geldigheid informatieobjecttype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4C7FF66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begin geldigheid informatieobjecttype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31"/>
      </w:tr>
      <w:tr w:rsidR="00847C61" w:rsidRPr="0066451F" w14:paraId="01552D0D" w14:textId="77777777" w:rsidTr="00847C61">
        <w:tc>
          <w:tcPr>
            <w:tcW w:w="450" w:type="dxa"/>
            <w:tcBorders>
              <w:top w:val="nil"/>
              <w:left w:val="nil"/>
              <w:bottom w:val="nil"/>
              <w:right w:val="nil"/>
            </w:tcBorders>
          </w:tcPr>
          <w:p w14:paraId="2FD5390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32" w:name="BKM_493FD367_B88B_40f3_AB32_BDF682E00F68"/>
          </w:p>
        </w:tc>
        <w:tc>
          <w:tcPr>
            <w:tcW w:w="2790" w:type="dxa"/>
            <w:gridSpan w:val="2"/>
            <w:tcBorders>
              <w:top w:val="nil"/>
              <w:left w:val="nil"/>
              <w:bottom w:val="nil"/>
              <w:right w:val="nil"/>
            </w:tcBorders>
          </w:tcPr>
          <w:p w14:paraId="21FA817D"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einde geldigheid informatieobjecttype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2246631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einde geldigheid informatieobjecttype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32"/>
      </w:tr>
    </w:tbl>
    <w:p w14:paraId="3BADF33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66451F" w14:paraId="20E56FE0" w14:textId="77777777" w:rsidTr="00847C61">
        <w:tc>
          <w:tcPr>
            <w:tcW w:w="9360" w:type="dxa"/>
            <w:gridSpan w:val="3"/>
            <w:tcBorders>
              <w:top w:val="nil"/>
              <w:left w:val="nil"/>
              <w:bottom w:val="nil"/>
              <w:right w:val="nil"/>
            </w:tcBorders>
          </w:tcPr>
          <w:p w14:paraId="1B582DE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Overzicht relaties</w:t>
            </w:r>
          </w:p>
        </w:tc>
      </w:tr>
      <w:tr w:rsidR="00847C61" w:rsidRPr="0066451F" w14:paraId="10C8C295" w14:textId="77777777" w:rsidTr="00847C61">
        <w:tc>
          <w:tcPr>
            <w:tcW w:w="450" w:type="dxa"/>
            <w:tcBorders>
              <w:top w:val="nil"/>
              <w:left w:val="nil"/>
              <w:bottom w:val="nil"/>
              <w:right w:val="nil"/>
            </w:tcBorders>
          </w:tcPr>
          <w:p w14:paraId="1D01BB5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67DDA91"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66451F">
              <w:rPr>
                <w:rFonts w:ascii="Calibri" w:hAnsi="Calibri" w:cs="Arial"/>
                <w:i/>
                <w:color w:val="0F0F0F"/>
                <w:sz w:val="22"/>
                <w:szCs w:val="24"/>
                <w:lang w:eastAsia="en-US"/>
              </w:rPr>
              <w:t>Relatienaam met</w:t>
            </w:r>
          </w:p>
          <w:p w14:paraId="0536C93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1D202F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Definitie</w:t>
            </w:r>
          </w:p>
        </w:tc>
      </w:tr>
      <w:tr w:rsidR="00847C61" w:rsidRPr="0066451F" w14:paraId="4206976F" w14:textId="77777777" w:rsidTr="00847C61">
        <w:tc>
          <w:tcPr>
            <w:tcW w:w="450" w:type="dxa"/>
            <w:tcBorders>
              <w:top w:val="nil"/>
              <w:left w:val="nil"/>
              <w:bottom w:val="nil"/>
              <w:right w:val="nil"/>
            </w:tcBorders>
          </w:tcPr>
          <w:p w14:paraId="00DD837B"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D09C5BF"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14:paraId="0AF415D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van</w:t>
            </w:r>
            <w:r w:rsidR="00DE73DB" w:rsidRPr="0066451F">
              <w:rPr>
                <w:rFonts w:ascii="Calibri" w:hAnsi="Calibri" w:cs="Arial"/>
                <w:color w:val="0F0F0F"/>
                <w:sz w:val="22"/>
                <w:szCs w:val="24"/>
                <w:lang w:eastAsia="en-US"/>
              </w:rPr>
              <w:fldChar w:fldCharType="end"/>
            </w:r>
          </w:p>
          <w:p w14:paraId="50F6BC29"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INFORMATIEOBJECTTYPE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249D4FAE"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Aanduiding van de aard van het INFORMATIEOBJECT zoals gehanteerd door de zaakbehandelende organisatie.</w:t>
            </w:r>
          </w:p>
        </w:tc>
      </w:tr>
      <w:tr w:rsidR="00847C61" w:rsidRPr="0066451F" w14:paraId="780174E0" w14:textId="77777777" w:rsidTr="00847C61">
        <w:trPr>
          <w:trHeight w:hRule="exact" w:val="128"/>
        </w:trPr>
        <w:tc>
          <w:tcPr>
            <w:tcW w:w="450" w:type="dxa"/>
            <w:tcBorders>
              <w:top w:val="nil"/>
              <w:left w:val="nil"/>
              <w:bottom w:val="nil"/>
              <w:right w:val="nil"/>
            </w:tcBorders>
          </w:tcPr>
          <w:p w14:paraId="11EC534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32433EA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8C77C8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AED9EC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66451F" w14:paraId="3F53739D" w14:textId="77777777" w:rsidTr="00847C61">
        <w:trPr>
          <w:cantSplit/>
        </w:trPr>
        <w:tc>
          <w:tcPr>
            <w:tcW w:w="9360" w:type="dxa"/>
            <w:tcBorders>
              <w:top w:val="nil"/>
              <w:left w:val="nil"/>
              <w:bottom w:val="nil"/>
              <w:right w:val="nil"/>
            </w:tcBorders>
          </w:tcPr>
          <w:p w14:paraId="38F1E7D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Toelichting objecttype</w:t>
            </w:r>
          </w:p>
          <w:p w14:paraId="33578343" w14:textId="77777777" w:rsidR="00847C61" w:rsidRPr="0066451F"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De aan de ZTC ontleende gegevens van een INFORMATIEOBJECTTYPE zoals die in het RGBZ gebruikt worden. Zie voor de specificaties van deze gegevens het ZTC.</w:t>
            </w:r>
          </w:p>
        </w:tc>
      </w:tr>
    </w:tbl>
    <w:p w14:paraId="7F871271"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533" w:name="_Toc404268821"/>
      <w:bookmarkStart w:id="534" w:name="_Toc517097663"/>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KLANTCONTACT</w:t>
      </w:r>
      <w:bookmarkEnd w:id="533"/>
      <w:bookmarkEnd w:id="534"/>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19566910" w14:textId="77777777" w:rsidTr="000721F3">
        <w:trPr>
          <w:trHeight w:val="271"/>
        </w:trPr>
        <w:tc>
          <w:tcPr>
            <w:tcW w:w="2340" w:type="dxa"/>
            <w:gridSpan w:val="2"/>
            <w:tcBorders>
              <w:top w:val="nil"/>
              <w:left w:val="nil"/>
              <w:bottom w:val="nil"/>
              <w:right w:val="nil"/>
            </w:tcBorders>
          </w:tcPr>
          <w:p w14:paraId="7BDB730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2CD8EF0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p>
        </w:tc>
      </w:tr>
      <w:tr w:rsidR="00847C61" w:rsidRPr="00751C18" w14:paraId="29E99126" w14:textId="77777777" w:rsidTr="000721F3">
        <w:trPr>
          <w:trHeight w:hRule="exact" w:val="128"/>
        </w:trPr>
        <w:tc>
          <w:tcPr>
            <w:tcW w:w="2340" w:type="dxa"/>
            <w:gridSpan w:val="2"/>
            <w:tcBorders>
              <w:top w:val="nil"/>
              <w:left w:val="nil"/>
              <w:bottom w:val="nil"/>
              <w:right w:val="nil"/>
            </w:tcBorders>
          </w:tcPr>
          <w:p w14:paraId="230940E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50C0A0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CF01D3E" w14:textId="77777777" w:rsidTr="000721F3">
        <w:tc>
          <w:tcPr>
            <w:tcW w:w="2340" w:type="dxa"/>
            <w:gridSpan w:val="2"/>
            <w:tcBorders>
              <w:top w:val="nil"/>
              <w:left w:val="nil"/>
              <w:bottom w:val="nil"/>
              <w:right w:val="nil"/>
            </w:tcBorders>
          </w:tcPr>
          <w:p w14:paraId="00723A2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392D610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KCT</w:t>
            </w:r>
            <w:r w:rsidRPr="00751C18">
              <w:rPr>
                <w:rFonts w:ascii="Arial" w:hAnsi="Arial" w:cs="Arial"/>
                <w:szCs w:val="20"/>
                <w:lang w:val="en-AU" w:eastAsia="en-US"/>
              </w:rPr>
              <w:fldChar w:fldCharType="end"/>
            </w:r>
          </w:p>
        </w:tc>
      </w:tr>
      <w:tr w:rsidR="00847C61" w:rsidRPr="00751C18" w14:paraId="1DEC1529" w14:textId="77777777" w:rsidTr="000721F3">
        <w:trPr>
          <w:trHeight w:hRule="exact" w:val="128"/>
        </w:trPr>
        <w:tc>
          <w:tcPr>
            <w:tcW w:w="2340" w:type="dxa"/>
            <w:gridSpan w:val="2"/>
            <w:tcBorders>
              <w:top w:val="nil"/>
              <w:left w:val="nil"/>
              <w:bottom w:val="nil"/>
              <w:right w:val="nil"/>
            </w:tcBorders>
          </w:tcPr>
          <w:p w14:paraId="429E8E5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7C78FF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E688CD5" w14:textId="77777777" w:rsidTr="000721F3">
        <w:tc>
          <w:tcPr>
            <w:tcW w:w="2340" w:type="dxa"/>
            <w:gridSpan w:val="2"/>
            <w:tcBorders>
              <w:top w:val="nil"/>
              <w:left w:val="nil"/>
              <w:bottom w:val="nil"/>
              <w:right w:val="nil"/>
            </w:tcBorders>
          </w:tcPr>
          <w:p w14:paraId="04F4927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35A3F7D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5838837B" w14:textId="77777777" w:rsidTr="000721F3">
        <w:trPr>
          <w:trHeight w:hRule="exact" w:val="128"/>
        </w:trPr>
        <w:tc>
          <w:tcPr>
            <w:tcW w:w="2340" w:type="dxa"/>
            <w:gridSpan w:val="2"/>
            <w:tcBorders>
              <w:top w:val="nil"/>
              <w:left w:val="nil"/>
              <w:bottom w:val="nil"/>
              <w:right w:val="nil"/>
            </w:tcBorders>
          </w:tcPr>
          <w:p w14:paraId="3BEFC66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89A72F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9F8A298" w14:textId="77777777" w:rsidTr="000721F3">
        <w:trPr>
          <w:trHeight w:val="230"/>
        </w:trPr>
        <w:tc>
          <w:tcPr>
            <w:tcW w:w="2340" w:type="dxa"/>
            <w:gridSpan w:val="2"/>
            <w:tcBorders>
              <w:top w:val="nil"/>
              <w:left w:val="nil"/>
              <w:bottom w:val="nil"/>
              <w:right w:val="nil"/>
            </w:tcBorders>
          </w:tcPr>
          <w:p w14:paraId="0B18F04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56C7CC6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uniek en persoonlijk contact van een burger of bedrijfsmedewerker met een MEDEWERKER van de zaakbehandelende organisatie over een onderhanden of afgesloten ZAAK</w:t>
            </w:r>
            <w:r w:rsidRPr="00751C18">
              <w:rPr>
                <w:rFonts w:ascii="Arial" w:hAnsi="Arial" w:cs="Arial"/>
                <w:szCs w:val="20"/>
                <w:lang w:val="en-AU" w:eastAsia="en-US"/>
              </w:rPr>
              <w:fldChar w:fldCharType="end"/>
            </w:r>
          </w:p>
        </w:tc>
      </w:tr>
      <w:tr w:rsidR="00847C61" w:rsidRPr="00751C18" w14:paraId="3417D71A" w14:textId="77777777" w:rsidTr="000721F3">
        <w:trPr>
          <w:trHeight w:hRule="exact" w:val="68"/>
        </w:trPr>
        <w:tc>
          <w:tcPr>
            <w:tcW w:w="2340" w:type="dxa"/>
            <w:gridSpan w:val="2"/>
            <w:tcBorders>
              <w:top w:val="nil"/>
              <w:left w:val="nil"/>
              <w:bottom w:val="nil"/>
              <w:right w:val="nil"/>
            </w:tcBorders>
          </w:tcPr>
          <w:p w14:paraId="628276A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20E27C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6277A6A" w14:textId="77777777" w:rsidTr="000721F3">
        <w:trPr>
          <w:trHeight w:val="271"/>
        </w:trPr>
        <w:tc>
          <w:tcPr>
            <w:tcW w:w="2340" w:type="dxa"/>
            <w:gridSpan w:val="2"/>
            <w:tcBorders>
              <w:top w:val="nil"/>
              <w:left w:val="nil"/>
              <w:bottom w:val="nil"/>
              <w:right w:val="nil"/>
            </w:tcBorders>
          </w:tcPr>
          <w:p w14:paraId="11A3DE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56AC2C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75BCDAC8" w14:textId="77777777" w:rsidTr="000721F3">
        <w:trPr>
          <w:trHeight w:hRule="exact" w:val="128"/>
        </w:trPr>
        <w:tc>
          <w:tcPr>
            <w:tcW w:w="2340" w:type="dxa"/>
            <w:gridSpan w:val="2"/>
            <w:tcBorders>
              <w:top w:val="nil"/>
              <w:left w:val="nil"/>
              <w:bottom w:val="nil"/>
              <w:right w:val="nil"/>
            </w:tcBorders>
          </w:tcPr>
          <w:p w14:paraId="538FF39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4810C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7282BAB" w14:textId="77777777" w:rsidTr="000721F3">
        <w:tc>
          <w:tcPr>
            <w:tcW w:w="2340" w:type="dxa"/>
            <w:gridSpan w:val="2"/>
            <w:tcBorders>
              <w:top w:val="nil"/>
              <w:left w:val="nil"/>
              <w:bottom w:val="nil"/>
              <w:right w:val="nil"/>
            </w:tcBorders>
          </w:tcPr>
          <w:p w14:paraId="692232F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60097DB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januari 2013</w:t>
            </w:r>
          </w:p>
        </w:tc>
      </w:tr>
      <w:tr w:rsidR="00847C61" w:rsidRPr="00751C18" w14:paraId="58C443F1" w14:textId="77777777" w:rsidTr="000721F3">
        <w:trPr>
          <w:trHeight w:hRule="exact" w:val="128"/>
        </w:trPr>
        <w:tc>
          <w:tcPr>
            <w:tcW w:w="2340" w:type="dxa"/>
            <w:gridSpan w:val="2"/>
            <w:tcBorders>
              <w:top w:val="nil"/>
              <w:left w:val="nil"/>
              <w:bottom w:val="nil"/>
              <w:right w:val="nil"/>
            </w:tcBorders>
          </w:tcPr>
          <w:p w14:paraId="0B2031B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D1EFC5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BB461E9" w14:textId="77777777" w:rsidTr="000721F3">
        <w:tc>
          <w:tcPr>
            <w:tcW w:w="2340" w:type="dxa"/>
            <w:gridSpan w:val="2"/>
            <w:tcBorders>
              <w:top w:val="nil"/>
              <w:left w:val="nil"/>
              <w:bottom w:val="nil"/>
              <w:right w:val="nil"/>
            </w:tcBorders>
          </w:tcPr>
          <w:p w14:paraId="7C6F4B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54AC292C" w14:textId="7393EC6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Combinatie van </w:t>
            </w:r>
            <w:del w:id="535" w:author="Arjan Kloosterboer" w:date="2017-02-01T12:28:00Z">
              <w:r w:rsidRPr="00751C18" w:rsidDel="000721F3">
                <w:rPr>
                  <w:rFonts w:ascii="Calibri" w:hAnsi="Calibri" w:cs="Calibri"/>
                  <w:color w:val="0F0F0F"/>
                  <w:sz w:val="22"/>
                  <w:szCs w:val="22"/>
                  <w:lang w:eastAsia="en-US"/>
                </w:rPr>
                <w:delText>ZAAK.</w:delText>
              </w:r>
            </w:del>
            <w:r w:rsidRPr="00751C18">
              <w:rPr>
                <w:rFonts w:ascii="Calibri" w:hAnsi="Calibri" w:cs="Calibri"/>
                <w:color w:val="0F0F0F"/>
                <w:sz w:val="22"/>
                <w:szCs w:val="22"/>
                <w:lang w:eastAsia="en-US"/>
              </w:rPr>
              <w:t xml:space="preserve">Verantwoordelijke_organisatie </w:t>
            </w:r>
            <w:del w:id="536" w:author="Arjan Kloosterboer" w:date="2017-02-01T12:28:00Z">
              <w:r w:rsidRPr="00751C18" w:rsidDel="000721F3">
                <w:rPr>
                  <w:rFonts w:ascii="Calibri" w:hAnsi="Calibri" w:cs="Calibri"/>
                  <w:color w:val="0F0F0F"/>
                  <w:sz w:val="22"/>
                  <w:szCs w:val="22"/>
                  <w:lang w:eastAsia="en-US"/>
                </w:rPr>
                <w:delText>(van de ZAAK waarop het KLANTCONTACT betrekking heeft)</w:delText>
              </w:r>
            </w:del>
            <w:r w:rsidRPr="00751C18">
              <w:rPr>
                <w:rFonts w:ascii="Calibri" w:hAnsi="Calibri" w:cs="Calibri"/>
                <w:color w:val="0F0F0F"/>
                <w:sz w:val="22"/>
                <w:szCs w:val="22"/>
                <w:lang w:eastAsia="en-US"/>
              </w:rPr>
              <w:t xml:space="preserve"> met Identificatie</w:t>
            </w:r>
          </w:p>
        </w:tc>
      </w:tr>
      <w:tr w:rsidR="00847C61" w:rsidRPr="00751C18" w14:paraId="3094E37A" w14:textId="77777777" w:rsidTr="000721F3">
        <w:trPr>
          <w:trHeight w:hRule="exact" w:val="128"/>
        </w:trPr>
        <w:tc>
          <w:tcPr>
            <w:tcW w:w="2340" w:type="dxa"/>
            <w:gridSpan w:val="2"/>
            <w:tcBorders>
              <w:top w:val="nil"/>
              <w:left w:val="nil"/>
              <w:bottom w:val="nil"/>
              <w:right w:val="nil"/>
            </w:tcBorders>
          </w:tcPr>
          <w:p w14:paraId="021D1B3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1A8B7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6A4BB4E1" w14:textId="77777777" w:rsidTr="000721F3">
        <w:tc>
          <w:tcPr>
            <w:tcW w:w="2340" w:type="dxa"/>
            <w:gridSpan w:val="2"/>
            <w:tcBorders>
              <w:top w:val="nil"/>
              <w:left w:val="nil"/>
              <w:bottom w:val="nil"/>
              <w:right w:val="nil"/>
            </w:tcBorders>
          </w:tcPr>
          <w:p w14:paraId="5AE7835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7EA711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met burgers en bedrijfsmedewerkers gevoerde contacten over onderhanden en afgesloten zaken ongeacht het kanaal.</w:t>
            </w:r>
          </w:p>
        </w:tc>
      </w:tr>
      <w:tr w:rsidR="00847C61" w:rsidRPr="00751C18" w14:paraId="2D6BA21F" w14:textId="77777777" w:rsidTr="000721F3">
        <w:trPr>
          <w:trHeight w:hRule="exact" w:val="128"/>
        </w:trPr>
        <w:tc>
          <w:tcPr>
            <w:tcW w:w="2340" w:type="dxa"/>
            <w:gridSpan w:val="2"/>
            <w:tcBorders>
              <w:top w:val="nil"/>
              <w:left w:val="nil"/>
              <w:bottom w:val="nil"/>
              <w:right w:val="nil"/>
            </w:tcBorders>
          </w:tcPr>
          <w:p w14:paraId="7567168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ED8C78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EF99E43" w14:textId="77777777" w:rsidTr="000721F3">
        <w:trPr>
          <w:trHeight w:hRule="exact" w:val="256"/>
        </w:trPr>
        <w:tc>
          <w:tcPr>
            <w:tcW w:w="2340" w:type="dxa"/>
            <w:gridSpan w:val="2"/>
            <w:tcBorders>
              <w:top w:val="nil"/>
              <w:left w:val="nil"/>
              <w:bottom w:val="nil"/>
              <w:right w:val="nil"/>
            </w:tcBorders>
          </w:tcPr>
          <w:p w14:paraId="1537407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03B056A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5488DDB" w14:textId="77777777" w:rsidTr="000721F3">
        <w:trPr>
          <w:trHeight w:hRule="exact" w:val="256"/>
        </w:trPr>
        <w:tc>
          <w:tcPr>
            <w:tcW w:w="2340" w:type="dxa"/>
            <w:gridSpan w:val="2"/>
            <w:tcBorders>
              <w:top w:val="nil"/>
              <w:left w:val="nil"/>
              <w:bottom w:val="nil"/>
              <w:right w:val="nil"/>
            </w:tcBorders>
          </w:tcPr>
          <w:p w14:paraId="6939366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E8BA8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9AE6A4A" w14:textId="77777777" w:rsidTr="000721F3">
        <w:tc>
          <w:tcPr>
            <w:tcW w:w="2340" w:type="dxa"/>
            <w:gridSpan w:val="2"/>
            <w:tcBorders>
              <w:top w:val="nil"/>
              <w:left w:val="nil"/>
              <w:bottom w:val="nil"/>
              <w:right w:val="nil"/>
            </w:tcBorders>
          </w:tcPr>
          <w:p w14:paraId="0B76E8F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BD446D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3333A3F1" w14:textId="77777777" w:rsidTr="000721F3">
        <w:tc>
          <w:tcPr>
            <w:tcW w:w="450" w:type="dxa"/>
            <w:tcBorders>
              <w:top w:val="nil"/>
              <w:left w:val="nil"/>
              <w:bottom w:val="nil"/>
              <w:right w:val="nil"/>
            </w:tcBorders>
          </w:tcPr>
          <w:p w14:paraId="43307E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37" w:name="BKM_627E6CE3_8797_4b96_A5C9_8864389023C1"/>
          </w:p>
        </w:tc>
        <w:tc>
          <w:tcPr>
            <w:tcW w:w="2790" w:type="dxa"/>
            <w:gridSpan w:val="2"/>
            <w:tcBorders>
              <w:top w:val="nil"/>
              <w:left w:val="nil"/>
              <w:bottom w:val="nil"/>
              <w:right w:val="nil"/>
            </w:tcBorders>
          </w:tcPr>
          <w:p w14:paraId="3662E1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0A6714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2F8AA00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742A46D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14EBC00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562AF27F" w14:textId="77777777" w:rsidTr="000721F3">
        <w:tc>
          <w:tcPr>
            <w:tcW w:w="450" w:type="dxa"/>
            <w:tcBorders>
              <w:top w:val="nil"/>
              <w:left w:val="nil"/>
              <w:bottom w:val="nil"/>
              <w:right w:val="nil"/>
            </w:tcBorders>
          </w:tcPr>
          <w:p w14:paraId="5F2519A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D5547D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BB139AD" w14:textId="649236BF" w:rsidR="00847C61" w:rsidRPr="00896E6A"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unieke aanduiding van een KLANTCONTACT</w:t>
            </w:r>
            <w:r w:rsidRPr="00751C18">
              <w:rPr>
                <w:rFonts w:ascii="Arial" w:hAnsi="Arial" w:cs="Arial"/>
                <w:szCs w:val="20"/>
                <w:lang w:val="en-AU" w:eastAsia="en-US"/>
              </w:rPr>
              <w:fldChar w:fldCharType="end"/>
            </w:r>
            <w:ins w:id="538" w:author="Arjan Kloosterboer" w:date="2017-02-01T12:25:00Z">
              <w:r w:rsidR="00896E6A" w:rsidRPr="00896E6A">
                <w:rPr>
                  <w:rFonts w:ascii="Arial" w:hAnsi="Arial" w:cs="Arial"/>
                  <w:szCs w:val="20"/>
                  <w:lang w:eastAsia="en-US"/>
                </w:rPr>
                <w:t xml:space="preserve"> </w:t>
              </w:r>
              <w:r w:rsidR="00896E6A" w:rsidRPr="000721F3">
                <w:rPr>
                  <w:rFonts w:ascii="Calibri" w:hAnsi="Calibri" w:cs="Calibri"/>
                  <w:color w:val="0F0F0F"/>
                  <w:sz w:val="22"/>
                  <w:szCs w:val="22"/>
                  <w:lang w:eastAsia="en-US"/>
                </w:rPr>
                <w:t>binnen de organisatie die verantwoordelijk is voor de behandeling van het klantcontact.</w:t>
              </w:r>
            </w:ins>
          </w:p>
        </w:tc>
        <w:tc>
          <w:tcPr>
            <w:tcW w:w="1080" w:type="dxa"/>
            <w:tcBorders>
              <w:top w:val="nil"/>
              <w:left w:val="nil"/>
              <w:bottom w:val="nil"/>
              <w:right w:val="nil"/>
            </w:tcBorders>
          </w:tcPr>
          <w:p w14:paraId="18FE7B6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AN14</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5D0612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37"/>
      </w:tr>
      <w:tr w:rsidR="000721F3" w:rsidRPr="00751C18" w14:paraId="7DD31546" w14:textId="77777777" w:rsidTr="000721F3">
        <w:tc>
          <w:tcPr>
            <w:tcW w:w="450" w:type="dxa"/>
            <w:tcBorders>
              <w:top w:val="nil"/>
              <w:left w:val="nil"/>
              <w:bottom w:val="nil"/>
              <w:right w:val="nil"/>
            </w:tcBorders>
          </w:tcPr>
          <w:p w14:paraId="7384DBA5" w14:textId="77777777" w:rsidR="000721F3" w:rsidRPr="00751C18" w:rsidRDefault="000721F3" w:rsidP="000721F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AEB42ED" w14:textId="4181966E" w:rsidR="000721F3" w:rsidRPr="00751C18" w:rsidRDefault="000721F3" w:rsidP="000721F3">
            <w:pPr>
              <w:widowControl w:val="0"/>
              <w:autoSpaceDE w:val="0"/>
              <w:autoSpaceDN w:val="0"/>
              <w:adjustRightInd w:val="0"/>
              <w:spacing w:line="240" w:lineRule="auto"/>
              <w:contextualSpacing w:val="0"/>
              <w:rPr>
                <w:rFonts w:ascii="Arial" w:hAnsi="Arial" w:cs="Arial"/>
                <w:szCs w:val="20"/>
                <w:lang w:val="en-AU" w:eastAsia="en-US"/>
              </w:rPr>
            </w:pPr>
            <w:ins w:id="539" w:author="Arjan Kloosterboer" w:date="2017-02-01T12:28: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Verantwoordelijke organisatie</w:t>
              </w:r>
              <w:r w:rsidRPr="00751C18">
                <w:rPr>
                  <w:rFonts w:ascii="Arial" w:hAnsi="Arial" w:cs="Arial"/>
                  <w:szCs w:val="20"/>
                  <w:lang w:val="en-AU" w:eastAsia="en-US"/>
                </w:rPr>
                <w:fldChar w:fldCharType="end"/>
              </w:r>
            </w:ins>
          </w:p>
        </w:tc>
        <w:tc>
          <w:tcPr>
            <w:tcW w:w="4230" w:type="dxa"/>
            <w:tcBorders>
              <w:top w:val="nil"/>
              <w:left w:val="nil"/>
              <w:bottom w:val="nil"/>
              <w:right w:val="nil"/>
            </w:tcBorders>
          </w:tcPr>
          <w:p w14:paraId="2374C50B" w14:textId="4B135018" w:rsidR="000721F3" w:rsidRPr="00751C18" w:rsidRDefault="000721F3" w:rsidP="000721F3">
            <w:pPr>
              <w:widowControl w:val="0"/>
              <w:autoSpaceDE w:val="0"/>
              <w:autoSpaceDN w:val="0"/>
              <w:adjustRightInd w:val="0"/>
              <w:spacing w:line="240" w:lineRule="auto"/>
              <w:contextualSpacing w:val="0"/>
              <w:rPr>
                <w:ins w:id="540" w:author="Arjan Kloosterboer" w:date="2017-02-01T12:28:00Z"/>
                <w:rFonts w:ascii="Calibri" w:hAnsi="Calibri" w:cs="Calibri"/>
                <w:color w:val="0F0F0F"/>
                <w:sz w:val="22"/>
                <w:szCs w:val="22"/>
                <w:lang w:eastAsia="en-US"/>
              </w:rPr>
            </w:pPr>
            <w:ins w:id="541" w:author="Arjan Kloosterboer" w:date="2017-02-01T12:28:00Z">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Het RSIN van de Niet-natuurlijk persoo</w:t>
              </w:r>
              <w:r>
                <w:rPr>
                  <w:rFonts w:ascii="Calibri" w:hAnsi="Calibri" w:cs="Calibri"/>
                  <w:color w:val="0F0F0F"/>
                  <w:sz w:val="22"/>
                  <w:szCs w:val="22"/>
                  <w:lang w:eastAsia="en-US"/>
                </w:rPr>
                <w:t xml:space="preserve">n zijnde de organisatie die </w:t>
              </w:r>
              <w:r w:rsidRPr="00751C18">
                <w:rPr>
                  <w:rFonts w:ascii="Calibri" w:hAnsi="Calibri" w:cs="Calibri"/>
                  <w:color w:val="0F0F0F"/>
                  <w:sz w:val="22"/>
                  <w:szCs w:val="22"/>
                  <w:lang w:eastAsia="en-US"/>
                </w:rPr>
                <w:t xml:space="preserve">verantwoordelijk is voor de behandeling van </w:t>
              </w:r>
              <w:r>
                <w:rPr>
                  <w:rFonts w:ascii="Calibri" w:hAnsi="Calibri" w:cs="Calibri"/>
                  <w:color w:val="0F0F0F"/>
                  <w:sz w:val="22"/>
                  <w:szCs w:val="22"/>
                  <w:lang w:eastAsia="en-US"/>
                </w:rPr>
                <w:t>het klantcontact</w:t>
              </w:r>
              <w:r w:rsidRPr="00751C18">
                <w:rPr>
                  <w:rFonts w:ascii="Calibri" w:hAnsi="Calibri" w:cs="Calibri"/>
                  <w:color w:val="0F0F0F"/>
                  <w:sz w:val="22"/>
                  <w:szCs w:val="22"/>
                  <w:lang w:eastAsia="en-US"/>
                </w:rPr>
                <w:t>.</w:t>
              </w:r>
            </w:ins>
          </w:p>
          <w:p w14:paraId="3E734CD9" w14:textId="51B7EA9F" w:rsidR="000721F3" w:rsidRPr="000721F3" w:rsidRDefault="000721F3" w:rsidP="000721F3">
            <w:pPr>
              <w:widowControl w:val="0"/>
              <w:autoSpaceDE w:val="0"/>
              <w:autoSpaceDN w:val="0"/>
              <w:adjustRightInd w:val="0"/>
              <w:spacing w:line="240" w:lineRule="auto"/>
              <w:contextualSpacing w:val="0"/>
              <w:rPr>
                <w:rFonts w:ascii="Arial" w:hAnsi="Arial" w:cs="Arial"/>
                <w:szCs w:val="20"/>
                <w:lang w:eastAsia="en-US"/>
              </w:rPr>
            </w:pPr>
            <w:ins w:id="542" w:author="Arjan Kloosterboer" w:date="2017-02-01T12:28:00Z">
              <w:r w:rsidRPr="00751C18">
                <w:rPr>
                  <w:rFonts w:ascii="Arial" w:hAnsi="Arial" w:cs="Arial"/>
                  <w:szCs w:val="20"/>
                  <w:lang w:val="en-AU" w:eastAsia="en-US"/>
                </w:rPr>
                <w:fldChar w:fldCharType="end"/>
              </w:r>
            </w:ins>
          </w:p>
        </w:tc>
        <w:tc>
          <w:tcPr>
            <w:tcW w:w="1080" w:type="dxa"/>
            <w:tcBorders>
              <w:top w:val="nil"/>
              <w:left w:val="nil"/>
              <w:bottom w:val="nil"/>
              <w:right w:val="nil"/>
            </w:tcBorders>
          </w:tcPr>
          <w:p w14:paraId="6857F6FF" w14:textId="17B0B55F" w:rsidR="000721F3" w:rsidRPr="00751C18" w:rsidRDefault="000721F3" w:rsidP="000721F3">
            <w:pPr>
              <w:widowControl w:val="0"/>
              <w:autoSpaceDE w:val="0"/>
              <w:autoSpaceDN w:val="0"/>
              <w:adjustRightInd w:val="0"/>
              <w:spacing w:line="240" w:lineRule="auto"/>
              <w:contextualSpacing w:val="0"/>
              <w:rPr>
                <w:rFonts w:ascii="Arial" w:hAnsi="Arial" w:cs="Arial"/>
                <w:szCs w:val="20"/>
                <w:lang w:val="en-AU" w:eastAsia="en-US"/>
              </w:rPr>
            </w:pPr>
            <w:ins w:id="543" w:author="Arjan Kloosterboer" w:date="2017-02-01T12:28: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N9</w:t>
              </w:r>
              <w:r w:rsidRPr="00751C18">
                <w:rPr>
                  <w:rFonts w:ascii="Arial" w:hAnsi="Arial" w:cs="Arial"/>
                  <w:szCs w:val="20"/>
                  <w:lang w:val="en-AU" w:eastAsia="en-US"/>
                </w:rPr>
                <w:fldChar w:fldCharType="end"/>
              </w:r>
            </w:ins>
          </w:p>
        </w:tc>
        <w:tc>
          <w:tcPr>
            <w:tcW w:w="810" w:type="dxa"/>
            <w:tcBorders>
              <w:top w:val="nil"/>
              <w:left w:val="nil"/>
              <w:bottom w:val="nil"/>
              <w:right w:val="nil"/>
            </w:tcBorders>
          </w:tcPr>
          <w:p w14:paraId="11AB907F" w14:textId="712ACEA8" w:rsidR="000721F3" w:rsidRPr="00751C18" w:rsidRDefault="000721F3" w:rsidP="000721F3">
            <w:pPr>
              <w:widowControl w:val="0"/>
              <w:autoSpaceDE w:val="0"/>
              <w:autoSpaceDN w:val="0"/>
              <w:adjustRightInd w:val="0"/>
              <w:spacing w:line="240" w:lineRule="auto"/>
              <w:contextualSpacing w:val="0"/>
              <w:rPr>
                <w:rFonts w:ascii="Arial" w:hAnsi="Arial" w:cs="Arial"/>
                <w:szCs w:val="20"/>
                <w:lang w:val="en-AU" w:eastAsia="en-US"/>
              </w:rPr>
            </w:pPr>
            <w:ins w:id="544" w:author="Arjan Kloosterboer" w:date="2017-02-01T12:28: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ins>
          </w:p>
        </w:tc>
      </w:tr>
      <w:tr w:rsidR="00847C61" w:rsidRPr="00751C18" w14:paraId="159B79A5" w14:textId="77777777" w:rsidTr="000721F3">
        <w:tc>
          <w:tcPr>
            <w:tcW w:w="450" w:type="dxa"/>
            <w:tcBorders>
              <w:top w:val="nil"/>
              <w:left w:val="nil"/>
              <w:bottom w:val="nil"/>
              <w:right w:val="nil"/>
            </w:tcBorders>
          </w:tcPr>
          <w:p w14:paraId="48A5E54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45" w:name="BKM_C6239CFC_5A25_42db_9BD4_E9472DD58A72"/>
          </w:p>
        </w:tc>
        <w:tc>
          <w:tcPr>
            <w:tcW w:w="2790" w:type="dxa"/>
            <w:gridSpan w:val="2"/>
            <w:tcBorders>
              <w:top w:val="nil"/>
              <w:left w:val="nil"/>
              <w:bottom w:val="nil"/>
              <w:right w:val="nil"/>
            </w:tcBorders>
          </w:tcPr>
          <w:p w14:paraId="1F5A9BC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Datum-tijd</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217153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datum en het tijdstip waarop het KLANTCONTACT begint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A956C0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datum/tijd (JJJJMMDDHHSS)</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15DC6A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45"/>
      </w:tr>
      <w:tr w:rsidR="00847C61" w:rsidRPr="00751C18" w14:paraId="0E6A13AB" w14:textId="77777777" w:rsidTr="000721F3">
        <w:tc>
          <w:tcPr>
            <w:tcW w:w="450" w:type="dxa"/>
            <w:tcBorders>
              <w:top w:val="nil"/>
              <w:left w:val="nil"/>
              <w:bottom w:val="nil"/>
              <w:right w:val="nil"/>
            </w:tcBorders>
          </w:tcPr>
          <w:p w14:paraId="08967B8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46" w:name="BKM_E0980E81_E6E7_456b_8D8C_1F66987EF551"/>
          </w:p>
        </w:tc>
        <w:tc>
          <w:tcPr>
            <w:tcW w:w="2790" w:type="dxa"/>
            <w:gridSpan w:val="2"/>
            <w:tcBorders>
              <w:top w:val="nil"/>
              <w:left w:val="nil"/>
              <w:bottom w:val="nil"/>
              <w:right w:val="nil"/>
            </w:tcBorders>
          </w:tcPr>
          <w:p w14:paraId="100D693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Kanaal</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D8A634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Het communicatiekanaal waarlangs het KLANTCONTACT gevoerd wordt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10EB39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C0D89B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46"/>
      </w:tr>
      <w:tr w:rsidR="00847C61" w:rsidRPr="00751C18" w14:paraId="5CD9E42D" w14:textId="77777777" w:rsidTr="000721F3">
        <w:tc>
          <w:tcPr>
            <w:tcW w:w="450" w:type="dxa"/>
            <w:tcBorders>
              <w:top w:val="nil"/>
              <w:left w:val="nil"/>
              <w:bottom w:val="nil"/>
              <w:right w:val="nil"/>
            </w:tcBorders>
          </w:tcPr>
          <w:p w14:paraId="1681523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47" w:name="BKM_ADBDE3EA_3310_4dd7_BB46_32306A597D7D"/>
          </w:p>
        </w:tc>
        <w:tc>
          <w:tcPr>
            <w:tcW w:w="2790" w:type="dxa"/>
            <w:gridSpan w:val="2"/>
            <w:tcBorders>
              <w:top w:val="nil"/>
              <w:left w:val="nil"/>
              <w:bottom w:val="nil"/>
              <w:right w:val="nil"/>
            </w:tcBorders>
          </w:tcPr>
          <w:p w14:paraId="7A3B488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Onderwerp </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F59CF9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kern van datgene waar het KLANTCONTACT over gaat.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437C987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AN80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DF1B5D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47"/>
      </w:tr>
      <w:tr w:rsidR="00847C61" w:rsidRPr="00751C18" w14:paraId="3CDEC546" w14:textId="77777777" w:rsidTr="000721F3">
        <w:tc>
          <w:tcPr>
            <w:tcW w:w="450" w:type="dxa"/>
            <w:tcBorders>
              <w:top w:val="nil"/>
              <w:left w:val="nil"/>
              <w:bottom w:val="nil"/>
              <w:right w:val="nil"/>
            </w:tcBorders>
          </w:tcPr>
          <w:p w14:paraId="2E1381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48" w:name="BKM_F8D8880B_1F87_4c8b_BE83_C92AAF747619"/>
          </w:p>
        </w:tc>
        <w:tc>
          <w:tcPr>
            <w:tcW w:w="2790" w:type="dxa"/>
            <w:gridSpan w:val="2"/>
            <w:tcBorders>
              <w:top w:val="nil"/>
              <w:left w:val="nil"/>
              <w:bottom w:val="nil"/>
              <w:right w:val="nil"/>
            </w:tcBorders>
          </w:tcPr>
          <w:p w14:paraId="3D68F9B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F4178F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Samenvattende beschrijving van de relevante kenmerken van het gevoerde KLANTCONTACT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0DCA632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84A139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48"/>
      </w:tr>
    </w:tbl>
    <w:p w14:paraId="4942EF7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3FBA918E" w14:textId="77777777" w:rsidTr="00847C61">
        <w:tc>
          <w:tcPr>
            <w:tcW w:w="9360" w:type="dxa"/>
            <w:gridSpan w:val="3"/>
            <w:tcBorders>
              <w:top w:val="nil"/>
              <w:left w:val="nil"/>
              <w:bottom w:val="nil"/>
              <w:right w:val="nil"/>
            </w:tcBorders>
          </w:tcPr>
          <w:p w14:paraId="27E9645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45C4A872" w14:textId="77777777" w:rsidTr="00847C61">
        <w:tc>
          <w:tcPr>
            <w:tcW w:w="450" w:type="dxa"/>
            <w:tcBorders>
              <w:top w:val="nil"/>
              <w:left w:val="nil"/>
              <w:bottom w:val="nil"/>
              <w:right w:val="nil"/>
            </w:tcBorders>
          </w:tcPr>
          <w:p w14:paraId="736EC06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AD8757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5D1EBF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7FB7B5C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30768101" w14:textId="77777777" w:rsidTr="00847C61">
        <w:tc>
          <w:tcPr>
            <w:tcW w:w="450" w:type="dxa"/>
            <w:tcBorders>
              <w:top w:val="nil"/>
              <w:left w:val="nil"/>
              <w:bottom w:val="nil"/>
              <w:right w:val="nil"/>
            </w:tcBorders>
          </w:tcPr>
          <w:p w14:paraId="247EF6A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5C94B5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65B5C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betrekking op</w:t>
            </w:r>
            <w:r w:rsidR="00DE73DB" w:rsidRPr="00751C18">
              <w:rPr>
                <w:rFonts w:ascii="Calibri" w:hAnsi="Calibri" w:cs="Calibri"/>
                <w:color w:val="0F0F0F"/>
                <w:sz w:val="22"/>
                <w:szCs w:val="22"/>
                <w:lang w:eastAsia="en-US"/>
              </w:rPr>
              <w:fldChar w:fldCharType="end"/>
            </w:r>
          </w:p>
          <w:p w14:paraId="7A03563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D1096C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ZAAK waarop het KLANTCONTACT betrekking heeft.</w:t>
            </w:r>
            <w:r w:rsidRPr="00751C18">
              <w:rPr>
                <w:rFonts w:ascii="Arial" w:hAnsi="Arial" w:cs="Arial"/>
                <w:szCs w:val="20"/>
                <w:lang w:val="en-AU" w:eastAsia="en-US"/>
              </w:rPr>
              <w:fldChar w:fldCharType="end"/>
            </w:r>
          </w:p>
        </w:tc>
      </w:tr>
      <w:tr w:rsidR="00847C61" w:rsidRPr="00751C18" w14:paraId="57856B2E" w14:textId="77777777" w:rsidTr="00847C61">
        <w:trPr>
          <w:trHeight w:hRule="exact" w:val="128"/>
        </w:trPr>
        <w:tc>
          <w:tcPr>
            <w:tcW w:w="450" w:type="dxa"/>
            <w:tcBorders>
              <w:top w:val="nil"/>
              <w:left w:val="nil"/>
              <w:bottom w:val="nil"/>
              <w:right w:val="nil"/>
            </w:tcBorders>
          </w:tcPr>
          <w:p w14:paraId="4D3FDC4D"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5F3671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5C7A80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DD90B41" w14:textId="77777777" w:rsidTr="00847C61">
        <w:tc>
          <w:tcPr>
            <w:tcW w:w="450" w:type="dxa"/>
            <w:tcBorders>
              <w:top w:val="nil"/>
              <w:left w:val="nil"/>
              <w:bottom w:val="nil"/>
              <w:right w:val="nil"/>
            </w:tcBorders>
          </w:tcPr>
          <w:p w14:paraId="346DB9B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07ACB4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1D4E0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plaatsgevonden met</w:t>
            </w:r>
            <w:r w:rsidR="00DE73DB" w:rsidRPr="00751C18">
              <w:rPr>
                <w:rFonts w:ascii="Calibri" w:hAnsi="Calibri" w:cs="Calibri"/>
                <w:color w:val="0F0F0F"/>
                <w:sz w:val="22"/>
                <w:szCs w:val="22"/>
                <w:lang w:eastAsia="en-US"/>
              </w:rPr>
              <w:fldChar w:fldCharType="end"/>
            </w:r>
          </w:p>
          <w:p w14:paraId="4EB443A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NATUURLIJK PERSOON</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494DC6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NATUURLIJK PERSOON waarmee een individueel contact over een ZAAK plaats heeft gevonden.</w:t>
            </w:r>
            <w:r w:rsidRPr="00751C18">
              <w:rPr>
                <w:rFonts w:ascii="Arial" w:hAnsi="Arial" w:cs="Arial"/>
                <w:szCs w:val="20"/>
                <w:lang w:val="en-AU" w:eastAsia="en-US"/>
              </w:rPr>
              <w:fldChar w:fldCharType="end"/>
            </w:r>
          </w:p>
        </w:tc>
      </w:tr>
      <w:tr w:rsidR="00847C61" w:rsidRPr="00751C18" w14:paraId="5A345DA2" w14:textId="77777777" w:rsidTr="00847C61">
        <w:trPr>
          <w:trHeight w:hRule="exact" w:val="128"/>
        </w:trPr>
        <w:tc>
          <w:tcPr>
            <w:tcW w:w="450" w:type="dxa"/>
            <w:tcBorders>
              <w:top w:val="nil"/>
              <w:left w:val="nil"/>
              <w:bottom w:val="nil"/>
              <w:right w:val="nil"/>
            </w:tcBorders>
          </w:tcPr>
          <w:p w14:paraId="5A91855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BB64F4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C0D02E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AC38EED" w14:textId="77777777" w:rsidTr="00847C61">
        <w:tc>
          <w:tcPr>
            <w:tcW w:w="450" w:type="dxa"/>
            <w:tcBorders>
              <w:top w:val="nil"/>
              <w:left w:val="nil"/>
              <w:bottom w:val="nil"/>
              <w:right w:val="nil"/>
            </w:tcBorders>
          </w:tcPr>
          <w:p w14:paraId="25F8FF4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C65D7B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A11D65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plaatsgevonden met</w:t>
            </w:r>
            <w:r w:rsidR="00DE73DB" w:rsidRPr="00751C18">
              <w:rPr>
                <w:rFonts w:ascii="Calibri" w:hAnsi="Calibri" w:cs="Calibri"/>
                <w:color w:val="0F0F0F"/>
                <w:sz w:val="22"/>
                <w:szCs w:val="22"/>
                <w:lang w:eastAsia="en-US"/>
              </w:rPr>
              <w:fldChar w:fldCharType="end"/>
            </w:r>
          </w:p>
          <w:p w14:paraId="29594E7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2239979" w14:textId="2971E617" w:rsidR="00847C61" w:rsidRPr="00751C18" w:rsidRDefault="00D40A2E"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549" w:author="Arjan Kloosterboer" w:date="2017-08-08T16:11:00Z">
              <w:r w:rsidRPr="00D40A2E">
                <w:rPr>
                  <w:rFonts w:ascii="Arial" w:hAnsi="Arial" w:cs="Arial"/>
                  <w:szCs w:val="20"/>
                  <w:lang w:eastAsia="en-US"/>
                </w:rPr>
                <w:t xml:space="preserve">De VESTIGING waarmee een individueel contact over een ZAAK plaats heeft gevonden. </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00DE73DB" w:rsidRPr="00751C18">
              <w:rPr>
                <w:rFonts w:ascii="Arial" w:hAnsi="Arial" w:cs="Arial"/>
                <w:szCs w:val="20"/>
                <w:lang w:val="en-AU" w:eastAsia="en-US"/>
              </w:rPr>
              <w:fldChar w:fldCharType="end"/>
            </w:r>
          </w:p>
        </w:tc>
      </w:tr>
      <w:tr w:rsidR="00847C61" w:rsidRPr="00751C18" w14:paraId="130A9106" w14:textId="77777777" w:rsidTr="00847C61">
        <w:trPr>
          <w:trHeight w:hRule="exact" w:val="128"/>
        </w:trPr>
        <w:tc>
          <w:tcPr>
            <w:tcW w:w="450" w:type="dxa"/>
            <w:tcBorders>
              <w:top w:val="nil"/>
              <w:left w:val="nil"/>
              <w:bottom w:val="nil"/>
              <w:right w:val="nil"/>
            </w:tcBorders>
          </w:tcPr>
          <w:p w14:paraId="0B4ED70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A9B81C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ACE9A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334272A" w14:textId="77777777" w:rsidTr="00847C61">
        <w:tc>
          <w:tcPr>
            <w:tcW w:w="450" w:type="dxa"/>
            <w:tcBorders>
              <w:top w:val="nil"/>
              <w:left w:val="nil"/>
              <w:bottom w:val="nil"/>
              <w:right w:val="nil"/>
            </w:tcBorders>
          </w:tcPr>
          <w:p w14:paraId="176A495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38CE80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FAEF2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relevant</w:t>
            </w:r>
            <w:r w:rsidR="00DE73DB" w:rsidRPr="00751C18">
              <w:rPr>
                <w:rFonts w:ascii="Calibri" w:hAnsi="Calibri" w:cs="Calibri"/>
                <w:color w:val="0F0F0F"/>
                <w:sz w:val="22"/>
                <w:szCs w:val="22"/>
                <w:lang w:eastAsia="en-US"/>
              </w:rPr>
              <w:fldChar w:fldCharType="end"/>
            </w:r>
          </w:p>
          <w:p w14:paraId="65A7242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823DF2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INFORMATIEOBJECTen die een rol spelen bij en/of ontvangen zijn gedurende een KLANTCONTACT.</w:t>
            </w:r>
            <w:r w:rsidRPr="00751C18">
              <w:rPr>
                <w:rFonts w:ascii="Arial" w:hAnsi="Arial" w:cs="Arial"/>
                <w:szCs w:val="20"/>
                <w:lang w:val="en-AU" w:eastAsia="en-US"/>
              </w:rPr>
              <w:fldChar w:fldCharType="end"/>
            </w:r>
          </w:p>
        </w:tc>
      </w:tr>
      <w:tr w:rsidR="00847C61" w:rsidRPr="00751C18" w14:paraId="1F5DBFB7" w14:textId="77777777" w:rsidTr="00847C61">
        <w:trPr>
          <w:trHeight w:hRule="exact" w:val="128"/>
        </w:trPr>
        <w:tc>
          <w:tcPr>
            <w:tcW w:w="450" w:type="dxa"/>
            <w:tcBorders>
              <w:top w:val="nil"/>
              <w:left w:val="nil"/>
              <w:bottom w:val="nil"/>
              <w:right w:val="nil"/>
            </w:tcBorders>
          </w:tcPr>
          <w:p w14:paraId="32CF743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BAA22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8FA24A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5EE2BD4" w14:textId="77777777" w:rsidTr="00847C61">
        <w:tc>
          <w:tcPr>
            <w:tcW w:w="450" w:type="dxa"/>
            <w:tcBorders>
              <w:top w:val="nil"/>
              <w:left w:val="nil"/>
              <w:bottom w:val="nil"/>
              <w:right w:val="nil"/>
            </w:tcBorders>
          </w:tcPr>
          <w:p w14:paraId="6A90922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744486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19B380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gevoerd door</w:t>
            </w:r>
            <w:r w:rsidR="00DE73DB" w:rsidRPr="00751C18">
              <w:rPr>
                <w:rFonts w:ascii="Calibri" w:hAnsi="Calibri" w:cs="Calibri"/>
                <w:color w:val="0F0F0F"/>
                <w:sz w:val="22"/>
                <w:szCs w:val="22"/>
                <w:lang w:eastAsia="en-US"/>
              </w:rPr>
              <w:fldChar w:fldCharType="end"/>
            </w:r>
          </w:p>
          <w:p w14:paraId="5AC1CB8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MEDEWERKER</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7AA939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De MEDEWERKER die het individuele contact met 'de klant' over een ZAAK heeft gehad. </w:t>
            </w:r>
            <w:r w:rsidRPr="00751C18">
              <w:rPr>
                <w:rFonts w:ascii="Arial" w:hAnsi="Arial" w:cs="Arial"/>
                <w:szCs w:val="20"/>
                <w:lang w:val="en-AU" w:eastAsia="en-US"/>
              </w:rPr>
              <w:fldChar w:fldCharType="end"/>
            </w:r>
          </w:p>
        </w:tc>
      </w:tr>
      <w:tr w:rsidR="00847C61" w:rsidRPr="00751C18" w14:paraId="5901E2F6" w14:textId="77777777" w:rsidTr="00847C61">
        <w:trPr>
          <w:trHeight w:hRule="exact" w:val="128"/>
        </w:trPr>
        <w:tc>
          <w:tcPr>
            <w:tcW w:w="450" w:type="dxa"/>
            <w:tcBorders>
              <w:top w:val="nil"/>
              <w:left w:val="nil"/>
              <w:bottom w:val="nil"/>
              <w:right w:val="nil"/>
            </w:tcBorders>
          </w:tcPr>
          <w:p w14:paraId="5D14418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D22A5E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54311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386CE4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0CE957B4" w14:textId="77777777" w:rsidTr="00847C61">
        <w:tc>
          <w:tcPr>
            <w:tcW w:w="9360" w:type="dxa"/>
            <w:tcBorders>
              <w:top w:val="nil"/>
              <w:left w:val="nil"/>
              <w:bottom w:val="nil"/>
              <w:right w:val="nil"/>
            </w:tcBorders>
          </w:tcPr>
          <w:p w14:paraId="447FAEF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71676A9B"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w:t>
            </w:r>
          </w:p>
          <w:p w14:paraId="27719D58"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Een anoniem KLANTCONTACT en de ontvangst en de verzending van een INFORMATIEOBJECT vallen hier niet onder. Voorbeelden hiervan zijn de ontvangst van een ingevuld webformulier en de verzending van een brief. </w:t>
            </w:r>
          </w:p>
          <w:p w14:paraId="4CADF523"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'grensgeval' is het persoonlijk contact dat leidt tot een nieuwe ZAAK. Indien die ZAAK gecreëerd wordt gedurende het persoonlijke contact, dan kan dit contact als KLANTCONTACT bij die nieuwe, inmiddels lopende, ZAAK gevoegd worden.</w:t>
            </w:r>
          </w:p>
          <w:p w14:paraId="48A21415"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tc>
      </w:tr>
    </w:tbl>
    <w:bookmarkStart w:id="550" w:name="BKM_E148F5D6_3B4A_4d61_AD6A_A6B577597584"/>
    <w:bookmarkEnd w:id="550"/>
    <w:p w14:paraId="6ED64158"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551" w:name="_Toc404268822"/>
      <w:bookmarkStart w:id="552" w:name="_Toc517097664"/>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MEDEWERKER</w:t>
      </w:r>
      <w:bookmarkEnd w:id="551"/>
      <w:bookmarkEnd w:id="552"/>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6D8FB12A" w14:textId="77777777" w:rsidTr="0019629F">
        <w:trPr>
          <w:trHeight w:val="271"/>
        </w:trPr>
        <w:tc>
          <w:tcPr>
            <w:tcW w:w="2340" w:type="dxa"/>
            <w:gridSpan w:val="2"/>
            <w:tcBorders>
              <w:top w:val="nil"/>
              <w:left w:val="nil"/>
              <w:bottom w:val="nil"/>
              <w:right w:val="nil"/>
            </w:tcBorders>
          </w:tcPr>
          <w:p w14:paraId="2C95CC9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9D5E3C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p>
        </w:tc>
      </w:tr>
      <w:tr w:rsidR="00847C61" w:rsidRPr="00751C18" w14:paraId="0A10D6BB" w14:textId="77777777" w:rsidTr="0019629F">
        <w:trPr>
          <w:trHeight w:hRule="exact" w:val="128"/>
        </w:trPr>
        <w:tc>
          <w:tcPr>
            <w:tcW w:w="2340" w:type="dxa"/>
            <w:gridSpan w:val="2"/>
            <w:tcBorders>
              <w:top w:val="nil"/>
              <w:left w:val="nil"/>
              <w:bottom w:val="nil"/>
              <w:right w:val="nil"/>
            </w:tcBorders>
          </w:tcPr>
          <w:p w14:paraId="3C8C85B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5F318F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4734302" w14:textId="77777777" w:rsidTr="0019629F">
        <w:tc>
          <w:tcPr>
            <w:tcW w:w="2340" w:type="dxa"/>
            <w:gridSpan w:val="2"/>
            <w:tcBorders>
              <w:top w:val="nil"/>
              <w:left w:val="nil"/>
              <w:bottom w:val="nil"/>
              <w:right w:val="nil"/>
            </w:tcBorders>
          </w:tcPr>
          <w:p w14:paraId="430A7D1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046E3EF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MDW</w:t>
            </w:r>
            <w:r w:rsidRPr="00751C18">
              <w:rPr>
                <w:rFonts w:ascii="Arial" w:hAnsi="Arial" w:cs="Arial"/>
                <w:szCs w:val="20"/>
                <w:lang w:val="en-AU" w:eastAsia="en-US"/>
              </w:rPr>
              <w:fldChar w:fldCharType="end"/>
            </w:r>
          </w:p>
        </w:tc>
      </w:tr>
      <w:tr w:rsidR="00847C61" w:rsidRPr="00751C18" w14:paraId="6E777A19" w14:textId="77777777" w:rsidTr="0019629F">
        <w:trPr>
          <w:trHeight w:hRule="exact" w:val="128"/>
        </w:trPr>
        <w:tc>
          <w:tcPr>
            <w:tcW w:w="2340" w:type="dxa"/>
            <w:gridSpan w:val="2"/>
            <w:tcBorders>
              <w:top w:val="nil"/>
              <w:left w:val="nil"/>
              <w:bottom w:val="nil"/>
              <w:right w:val="nil"/>
            </w:tcBorders>
          </w:tcPr>
          <w:p w14:paraId="24DE681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34AFA7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5E82677" w14:textId="77777777" w:rsidTr="0019629F">
        <w:tc>
          <w:tcPr>
            <w:tcW w:w="2340" w:type="dxa"/>
            <w:gridSpan w:val="2"/>
            <w:tcBorders>
              <w:top w:val="nil"/>
              <w:left w:val="nil"/>
              <w:bottom w:val="nil"/>
              <w:right w:val="nil"/>
            </w:tcBorders>
          </w:tcPr>
          <w:p w14:paraId="78940D3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62CCCD2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847C61" w:rsidRPr="00751C18" w14:paraId="345C0B20" w14:textId="77777777" w:rsidTr="0019629F">
        <w:trPr>
          <w:trHeight w:hRule="exact" w:val="128"/>
        </w:trPr>
        <w:tc>
          <w:tcPr>
            <w:tcW w:w="2340" w:type="dxa"/>
            <w:gridSpan w:val="2"/>
            <w:tcBorders>
              <w:top w:val="nil"/>
              <w:left w:val="nil"/>
              <w:bottom w:val="nil"/>
              <w:right w:val="nil"/>
            </w:tcBorders>
          </w:tcPr>
          <w:p w14:paraId="16188B6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6A7F48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668E1CC" w14:textId="77777777" w:rsidTr="0019629F">
        <w:trPr>
          <w:trHeight w:val="230"/>
        </w:trPr>
        <w:tc>
          <w:tcPr>
            <w:tcW w:w="2340" w:type="dxa"/>
            <w:gridSpan w:val="2"/>
            <w:tcBorders>
              <w:top w:val="nil"/>
              <w:left w:val="nil"/>
              <w:bottom w:val="nil"/>
              <w:right w:val="nil"/>
            </w:tcBorders>
          </w:tcPr>
          <w:p w14:paraId="4A2393A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51E557D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MEDEWERKER van de organisatie die zaken behandelt uit hoofde van zijn of haar functie binnen een ORGANISATORISCHE EENHEID.</w:t>
            </w:r>
          </w:p>
        </w:tc>
      </w:tr>
      <w:tr w:rsidR="00847C61" w:rsidRPr="00751C18" w14:paraId="538A1021" w14:textId="77777777" w:rsidTr="0019629F">
        <w:trPr>
          <w:trHeight w:hRule="exact" w:val="68"/>
        </w:trPr>
        <w:tc>
          <w:tcPr>
            <w:tcW w:w="2340" w:type="dxa"/>
            <w:gridSpan w:val="2"/>
            <w:tcBorders>
              <w:top w:val="nil"/>
              <w:left w:val="nil"/>
              <w:bottom w:val="nil"/>
              <w:right w:val="nil"/>
            </w:tcBorders>
          </w:tcPr>
          <w:p w14:paraId="60AB3C8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43D02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64F888C" w14:textId="77777777" w:rsidTr="0019629F">
        <w:trPr>
          <w:trHeight w:val="271"/>
        </w:trPr>
        <w:tc>
          <w:tcPr>
            <w:tcW w:w="2340" w:type="dxa"/>
            <w:gridSpan w:val="2"/>
            <w:tcBorders>
              <w:top w:val="nil"/>
              <w:left w:val="nil"/>
              <w:bottom w:val="nil"/>
              <w:right w:val="nil"/>
            </w:tcBorders>
          </w:tcPr>
          <w:p w14:paraId="7299A54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0B66156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het GFO Zaken 2004</w:t>
            </w:r>
          </w:p>
        </w:tc>
      </w:tr>
      <w:tr w:rsidR="00847C61" w:rsidRPr="00751C18" w14:paraId="246DD67C" w14:textId="77777777" w:rsidTr="0019629F">
        <w:trPr>
          <w:trHeight w:hRule="exact" w:val="128"/>
        </w:trPr>
        <w:tc>
          <w:tcPr>
            <w:tcW w:w="2340" w:type="dxa"/>
            <w:gridSpan w:val="2"/>
            <w:tcBorders>
              <w:top w:val="nil"/>
              <w:left w:val="nil"/>
              <w:bottom w:val="nil"/>
              <w:right w:val="nil"/>
            </w:tcBorders>
          </w:tcPr>
          <w:p w14:paraId="1436604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518D3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28DBF47" w14:textId="77777777" w:rsidTr="0019629F">
        <w:tc>
          <w:tcPr>
            <w:tcW w:w="2340" w:type="dxa"/>
            <w:gridSpan w:val="2"/>
            <w:tcBorders>
              <w:top w:val="nil"/>
              <w:left w:val="nil"/>
              <w:bottom w:val="nil"/>
              <w:right w:val="nil"/>
            </w:tcBorders>
          </w:tcPr>
          <w:p w14:paraId="24CA136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77577E1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5140A4BA" w14:textId="77777777" w:rsidTr="0019629F">
        <w:trPr>
          <w:trHeight w:hRule="exact" w:val="128"/>
        </w:trPr>
        <w:tc>
          <w:tcPr>
            <w:tcW w:w="2340" w:type="dxa"/>
            <w:gridSpan w:val="2"/>
            <w:tcBorders>
              <w:top w:val="nil"/>
              <w:left w:val="nil"/>
              <w:bottom w:val="nil"/>
              <w:right w:val="nil"/>
            </w:tcBorders>
          </w:tcPr>
          <w:p w14:paraId="42EFEF2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9B71F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2A16E33" w14:textId="77777777" w:rsidTr="0019629F">
        <w:tc>
          <w:tcPr>
            <w:tcW w:w="2340" w:type="dxa"/>
            <w:gridSpan w:val="2"/>
            <w:tcBorders>
              <w:top w:val="nil"/>
              <w:left w:val="nil"/>
              <w:bottom w:val="nil"/>
              <w:right w:val="nil"/>
            </w:tcBorders>
          </w:tcPr>
          <w:p w14:paraId="37FC5FF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67FB66BE" w14:textId="580381D6"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Combinatie van </w:t>
            </w:r>
            <w:del w:id="553" w:author="Arjan Kloosterboer" w:date="2017-03-13T11:08:00Z">
              <w:r w:rsidRPr="00751C18" w:rsidDel="0019629F">
                <w:rPr>
                  <w:rFonts w:ascii="Calibri" w:hAnsi="Calibri" w:cs="Calibri"/>
                  <w:color w:val="0F0F0F"/>
                  <w:sz w:val="22"/>
                  <w:szCs w:val="22"/>
                  <w:lang w:eastAsia="en-US"/>
                </w:rPr>
                <w:delText>(achtereenvolgens)</w:delText>
              </w:r>
            </w:del>
            <w:r w:rsidRPr="00751C18">
              <w:rPr>
                <w:rFonts w:ascii="Calibri" w:hAnsi="Calibri" w:cs="Calibri"/>
                <w:color w:val="0F0F0F"/>
                <w:sz w:val="22"/>
                <w:szCs w:val="22"/>
                <w:lang w:eastAsia="en-US"/>
              </w:rPr>
              <w:t xml:space="preserve"> de Organisatie-identificatie </w:t>
            </w:r>
            <w:del w:id="554" w:author="Arjan Kloosterboer" w:date="2017-03-13T11:08:00Z">
              <w:r w:rsidRPr="00751C18" w:rsidDel="0019629F">
                <w:rPr>
                  <w:rFonts w:ascii="Calibri" w:hAnsi="Calibri" w:cs="Calibri"/>
                  <w:color w:val="0F0F0F"/>
                  <w:sz w:val="22"/>
                  <w:szCs w:val="22"/>
                  <w:lang w:eastAsia="en-US"/>
                </w:rPr>
                <w:delText xml:space="preserve">van ORGANISATORISCHE EENHEID waarvan de MEDEWERKER deel uit maakt </w:delText>
              </w:r>
            </w:del>
            <w:r w:rsidRPr="00751C18">
              <w:rPr>
                <w:rFonts w:ascii="Calibri" w:hAnsi="Calibri" w:cs="Calibri"/>
                <w:color w:val="0F0F0F"/>
                <w:sz w:val="22"/>
                <w:szCs w:val="22"/>
                <w:lang w:eastAsia="en-US"/>
              </w:rPr>
              <w:t>met Medewerkeridentificatie.</w:t>
            </w:r>
          </w:p>
        </w:tc>
      </w:tr>
      <w:tr w:rsidR="00847C61" w:rsidRPr="00751C18" w14:paraId="64378C15" w14:textId="77777777" w:rsidTr="0019629F">
        <w:trPr>
          <w:trHeight w:hRule="exact" w:val="128"/>
        </w:trPr>
        <w:tc>
          <w:tcPr>
            <w:tcW w:w="2340" w:type="dxa"/>
            <w:gridSpan w:val="2"/>
            <w:tcBorders>
              <w:top w:val="nil"/>
              <w:left w:val="nil"/>
              <w:bottom w:val="nil"/>
              <w:right w:val="nil"/>
            </w:tcBorders>
          </w:tcPr>
          <w:p w14:paraId="760D78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DE563E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311A636A" w14:textId="77777777" w:rsidTr="0019629F">
        <w:tc>
          <w:tcPr>
            <w:tcW w:w="2340" w:type="dxa"/>
            <w:gridSpan w:val="2"/>
            <w:tcBorders>
              <w:top w:val="nil"/>
              <w:left w:val="nil"/>
              <w:bottom w:val="nil"/>
              <w:right w:val="nil"/>
            </w:tcBorders>
          </w:tcPr>
          <w:p w14:paraId="4205EDC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787EBCB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MEDEWERKER van ORGANISATORISCHE EENHEden (van de zaakbehandelende organisatie(s)) die een rol kunnen spelen bij de behandeling van geimplementeerde ZAAKTYPEn.</w:t>
            </w:r>
          </w:p>
        </w:tc>
      </w:tr>
      <w:tr w:rsidR="00847C61" w:rsidRPr="00751C18" w14:paraId="5D427229" w14:textId="77777777" w:rsidTr="0019629F">
        <w:trPr>
          <w:trHeight w:hRule="exact" w:val="128"/>
        </w:trPr>
        <w:tc>
          <w:tcPr>
            <w:tcW w:w="2340" w:type="dxa"/>
            <w:gridSpan w:val="2"/>
            <w:tcBorders>
              <w:top w:val="nil"/>
              <w:left w:val="nil"/>
              <w:bottom w:val="nil"/>
              <w:right w:val="nil"/>
            </w:tcBorders>
          </w:tcPr>
          <w:p w14:paraId="5C64B6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EB9E99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A905478" w14:textId="77777777" w:rsidTr="0019629F">
        <w:trPr>
          <w:trHeight w:hRule="exact" w:val="256"/>
        </w:trPr>
        <w:tc>
          <w:tcPr>
            <w:tcW w:w="2340" w:type="dxa"/>
            <w:gridSpan w:val="2"/>
            <w:tcBorders>
              <w:top w:val="nil"/>
              <w:left w:val="nil"/>
              <w:bottom w:val="nil"/>
              <w:right w:val="nil"/>
            </w:tcBorders>
          </w:tcPr>
          <w:p w14:paraId="59226CD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18B6DED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0E15AE8" w14:textId="77777777" w:rsidTr="0019629F">
        <w:trPr>
          <w:trHeight w:hRule="exact" w:val="256"/>
        </w:trPr>
        <w:tc>
          <w:tcPr>
            <w:tcW w:w="2340" w:type="dxa"/>
            <w:gridSpan w:val="2"/>
            <w:tcBorders>
              <w:top w:val="nil"/>
              <w:left w:val="nil"/>
              <w:bottom w:val="nil"/>
              <w:right w:val="nil"/>
            </w:tcBorders>
          </w:tcPr>
          <w:p w14:paraId="4E05626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F9DB97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E5EA18A" w14:textId="77777777" w:rsidTr="0019629F">
        <w:tc>
          <w:tcPr>
            <w:tcW w:w="2340" w:type="dxa"/>
            <w:gridSpan w:val="2"/>
            <w:tcBorders>
              <w:top w:val="nil"/>
              <w:left w:val="nil"/>
              <w:bottom w:val="nil"/>
              <w:right w:val="nil"/>
            </w:tcBorders>
          </w:tcPr>
          <w:p w14:paraId="00694B1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272EF9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0E21B887" w14:textId="77777777" w:rsidTr="0019629F">
        <w:tc>
          <w:tcPr>
            <w:tcW w:w="450" w:type="dxa"/>
            <w:tcBorders>
              <w:top w:val="nil"/>
              <w:left w:val="nil"/>
              <w:bottom w:val="nil"/>
              <w:right w:val="nil"/>
            </w:tcBorders>
          </w:tcPr>
          <w:p w14:paraId="3F68150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55" w:name="BKM_FF819D54_0C4A_4cf7_A828_6587669A8702"/>
          </w:p>
        </w:tc>
        <w:tc>
          <w:tcPr>
            <w:tcW w:w="2790" w:type="dxa"/>
            <w:gridSpan w:val="2"/>
            <w:tcBorders>
              <w:top w:val="nil"/>
              <w:left w:val="nil"/>
              <w:bottom w:val="nil"/>
              <w:right w:val="nil"/>
            </w:tcBorders>
          </w:tcPr>
          <w:p w14:paraId="16FABA8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2BD2ADD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4C6451B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3FA0E62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1AAA30E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2C49992E" w14:textId="77777777" w:rsidTr="0019629F">
        <w:tc>
          <w:tcPr>
            <w:tcW w:w="450" w:type="dxa"/>
            <w:tcBorders>
              <w:top w:val="nil"/>
              <w:left w:val="nil"/>
              <w:bottom w:val="nil"/>
              <w:right w:val="nil"/>
            </w:tcBorders>
          </w:tcPr>
          <w:p w14:paraId="3EB0BA8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CF0C2A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B696DC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korte unieke aanduiding van de MEDEWERKER.</w:t>
            </w:r>
          </w:p>
        </w:tc>
        <w:tc>
          <w:tcPr>
            <w:tcW w:w="1080" w:type="dxa"/>
            <w:tcBorders>
              <w:top w:val="nil"/>
              <w:left w:val="nil"/>
              <w:bottom w:val="nil"/>
              <w:right w:val="nil"/>
            </w:tcBorders>
          </w:tcPr>
          <w:p w14:paraId="76A5E3C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AN24</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51F493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55"/>
      </w:tr>
      <w:tr w:rsidR="0019629F" w:rsidRPr="00751C18" w14:paraId="3E69C403" w14:textId="77777777" w:rsidTr="0019629F">
        <w:trPr>
          <w:ins w:id="556" w:author="Arjan Kloosterboer" w:date="2017-03-13T11:07:00Z"/>
        </w:trPr>
        <w:tc>
          <w:tcPr>
            <w:tcW w:w="450" w:type="dxa"/>
            <w:tcBorders>
              <w:top w:val="nil"/>
              <w:left w:val="nil"/>
              <w:bottom w:val="nil"/>
              <w:right w:val="nil"/>
            </w:tcBorders>
          </w:tcPr>
          <w:p w14:paraId="2702C2ED" w14:textId="77777777" w:rsidR="0019629F" w:rsidRPr="00751C18" w:rsidRDefault="0019629F" w:rsidP="0019629F">
            <w:pPr>
              <w:widowControl w:val="0"/>
              <w:autoSpaceDE w:val="0"/>
              <w:autoSpaceDN w:val="0"/>
              <w:adjustRightInd w:val="0"/>
              <w:spacing w:line="240" w:lineRule="auto"/>
              <w:contextualSpacing w:val="0"/>
              <w:rPr>
                <w:ins w:id="557" w:author="Arjan Kloosterboer" w:date="2017-03-13T11:07:00Z"/>
                <w:rFonts w:ascii="Calibri" w:hAnsi="Calibri" w:cs="Calibri"/>
                <w:color w:val="0F0F0F"/>
                <w:sz w:val="22"/>
                <w:szCs w:val="22"/>
                <w:lang w:eastAsia="en-US"/>
              </w:rPr>
            </w:pPr>
          </w:p>
        </w:tc>
        <w:tc>
          <w:tcPr>
            <w:tcW w:w="2790" w:type="dxa"/>
            <w:gridSpan w:val="2"/>
            <w:tcBorders>
              <w:top w:val="nil"/>
              <w:left w:val="nil"/>
              <w:bottom w:val="nil"/>
              <w:right w:val="nil"/>
            </w:tcBorders>
          </w:tcPr>
          <w:p w14:paraId="2FFCD5C4" w14:textId="5D9210E7" w:rsidR="0019629F" w:rsidRPr="00751C18" w:rsidRDefault="0019629F" w:rsidP="0019629F">
            <w:pPr>
              <w:widowControl w:val="0"/>
              <w:autoSpaceDE w:val="0"/>
              <w:autoSpaceDN w:val="0"/>
              <w:adjustRightInd w:val="0"/>
              <w:spacing w:line="240" w:lineRule="auto"/>
              <w:contextualSpacing w:val="0"/>
              <w:rPr>
                <w:ins w:id="558" w:author="Arjan Kloosterboer" w:date="2017-03-13T11:07:00Z"/>
                <w:rFonts w:ascii="Arial" w:hAnsi="Arial" w:cs="Arial"/>
                <w:szCs w:val="20"/>
                <w:lang w:val="en-AU" w:eastAsia="en-US"/>
              </w:rPr>
            </w:pPr>
            <w:ins w:id="559" w:author="Arjan Kloosterboer" w:date="2017-03-13T11:07: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Organisatie-identificatie</w:t>
              </w:r>
              <w:r w:rsidRPr="00751C18">
                <w:rPr>
                  <w:rFonts w:ascii="Arial" w:hAnsi="Arial" w:cs="Arial"/>
                  <w:szCs w:val="20"/>
                  <w:lang w:val="en-AU" w:eastAsia="en-US"/>
                </w:rPr>
                <w:fldChar w:fldCharType="end"/>
              </w:r>
            </w:ins>
          </w:p>
        </w:tc>
        <w:tc>
          <w:tcPr>
            <w:tcW w:w="4230" w:type="dxa"/>
            <w:tcBorders>
              <w:top w:val="nil"/>
              <w:left w:val="nil"/>
              <w:bottom w:val="nil"/>
              <w:right w:val="nil"/>
            </w:tcBorders>
          </w:tcPr>
          <w:p w14:paraId="11A1879D" w14:textId="3B5BC48E" w:rsidR="0019629F" w:rsidRPr="0019629F" w:rsidRDefault="0019629F" w:rsidP="0019629F">
            <w:pPr>
              <w:widowControl w:val="0"/>
              <w:autoSpaceDE w:val="0"/>
              <w:autoSpaceDN w:val="0"/>
              <w:adjustRightInd w:val="0"/>
              <w:spacing w:line="240" w:lineRule="auto"/>
              <w:contextualSpacing w:val="0"/>
              <w:rPr>
                <w:ins w:id="560" w:author="Arjan Kloosterboer" w:date="2017-03-13T11:07:00Z"/>
                <w:rFonts w:ascii="Arial" w:hAnsi="Arial" w:cs="Arial"/>
                <w:szCs w:val="20"/>
                <w:lang w:eastAsia="en-US"/>
              </w:rPr>
            </w:pPr>
            <w:ins w:id="561" w:author="Arjan Kloosterboer" w:date="2017-03-13T11:07:00Z">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000000"/>
                  <w:sz w:val="22"/>
                  <w:szCs w:val="22"/>
                  <w:lang w:eastAsia="en-US"/>
                </w:rPr>
                <w:t xml:space="preserve">Het RSIN van de organisatie zijnde een Niet-natuurlijk persoon  waarvan de </w:t>
              </w:r>
              <w:r>
                <w:rPr>
                  <w:rFonts w:ascii="Calibri" w:hAnsi="Calibri" w:cs="Calibri"/>
                  <w:color w:val="000000"/>
                  <w:sz w:val="22"/>
                  <w:szCs w:val="22"/>
                  <w:lang w:eastAsia="en-US"/>
                </w:rPr>
                <w:t>MEDEWERKER</w:t>
              </w:r>
              <w:r w:rsidRPr="00751C18">
                <w:rPr>
                  <w:rFonts w:ascii="Calibri" w:hAnsi="Calibri" w:cs="Calibri"/>
                  <w:color w:val="000000"/>
                  <w:sz w:val="22"/>
                  <w:szCs w:val="22"/>
                  <w:lang w:eastAsia="en-US"/>
                </w:rPr>
                <w:t xml:space="preserve"> deel uit maakt.</w:t>
              </w:r>
            </w:ins>
          </w:p>
        </w:tc>
        <w:tc>
          <w:tcPr>
            <w:tcW w:w="1080" w:type="dxa"/>
            <w:tcBorders>
              <w:top w:val="nil"/>
              <w:left w:val="nil"/>
              <w:bottom w:val="nil"/>
              <w:right w:val="nil"/>
            </w:tcBorders>
          </w:tcPr>
          <w:p w14:paraId="7CDC497B" w14:textId="43FB35E0" w:rsidR="0019629F" w:rsidRPr="00751C18" w:rsidRDefault="0019629F" w:rsidP="0019629F">
            <w:pPr>
              <w:widowControl w:val="0"/>
              <w:autoSpaceDE w:val="0"/>
              <w:autoSpaceDN w:val="0"/>
              <w:adjustRightInd w:val="0"/>
              <w:spacing w:line="240" w:lineRule="auto"/>
              <w:contextualSpacing w:val="0"/>
              <w:rPr>
                <w:ins w:id="562" w:author="Arjan Kloosterboer" w:date="2017-03-13T11:07:00Z"/>
                <w:rFonts w:ascii="Arial" w:hAnsi="Arial" w:cs="Arial"/>
                <w:szCs w:val="20"/>
                <w:lang w:val="en-AU" w:eastAsia="en-US"/>
              </w:rPr>
            </w:pPr>
            <w:ins w:id="563" w:author="Arjan Kloosterboer" w:date="2017-03-13T11:07: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N9</w:t>
              </w:r>
              <w:r w:rsidRPr="00751C18">
                <w:rPr>
                  <w:rFonts w:ascii="Arial" w:hAnsi="Arial" w:cs="Arial"/>
                  <w:szCs w:val="20"/>
                  <w:lang w:val="en-AU" w:eastAsia="en-US"/>
                </w:rPr>
                <w:fldChar w:fldCharType="end"/>
              </w:r>
            </w:ins>
          </w:p>
        </w:tc>
        <w:tc>
          <w:tcPr>
            <w:tcW w:w="810" w:type="dxa"/>
            <w:tcBorders>
              <w:top w:val="nil"/>
              <w:left w:val="nil"/>
              <w:bottom w:val="nil"/>
              <w:right w:val="nil"/>
            </w:tcBorders>
          </w:tcPr>
          <w:p w14:paraId="29FBDD69" w14:textId="174E9BE2" w:rsidR="0019629F" w:rsidRPr="00751C18" w:rsidRDefault="0019629F" w:rsidP="0019629F">
            <w:pPr>
              <w:widowControl w:val="0"/>
              <w:autoSpaceDE w:val="0"/>
              <w:autoSpaceDN w:val="0"/>
              <w:adjustRightInd w:val="0"/>
              <w:spacing w:line="240" w:lineRule="auto"/>
              <w:contextualSpacing w:val="0"/>
              <w:rPr>
                <w:ins w:id="564" w:author="Arjan Kloosterboer" w:date="2017-03-13T11:07:00Z"/>
                <w:rFonts w:ascii="Arial" w:hAnsi="Arial" w:cs="Arial"/>
                <w:szCs w:val="20"/>
                <w:lang w:val="en-AU" w:eastAsia="en-US"/>
              </w:rPr>
            </w:pPr>
            <w:ins w:id="565" w:author="Arjan Kloosterboer" w:date="2017-03-13T11:07: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ins>
          </w:p>
        </w:tc>
      </w:tr>
      <w:tr w:rsidR="0019629F" w:rsidRPr="00751C18" w14:paraId="1871E0D7" w14:textId="77777777" w:rsidTr="0019629F">
        <w:tc>
          <w:tcPr>
            <w:tcW w:w="450" w:type="dxa"/>
            <w:tcBorders>
              <w:top w:val="nil"/>
              <w:left w:val="nil"/>
              <w:bottom w:val="nil"/>
              <w:right w:val="nil"/>
            </w:tcBorders>
          </w:tcPr>
          <w:p w14:paraId="1E864265"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6" w:name="BKM_79457AE1_2585_4ce0_A864_D4ADE30A2135"/>
          </w:p>
        </w:tc>
        <w:tc>
          <w:tcPr>
            <w:tcW w:w="2790" w:type="dxa"/>
            <w:gridSpan w:val="2"/>
            <w:tcBorders>
              <w:top w:val="nil"/>
              <w:left w:val="nil"/>
              <w:bottom w:val="nil"/>
              <w:right w:val="nil"/>
            </w:tcBorders>
          </w:tcPr>
          <w:p w14:paraId="1FADD783"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Achternaam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B31869E"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achternaam zoals de MEDEWERKER die in het dagelijkse verkeer gebruikt.</w:t>
            </w:r>
          </w:p>
        </w:tc>
        <w:tc>
          <w:tcPr>
            <w:tcW w:w="1080" w:type="dxa"/>
            <w:tcBorders>
              <w:top w:val="nil"/>
              <w:left w:val="nil"/>
              <w:bottom w:val="nil"/>
              <w:right w:val="nil"/>
            </w:tcBorders>
          </w:tcPr>
          <w:p w14:paraId="660646E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9DB9864"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6"/>
      </w:tr>
      <w:tr w:rsidR="0019629F" w:rsidRPr="00751C18" w14:paraId="7AC63CFF" w14:textId="77777777" w:rsidTr="0019629F">
        <w:tc>
          <w:tcPr>
            <w:tcW w:w="450" w:type="dxa"/>
            <w:tcBorders>
              <w:top w:val="nil"/>
              <w:left w:val="nil"/>
              <w:bottom w:val="nil"/>
              <w:right w:val="nil"/>
            </w:tcBorders>
          </w:tcPr>
          <w:p w14:paraId="63CB478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7" w:name="BKM_AE3CF305_B845_40cf_A9E3_2DE97CB31F46"/>
          </w:p>
        </w:tc>
        <w:tc>
          <w:tcPr>
            <w:tcW w:w="2790" w:type="dxa"/>
            <w:gridSpan w:val="2"/>
            <w:tcBorders>
              <w:top w:val="nil"/>
              <w:left w:val="nil"/>
              <w:bottom w:val="nil"/>
              <w:right w:val="nil"/>
            </w:tcBorders>
          </w:tcPr>
          <w:p w14:paraId="08842BCA"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Datum uit dienst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1908FC4"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aanduiding van de datum waarop de arbeidsplaatsvervulling eindigt.</w:t>
            </w:r>
          </w:p>
        </w:tc>
        <w:tc>
          <w:tcPr>
            <w:tcW w:w="1080" w:type="dxa"/>
            <w:tcBorders>
              <w:top w:val="nil"/>
              <w:left w:val="nil"/>
              <w:bottom w:val="nil"/>
              <w:right w:val="nil"/>
            </w:tcBorders>
          </w:tcPr>
          <w:p w14:paraId="31E83290"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3E8886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7"/>
      </w:tr>
      <w:tr w:rsidR="0019629F" w:rsidRPr="00751C18" w14:paraId="293DAF20" w14:textId="77777777" w:rsidTr="0019629F">
        <w:tc>
          <w:tcPr>
            <w:tcW w:w="450" w:type="dxa"/>
            <w:tcBorders>
              <w:top w:val="nil"/>
              <w:left w:val="nil"/>
              <w:bottom w:val="nil"/>
              <w:right w:val="nil"/>
            </w:tcBorders>
          </w:tcPr>
          <w:p w14:paraId="221EF175"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8" w:name="BKM_2EEFDDE3_164E_4dc6_8573_205834C1AF47"/>
          </w:p>
        </w:tc>
        <w:tc>
          <w:tcPr>
            <w:tcW w:w="2790" w:type="dxa"/>
            <w:gridSpan w:val="2"/>
            <w:tcBorders>
              <w:top w:val="nil"/>
              <w:left w:val="nil"/>
              <w:bottom w:val="nil"/>
              <w:right w:val="nil"/>
            </w:tcBorders>
          </w:tcPr>
          <w:p w14:paraId="1821E1DC"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E-mail adres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6E26BE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Elektronisch postadres waaronder de MEDEWERKER in de regel bereikbaar is.</w:t>
            </w:r>
          </w:p>
        </w:tc>
        <w:tc>
          <w:tcPr>
            <w:tcW w:w="1080" w:type="dxa"/>
            <w:tcBorders>
              <w:top w:val="nil"/>
              <w:left w:val="nil"/>
              <w:bottom w:val="nil"/>
              <w:right w:val="nil"/>
            </w:tcBorders>
          </w:tcPr>
          <w:p w14:paraId="1752FCA7"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AN254</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5B343D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8"/>
      </w:tr>
      <w:tr w:rsidR="0019629F" w:rsidRPr="00751C18" w14:paraId="6CE468F9" w14:textId="77777777" w:rsidTr="0019629F">
        <w:tc>
          <w:tcPr>
            <w:tcW w:w="450" w:type="dxa"/>
            <w:tcBorders>
              <w:top w:val="nil"/>
              <w:left w:val="nil"/>
              <w:bottom w:val="nil"/>
              <w:right w:val="nil"/>
            </w:tcBorders>
          </w:tcPr>
          <w:p w14:paraId="3E741E51"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9" w:name="BKM_F17EE707_8A6A_483b_9ED7_204707E1F384"/>
          </w:p>
        </w:tc>
        <w:tc>
          <w:tcPr>
            <w:tcW w:w="2790" w:type="dxa"/>
            <w:gridSpan w:val="2"/>
            <w:tcBorders>
              <w:top w:val="nil"/>
              <w:left w:val="nil"/>
              <w:bottom w:val="nil"/>
              <w:right w:val="nil"/>
            </w:tcBorders>
          </w:tcPr>
          <w:p w14:paraId="07BBCC0A"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Functie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A8F6177"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aanduiding van de taken, rechten en plichten die de MEDEWERKER heeft of heeft gehad binnen de zaakbehandelende organisatie.</w:t>
            </w:r>
          </w:p>
        </w:tc>
        <w:tc>
          <w:tcPr>
            <w:tcW w:w="1080" w:type="dxa"/>
            <w:tcBorders>
              <w:top w:val="nil"/>
              <w:left w:val="nil"/>
              <w:bottom w:val="nil"/>
              <w:right w:val="nil"/>
            </w:tcBorders>
          </w:tcPr>
          <w:p w14:paraId="799AF728"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908AD1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9"/>
      </w:tr>
      <w:tr w:rsidR="0019629F" w:rsidRPr="00751C18" w14:paraId="790A74DE" w14:textId="77777777" w:rsidTr="0019629F">
        <w:tc>
          <w:tcPr>
            <w:tcW w:w="450" w:type="dxa"/>
            <w:tcBorders>
              <w:top w:val="nil"/>
              <w:left w:val="nil"/>
              <w:bottom w:val="nil"/>
              <w:right w:val="nil"/>
            </w:tcBorders>
          </w:tcPr>
          <w:p w14:paraId="119C05B5"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70" w:name="BKM_AA40C186_C355_457e_99D9_24BE43B05301"/>
          </w:p>
        </w:tc>
        <w:tc>
          <w:tcPr>
            <w:tcW w:w="2790" w:type="dxa"/>
            <w:gridSpan w:val="2"/>
            <w:tcBorders>
              <w:top w:val="nil"/>
              <w:left w:val="nil"/>
              <w:bottom w:val="nil"/>
              <w:right w:val="nil"/>
            </w:tcBorders>
          </w:tcPr>
          <w:p w14:paraId="29939DF0"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Geslachtsaanduiding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F1EC7F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aanduiding die aangeeft of de persoon een man of een vrouw is, of dat het geslacht nog onbekend is.</w:t>
            </w:r>
          </w:p>
        </w:tc>
        <w:tc>
          <w:tcPr>
            <w:tcW w:w="1080" w:type="dxa"/>
            <w:tcBorders>
              <w:top w:val="nil"/>
              <w:left w:val="nil"/>
              <w:bottom w:val="nil"/>
              <w:right w:val="nil"/>
            </w:tcBorders>
          </w:tcPr>
          <w:p w14:paraId="7AEA4F61"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A1</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9F437B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70"/>
      </w:tr>
      <w:tr w:rsidR="0019629F" w:rsidRPr="00751C18" w14:paraId="6F862241" w14:textId="77777777" w:rsidTr="0019629F">
        <w:tc>
          <w:tcPr>
            <w:tcW w:w="450" w:type="dxa"/>
            <w:tcBorders>
              <w:top w:val="nil"/>
              <w:left w:val="nil"/>
              <w:bottom w:val="nil"/>
              <w:right w:val="nil"/>
            </w:tcBorders>
          </w:tcPr>
          <w:p w14:paraId="21325F7D"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71" w:name="BKM_C59B1A14_1E2F_4a54_B273_6D4C84713390"/>
          </w:p>
        </w:tc>
        <w:tc>
          <w:tcPr>
            <w:tcW w:w="2790" w:type="dxa"/>
            <w:gridSpan w:val="2"/>
            <w:tcBorders>
              <w:top w:val="nil"/>
              <w:left w:val="nil"/>
              <w:bottom w:val="nil"/>
              <w:right w:val="nil"/>
            </w:tcBorders>
          </w:tcPr>
          <w:p w14:paraId="2485F52F"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Medewerkertoelichting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21BDD7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Toelichting bij en/of over de MEDEWERKER.</w:t>
            </w:r>
          </w:p>
        </w:tc>
        <w:tc>
          <w:tcPr>
            <w:tcW w:w="1080" w:type="dxa"/>
            <w:tcBorders>
              <w:top w:val="nil"/>
              <w:left w:val="nil"/>
              <w:bottom w:val="nil"/>
              <w:right w:val="nil"/>
            </w:tcBorders>
          </w:tcPr>
          <w:p w14:paraId="420B424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4FB15F5"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71"/>
      </w:tr>
      <w:tr w:rsidR="0019629F" w:rsidRPr="00751C18" w14:paraId="2A0AF4F4" w14:textId="77777777" w:rsidTr="0019629F">
        <w:tc>
          <w:tcPr>
            <w:tcW w:w="450" w:type="dxa"/>
            <w:tcBorders>
              <w:top w:val="nil"/>
              <w:left w:val="nil"/>
              <w:bottom w:val="nil"/>
              <w:right w:val="nil"/>
            </w:tcBorders>
          </w:tcPr>
          <w:p w14:paraId="07DD180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72" w:name="BKM_A7726010_7E58_40b6_9523_A4CC9844F5DD"/>
          </w:p>
        </w:tc>
        <w:tc>
          <w:tcPr>
            <w:tcW w:w="2790" w:type="dxa"/>
            <w:gridSpan w:val="2"/>
            <w:tcBorders>
              <w:top w:val="nil"/>
              <w:left w:val="nil"/>
              <w:bottom w:val="nil"/>
              <w:right w:val="nil"/>
            </w:tcBorders>
          </w:tcPr>
          <w:p w14:paraId="47F01E5C"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Roepnaam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1C98A6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Naam waarmee de werknemer wordt aangesproken.</w:t>
            </w:r>
          </w:p>
        </w:tc>
        <w:tc>
          <w:tcPr>
            <w:tcW w:w="1080" w:type="dxa"/>
            <w:tcBorders>
              <w:top w:val="nil"/>
              <w:left w:val="nil"/>
              <w:bottom w:val="nil"/>
              <w:right w:val="nil"/>
            </w:tcBorders>
          </w:tcPr>
          <w:p w14:paraId="0BCEBF13"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AN30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584FDD8"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72"/>
      </w:tr>
      <w:tr w:rsidR="0019629F" w:rsidRPr="00751C18" w14:paraId="4A63D0AF" w14:textId="77777777" w:rsidTr="0019629F">
        <w:tc>
          <w:tcPr>
            <w:tcW w:w="450" w:type="dxa"/>
            <w:tcBorders>
              <w:top w:val="nil"/>
              <w:left w:val="nil"/>
              <w:bottom w:val="nil"/>
              <w:right w:val="nil"/>
            </w:tcBorders>
          </w:tcPr>
          <w:p w14:paraId="0163F1F0"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73" w:name="BKM_0BE56460_275E_4dcb_9946_5B88658BF3BD"/>
          </w:p>
        </w:tc>
        <w:tc>
          <w:tcPr>
            <w:tcW w:w="2790" w:type="dxa"/>
            <w:gridSpan w:val="2"/>
            <w:tcBorders>
              <w:top w:val="nil"/>
              <w:left w:val="nil"/>
              <w:bottom w:val="nil"/>
              <w:right w:val="nil"/>
            </w:tcBorders>
          </w:tcPr>
          <w:p w14:paraId="724527A0"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Telefoonnummer</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20E221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Telefoonnummer waaronder de MEDEWERKER in de regel bereikbaar is.</w:t>
            </w:r>
          </w:p>
        </w:tc>
        <w:tc>
          <w:tcPr>
            <w:tcW w:w="1080" w:type="dxa"/>
            <w:tcBorders>
              <w:top w:val="nil"/>
              <w:left w:val="nil"/>
              <w:bottom w:val="nil"/>
              <w:right w:val="nil"/>
            </w:tcBorders>
          </w:tcPr>
          <w:p w14:paraId="533F4A4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E11C29D"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73"/>
      </w:tr>
      <w:tr w:rsidR="0019629F" w:rsidRPr="00751C18" w14:paraId="680FA351" w14:textId="77777777" w:rsidTr="0019629F">
        <w:tc>
          <w:tcPr>
            <w:tcW w:w="450" w:type="dxa"/>
            <w:tcBorders>
              <w:top w:val="nil"/>
              <w:left w:val="nil"/>
              <w:bottom w:val="nil"/>
              <w:right w:val="nil"/>
            </w:tcBorders>
          </w:tcPr>
          <w:p w14:paraId="7249A6A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74" w:name="BKM_65D1582C_5922_4ebb_8CE6_3B0F1BBD0941"/>
          </w:p>
        </w:tc>
        <w:tc>
          <w:tcPr>
            <w:tcW w:w="2790" w:type="dxa"/>
            <w:gridSpan w:val="2"/>
            <w:tcBorders>
              <w:top w:val="nil"/>
              <w:left w:val="nil"/>
              <w:bottom w:val="nil"/>
              <w:right w:val="nil"/>
            </w:tcBorders>
          </w:tcPr>
          <w:p w14:paraId="0E8A859F"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Voorletters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334E67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verzameling letters die gevormd wordt door de eerste letter van alle in volgorde voorkomende voornamen.</w:t>
            </w:r>
          </w:p>
        </w:tc>
        <w:tc>
          <w:tcPr>
            <w:tcW w:w="1080" w:type="dxa"/>
            <w:tcBorders>
              <w:top w:val="nil"/>
              <w:left w:val="nil"/>
              <w:bottom w:val="nil"/>
              <w:right w:val="nil"/>
            </w:tcBorders>
          </w:tcPr>
          <w:p w14:paraId="4F7A954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CBCF4FF"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74"/>
      </w:tr>
      <w:tr w:rsidR="0019629F" w:rsidRPr="00751C18" w14:paraId="5DE5F206" w14:textId="77777777" w:rsidTr="0019629F">
        <w:tc>
          <w:tcPr>
            <w:tcW w:w="450" w:type="dxa"/>
            <w:tcBorders>
              <w:top w:val="nil"/>
              <w:left w:val="nil"/>
              <w:bottom w:val="nil"/>
              <w:right w:val="nil"/>
            </w:tcBorders>
          </w:tcPr>
          <w:p w14:paraId="3AF93B9C"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75" w:name="BKM_01234EAF_833A_4cd6_8EA0_045F889301FF"/>
          </w:p>
        </w:tc>
        <w:tc>
          <w:tcPr>
            <w:tcW w:w="2790" w:type="dxa"/>
            <w:gridSpan w:val="2"/>
            <w:tcBorders>
              <w:top w:val="nil"/>
              <w:left w:val="nil"/>
              <w:bottom w:val="nil"/>
              <w:right w:val="nil"/>
            </w:tcBorders>
          </w:tcPr>
          <w:p w14:paraId="067099B4"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Voorvoegsel achternaam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8C5538D"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Dat deel van de geslachtsnaam dat voorkomt in Tabel 36 (GBA), voorvoegseltabel, en door een spatie van de geslachtsnaam is</w:t>
            </w:r>
          </w:p>
          <w:p w14:paraId="352314CD"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610E6A"/>
                <w:sz w:val="22"/>
                <w:szCs w:val="22"/>
                <w:lang w:val="en-US" w:eastAsia="en-US"/>
              </w:rPr>
              <w:t>gescheiden.</w:t>
            </w:r>
          </w:p>
        </w:tc>
        <w:tc>
          <w:tcPr>
            <w:tcW w:w="1080" w:type="dxa"/>
            <w:tcBorders>
              <w:top w:val="nil"/>
              <w:left w:val="nil"/>
              <w:bottom w:val="nil"/>
              <w:right w:val="nil"/>
            </w:tcBorders>
          </w:tcPr>
          <w:p w14:paraId="1DE1C861"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AN10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9D0E4C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75"/>
      </w:tr>
    </w:tbl>
    <w:p w14:paraId="5982A58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2F2BEA5C" w14:textId="77777777" w:rsidTr="00847C61">
        <w:tc>
          <w:tcPr>
            <w:tcW w:w="9360" w:type="dxa"/>
            <w:gridSpan w:val="3"/>
            <w:tcBorders>
              <w:top w:val="nil"/>
              <w:left w:val="nil"/>
              <w:bottom w:val="nil"/>
              <w:right w:val="nil"/>
            </w:tcBorders>
          </w:tcPr>
          <w:p w14:paraId="0414DB4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3BF8E32C" w14:textId="77777777" w:rsidTr="00847C61">
        <w:tc>
          <w:tcPr>
            <w:tcW w:w="450" w:type="dxa"/>
            <w:tcBorders>
              <w:top w:val="nil"/>
              <w:left w:val="nil"/>
              <w:bottom w:val="nil"/>
              <w:right w:val="nil"/>
            </w:tcBorders>
          </w:tcPr>
          <w:p w14:paraId="42CAA98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3D6A5A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0C9D594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0B75A99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71FB9754" w14:textId="77777777" w:rsidTr="00847C61">
        <w:tc>
          <w:tcPr>
            <w:tcW w:w="450" w:type="dxa"/>
            <w:tcBorders>
              <w:top w:val="nil"/>
              <w:left w:val="nil"/>
              <w:bottom w:val="nil"/>
              <w:right w:val="nil"/>
            </w:tcBorders>
          </w:tcPr>
          <w:p w14:paraId="562FE17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5EA050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DCE984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hoort bij</w:t>
            </w:r>
            <w:r w:rsidR="00DE73DB" w:rsidRPr="00751C18">
              <w:rPr>
                <w:rFonts w:ascii="Calibri" w:hAnsi="Calibri" w:cs="Calibri"/>
                <w:color w:val="0F0F0F"/>
                <w:sz w:val="22"/>
                <w:szCs w:val="22"/>
                <w:lang w:eastAsia="en-US"/>
              </w:rPr>
              <w:fldChar w:fldCharType="end"/>
            </w:r>
          </w:p>
          <w:p w14:paraId="79B3EBD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66BD5F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waarvan de MEDEWERKER deel uitmaakt of deel heeft uitgemaakt.</w:t>
            </w:r>
          </w:p>
        </w:tc>
      </w:tr>
      <w:tr w:rsidR="00847C61" w:rsidRPr="00751C18" w14:paraId="09E73614" w14:textId="77777777" w:rsidTr="00847C61">
        <w:trPr>
          <w:trHeight w:hRule="exact" w:val="128"/>
        </w:trPr>
        <w:tc>
          <w:tcPr>
            <w:tcW w:w="450" w:type="dxa"/>
            <w:tcBorders>
              <w:top w:val="nil"/>
              <w:left w:val="nil"/>
              <w:bottom w:val="nil"/>
              <w:right w:val="nil"/>
            </w:tcBorders>
          </w:tcPr>
          <w:p w14:paraId="5BE9595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22163BB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9FCFF9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A37509B" w14:textId="77777777" w:rsidTr="00847C61">
        <w:tc>
          <w:tcPr>
            <w:tcW w:w="450" w:type="dxa"/>
            <w:tcBorders>
              <w:top w:val="nil"/>
              <w:left w:val="nil"/>
              <w:bottom w:val="nil"/>
              <w:right w:val="nil"/>
            </w:tcBorders>
          </w:tcPr>
          <w:p w14:paraId="0612636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A7C1A7F" w14:textId="42B316E8"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561136D4" w14:textId="6042153C"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6D7141CC" w14:textId="1CA18009" w:rsidR="00847C61" w:rsidRPr="00751C18" w:rsidRDefault="00DE73DB" w:rsidP="008E14F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MEDEWERKER</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576" w:author="Arjan Kloosterboer" w:date="2017-01-24T15:08:00Z">
              <w:r w:rsidR="008E14F1">
                <w:rPr>
                  <w:rFonts w:ascii="Calibri" w:hAnsi="Calibri" w:cs="Calibri"/>
                  <w:color w:val="0F0F0F"/>
                  <w:sz w:val="22"/>
                  <w:szCs w:val="22"/>
                  <w:lang w:eastAsia="en-US"/>
                </w:rPr>
                <w:t>0..</w:t>
              </w:r>
            </w:ins>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CF626B2" w14:textId="0E3C5E4F"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Een MEDEWERKER als </w:t>
            </w:r>
            <w:ins w:id="577" w:author="Arjan Kloosterboer" w:date="2017-09-21T11:43:00Z">
              <w:r w:rsidR="00AA34B9">
                <w:rPr>
                  <w:rFonts w:ascii="Calibri" w:hAnsi="Calibri" w:cs="Calibri"/>
                  <w:color w:val="0F0F0F"/>
                  <w:sz w:val="22"/>
                  <w:szCs w:val="22"/>
                  <w:lang w:eastAsia="en-US"/>
                </w:rPr>
                <w:t>'</w:t>
              </w:r>
            </w:ins>
            <w:r w:rsidR="00847C61" w:rsidRPr="00751C18">
              <w:rPr>
                <w:rFonts w:ascii="Calibri" w:hAnsi="Calibri" w:cs="Calibri"/>
                <w:color w:val="0F0F0F"/>
                <w:sz w:val="22"/>
                <w:szCs w:val="22"/>
                <w:lang w:eastAsia="en-US"/>
              </w:rPr>
              <w:t>specialisatie</w:t>
            </w:r>
            <w:ins w:id="578" w:author="Arjan Kloosterboer" w:date="2017-09-21T11:43:00Z">
              <w:r w:rsidR="00AA34B9">
                <w:rPr>
                  <w:rFonts w:ascii="Calibri" w:hAnsi="Calibri" w:cs="Calibri"/>
                  <w:color w:val="0F0F0F"/>
                  <w:sz w:val="22"/>
                  <w:szCs w:val="22"/>
                  <w:lang w:eastAsia="en-US"/>
                </w:rPr>
                <w:t>'</w:t>
              </w:r>
            </w:ins>
            <w:r w:rsidR="00847C61" w:rsidRPr="00751C18">
              <w:rPr>
                <w:rFonts w:ascii="Calibri" w:hAnsi="Calibri" w:cs="Calibri"/>
                <w:color w:val="0F0F0F"/>
                <w:sz w:val="22"/>
                <w:szCs w:val="22"/>
                <w:lang w:eastAsia="en-US"/>
              </w:rPr>
              <w:t xml:space="preserve"> van BETROKKENE.</w:t>
            </w:r>
            <w:r w:rsidRPr="00751C18">
              <w:rPr>
                <w:rFonts w:ascii="Arial" w:hAnsi="Arial" w:cs="Arial"/>
                <w:szCs w:val="20"/>
                <w:lang w:val="en-AU" w:eastAsia="en-US"/>
              </w:rPr>
              <w:fldChar w:fldCharType="end"/>
            </w:r>
          </w:p>
        </w:tc>
      </w:tr>
      <w:tr w:rsidR="00847C61" w:rsidRPr="00751C18" w14:paraId="1701479C" w14:textId="77777777" w:rsidTr="00847C61">
        <w:trPr>
          <w:trHeight w:hRule="exact" w:val="128"/>
        </w:trPr>
        <w:tc>
          <w:tcPr>
            <w:tcW w:w="450" w:type="dxa"/>
            <w:tcBorders>
              <w:top w:val="nil"/>
              <w:left w:val="nil"/>
              <w:bottom w:val="nil"/>
              <w:right w:val="nil"/>
            </w:tcBorders>
          </w:tcPr>
          <w:p w14:paraId="371C314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F9AA0F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A1F1F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8D560EE" w14:textId="77777777" w:rsidTr="00847C61">
        <w:tc>
          <w:tcPr>
            <w:tcW w:w="450" w:type="dxa"/>
            <w:tcBorders>
              <w:top w:val="nil"/>
              <w:left w:val="nil"/>
              <w:bottom w:val="nil"/>
              <w:right w:val="nil"/>
            </w:tcBorders>
          </w:tcPr>
          <w:p w14:paraId="2724F5C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FF59F6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1CF1BAB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contactpersoon voor</w:t>
            </w:r>
            <w:r w:rsidR="00DE73DB" w:rsidRPr="00751C18">
              <w:rPr>
                <w:rFonts w:ascii="Calibri" w:hAnsi="Calibri" w:cs="Calibri"/>
                <w:color w:val="0F0F0F"/>
                <w:sz w:val="22"/>
                <w:szCs w:val="22"/>
                <w:lang w:eastAsia="en-US"/>
              </w:rPr>
              <w:fldChar w:fldCharType="end"/>
            </w:r>
          </w:p>
          <w:p w14:paraId="0093E49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4B4D82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MEDEWERKER die anderen desgevraagd in contact brengt met (andere) medewerkers van deze ORGANISATORISCHE EENHEID.</w:t>
            </w:r>
          </w:p>
        </w:tc>
      </w:tr>
      <w:tr w:rsidR="00847C61" w:rsidRPr="00751C18" w14:paraId="5EA700D4" w14:textId="77777777" w:rsidTr="00847C61">
        <w:trPr>
          <w:trHeight w:hRule="exact" w:val="128"/>
        </w:trPr>
        <w:tc>
          <w:tcPr>
            <w:tcW w:w="450" w:type="dxa"/>
            <w:tcBorders>
              <w:top w:val="nil"/>
              <w:left w:val="nil"/>
              <w:bottom w:val="nil"/>
              <w:right w:val="nil"/>
            </w:tcBorders>
          </w:tcPr>
          <w:p w14:paraId="5CF46D1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280900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C658B8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6F07C8C" w14:textId="77777777" w:rsidTr="00847C61">
        <w:tc>
          <w:tcPr>
            <w:tcW w:w="450" w:type="dxa"/>
            <w:tcBorders>
              <w:top w:val="nil"/>
              <w:left w:val="nil"/>
              <w:bottom w:val="nil"/>
              <w:right w:val="nil"/>
            </w:tcBorders>
          </w:tcPr>
          <w:p w14:paraId="47D79AC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55AD03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7F29FB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gevoerd door</w:t>
            </w:r>
            <w:r w:rsidR="00DE73DB" w:rsidRPr="00751C18">
              <w:rPr>
                <w:rFonts w:ascii="Calibri" w:hAnsi="Calibri" w:cs="Calibri"/>
                <w:color w:val="0F0F0F"/>
                <w:sz w:val="22"/>
                <w:szCs w:val="22"/>
                <w:lang w:eastAsia="en-US"/>
              </w:rPr>
              <w:fldChar w:fldCharType="end"/>
            </w:r>
          </w:p>
          <w:p w14:paraId="31E682E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MEDEWERKER</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339AE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De MEDEWERKER die het individuele contact met 'de klant' over een ZAAK heeft gehad. </w:t>
            </w:r>
            <w:r w:rsidRPr="00751C18">
              <w:rPr>
                <w:rFonts w:ascii="Arial" w:hAnsi="Arial" w:cs="Arial"/>
                <w:szCs w:val="20"/>
                <w:lang w:val="en-AU" w:eastAsia="en-US"/>
              </w:rPr>
              <w:fldChar w:fldCharType="end"/>
            </w:r>
          </w:p>
        </w:tc>
      </w:tr>
      <w:tr w:rsidR="00847C61" w:rsidRPr="00751C18" w14:paraId="0A69F23C" w14:textId="77777777" w:rsidTr="00847C61">
        <w:trPr>
          <w:trHeight w:hRule="exact" w:val="128"/>
        </w:trPr>
        <w:tc>
          <w:tcPr>
            <w:tcW w:w="450" w:type="dxa"/>
            <w:tcBorders>
              <w:top w:val="nil"/>
              <w:left w:val="nil"/>
              <w:bottom w:val="nil"/>
              <w:right w:val="nil"/>
            </w:tcBorders>
          </w:tcPr>
          <w:p w14:paraId="52E6C73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A75B0A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0077D9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25E8298" w14:textId="77777777" w:rsidTr="00847C61">
        <w:tc>
          <w:tcPr>
            <w:tcW w:w="450" w:type="dxa"/>
            <w:tcBorders>
              <w:top w:val="nil"/>
              <w:left w:val="nil"/>
              <w:bottom w:val="nil"/>
              <w:right w:val="nil"/>
            </w:tcBorders>
          </w:tcPr>
          <w:p w14:paraId="1D7E9C4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D3CFC6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7AC856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 voor</w:t>
            </w:r>
            <w:r w:rsidR="00DE73DB" w:rsidRPr="00751C18">
              <w:rPr>
                <w:rFonts w:ascii="Calibri" w:hAnsi="Calibri" w:cs="Calibri"/>
                <w:color w:val="0F0F0F"/>
                <w:sz w:val="22"/>
                <w:szCs w:val="22"/>
                <w:lang w:eastAsia="en-US"/>
              </w:rPr>
              <w:fldChar w:fldCharType="end"/>
            </w:r>
          </w:p>
          <w:p w14:paraId="4087069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7152CA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waarvoor de MEDEWERKER uit hoofde van zijn of haar functie zorgt (of zorgde) dat deze goed functioneert en daar rekenschap van geeft.</w:t>
            </w:r>
          </w:p>
        </w:tc>
      </w:tr>
      <w:tr w:rsidR="00847C61" w:rsidRPr="00751C18" w14:paraId="49CD1809" w14:textId="77777777" w:rsidTr="00847C61">
        <w:trPr>
          <w:trHeight w:hRule="exact" w:val="128"/>
        </w:trPr>
        <w:tc>
          <w:tcPr>
            <w:tcW w:w="450" w:type="dxa"/>
            <w:tcBorders>
              <w:top w:val="nil"/>
              <w:left w:val="nil"/>
              <w:bottom w:val="nil"/>
              <w:right w:val="nil"/>
            </w:tcBorders>
          </w:tcPr>
          <w:p w14:paraId="1EC4D41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0094C2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FBB26D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C797E68" w14:textId="77777777" w:rsidTr="00847C61">
        <w:tc>
          <w:tcPr>
            <w:tcW w:w="450" w:type="dxa"/>
            <w:tcBorders>
              <w:top w:val="nil"/>
              <w:left w:val="nil"/>
              <w:bottom w:val="nil"/>
              <w:right w:val="nil"/>
            </w:tcBorders>
          </w:tcPr>
          <w:p w14:paraId="5C1FFF5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2937FE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F9F805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verantwoordelijke voor</w:t>
            </w:r>
            <w:r w:rsidR="00DE73DB" w:rsidRPr="00751C18">
              <w:rPr>
                <w:rFonts w:ascii="Calibri" w:hAnsi="Calibri" w:cs="Calibri"/>
                <w:color w:val="0F0F0F"/>
                <w:sz w:val="22"/>
                <w:szCs w:val="22"/>
                <w:lang w:eastAsia="en-US"/>
              </w:rPr>
              <w:fldChar w:fldCharType="end"/>
            </w:r>
          </w:p>
          <w:p w14:paraId="250B49E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D1EAA5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MEDEWERKER die verantwoordelijk is voor ZAAKen van het ZAAKTYPE.</w:t>
            </w:r>
          </w:p>
        </w:tc>
      </w:tr>
      <w:tr w:rsidR="00847C61" w:rsidRPr="00751C18" w14:paraId="2B1EEF99" w14:textId="77777777" w:rsidTr="00847C61">
        <w:trPr>
          <w:trHeight w:hRule="exact" w:val="128"/>
        </w:trPr>
        <w:tc>
          <w:tcPr>
            <w:tcW w:w="450" w:type="dxa"/>
            <w:tcBorders>
              <w:top w:val="nil"/>
              <w:left w:val="nil"/>
              <w:bottom w:val="nil"/>
              <w:right w:val="nil"/>
            </w:tcBorders>
          </w:tcPr>
          <w:p w14:paraId="3BF33B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7D3D1C5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C754D3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5CDA8D2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7138EC8E" w14:textId="77777777" w:rsidTr="00847C61">
        <w:tc>
          <w:tcPr>
            <w:tcW w:w="9360" w:type="dxa"/>
            <w:tcBorders>
              <w:top w:val="nil"/>
              <w:left w:val="nil"/>
              <w:bottom w:val="nil"/>
              <w:right w:val="nil"/>
            </w:tcBorders>
          </w:tcPr>
          <w:p w14:paraId="476629C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355E5106"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Alleen MEDEWERKERs van ORGANISATORISCHE EENHEden van de organisatie(s) die zaken behandelen, worden hier bedoeld. Dus niet MEDEWERKERs van andere organisaties zoals de externe initiatoren van zaken. Overigens kan een dergelijke MEDEWERKER wel (interne) zaken initiëren. We beperken ons tot het aangeven welke MEDEWERKER betrokken is bij een zaak en welke gegevens van die MEDEWERKER vanuit het oogpunt van een zaak relevant zijn.</w:t>
            </w:r>
          </w:p>
          <w:p w14:paraId="7E572BD1"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 de hier toegepaste modellering heeft een MEDEWERKER slechts één functie en behoort hij/zij bij slechts één ORGANISATORISCHE EENHEID. Dat betekent dat een MEDEWERKER die meerdere functies heeft en/of voor of bij meer dan één  ORGANISATORISCHE EENHEID werkt, meerdere keren kan voorkomen, met op onderdelen verschillende gegevenswaarden, zoals functie. MEDEWERKER is een specialisatie ('subtype') van BETROKKENE.</w:t>
            </w:r>
          </w:p>
        </w:tc>
      </w:tr>
    </w:tbl>
    <w:bookmarkStart w:id="579" w:name="BKM_72E4F4E4_9FE4_4512_BFED_111BEBA5CFDB"/>
    <w:bookmarkEnd w:id="579"/>
    <w:p w14:paraId="2FD7F8B3"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580" w:name="_Toc404268823"/>
      <w:bookmarkStart w:id="581" w:name="_Toc517097665"/>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OBJECT</w:t>
      </w:r>
      <w:bookmarkEnd w:id="580"/>
      <w:bookmarkEnd w:id="581"/>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26012A6E" w14:textId="77777777" w:rsidTr="007A1C43">
        <w:trPr>
          <w:trHeight w:val="271"/>
        </w:trPr>
        <w:tc>
          <w:tcPr>
            <w:tcW w:w="2340" w:type="dxa"/>
            <w:gridSpan w:val="2"/>
            <w:tcBorders>
              <w:top w:val="nil"/>
              <w:left w:val="nil"/>
              <w:bottom w:val="nil"/>
              <w:right w:val="nil"/>
            </w:tcBorders>
          </w:tcPr>
          <w:p w14:paraId="0B6CC1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663F508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p>
        </w:tc>
      </w:tr>
      <w:tr w:rsidR="00847C61" w:rsidRPr="00751C18" w14:paraId="6B58B304" w14:textId="77777777" w:rsidTr="007A1C43">
        <w:trPr>
          <w:trHeight w:hRule="exact" w:val="128"/>
        </w:trPr>
        <w:tc>
          <w:tcPr>
            <w:tcW w:w="2340" w:type="dxa"/>
            <w:gridSpan w:val="2"/>
            <w:tcBorders>
              <w:top w:val="nil"/>
              <w:left w:val="nil"/>
              <w:bottom w:val="nil"/>
              <w:right w:val="nil"/>
            </w:tcBorders>
          </w:tcPr>
          <w:p w14:paraId="15C57A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3EDF83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553AD9E" w14:textId="77777777" w:rsidTr="007A1C43">
        <w:tc>
          <w:tcPr>
            <w:tcW w:w="2340" w:type="dxa"/>
            <w:gridSpan w:val="2"/>
            <w:tcBorders>
              <w:top w:val="nil"/>
              <w:left w:val="nil"/>
              <w:bottom w:val="nil"/>
              <w:right w:val="nil"/>
            </w:tcBorders>
          </w:tcPr>
          <w:p w14:paraId="44D89A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44AC696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end"/>
            </w:r>
          </w:p>
        </w:tc>
      </w:tr>
      <w:tr w:rsidR="00847C61" w:rsidRPr="00751C18" w14:paraId="5FF37993" w14:textId="77777777" w:rsidTr="007A1C43">
        <w:trPr>
          <w:trHeight w:hRule="exact" w:val="128"/>
        </w:trPr>
        <w:tc>
          <w:tcPr>
            <w:tcW w:w="2340" w:type="dxa"/>
            <w:gridSpan w:val="2"/>
            <w:tcBorders>
              <w:top w:val="nil"/>
              <w:left w:val="nil"/>
              <w:bottom w:val="nil"/>
              <w:right w:val="nil"/>
            </w:tcBorders>
          </w:tcPr>
          <w:p w14:paraId="163858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A9A63C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18B9F95" w14:textId="77777777" w:rsidTr="007A1C43">
        <w:tc>
          <w:tcPr>
            <w:tcW w:w="2340" w:type="dxa"/>
            <w:gridSpan w:val="2"/>
            <w:tcBorders>
              <w:top w:val="nil"/>
              <w:left w:val="nil"/>
              <w:bottom w:val="nil"/>
              <w:right w:val="nil"/>
            </w:tcBorders>
          </w:tcPr>
          <w:p w14:paraId="1A8BEEE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05588FA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09B6D0A0" w14:textId="77777777" w:rsidTr="007A1C43">
        <w:trPr>
          <w:trHeight w:hRule="exact" w:val="128"/>
        </w:trPr>
        <w:tc>
          <w:tcPr>
            <w:tcW w:w="2340" w:type="dxa"/>
            <w:gridSpan w:val="2"/>
            <w:tcBorders>
              <w:top w:val="nil"/>
              <w:left w:val="nil"/>
              <w:bottom w:val="nil"/>
              <w:right w:val="nil"/>
            </w:tcBorders>
          </w:tcPr>
          <w:p w14:paraId="5475ED8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B25F1B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9B224E6" w14:textId="77777777" w:rsidTr="007A1C43">
        <w:trPr>
          <w:trHeight w:val="230"/>
        </w:trPr>
        <w:tc>
          <w:tcPr>
            <w:tcW w:w="2340" w:type="dxa"/>
            <w:gridSpan w:val="2"/>
            <w:tcBorders>
              <w:top w:val="nil"/>
              <w:left w:val="nil"/>
              <w:bottom w:val="nil"/>
              <w:right w:val="nil"/>
            </w:tcBorders>
          </w:tcPr>
          <w:p w14:paraId="456E471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2AB1E3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Het OBJECT waarop een ZAAK betrekking kan hebben zijnde één of meer voorkomens van de in het RSGB en het RGBZ onderscheiden objecttypen.</w:t>
            </w:r>
          </w:p>
        </w:tc>
      </w:tr>
      <w:tr w:rsidR="00847C61" w:rsidRPr="00751C18" w14:paraId="7D0F45D7" w14:textId="77777777" w:rsidTr="007A1C43">
        <w:trPr>
          <w:trHeight w:hRule="exact" w:val="68"/>
        </w:trPr>
        <w:tc>
          <w:tcPr>
            <w:tcW w:w="2340" w:type="dxa"/>
            <w:gridSpan w:val="2"/>
            <w:tcBorders>
              <w:top w:val="nil"/>
              <w:left w:val="nil"/>
              <w:bottom w:val="nil"/>
              <w:right w:val="nil"/>
            </w:tcBorders>
          </w:tcPr>
          <w:p w14:paraId="723E895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428674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997D2BF" w14:textId="77777777" w:rsidTr="007A1C43">
        <w:trPr>
          <w:trHeight w:val="271"/>
        </w:trPr>
        <w:tc>
          <w:tcPr>
            <w:tcW w:w="2340" w:type="dxa"/>
            <w:gridSpan w:val="2"/>
            <w:tcBorders>
              <w:top w:val="nil"/>
              <w:left w:val="nil"/>
              <w:bottom w:val="nil"/>
              <w:right w:val="nil"/>
            </w:tcBorders>
          </w:tcPr>
          <w:p w14:paraId="4DF73FA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21515E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198CCEF3" w14:textId="77777777" w:rsidTr="007A1C43">
        <w:trPr>
          <w:trHeight w:hRule="exact" w:val="128"/>
        </w:trPr>
        <w:tc>
          <w:tcPr>
            <w:tcW w:w="2340" w:type="dxa"/>
            <w:gridSpan w:val="2"/>
            <w:tcBorders>
              <w:top w:val="nil"/>
              <w:left w:val="nil"/>
              <w:bottom w:val="nil"/>
              <w:right w:val="nil"/>
            </w:tcBorders>
          </w:tcPr>
          <w:p w14:paraId="607CCBC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EA20B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9311508" w14:textId="77777777" w:rsidTr="007A1C43">
        <w:tc>
          <w:tcPr>
            <w:tcW w:w="2340" w:type="dxa"/>
            <w:gridSpan w:val="2"/>
            <w:tcBorders>
              <w:top w:val="nil"/>
              <w:left w:val="nil"/>
              <w:bottom w:val="nil"/>
              <w:right w:val="nil"/>
            </w:tcBorders>
          </w:tcPr>
          <w:p w14:paraId="49EC12D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009BEF1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22 mei 2009</w:t>
            </w:r>
          </w:p>
        </w:tc>
      </w:tr>
      <w:tr w:rsidR="00847C61" w:rsidRPr="00751C18" w14:paraId="21805CE3" w14:textId="77777777" w:rsidTr="007A1C43">
        <w:trPr>
          <w:trHeight w:hRule="exact" w:val="128"/>
        </w:trPr>
        <w:tc>
          <w:tcPr>
            <w:tcW w:w="2340" w:type="dxa"/>
            <w:gridSpan w:val="2"/>
            <w:tcBorders>
              <w:top w:val="nil"/>
              <w:left w:val="nil"/>
              <w:bottom w:val="nil"/>
              <w:right w:val="nil"/>
            </w:tcBorders>
          </w:tcPr>
          <w:p w14:paraId="6B00CA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866240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D635726" w14:textId="77777777" w:rsidTr="007A1C43">
        <w:tc>
          <w:tcPr>
            <w:tcW w:w="2340" w:type="dxa"/>
            <w:gridSpan w:val="2"/>
            <w:tcBorders>
              <w:top w:val="nil"/>
              <w:left w:val="nil"/>
              <w:bottom w:val="nil"/>
              <w:right w:val="nil"/>
            </w:tcBorders>
          </w:tcPr>
          <w:p w14:paraId="5478231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1FE807A6" w14:textId="00B9482C" w:rsidR="00847C61" w:rsidRPr="00751C18" w:rsidDel="00E63B4B" w:rsidRDefault="00847C61" w:rsidP="00E63B4B">
            <w:pPr>
              <w:widowControl w:val="0"/>
              <w:autoSpaceDE w:val="0"/>
              <w:autoSpaceDN w:val="0"/>
              <w:adjustRightInd w:val="0"/>
              <w:spacing w:line="240" w:lineRule="auto"/>
              <w:contextualSpacing w:val="0"/>
              <w:rPr>
                <w:del w:id="582" w:author="Arjan Kloosterboer" w:date="2017-09-21T12:35:00Z"/>
                <w:rFonts w:ascii="Calibri" w:hAnsi="Calibri" w:cs="Calibri"/>
                <w:color w:val="0F0F0F"/>
                <w:sz w:val="22"/>
                <w:szCs w:val="22"/>
                <w:lang w:eastAsia="en-US"/>
              </w:rPr>
            </w:pPr>
            <w:r w:rsidRPr="00751C18">
              <w:rPr>
                <w:rFonts w:ascii="Calibri" w:hAnsi="Calibri" w:cs="Calibri"/>
                <w:color w:val="0F0F0F"/>
                <w:sz w:val="22"/>
                <w:szCs w:val="22"/>
                <w:lang w:eastAsia="en-US"/>
              </w:rPr>
              <w:t xml:space="preserve">De </w:t>
            </w:r>
            <w:del w:id="583" w:author="Arjan Kloosterboer" w:date="2017-09-21T12:34:00Z">
              <w:r w:rsidRPr="00751C18" w:rsidDel="00E63B4B">
                <w:rPr>
                  <w:rFonts w:ascii="Calibri" w:hAnsi="Calibri" w:cs="Calibri"/>
                  <w:color w:val="0F0F0F"/>
                  <w:sz w:val="22"/>
                  <w:szCs w:val="22"/>
                  <w:lang w:eastAsia="en-US"/>
                </w:rPr>
                <w:delText xml:space="preserve">code voor de Objecttypering gevolgd door de </w:delText>
              </w:r>
            </w:del>
            <w:r w:rsidRPr="00751C18">
              <w:rPr>
                <w:rFonts w:ascii="Calibri" w:hAnsi="Calibri" w:cs="Calibri"/>
                <w:color w:val="0F0F0F"/>
                <w:sz w:val="22"/>
                <w:szCs w:val="22"/>
                <w:lang w:eastAsia="en-US"/>
              </w:rPr>
              <w:t xml:space="preserve">unieke aanduiding van de </w:t>
            </w:r>
            <w:ins w:id="584" w:author="Arjan Kloosterboer" w:date="2017-09-21T12:35:00Z">
              <w:r w:rsidR="00E63B4B" w:rsidRPr="00D35168">
                <w:rPr>
                  <w:rFonts w:ascii="Arial" w:eastAsia="Batang" w:hAnsi="Arial" w:cs="Arial"/>
                  <w:sz w:val="20"/>
                  <w:szCs w:val="20"/>
                </w:rPr>
                <w:t xml:space="preserve">desbetreffende </w:t>
              </w:r>
              <w:r w:rsidR="00E63B4B">
                <w:rPr>
                  <w:rFonts w:ascii="Arial" w:eastAsia="Batang" w:hAnsi="Arial" w:cs="Arial"/>
                  <w:sz w:val="20"/>
                  <w:szCs w:val="20"/>
                </w:rPr>
                <w:t>‘</w:t>
              </w:r>
            </w:ins>
            <w:r w:rsidRPr="00751C18">
              <w:rPr>
                <w:rFonts w:ascii="Calibri" w:hAnsi="Calibri" w:cs="Calibri"/>
                <w:color w:val="0F0F0F"/>
                <w:sz w:val="22"/>
                <w:szCs w:val="22"/>
                <w:lang w:eastAsia="en-US"/>
              </w:rPr>
              <w:t>specialisatie</w:t>
            </w:r>
            <w:ins w:id="585" w:author="Arjan Kloosterboer" w:date="2017-09-21T12:35:00Z">
              <w:r w:rsidR="00E63B4B">
                <w:rPr>
                  <w:rFonts w:ascii="Calibri" w:hAnsi="Calibri" w:cs="Calibri"/>
                  <w:color w:val="0F0F0F"/>
                  <w:sz w:val="22"/>
                  <w:szCs w:val="22"/>
                  <w:lang w:eastAsia="en-US"/>
                </w:rPr>
                <w:t>’</w:t>
              </w:r>
            </w:ins>
            <w:r w:rsidRPr="00751C18">
              <w:rPr>
                <w:rFonts w:ascii="Calibri" w:hAnsi="Calibri" w:cs="Calibri"/>
                <w:color w:val="0F0F0F"/>
                <w:sz w:val="22"/>
                <w:szCs w:val="22"/>
                <w:lang w:eastAsia="en-US"/>
              </w:rPr>
              <w:t xml:space="preserve"> </w:t>
            </w:r>
            <w:del w:id="586" w:author="Arjan Kloosterboer" w:date="2017-09-21T12:35:00Z">
              <w:r w:rsidRPr="00751C18" w:rsidDel="00E63B4B">
                <w:rPr>
                  <w:rFonts w:ascii="Calibri" w:hAnsi="Calibri" w:cs="Calibri"/>
                  <w:color w:val="0F0F0F"/>
                  <w:sz w:val="22"/>
                  <w:szCs w:val="22"/>
                  <w:lang w:eastAsia="en-US"/>
                </w:rPr>
                <w:delText>(</w:delText>
              </w:r>
            </w:del>
            <w:r w:rsidRPr="00751C18">
              <w:rPr>
                <w:rFonts w:ascii="Calibri" w:hAnsi="Calibri" w:cs="Calibri"/>
                <w:color w:val="0F0F0F"/>
                <w:sz w:val="22"/>
                <w:szCs w:val="22"/>
                <w:lang w:eastAsia="en-US"/>
              </w:rPr>
              <w:t>van OBJECT</w:t>
            </w:r>
            <w:del w:id="587" w:author="Arjan Kloosterboer" w:date="2017-09-21T12:35:00Z">
              <w:r w:rsidRPr="00751C18" w:rsidDel="00E63B4B">
                <w:rPr>
                  <w:rFonts w:ascii="Calibri" w:hAnsi="Calibri" w:cs="Calibri"/>
                  <w:color w:val="0F0F0F"/>
                  <w:sz w:val="22"/>
                  <w:szCs w:val="22"/>
                  <w:lang w:eastAsia="en-US"/>
                </w:rPr>
                <w:delText xml:space="preserve">): </w:delText>
              </w:r>
            </w:del>
          </w:p>
          <w:p w14:paraId="237A254D" w14:textId="3135557E" w:rsidR="00847C61" w:rsidRPr="00751C18" w:rsidDel="00E63B4B" w:rsidRDefault="00847C61" w:rsidP="00F42581">
            <w:pPr>
              <w:widowControl w:val="0"/>
              <w:autoSpaceDE w:val="0"/>
              <w:autoSpaceDN w:val="0"/>
              <w:adjustRightInd w:val="0"/>
              <w:spacing w:line="240" w:lineRule="auto"/>
              <w:contextualSpacing w:val="0"/>
              <w:rPr>
                <w:del w:id="588" w:author="Arjan Kloosterboer" w:date="2017-09-21T12:35:00Z"/>
                <w:rFonts w:ascii="Calibri" w:hAnsi="Calibri" w:cs="Calibri"/>
                <w:color w:val="0F0F0F"/>
                <w:sz w:val="22"/>
                <w:szCs w:val="22"/>
                <w:lang w:eastAsia="en-US"/>
              </w:rPr>
            </w:pPr>
            <w:del w:id="589" w:author="Arjan Kloosterboer" w:date="2017-09-21T12:35:00Z">
              <w:r w:rsidRPr="00751C18" w:rsidDel="00E63B4B">
                <w:rPr>
                  <w:rFonts w:ascii="Calibri" w:hAnsi="Calibri" w:cs="Calibri"/>
                  <w:color w:val="0F0F0F"/>
                  <w:sz w:val="22"/>
                  <w:szCs w:val="22"/>
                  <w:lang w:eastAsia="en-US"/>
                </w:rPr>
                <w:delText>ADRESSEERBAAR OBJECT AANDUIDING, BENOEMD OBJECT, BESLUIT, BUURT, ENKELVOUDIG INFORMATIEOBJECT, GEMEENTE, GEMEENTELIJKE OPENBARE RUIMTE, HUISHOUDEN,  INRICHTINGSELEMENT, KADASTRALE ONROERENDE ZAAK,  KUNSTWERKDEEL, MAATSSCHAPPELIJKE ACTIVITEIT,  MEDEWERKER, OPENBARE RUIMTE, SAMENGESTELD INFORMATIEOBJECT,</w:delText>
              </w:r>
            </w:del>
          </w:p>
          <w:p w14:paraId="1FF5C514" w14:textId="188CAA88" w:rsidR="00847C61" w:rsidRPr="00751C18" w:rsidDel="00E63B4B" w:rsidRDefault="00847C61">
            <w:pPr>
              <w:widowControl w:val="0"/>
              <w:autoSpaceDE w:val="0"/>
              <w:autoSpaceDN w:val="0"/>
              <w:adjustRightInd w:val="0"/>
              <w:spacing w:line="240" w:lineRule="auto"/>
              <w:contextualSpacing w:val="0"/>
              <w:rPr>
                <w:del w:id="590" w:author="Arjan Kloosterboer" w:date="2017-09-21T12:35:00Z"/>
                <w:rFonts w:ascii="Calibri" w:hAnsi="Calibri" w:cs="Calibri"/>
                <w:color w:val="0F0F0F"/>
                <w:sz w:val="22"/>
                <w:szCs w:val="22"/>
                <w:lang w:eastAsia="en-US"/>
              </w:rPr>
            </w:pPr>
            <w:del w:id="591" w:author="Arjan Kloosterboer" w:date="2017-09-21T12:35:00Z">
              <w:r w:rsidRPr="00751C18" w:rsidDel="00E63B4B">
                <w:rPr>
                  <w:rFonts w:ascii="Calibri" w:hAnsi="Calibri" w:cs="Calibri"/>
                  <w:color w:val="0F0F0F"/>
                  <w:sz w:val="22"/>
                  <w:szCs w:val="22"/>
                  <w:lang w:eastAsia="en-US"/>
                </w:rPr>
                <w:delText>ORGANISATORISCHE EENHEID, PAND, SPOORBAANDEEL, STATUS,  SUBJECT, TERREINDEEL, WATERDEEL, WEGDEEL, WIJK, WOONPLAATS,  WOZ-DEELOBJECT, WOZ-OBJECT, WOZ-WAARDE of</w:delText>
              </w:r>
            </w:del>
          </w:p>
          <w:p w14:paraId="32965C65" w14:textId="6776D010" w:rsidR="00847C61" w:rsidRPr="00751C18" w:rsidRDefault="00847C61">
            <w:pPr>
              <w:widowControl w:val="0"/>
              <w:autoSpaceDE w:val="0"/>
              <w:autoSpaceDN w:val="0"/>
              <w:adjustRightInd w:val="0"/>
              <w:spacing w:line="240" w:lineRule="auto"/>
              <w:contextualSpacing w:val="0"/>
              <w:rPr>
                <w:rFonts w:ascii="Calibri" w:hAnsi="Calibri" w:cs="Calibri"/>
                <w:color w:val="0F0F0F"/>
                <w:sz w:val="22"/>
                <w:szCs w:val="22"/>
                <w:lang w:eastAsia="en-US"/>
              </w:rPr>
            </w:pPr>
            <w:del w:id="592" w:author="Arjan Kloosterboer" w:date="2017-09-21T12:35:00Z">
              <w:r w:rsidRPr="00751C18" w:rsidDel="00E63B4B">
                <w:rPr>
                  <w:rFonts w:ascii="Calibri" w:hAnsi="Calibri" w:cs="Calibri"/>
                  <w:color w:val="0F0F0F"/>
                  <w:sz w:val="22"/>
                  <w:szCs w:val="22"/>
                  <w:lang w:eastAsia="en-US"/>
                </w:rPr>
                <w:delText xml:space="preserve"> ZAKELIJK RECHT (of afleidbare identificatie)</w:delText>
              </w:r>
            </w:del>
            <w:r w:rsidRPr="00751C18">
              <w:rPr>
                <w:rFonts w:ascii="Calibri" w:hAnsi="Calibri" w:cs="Calibri"/>
                <w:color w:val="0F0F0F"/>
                <w:sz w:val="22"/>
                <w:szCs w:val="22"/>
                <w:lang w:eastAsia="en-US"/>
              </w:rPr>
              <w:t>.</w:t>
            </w:r>
          </w:p>
        </w:tc>
      </w:tr>
      <w:tr w:rsidR="00847C61" w:rsidRPr="00751C18" w14:paraId="0DB7D74B" w14:textId="77777777" w:rsidTr="007A1C43">
        <w:trPr>
          <w:trHeight w:hRule="exact" w:val="128"/>
        </w:trPr>
        <w:tc>
          <w:tcPr>
            <w:tcW w:w="2340" w:type="dxa"/>
            <w:gridSpan w:val="2"/>
            <w:tcBorders>
              <w:top w:val="nil"/>
              <w:left w:val="nil"/>
              <w:bottom w:val="nil"/>
              <w:right w:val="nil"/>
            </w:tcBorders>
          </w:tcPr>
          <w:p w14:paraId="7713191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2B6110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269CE9E6" w14:textId="77777777" w:rsidTr="007A1C43">
        <w:tc>
          <w:tcPr>
            <w:tcW w:w="2340" w:type="dxa"/>
            <w:gridSpan w:val="2"/>
            <w:tcBorders>
              <w:top w:val="nil"/>
              <w:left w:val="nil"/>
              <w:bottom w:val="nil"/>
              <w:right w:val="nil"/>
            </w:tcBorders>
          </w:tcPr>
          <w:p w14:paraId="60CB0FF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69316281" w14:textId="3A10A28F" w:rsidR="00847C61" w:rsidRPr="00751C18" w:rsidRDefault="00ED31C7"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593" w:author="Arjan Kloosterboer" w:date="2017-03-15T21:26:00Z">
              <w:r>
                <w:rPr>
                  <w:rFonts w:ascii="Calibri" w:hAnsi="Calibri" w:cs="Calibri"/>
                  <w:color w:val="0F0F0F"/>
                  <w:sz w:val="22"/>
                  <w:szCs w:val="22"/>
                  <w:lang w:eastAsia="en-US"/>
                </w:rPr>
                <w:t xml:space="preserve">Populaties van de </w:t>
              </w:r>
            </w:ins>
            <w:del w:id="594" w:author="Arjan Kloosterboer" w:date="2017-03-15T21:26:00Z">
              <w:r w:rsidR="00847C61" w:rsidRPr="00751C18" w:rsidDel="00ED31C7">
                <w:rPr>
                  <w:rFonts w:ascii="Calibri" w:hAnsi="Calibri" w:cs="Calibri"/>
                  <w:color w:val="0F0F0F"/>
                  <w:sz w:val="22"/>
                  <w:szCs w:val="22"/>
                  <w:lang w:eastAsia="en-US"/>
                </w:rPr>
                <w:delText xml:space="preserve">Objecten van de volgende </w:delText>
              </w:r>
            </w:del>
            <w:r w:rsidR="00847C61" w:rsidRPr="00751C18">
              <w:rPr>
                <w:rFonts w:ascii="Calibri" w:hAnsi="Calibri" w:cs="Calibri"/>
                <w:color w:val="0F0F0F"/>
                <w:sz w:val="22"/>
                <w:szCs w:val="22"/>
                <w:lang w:eastAsia="en-US"/>
              </w:rPr>
              <w:t>objecttypen</w:t>
            </w:r>
            <w:ins w:id="595" w:author="Arjan Kloosterboer" w:date="2017-03-15T21:26:00Z">
              <w:r>
                <w:rPr>
                  <w:rFonts w:ascii="Calibri" w:hAnsi="Calibri" w:cs="Calibri"/>
                  <w:color w:val="0F0F0F"/>
                  <w:sz w:val="22"/>
                  <w:szCs w:val="22"/>
                  <w:lang w:eastAsia="en-US"/>
                </w:rPr>
                <w:t xml:space="preserve"> </w:t>
              </w:r>
              <w:r>
                <w:rPr>
                  <w:rFonts w:ascii="Arial" w:eastAsia="Batang" w:hAnsi="Arial" w:cs="Arial"/>
                  <w:sz w:val="20"/>
                  <w:szCs w:val="20"/>
                </w:rPr>
                <w:t xml:space="preserve">zijnde de </w:t>
              </w:r>
            </w:ins>
            <w:ins w:id="596" w:author="Arjan Kloosterboer" w:date="2017-09-21T12:33:00Z">
              <w:r w:rsidR="00E63B4B">
                <w:rPr>
                  <w:rFonts w:ascii="Arial" w:eastAsia="Batang" w:hAnsi="Arial" w:cs="Arial"/>
                  <w:sz w:val="20"/>
                  <w:szCs w:val="20"/>
                </w:rPr>
                <w:t>‘</w:t>
              </w:r>
            </w:ins>
            <w:ins w:id="597" w:author="Arjan Kloosterboer" w:date="2017-03-15T21:26:00Z">
              <w:r>
                <w:rPr>
                  <w:rFonts w:ascii="Arial" w:eastAsia="Batang" w:hAnsi="Arial" w:cs="Arial"/>
                  <w:sz w:val="20"/>
                  <w:szCs w:val="20"/>
                </w:rPr>
                <w:t>specialisaties</w:t>
              </w:r>
            </w:ins>
            <w:ins w:id="598" w:author="Arjan Kloosterboer" w:date="2017-09-21T12:33:00Z">
              <w:r w:rsidR="00E63B4B">
                <w:rPr>
                  <w:rFonts w:ascii="Arial" w:eastAsia="Batang" w:hAnsi="Arial" w:cs="Arial"/>
                  <w:sz w:val="20"/>
                  <w:szCs w:val="20"/>
                </w:rPr>
                <w:t>’</w:t>
              </w:r>
            </w:ins>
            <w:ins w:id="599" w:author="Arjan Kloosterboer" w:date="2017-03-15T21:26:00Z">
              <w:r>
                <w:rPr>
                  <w:rFonts w:ascii="Arial" w:eastAsia="Batang" w:hAnsi="Arial" w:cs="Arial"/>
                  <w:sz w:val="20"/>
                  <w:szCs w:val="20"/>
                </w:rPr>
                <w:t xml:space="preserve"> van OBJECT</w:t>
              </w:r>
            </w:ins>
            <w:del w:id="600" w:author="Arjan Kloosterboer" w:date="2017-03-15T21:26:00Z">
              <w:r w:rsidR="00847C61" w:rsidRPr="00751C18" w:rsidDel="00CA7434">
                <w:rPr>
                  <w:rFonts w:ascii="Calibri" w:hAnsi="Calibri" w:cs="Calibri"/>
                  <w:color w:val="0F0F0F"/>
                  <w:sz w:val="22"/>
                  <w:szCs w:val="22"/>
                  <w:lang w:eastAsia="en-US"/>
                </w:rPr>
                <w:delText>: ANDER NATUURLIJK PERSOON, ANDER BUITENLANDS NIET-NATUURLIJK PERSOON,  APPARTEMENTSRECHT, BESLUIT, BUURT, ENKELVOUDIG INFORMATIEOBJECT, GEMEENTE, GEMEENTELIJKE OPENBARE RUIMTE, HUISHOUDEN, INGESCHREVEN NIET-NATUURLIJK PERSOON, INGEZETENE, INRICHTINGSELEMENT, KADASTRAAL PERCEEL, KUNSTWERKDEEL, LIGPLAATS, MAATSCHAPPELIJKE ACTIVITEIT, MEDEWERKER, NIET-INGEZETENE, NUMMER¬AANDUIDING, OPENBARE RUIMTE, ORGANISATORISCHE EENHEID, OVERIGE ADRESSEERBAAR OBJECT AANDUIDING, OVERIG GEBOUWD OBJECT, OVERIG TERREIN, PAND, SAMENGESTELD INFORMATIEOBJECT, SPOORBAANDEEL, STAND¬PLAATS, STATUS, TERREINDEEL, VERBLIJFSOBJECT, VESTIGING, WATERDEEL, WEGDEEL, WIJK, WOONPLAATS, WOZ-DEELOBJECT, WOZ-OBJECT, WOZ-WAARDE, ZAKELIJK RECHT</w:delText>
              </w:r>
            </w:del>
            <w:r w:rsidR="00847C61" w:rsidRPr="00751C18">
              <w:rPr>
                <w:rFonts w:ascii="Calibri" w:hAnsi="Calibri" w:cs="Calibri"/>
                <w:color w:val="0F0F0F"/>
                <w:sz w:val="22"/>
                <w:szCs w:val="22"/>
                <w:lang w:eastAsia="en-US"/>
              </w:rPr>
              <w:t>.</w:t>
            </w:r>
          </w:p>
        </w:tc>
      </w:tr>
      <w:tr w:rsidR="00847C61" w:rsidRPr="00751C18" w14:paraId="257490F1" w14:textId="77777777" w:rsidTr="007A1C43">
        <w:trPr>
          <w:trHeight w:hRule="exact" w:val="128"/>
        </w:trPr>
        <w:tc>
          <w:tcPr>
            <w:tcW w:w="2340" w:type="dxa"/>
            <w:gridSpan w:val="2"/>
            <w:tcBorders>
              <w:top w:val="nil"/>
              <w:left w:val="nil"/>
              <w:bottom w:val="nil"/>
              <w:right w:val="nil"/>
            </w:tcBorders>
          </w:tcPr>
          <w:p w14:paraId="6CC5D9C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D4043C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4E7D023" w14:textId="77777777" w:rsidTr="007A1C43">
        <w:trPr>
          <w:trHeight w:hRule="exact" w:val="256"/>
        </w:trPr>
        <w:tc>
          <w:tcPr>
            <w:tcW w:w="2340" w:type="dxa"/>
            <w:gridSpan w:val="2"/>
            <w:tcBorders>
              <w:top w:val="nil"/>
              <w:left w:val="nil"/>
              <w:bottom w:val="nil"/>
              <w:right w:val="nil"/>
            </w:tcBorders>
          </w:tcPr>
          <w:p w14:paraId="03E946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27369B1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0544E28" w14:textId="77777777" w:rsidTr="007A1C43">
        <w:trPr>
          <w:trHeight w:hRule="exact" w:val="256"/>
        </w:trPr>
        <w:tc>
          <w:tcPr>
            <w:tcW w:w="2340" w:type="dxa"/>
            <w:gridSpan w:val="2"/>
            <w:tcBorders>
              <w:top w:val="nil"/>
              <w:left w:val="nil"/>
              <w:bottom w:val="nil"/>
              <w:right w:val="nil"/>
            </w:tcBorders>
          </w:tcPr>
          <w:p w14:paraId="7C28BD4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1F35D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3EFDC1" w14:textId="77777777" w:rsidTr="007A1C43">
        <w:tc>
          <w:tcPr>
            <w:tcW w:w="2340" w:type="dxa"/>
            <w:gridSpan w:val="2"/>
            <w:tcBorders>
              <w:top w:val="nil"/>
              <w:left w:val="nil"/>
              <w:bottom w:val="nil"/>
              <w:right w:val="nil"/>
            </w:tcBorders>
          </w:tcPr>
          <w:p w14:paraId="2D471E6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1C667FB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23DC3FF4" w14:textId="77777777" w:rsidTr="007A1C43">
        <w:tc>
          <w:tcPr>
            <w:tcW w:w="450" w:type="dxa"/>
            <w:tcBorders>
              <w:top w:val="nil"/>
              <w:left w:val="nil"/>
              <w:bottom w:val="nil"/>
              <w:right w:val="nil"/>
            </w:tcBorders>
          </w:tcPr>
          <w:p w14:paraId="4299A04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601" w:name="BKM_5DEDC77B_B226_4066_8F66_F3AF4C7DF322"/>
          </w:p>
        </w:tc>
        <w:tc>
          <w:tcPr>
            <w:tcW w:w="2790" w:type="dxa"/>
            <w:gridSpan w:val="2"/>
            <w:tcBorders>
              <w:top w:val="nil"/>
              <w:left w:val="nil"/>
              <w:bottom w:val="nil"/>
              <w:right w:val="nil"/>
            </w:tcBorders>
          </w:tcPr>
          <w:p w14:paraId="1AA631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74CBFBE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08ADE9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7A8B6B9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51AAE33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Del="000A0CB5" w14:paraId="2F0707E4" w14:textId="5A22C063" w:rsidTr="007A1C43">
        <w:trPr>
          <w:del w:id="602" w:author="Arjan Kloosterboer" w:date="2017-09-21T08:27:00Z"/>
        </w:trPr>
        <w:tc>
          <w:tcPr>
            <w:tcW w:w="450" w:type="dxa"/>
            <w:tcBorders>
              <w:top w:val="nil"/>
              <w:left w:val="nil"/>
              <w:bottom w:val="nil"/>
              <w:right w:val="nil"/>
            </w:tcBorders>
          </w:tcPr>
          <w:p w14:paraId="538E2E3C" w14:textId="6EFEBA1F" w:rsidR="00847C61" w:rsidRPr="00751C18" w:rsidDel="000A0CB5" w:rsidRDefault="00847C61" w:rsidP="00847C61">
            <w:pPr>
              <w:widowControl w:val="0"/>
              <w:autoSpaceDE w:val="0"/>
              <w:autoSpaceDN w:val="0"/>
              <w:adjustRightInd w:val="0"/>
              <w:spacing w:line="240" w:lineRule="auto"/>
              <w:contextualSpacing w:val="0"/>
              <w:rPr>
                <w:del w:id="603" w:author="Arjan Kloosterboer" w:date="2017-09-21T08:27:00Z"/>
                <w:rFonts w:ascii="Calibri" w:hAnsi="Calibri" w:cs="Calibri"/>
                <w:color w:val="0F0F0F"/>
                <w:sz w:val="22"/>
                <w:szCs w:val="22"/>
                <w:lang w:eastAsia="en-US"/>
              </w:rPr>
            </w:pPr>
          </w:p>
        </w:tc>
        <w:tc>
          <w:tcPr>
            <w:tcW w:w="2790" w:type="dxa"/>
            <w:gridSpan w:val="2"/>
            <w:tcBorders>
              <w:top w:val="nil"/>
              <w:left w:val="nil"/>
              <w:bottom w:val="nil"/>
              <w:right w:val="nil"/>
            </w:tcBorders>
          </w:tcPr>
          <w:p w14:paraId="10908F4A" w14:textId="13F1434C" w:rsidR="00847C61" w:rsidRPr="00751C18" w:rsidDel="000A0CB5" w:rsidRDefault="00DE73DB" w:rsidP="00847C61">
            <w:pPr>
              <w:widowControl w:val="0"/>
              <w:autoSpaceDE w:val="0"/>
              <w:autoSpaceDN w:val="0"/>
              <w:adjustRightInd w:val="0"/>
              <w:spacing w:line="240" w:lineRule="auto"/>
              <w:contextualSpacing w:val="0"/>
              <w:rPr>
                <w:del w:id="604" w:author="Arjan Kloosterboer" w:date="2017-09-21T08:27:00Z"/>
                <w:rFonts w:ascii="Calibri" w:hAnsi="Calibri" w:cs="Calibri"/>
                <w:color w:val="0F0F0F"/>
                <w:sz w:val="22"/>
                <w:szCs w:val="22"/>
                <w:lang w:eastAsia="en-US"/>
              </w:rPr>
            </w:pPr>
            <w:del w:id="605" w:author="Arjan Kloosterboer" w:date="2017-09-21T08:27:00Z">
              <w:r w:rsidRPr="00751C18" w:rsidDel="000A0CB5">
                <w:rPr>
                  <w:rFonts w:ascii="Arial" w:hAnsi="Arial" w:cs="Arial"/>
                  <w:szCs w:val="20"/>
                  <w:lang w:val="en-AU" w:eastAsia="en-US"/>
                </w:rPr>
                <w:fldChar w:fldCharType="begin" w:fldLock="1"/>
              </w:r>
              <w:r w:rsidR="00847C61" w:rsidRPr="00CA7434" w:rsidDel="000A0CB5">
                <w:rPr>
                  <w:rFonts w:ascii="Arial" w:hAnsi="Arial" w:cs="Arial"/>
                  <w:szCs w:val="20"/>
                  <w:lang w:eastAsia="en-US"/>
                </w:rPr>
                <w:delInstrText xml:space="preserve">MERGEFIELD </w:delInstrText>
              </w:r>
              <w:r w:rsidR="00847C61" w:rsidRPr="00751C18" w:rsidDel="000A0CB5">
                <w:rPr>
                  <w:rFonts w:ascii="Calibri" w:hAnsi="Calibri" w:cs="Calibri"/>
                  <w:color w:val="0F0F0F"/>
                  <w:sz w:val="22"/>
                  <w:szCs w:val="22"/>
                  <w:lang w:eastAsia="en-US"/>
                </w:rPr>
                <w:delInstrText>Att.Name</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F0F0F"/>
                  <w:sz w:val="22"/>
                  <w:szCs w:val="22"/>
                  <w:lang w:eastAsia="en-US"/>
                </w:rPr>
                <w:delText>Identificatie</w:delText>
              </w:r>
              <w:r w:rsidRPr="00751C18" w:rsidDel="000A0CB5">
                <w:rPr>
                  <w:rFonts w:ascii="Arial" w:hAnsi="Arial" w:cs="Arial"/>
                  <w:szCs w:val="20"/>
                  <w:lang w:val="en-AU" w:eastAsia="en-US"/>
                </w:rPr>
                <w:fldChar w:fldCharType="end"/>
              </w:r>
            </w:del>
          </w:p>
        </w:tc>
        <w:tc>
          <w:tcPr>
            <w:tcW w:w="4230" w:type="dxa"/>
            <w:tcBorders>
              <w:top w:val="nil"/>
              <w:left w:val="nil"/>
              <w:bottom w:val="nil"/>
              <w:right w:val="nil"/>
            </w:tcBorders>
          </w:tcPr>
          <w:p w14:paraId="14D5B50B" w14:textId="18D3EF6C" w:rsidR="00847C61" w:rsidRPr="00751C18" w:rsidDel="000A0CB5" w:rsidRDefault="00DE73DB" w:rsidP="00847C61">
            <w:pPr>
              <w:widowControl w:val="0"/>
              <w:autoSpaceDE w:val="0"/>
              <w:autoSpaceDN w:val="0"/>
              <w:adjustRightInd w:val="0"/>
              <w:spacing w:line="240" w:lineRule="auto"/>
              <w:contextualSpacing w:val="0"/>
              <w:rPr>
                <w:del w:id="606" w:author="Arjan Kloosterboer" w:date="2017-09-21T08:27:00Z"/>
                <w:rFonts w:ascii="Calibri" w:hAnsi="Calibri" w:cs="Calibri"/>
                <w:color w:val="0F0F0F"/>
                <w:sz w:val="22"/>
                <w:szCs w:val="22"/>
                <w:lang w:eastAsia="en-US"/>
              </w:rPr>
            </w:pPr>
            <w:del w:id="607" w:author="Arjan Kloosterboer" w:date="2017-09-21T08:27: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eastAsia="en-US"/>
                </w:rPr>
                <w:delInstrText xml:space="preserve">MERGEFIELD </w:delInstrText>
              </w:r>
              <w:r w:rsidR="00847C61" w:rsidRPr="00751C18" w:rsidDel="000A0CB5">
                <w:rPr>
                  <w:rFonts w:ascii="Calibri" w:hAnsi="Calibri" w:cs="Calibri"/>
                  <w:color w:val="0F0F0F"/>
                  <w:sz w:val="22"/>
                  <w:szCs w:val="22"/>
                  <w:lang w:eastAsia="en-US"/>
                </w:rPr>
                <w:delInstrText>Att.Notes</w:delInstrText>
              </w:r>
              <w:r w:rsidRPr="00751C18" w:rsidDel="000A0CB5">
                <w:rPr>
                  <w:rFonts w:ascii="Arial" w:hAnsi="Arial" w:cs="Arial"/>
                  <w:szCs w:val="20"/>
                  <w:lang w:val="en-AU" w:eastAsia="en-US"/>
                </w:rPr>
                <w:fldChar w:fldCharType="end"/>
              </w:r>
              <w:r w:rsidR="00847C61" w:rsidRPr="00751C18" w:rsidDel="000A0CB5">
                <w:rPr>
                  <w:rFonts w:ascii="Calibri" w:hAnsi="Calibri" w:cs="Calibri"/>
                  <w:color w:val="610E6A"/>
                  <w:sz w:val="22"/>
                  <w:szCs w:val="22"/>
                  <w:lang w:eastAsia="en-US"/>
                </w:rPr>
                <w:delText>De unieke identificatie van het OBJECT</w:delText>
              </w:r>
            </w:del>
          </w:p>
        </w:tc>
        <w:tc>
          <w:tcPr>
            <w:tcW w:w="1080" w:type="dxa"/>
            <w:tcBorders>
              <w:top w:val="nil"/>
              <w:left w:val="nil"/>
              <w:bottom w:val="nil"/>
              <w:right w:val="nil"/>
            </w:tcBorders>
          </w:tcPr>
          <w:p w14:paraId="658F3272" w14:textId="2D7630DD" w:rsidR="00847C61" w:rsidRPr="00751C18" w:rsidDel="000A0CB5" w:rsidRDefault="00DE73DB" w:rsidP="00847C61">
            <w:pPr>
              <w:widowControl w:val="0"/>
              <w:autoSpaceDE w:val="0"/>
              <w:autoSpaceDN w:val="0"/>
              <w:adjustRightInd w:val="0"/>
              <w:spacing w:line="240" w:lineRule="auto"/>
              <w:contextualSpacing w:val="0"/>
              <w:rPr>
                <w:del w:id="608" w:author="Arjan Kloosterboer" w:date="2017-09-21T08:27:00Z"/>
                <w:rFonts w:ascii="Calibri" w:hAnsi="Calibri" w:cs="Calibri"/>
                <w:color w:val="000000"/>
                <w:sz w:val="22"/>
                <w:szCs w:val="22"/>
                <w:lang w:eastAsia="en-US"/>
              </w:rPr>
            </w:pPr>
            <w:del w:id="609" w:author="Arjan Kloosterboer" w:date="2017-09-21T08:27: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val="en-AU" w:eastAsia="en-US"/>
                </w:rPr>
                <w:delInstrText xml:space="preserve">MERGEFIELD </w:delInstrText>
              </w:r>
              <w:r w:rsidR="00847C61" w:rsidRPr="00751C18" w:rsidDel="000A0CB5">
                <w:rPr>
                  <w:rFonts w:ascii="Calibri" w:hAnsi="Calibri" w:cs="Calibri"/>
                  <w:color w:val="000000"/>
                  <w:sz w:val="22"/>
                  <w:szCs w:val="22"/>
                  <w:lang w:eastAsia="en-US"/>
                </w:rPr>
                <w:delInstrText>Att.Type</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00000"/>
                  <w:sz w:val="22"/>
                  <w:szCs w:val="22"/>
                  <w:lang w:eastAsia="en-US"/>
                </w:rPr>
                <w:delText>AN50</w:delText>
              </w:r>
              <w:r w:rsidRPr="00751C18" w:rsidDel="000A0CB5">
                <w:rPr>
                  <w:rFonts w:ascii="Arial" w:hAnsi="Arial" w:cs="Arial"/>
                  <w:szCs w:val="20"/>
                  <w:lang w:val="en-AU" w:eastAsia="en-US"/>
                </w:rPr>
                <w:fldChar w:fldCharType="end"/>
              </w:r>
            </w:del>
          </w:p>
        </w:tc>
        <w:tc>
          <w:tcPr>
            <w:tcW w:w="810" w:type="dxa"/>
            <w:tcBorders>
              <w:top w:val="nil"/>
              <w:left w:val="nil"/>
              <w:bottom w:val="nil"/>
              <w:right w:val="nil"/>
            </w:tcBorders>
          </w:tcPr>
          <w:p w14:paraId="418F3C3F" w14:textId="6315E5EE" w:rsidR="00847C61" w:rsidRPr="00751C18" w:rsidDel="000A0CB5" w:rsidRDefault="00DE73DB" w:rsidP="00847C61">
            <w:pPr>
              <w:widowControl w:val="0"/>
              <w:autoSpaceDE w:val="0"/>
              <w:autoSpaceDN w:val="0"/>
              <w:adjustRightInd w:val="0"/>
              <w:spacing w:line="240" w:lineRule="auto"/>
              <w:contextualSpacing w:val="0"/>
              <w:rPr>
                <w:del w:id="610" w:author="Arjan Kloosterboer" w:date="2017-09-21T08:27:00Z"/>
                <w:rFonts w:ascii="Calibri" w:hAnsi="Calibri" w:cs="Calibri"/>
                <w:color w:val="0F0F0F"/>
                <w:sz w:val="22"/>
                <w:szCs w:val="22"/>
                <w:lang w:eastAsia="en-US"/>
              </w:rPr>
            </w:pPr>
            <w:del w:id="611" w:author="Arjan Kloosterboer" w:date="2017-09-21T08:27: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val="en-AU" w:eastAsia="en-US"/>
                </w:rPr>
                <w:delInstrText xml:space="preserve">MERGEFIELD </w:delInstrText>
              </w:r>
              <w:r w:rsidR="00847C61" w:rsidRPr="00751C18" w:rsidDel="000A0CB5">
                <w:rPr>
                  <w:rFonts w:ascii="Calibri" w:hAnsi="Calibri" w:cs="Calibri"/>
                  <w:color w:val="0F0F0F"/>
                  <w:sz w:val="22"/>
                  <w:szCs w:val="22"/>
                  <w:lang w:eastAsia="en-US"/>
                </w:rPr>
                <w:delInstrText>Att.LowerBound</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F0F0F"/>
                  <w:sz w:val="22"/>
                  <w:szCs w:val="22"/>
                  <w:lang w:eastAsia="en-US"/>
                </w:rPr>
                <w:delText>1</w:delText>
              </w:r>
              <w:r w:rsidRPr="00751C18" w:rsidDel="000A0CB5">
                <w:rPr>
                  <w:rFonts w:ascii="Arial" w:hAnsi="Arial" w:cs="Arial"/>
                  <w:szCs w:val="20"/>
                  <w:lang w:val="en-AU" w:eastAsia="en-US"/>
                </w:rPr>
                <w:fldChar w:fldCharType="end"/>
              </w:r>
              <w:r w:rsidR="00847C61" w:rsidRPr="00751C18" w:rsidDel="000A0CB5">
                <w:rPr>
                  <w:rFonts w:ascii="Calibri" w:hAnsi="Calibri" w:cs="Calibri"/>
                  <w:color w:val="0F0F0F"/>
                  <w:sz w:val="22"/>
                  <w:szCs w:val="22"/>
                  <w:lang w:eastAsia="en-US"/>
                </w:rPr>
                <w:delText xml:space="preserve"> - </w:delText>
              </w:r>
              <w:r w:rsidRPr="00751C18" w:rsidDel="000A0CB5">
                <w:rPr>
                  <w:rFonts w:ascii="Calibri" w:hAnsi="Calibri" w:cs="Calibri"/>
                  <w:color w:val="0F0F0F"/>
                  <w:sz w:val="22"/>
                  <w:szCs w:val="22"/>
                  <w:lang w:eastAsia="en-US"/>
                </w:rPr>
                <w:fldChar w:fldCharType="begin" w:fldLock="1"/>
              </w:r>
              <w:r w:rsidR="00847C61" w:rsidRPr="00751C18" w:rsidDel="000A0CB5">
                <w:rPr>
                  <w:rFonts w:ascii="Calibri" w:hAnsi="Calibri" w:cs="Calibri"/>
                  <w:color w:val="0F0F0F"/>
                  <w:sz w:val="22"/>
                  <w:szCs w:val="22"/>
                  <w:lang w:eastAsia="en-US"/>
                </w:rPr>
                <w:delInstrText>MERGEFIELD Att.UpperBound</w:delInstrText>
              </w:r>
              <w:r w:rsidRPr="00751C18" w:rsidDel="000A0CB5">
                <w:rPr>
                  <w:rFonts w:ascii="Calibri" w:hAnsi="Calibri" w:cs="Calibri"/>
                  <w:color w:val="0F0F0F"/>
                  <w:sz w:val="22"/>
                  <w:szCs w:val="22"/>
                  <w:lang w:eastAsia="en-US"/>
                </w:rPr>
                <w:fldChar w:fldCharType="separate"/>
              </w:r>
              <w:r w:rsidR="00847C61" w:rsidRPr="00751C18" w:rsidDel="000A0CB5">
                <w:rPr>
                  <w:rFonts w:ascii="Calibri" w:hAnsi="Calibri" w:cs="Calibri"/>
                  <w:color w:val="0F0F0F"/>
                  <w:sz w:val="22"/>
                  <w:szCs w:val="22"/>
                  <w:lang w:eastAsia="en-US"/>
                </w:rPr>
                <w:delText>1</w:delText>
              </w:r>
              <w:r w:rsidRPr="00751C18" w:rsidDel="000A0CB5">
                <w:rPr>
                  <w:rFonts w:ascii="Calibri" w:hAnsi="Calibri" w:cs="Calibri"/>
                  <w:color w:val="0F0F0F"/>
                  <w:sz w:val="22"/>
                  <w:szCs w:val="22"/>
                  <w:lang w:eastAsia="en-US"/>
                </w:rPr>
                <w:fldChar w:fldCharType="end"/>
              </w:r>
            </w:del>
          </w:p>
        </w:tc>
        <w:bookmarkEnd w:id="601"/>
      </w:tr>
      <w:tr w:rsidR="00847C61" w:rsidRPr="00751C18" w14:paraId="5A90C1D3" w14:textId="77777777" w:rsidTr="007A1C43">
        <w:tc>
          <w:tcPr>
            <w:tcW w:w="450" w:type="dxa"/>
            <w:tcBorders>
              <w:top w:val="nil"/>
              <w:left w:val="nil"/>
              <w:bottom w:val="nil"/>
              <w:right w:val="nil"/>
            </w:tcBorders>
          </w:tcPr>
          <w:p w14:paraId="3BC688D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12" w:name="BKM_3A5FE771_F110_440c_B469_47D993BB6C85"/>
          </w:p>
        </w:tc>
        <w:tc>
          <w:tcPr>
            <w:tcW w:w="2790" w:type="dxa"/>
            <w:gridSpan w:val="2"/>
            <w:tcBorders>
              <w:top w:val="nil"/>
              <w:left w:val="nil"/>
              <w:bottom w:val="nil"/>
              <w:right w:val="nil"/>
            </w:tcBorders>
          </w:tcPr>
          <w:p w14:paraId="4A7CD090" w14:textId="12C0CA61" w:rsidR="00847C61"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613" w:author="Arjan Kloosterboer" w:date="2017-03-15T21:27:00Z">
              <w:r>
                <w:rPr>
                  <w:rFonts w:ascii="Arial" w:hAnsi="Arial" w:cs="Arial"/>
                  <w:szCs w:val="20"/>
                  <w:lang w:val="en-AU" w:eastAsia="en-US"/>
                </w:rPr>
                <w:t>/</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3159F51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benaming van het OBJECT indien dit een SUBJECT of specialisatie daarvan is.</w:t>
            </w:r>
          </w:p>
        </w:tc>
        <w:tc>
          <w:tcPr>
            <w:tcW w:w="1080" w:type="dxa"/>
            <w:tcBorders>
              <w:top w:val="nil"/>
              <w:left w:val="nil"/>
              <w:bottom w:val="nil"/>
              <w:right w:val="nil"/>
            </w:tcBorders>
          </w:tcPr>
          <w:p w14:paraId="631C1F7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8F0D7B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612"/>
      </w:tr>
      <w:tr w:rsidR="00847C61" w:rsidRPr="00751C18" w14:paraId="7E4C4065" w14:textId="77777777" w:rsidTr="007A1C43">
        <w:tc>
          <w:tcPr>
            <w:tcW w:w="450" w:type="dxa"/>
            <w:tcBorders>
              <w:top w:val="nil"/>
              <w:left w:val="nil"/>
              <w:bottom w:val="nil"/>
              <w:right w:val="nil"/>
            </w:tcBorders>
          </w:tcPr>
          <w:p w14:paraId="7E68B1E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14" w:name="BKM_6EDA0027_C339_409b_8074_868049945E06"/>
          </w:p>
        </w:tc>
        <w:tc>
          <w:tcPr>
            <w:tcW w:w="2790" w:type="dxa"/>
            <w:gridSpan w:val="2"/>
            <w:tcBorders>
              <w:top w:val="nil"/>
              <w:left w:val="nil"/>
              <w:bottom w:val="nil"/>
              <w:right w:val="nil"/>
            </w:tcBorders>
          </w:tcPr>
          <w:p w14:paraId="117D436F" w14:textId="6E8BB841" w:rsidR="00847C61"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615" w:author="Arjan Kloosterboer" w:date="2017-03-15T21:27:00Z">
              <w:r>
                <w:rPr>
                  <w:rFonts w:ascii="Arial" w:hAnsi="Arial" w:cs="Arial"/>
                  <w:szCs w:val="20"/>
                  <w:lang w:val="en-AU" w:eastAsia="en-US"/>
                </w:rPr>
                <w:t>/</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binnenland</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0D90B77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aanduiding van het adres van het OBJECT indien dit adres in Nederland gelegen is.</w:t>
            </w:r>
          </w:p>
        </w:tc>
        <w:tc>
          <w:tcPr>
            <w:tcW w:w="1080" w:type="dxa"/>
            <w:tcBorders>
              <w:top w:val="nil"/>
              <w:left w:val="nil"/>
              <w:bottom w:val="nil"/>
              <w:right w:val="nil"/>
            </w:tcBorders>
          </w:tcPr>
          <w:p w14:paraId="03DA33C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5014F4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614"/>
      </w:tr>
      <w:tr w:rsidR="00847C61" w:rsidRPr="00751C18" w14:paraId="4A7A8F85" w14:textId="77777777" w:rsidTr="007A1C43">
        <w:tc>
          <w:tcPr>
            <w:tcW w:w="450" w:type="dxa"/>
            <w:tcBorders>
              <w:top w:val="nil"/>
              <w:left w:val="nil"/>
              <w:bottom w:val="nil"/>
              <w:right w:val="nil"/>
            </w:tcBorders>
          </w:tcPr>
          <w:p w14:paraId="4E4F537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16" w:name="BKM_ACCB6EC2_C40B_471f_BE6E_2FA826B0B977"/>
          </w:p>
        </w:tc>
        <w:tc>
          <w:tcPr>
            <w:tcW w:w="2790" w:type="dxa"/>
            <w:gridSpan w:val="2"/>
            <w:tcBorders>
              <w:top w:val="nil"/>
              <w:left w:val="nil"/>
              <w:bottom w:val="nil"/>
              <w:right w:val="nil"/>
            </w:tcBorders>
          </w:tcPr>
          <w:p w14:paraId="54419794" w14:textId="0D3923C4" w:rsidR="00847C61"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617" w:author="Arjan Kloosterboer" w:date="2017-03-15T21:27:00Z">
              <w:r>
                <w:rPr>
                  <w:rFonts w:ascii="Arial" w:hAnsi="Arial" w:cs="Arial"/>
                  <w:szCs w:val="20"/>
                  <w:lang w:val="en-AU" w:eastAsia="en-US"/>
                </w:rPr>
                <w:t>/</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buitenland</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7360EE1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 xml:space="preserve">De aanduiding van het adres waar specialisaties van het OBJECT zijnde een SUBJECT dan wel een specialisatie daarvan, </w:t>
            </w:r>
            <w:r w:rsidR="00847C61" w:rsidRPr="00751C18">
              <w:rPr>
                <w:rFonts w:ascii="Calibri" w:hAnsi="Calibri" w:cs="Calibri"/>
                <w:color w:val="610E6A"/>
                <w:sz w:val="22"/>
                <w:szCs w:val="22"/>
                <w:lang w:eastAsia="en-US"/>
              </w:rPr>
              <w:lastRenderedPageBreak/>
              <w:t>verblijft dan wel bereikbaar is in het buitenland.</w:t>
            </w:r>
          </w:p>
        </w:tc>
        <w:tc>
          <w:tcPr>
            <w:tcW w:w="1080" w:type="dxa"/>
            <w:tcBorders>
              <w:top w:val="nil"/>
              <w:left w:val="nil"/>
              <w:bottom w:val="nil"/>
              <w:right w:val="nil"/>
            </w:tcBorders>
          </w:tcPr>
          <w:p w14:paraId="6899F23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lastRenderedPageBreak/>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4ED30E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616"/>
      </w:tr>
      <w:tr w:rsidR="00847C61" w:rsidRPr="00751C18" w14:paraId="7761D3B9" w14:textId="77777777" w:rsidTr="007A1C43">
        <w:tc>
          <w:tcPr>
            <w:tcW w:w="450" w:type="dxa"/>
            <w:tcBorders>
              <w:top w:val="nil"/>
              <w:left w:val="nil"/>
              <w:bottom w:val="nil"/>
              <w:right w:val="nil"/>
            </w:tcBorders>
          </w:tcPr>
          <w:p w14:paraId="5AE0CDB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18" w:name="BKM_CA61EE89_9AC3_469b_B10E_3655E4B9F73E"/>
          </w:p>
        </w:tc>
        <w:tc>
          <w:tcPr>
            <w:tcW w:w="2790" w:type="dxa"/>
            <w:gridSpan w:val="2"/>
            <w:tcBorders>
              <w:top w:val="nil"/>
              <w:left w:val="nil"/>
              <w:bottom w:val="nil"/>
              <w:right w:val="nil"/>
            </w:tcBorders>
          </w:tcPr>
          <w:p w14:paraId="7D419F20" w14:textId="7A982C3C" w:rsidR="00847C61"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619" w:author="Arjan Kloosterboer" w:date="2017-03-15T21:27:00Z">
              <w:r>
                <w:rPr>
                  <w:rFonts w:ascii="Arial" w:hAnsi="Arial" w:cs="Arial"/>
                  <w:szCs w:val="20"/>
                  <w:lang w:val="en-AU" w:eastAsia="en-US"/>
                </w:rPr>
                <w:t>/</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Kadastrale aanduiding</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59829C2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kadastrale aanduiding van het OBJECT</w:t>
            </w:r>
          </w:p>
        </w:tc>
        <w:tc>
          <w:tcPr>
            <w:tcW w:w="1080" w:type="dxa"/>
            <w:tcBorders>
              <w:top w:val="nil"/>
              <w:left w:val="nil"/>
              <w:bottom w:val="nil"/>
              <w:right w:val="nil"/>
            </w:tcBorders>
          </w:tcPr>
          <w:p w14:paraId="02ADD5B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AN30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1EDB5B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618"/>
      </w:tr>
      <w:tr w:rsidR="00847C61" w:rsidRPr="00751C18" w14:paraId="41886876" w14:textId="77777777" w:rsidTr="007A1C43">
        <w:tc>
          <w:tcPr>
            <w:tcW w:w="450" w:type="dxa"/>
            <w:tcBorders>
              <w:top w:val="nil"/>
              <w:left w:val="nil"/>
              <w:bottom w:val="nil"/>
              <w:right w:val="nil"/>
            </w:tcBorders>
          </w:tcPr>
          <w:p w14:paraId="7F045CA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20" w:name="BKM_304BC3DE_C85F_4ba0_9DD4_9B728BFEC683"/>
          </w:p>
        </w:tc>
        <w:tc>
          <w:tcPr>
            <w:tcW w:w="2790" w:type="dxa"/>
            <w:gridSpan w:val="2"/>
            <w:tcBorders>
              <w:top w:val="nil"/>
              <w:left w:val="nil"/>
              <w:bottom w:val="nil"/>
              <w:right w:val="nil"/>
            </w:tcBorders>
          </w:tcPr>
          <w:p w14:paraId="6563B45B" w14:textId="5C075CEB" w:rsidR="00847C61"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621" w:author="Arjan Kloosterboer" w:date="2017-03-15T21:28:00Z">
              <w:r>
                <w:rPr>
                  <w:rFonts w:ascii="Arial" w:hAnsi="Arial" w:cs="Arial"/>
                  <w:szCs w:val="20"/>
                  <w:lang w:val="en-AU" w:eastAsia="en-US"/>
                </w:rPr>
                <w:t>/</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Geometrie</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3D0AF5B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minimaal tweedimensionale geometrische representatie van het OBJECT.</w:t>
            </w:r>
          </w:p>
        </w:tc>
        <w:tc>
          <w:tcPr>
            <w:tcW w:w="1080" w:type="dxa"/>
            <w:tcBorders>
              <w:top w:val="nil"/>
              <w:left w:val="nil"/>
              <w:bottom w:val="nil"/>
              <w:right w:val="nil"/>
            </w:tcBorders>
          </w:tcPr>
          <w:p w14:paraId="6881C54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GML</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579ED1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620"/>
      </w:tr>
      <w:tr w:rsidR="00847C61" w:rsidRPr="00751C18" w:rsidDel="000A0CB5" w14:paraId="6F08C125" w14:textId="14566A12" w:rsidTr="007A1C43">
        <w:trPr>
          <w:del w:id="622" w:author="Arjan Kloosterboer" w:date="2017-09-21T08:28:00Z"/>
        </w:trPr>
        <w:tc>
          <w:tcPr>
            <w:tcW w:w="450" w:type="dxa"/>
            <w:tcBorders>
              <w:top w:val="nil"/>
              <w:left w:val="nil"/>
              <w:bottom w:val="nil"/>
              <w:right w:val="nil"/>
            </w:tcBorders>
          </w:tcPr>
          <w:p w14:paraId="291C550E" w14:textId="6C071FB1" w:rsidR="00847C61" w:rsidRPr="00751C18" w:rsidDel="000A0CB5" w:rsidRDefault="00847C61" w:rsidP="00847C61">
            <w:pPr>
              <w:widowControl w:val="0"/>
              <w:autoSpaceDE w:val="0"/>
              <w:autoSpaceDN w:val="0"/>
              <w:adjustRightInd w:val="0"/>
              <w:spacing w:line="240" w:lineRule="auto"/>
              <w:contextualSpacing w:val="0"/>
              <w:rPr>
                <w:del w:id="623" w:author="Arjan Kloosterboer" w:date="2017-09-21T08:28:00Z"/>
                <w:rFonts w:ascii="Calibri" w:hAnsi="Calibri" w:cs="Calibri"/>
                <w:color w:val="0F0F0F"/>
                <w:sz w:val="22"/>
                <w:szCs w:val="22"/>
                <w:lang w:eastAsia="en-US"/>
              </w:rPr>
            </w:pPr>
            <w:bookmarkStart w:id="624" w:name="BKM_3E9763FA_E158_4e08_99A6_735E61E2247A"/>
          </w:p>
        </w:tc>
        <w:tc>
          <w:tcPr>
            <w:tcW w:w="2790" w:type="dxa"/>
            <w:gridSpan w:val="2"/>
            <w:tcBorders>
              <w:top w:val="nil"/>
              <w:left w:val="nil"/>
              <w:bottom w:val="nil"/>
              <w:right w:val="nil"/>
            </w:tcBorders>
          </w:tcPr>
          <w:p w14:paraId="3EF7B9ED" w14:textId="4D6AF301" w:rsidR="00847C61" w:rsidRPr="00751C18" w:rsidDel="000A0CB5" w:rsidRDefault="00DE73DB" w:rsidP="00847C61">
            <w:pPr>
              <w:widowControl w:val="0"/>
              <w:autoSpaceDE w:val="0"/>
              <w:autoSpaceDN w:val="0"/>
              <w:adjustRightInd w:val="0"/>
              <w:spacing w:line="240" w:lineRule="auto"/>
              <w:contextualSpacing w:val="0"/>
              <w:rPr>
                <w:del w:id="625" w:author="Arjan Kloosterboer" w:date="2017-09-21T08:28:00Z"/>
                <w:rFonts w:ascii="Calibri" w:hAnsi="Calibri" w:cs="Calibri"/>
                <w:color w:val="0F0F0F"/>
                <w:sz w:val="22"/>
                <w:szCs w:val="22"/>
                <w:lang w:eastAsia="en-US"/>
              </w:rPr>
            </w:pPr>
            <w:del w:id="626" w:author="Arjan Kloosterboer" w:date="2017-09-21T08:28: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val="en-AU" w:eastAsia="en-US"/>
                </w:rPr>
                <w:delInstrText xml:space="preserve">MERGEFIELD </w:delInstrText>
              </w:r>
              <w:r w:rsidR="00847C61" w:rsidRPr="00751C18" w:rsidDel="000A0CB5">
                <w:rPr>
                  <w:rFonts w:ascii="Calibri" w:hAnsi="Calibri" w:cs="Calibri"/>
                  <w:color w:val="0F0F0F"/>
                  <w:sz w:val="22"/>
                  <w:szCs w:val="22"/>
                  <w:lang w:eastAsia="en-US"/>
                </w:rPr>
                <w:delInstrText>Att.Name</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F0F0F"/>
                  <w:sz w:val="22"/>
                  <w:szCs w:val="22"/>
                  <w:lang w:eastAsia="en-US"/>
                </w:rPr>
                <w:delText>Objecttype</w:delText>
              </w:r>
              <w:r w:rsidRPr="00751C18" w:rsidDel="000A0CB5">
                <w:rPr>
                  <w:rFonts w:ascii="Arial" w:hAnsi="Arial" w:cs="Arial"/>
                  <w:szCs w:val="20"/>
                  <w:lang w:val="en-AU" w:eastAsia="en-US"/>
                </w:rPr>
                <w:fldChar w:fldCharType="end"/>
              </w:r>
            </w:del>
          </w:p>
        </w:tc>
        <w:tc>
          <w:tcPr>
            <w:tcW w:w="4230" w:type="dxa"/>
            <w:tcBorders>
              <w:top w:val="nil"/>
              <w:left w:val="nil"/>
              <w:bottom w:val="nil"/>
              <w:right w:val="nil"/>
            </w:tcBorders>
          </w:tcPr>
          <w:p w14:paraId="40A489A5" w14:textId="2D1C3DA5" w:rsidR="00847C61" w:rsidRPr="00751C18" w:rsidDel="000A0CB5" w:rsidRDefault="00DE73DB" w:rsidP="00847C61">
            <w:pPr>
              <w:widowControl w:val="0"/>
              <w:autoSpaceDE w:val="0"/>
              <w:autoSpaceDN w:val="0"/>
              <w:adjustRightInd w:val="0"/>
              <w:spacing w:line="240" w:lineRule="auto"/>
              <w:contextualSpacing w:val="0"/>
              <w:rPr>
                <w:del w:id="627" w:author="Arjan Kloosterboer" w:date="2017-09-21T08:28:00Z"/>
                <w:rFonts w:ascii="Calibri" w:hAnsi="Calibri" w:cs="Calibri"/>
                <w:color w:val="0F0F0F"/>
                <w:sz w:val="22"/>
                <w:szCs w:val="22"/>
                <w:lang w:eastAsia="en-US"/>
              </w:rPr>
            </w:pPr>
            <w:del w:id="628" w:author="Arjan Kloosterboer" w:date="2017-09-21T08:28: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eastAsia="en-US"/>
                </w:rPr>
                <w:delInstrText xml:space="preserve">MERGEFIELD </w:delInstrText>
              </w:r>
              <w:r w:rsidR="00847C61" w:rsidRPr="00751C18" w:rsidDel="000A0CB5">
                <w:rPr>
                  <w:rFonts w:ascii="Calibri" w:hAnsi="Calibri" w:cs="Calibri"/>
                  <w:color w:val="0F0F0F"/>
                  <w:sz w:val="22"/>
                  <w:szCs w:val="22"/>
                  <w:lang w:eastAsia="en-US"/>
                </w:rPr>
                <w:delInstrText>Att.Notes</w:delInstrText>
              </w:r>
              <w:r w:rsidRPr="00751C18" w:rsidDel="000A0CB5">
                <w:rPr>
                  <w:rFonts w:ascii="Arial" w:hAnsi="Arial" w:cs="Arial"/>
                  <w:szCs w:val="20"/>
                  <w:lang w:val="en-AU" w:eastAsia="en-US"/>
                </w:rPr>
                <w:fldChar w:fldCharType="end"/>
              </w:r>
              <w:r w:rsidR="00847C61" w:rsidRPr="00751C18" w:rsidDel="000A0CB5">
                <w:rPr>
                  <w:rFonts w:ascii="Calibri" w:hAnsi="Calibri" w:cs="Calibri"/>
                  <w:color w:val="610E6A"/>
                  <w:sz w:val="22"/>
                  <w:szCs w:val="22"/>
                  <w:lang w:eastAsia="en-US"/>
                </w:rPr>
                <w:delText>Het onderscheid van een OBJECT naar haar specialisatiies.</w:delText>
              </w:r>
            </w:del>
          </w:p>
        </w:tc>
        <w:tc>
          <w:tcPr>
            <w:tcW w:w="1080" w:type="dxa"/>
            <w:tcBorders>
              <w:top w:val="nil"/>
              <w:left w:val="nil"/>
              <w:bottom w:val="nil"/>
              <w:right w:val="nil"/>
            </w:tcBorders>
          </w:tcPr>
          <w:p w14:paraId="034162E6" w14:textId="43D7C8E5" w:rsidR="00847C61" w:rsidRPr="00751C18" w:rsidDel="000A0CB5" w:rsidRDefault="00DE73DB" w:rsidP="00847C61">
            <w:pPr>
              <w:widowControl w:val="0"/>
              <w:autoSpaceDE w:val="0"/>
              <w:autoSpaceDN w:val="0"/>
              <w:adjustRightInd w:val="0"/>
              <w:spacing w:line="240" w:lineRule="auto"/>
              <w:contextualSpacing w:val="0"/>
              <w:rPr>
                <w:del w:id="629" w:author="Arjan Kloosterboer" w:date="2017-09-21T08:28:00Z"/>
                <w:rFonts w:ascii="Calibri" w:hAnsi="Calibri" w:cs="Calibri"/>
                <w:color w:val="000000"/>
                <w:sz w:val="22"/>
                <w:szCs w:val="22"/>
                <w:lang w:eastAsia="en-US"/>
              </w:rPr>
            </w:pPr>
            <w:del w:id="630" w:author="Arjan Kloosterboer" w:date="2017-09-21T08:28: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val="en-AU" w:eastAsia="en-US"/>
                </w:rPr>
                <w:delInstrText xml:space="preserve">MERGEFIELD </w:delInstrText>
              </w:r>
              <w:r w:rsidR="00847C61" w:rsidRPr="00751C18" w:rsidDel="000A0CB5">
                <w:rPr>
                  <w:rFonts w:ascii="Calibri" w:hAnsi="Calibri" w:cs="Calibri"/>
                  <w:color w:val="000000"/>
                  <w:sz w:val="22"/>
                  <w:szCs w:val="22"/>
                  <w:lang w:eastAsia="en-US"/>
                </w:rPr>
                <w:delInstrText>Att.Type</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00000"/>
                  <w:sz w:val="22"/>
                  <w:szCs w:val="22"/>
                  <w:lang w:eastAsia="en-US"/>
                </w:rPr>
                <w:delText>AN3</w:delText>
              </w:r>
              <w:r w:rsidRPr="00751C18" w:rsidDel="000A0CB5">
                <w:rPr>
                  <w:rFonts w:ascii="Arial" w:hAnsi="Arial" w:cs="Arial"/>
                  <w:szCs w:val="20"/>
                  <w:lang w:val="en-AU" w:eastAsia="en-US"/>
                </w:rPr>
                <w:fldChar w:fldCharType="end"/>
              </w:r>
            </w:del>
          </w:p>
        </w:tc>
        <w:tc>
          <w:tcPr>
            <w:tcW w:w="810" w:type="dxa"/>
            <w:tcBorders>
              <w:top w:val="nil"/>
              <w:left w:val="nil"/>
              <w:bottom w:val="nil"/>
              <w:right w:val="nil"/>
            </w:tcBorders>
          </w:tcPr>
          <w:p w14:paraId="7E7BD0DE" w14:textId="025BBC60" w:rsidR="00847C61" w:rsidRPr="00751C18" w:rsidDel="000A0CB5" w:rsidRDefault="00DE73DB" w:rsidP="00847C61">
            <w:pPr>
              <w:widowControl w:val="0"/>
              <w:autoSpaceDE w:val="0"/>
              <w:autoSpaceDN w:val="0"/>
              <w:adjustRightInd w:val="0"/>
              <w:spacing w:line="240" w:lineRule="auto"/>
              <w:contextualSpacing w:val="0"/>
              <w:rPr>
                <w:del w:id="631" w:author="Arjan Kloosterboer" w:date="2017-09-21T08:28:00Z"/>
                <w:rFonts w:ascii="Calibri" w:hAnsi="Calibri" w:cs="Calibri"/>
                <w:color w:val="0F0F0F"/>
                <w:sz w:val="22"/>
                <w:szCs w:val="22"/>
                <w:lang w:eastAsia="en-US"/>
              </w:rPr>
            </w:pPr>
            <w:del w:id="632" w:author="Arjan Kloosterboer" w:date="2017-09-21T08:28: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val="en-AU" w:eastAsia="en-US"/>
                </w:rPr>
                <w:delInstrText xml:space="preserve">MERGEFIELD </w:delInstrText>
              </w:r>
              <w:r w:rsidR="00847C61" w:rsidRPr="00751C18" w:rsidDel="000A0CB5">
                <w:rPr>
                  <w:rFonts w:ascii="Calibri" w:hAnsi="Calibri" w:cs="Calibri"/>
                  <w:color w:val="0F0F0F"/>
                  <w:sz w:val="22"/>
                  <w:szCs w:val="22"/>
                  <w:lang w:eastAsia="en-US"/>
                </w:rPr>
                <w:delInstrText>Att.LowerBound</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F0F0F"/>
                  <w:sz w:val="22"/>
                  <w:szCs w:val="22"/>
                  <w:lang w:eastAsia="en-US"/>
                </w:rPr>
                <w:delText>1</w:delText>
              </w:r>
              <w:r w:rsidRPr="00751C18" w:rsidDel="000A0CB5">
                <w:rPr>
                  <w:rFonts w:ascii="Arial" w:hAnsi="Arial" w:cs="Arial"/>
                  <w:szCs w:val="20"/>
                  <w:lang w:val="en-AU" w:eastAsia="en-US"/>
                </w:rPr>
                <w:fldChar w:fldCharType="end"/>
              </w:r>
              <w:r w:rsidR="00847C61" w:rsidRPr="00751C18" w:rsidDel="000A0CB5">
                <w:rPr>
                  <w:rFonts w:ascii="Calibri" w:hAnsi="Calibri" w:cs="Calibri"/>
                  <w:color w:val="0F0F0F"/>
                  <w:sz w:val="22"/>
                  <w:szCs w:val="22"/>
                  <w:lang w:eastAsia="en-US"/>
                </w:rPr>
                <w:delText xml:space="preserve"> - </w:delText>
              </w:r>
              <w:r w:rsidRPr="00751C18" w:rsidDel="000A0CB5">
                <w:rPr>
                  <w:rFonts w:ascii="Calibri" w:hAnsi="Calibri" w:cs="Calibri"/>
                  <w:color w:val="0F0F0F"/>
                  <w:sz w:val="22"/>
                  <w:szCs w:val="22"/>
                  <w:lang w:eastAsia="en-US"/>
                </w:rPr>
                <w:fldChar w:fldCharType="begin" w:fldLock="1"/>
              </w:r>
              <w:r w:rsidR="00847C61" w:rsidRPr="00751C18" w:rsidDel="000A0CB5">
                <w:rPr>
                  <w:rFonts w:ascii="Calibri" w:hAnsi="Calibri" w:cs="Calibri"/>
                  <w:color w:val="0F0F0F"/>
                  <w:sz w:val="22"/>
                  <w:szCs w:val="22"/>
                  <w:lang w:eastAsia="en-US"/>
                </w:rPr>
                <w:delInstrText>MERGEFIELD Att.UpperBound</w:delInstrText>
              </w:r>
              <w:r w:rsidRPr="00751C18" w:rsidDel="000A0CB5">
                <w:rPr>
                  <w:rFonts w:ascii="Calibri" w:hAnsi="Calibri" w:cs="Calibri"/>
                  <w:color w:val="0F0F0F"/>
                  <w:sz w:val="22"/>
                  <w:szCs w:val="22"/>
                  <w:lang w:eastAsia="en-US"/>
                </w:rPr>
                <w:fldChar w:fldCharType="separate"/>
              </w:r>
              <w:r w:rsidR="00847C61" w:rsidRPr="00751C18" w:rsidDel="000A0CB5">
                <w:rPr>
                  <w:rFonts w:ascii="Calibri" w:hAnsi="Calibri" w:cs="Calibri"/>
                  <w:color w:val="0F0F0F"/>
                  <w:sz w:val="22"/>
                  <w:szCs w:val="22"/>
                  <w:lang w:eastAsia="en-US"/>
                </w:rPr>
                <w:delText>1</w:delText>
              </w:r>
              <w:r w:rsidRPr="00751C18" w:rsidDel="000A0CB5">
                <w:rPr>
                  <w:rFonts w:ascii="Calibri" w:hAnsi="Calibri" w:cs="Calibri"/>
                  <w:color w:val="0F0F0F"/>
                  <w:sz w:val="22"/>
                  <w:szCs w:val="22"/>
                  <w:lang w:eastAsia="en-US"/>
                </w:rPr>
                <w:fldChar w:fldCharType="end"/>
              </w:r>
            </w:del>
          </w:p>
        </w:tc>
        <w:bookmarkEnd w:id="624"/>
      </w:tr>
      <w:tr w:rsidR="00CA7434" w:rsidRPr="00751C18" w14:paraId="201985EA" w14:textId="77777777" w:rsidTr="007A1C43">
        <w:tc>
          <w:tcPr>
            <w:tcW w:w="450" w:type="dxa"/>
            <w:tcBorders>
              <w:top w:val="nil"/>
              <w:left w:val="nil"/>
              <w:bottom w:val="nil"/>
              <w:right w:val="nil"/>
            </w:tcBorders>
          </w:tcPr>
          <w:p w14:paraId="6B7C64E9" w14:textId="77777777" w:rsidR="00CA7434"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E382AC5" w14:textId="51F2D95E" w:rsidR="00CA7434" w:rsidRPr="00751C18" w:rsidRDefault="00CA7434" w:rsidP="00847C61">
            <w:pPr>
              <w:widowControl w:val="0"/>
              <w:autoSpaceDE w:val="0"/>
              <w:autoSpaceDN w:val="0"/>
              <w:adjustRightInd w:val="0"/>
              <w:spacing w:line="240" w:lineRule="auto"/>
              <w:contextualSpacing w:val="0"/>
              <w:rPr>
                <w:rFonts w:ascii="Arial" w:hAnsi="Arial" w:cs="Arial"/>
                <w:szCs w:val="20"/>
                <w:lang w:val="en-AU" w:eastAsia="en-US"/>
              </w:rPr>
            </w:pPr>
            <w:ins w:id="633" w:author="Arjan Kloosterboer" w:date="2017-03-15T21:28:00Z">
              <w:r>
                <w:rPr>
                  <w:rFonts w:ascii="Arial" w:hAnsi="Arial" w:cs="Arial"/>
                  <w:szCs w:val="20"/>
                  <w:lang w:val="en-AU" w:eastAsia="en-US"/>
                </w:rPr>
                <w:t>Object-URI</w:t>
              </w:r>
            </w:ins>
          </w:p>
        </w:tc>
        <w:tc>
          <w:tcPr>
            <w:tcW w:w="4230" w:type="dxa"/>
            <w:tcBorders>
              <w:top w:val="nil"/>
              <w:left w:val="nil"/>
              <w:bottom w:val="nil"/>
              <w:right w:val="nil"/>
            </w:tcBorders>
          </w:tcPr>
          <w:p w14:paraId="6BCD7F3C" w14:textId="07864C69" w:rsidR="00CA7434" w:rsidRPr="00CA7434" w:rsidRDefault="00CA7434" w:rsidP="00847C61">
            <w:pPr>
              <w:widowControl w:val="0"/>
              <w:autoSpaceDE w:val="0"/>
              <w:autoSpaceDN w:val="0"/>
              <w:adjustRightInd w:val="0"/>
              <w:spacing w:line="240" w:lineRule="auto"/>
              <w:contextualSpacing w:val="0"/>
              <w:rPr>
                <w:rFonts w:ascii="Arial" w:hAnsi="Arial" w:cs="Arial"/>
                <w:szCs w:val="20"/>
                <w:lang w:eastAsia="en-US"/>
              </w:rPr>
            </w:pPr>
            <w:ins w:id="634" w:author="Arjan Kloosterboer" w:date="2017-03-15T21:29:00Z">
              <w:r w:rsidRPr="00CA7434">
                <w:rPr>
                  <w:rFonts w:ascii="Arial" w:hAnsi="Arial" w:cs="Arial"/>
                  <w:szCs w:val="20"/>
                  <w:lang w:eastAsia="en-US"/>
                </w:rPr>
                <w:t>Benaming van het object op het internet waar het object met haar gegevens te vinden is.</w:t>
              </w:r>
            </w:ins>
          </w:p>
        </w:tc>
        <w:tc>
          <w:tcPr>
            <w:tcW w:w="1080" w:type="dxa"/>
            <w:tcBorders>
              <w:top w:val="nil"/>
              <w:left w:val="nil"/>
              <w:bottom w:val="nil"/>
              <w:right w:val="nil"/>
            </w:tcBorders>
          </w:tcPr>
          <w:p w14:paraId="45971F6D" w14:textId="4AA85413" w:rsidR="00CA7434" w:rsidRPr="00751C18" w:rsidRDefault="00CA7434" w:rsidP="00847C61">
            <w:pPr>
              <w:widowControl w:val="0"/>
              <w:autoSpaceDE w:val="0"/>
              <w:autoSpaceDN w:val="0"/>
              <w:adjustRightInd w:val="0"/>
              <w:spacing w:line="240" w:lineRule="auto"/>
              <w:contextualSpacing w:val="0"/>
              <w:rPr>
                <w:rFonts w:ascii="Arial" w:hAnsi="Arial" w:cs="Arial"/>
                <w:szCs w:val="20"/>
                <w:lang w:val="en-AU" w:eastAsia="en-US"/>
              </w:rPr>
            </w:pPr>
            <w:ins w:id="635" w:author="Arjan Kloosterboer" w:date="2017-03-15T21:28:00Z">
              <w:r>
                <w:rPr>
                  <w:rFonts w:ascii="Arial" w:hAnsi="Arial" w:cs="Arial"/>
                  <w:szCs w:val="20"/>
                  <w:lang w:val="en-AU" w:eastAsia="en-US"/>
                </w:rPr>
                <w:t>URI</w:t>
              </w:r>
            </w:ins>
          </w:p>
        </w:tc>
        <w:tc>
          <w:tcPr>
            <w:tcW w:w="810" w:type="dxa"/>
            <w:tcBorders>
              <w:top w:val="nil"/>
              <w:left w:val="nil"/>
              <w:bottom w:val="nil"/>
              <w:right w:val="nil"/>
            </w:tcBorders>
          </w:tcPr>
          <w:p w14:paraId="519D7189" w14:textId="5AAB868C" w:rsidR="00CA7434" w:rsidRPr="00751C18" w:rsidRDefault="00CA7434" w:rsidP="00847C61">
            <w:pPr>
              <w:widowControl w:val="0"/>
              <w:autoSpaceDE w:val="0"/>
              <w:autoSpaceDN w:val="0"/>
              <w:adjustRightInd w:val="0"/>
              <w:spacing w:line="240" w:lineRule="auto"/>
              <w:contextualSpacing w:val="0"/>
              <w:rPr>
                <w:rFonts w:ascii="Arial" w:hAnsi="Arial" w:cs="Arial"/>
                <w:szCs w:val="20"/>
                <w:lang w:val="en-AU" w:eastAsia="en-US"/>
              </w:rPr>
            </w:pPr>
            <w:ins w:id="636" w:author="Arjan Kloosterboer" w:date="2017-03-15T21:28:00Z">
              <w:r>
                <w:rPr>
                  <w:rFonts w:ascii="Arial" w:hAnsi="Arial" w:cs="Arial"/>
                  <w:szCs w:val="20"/>
                  <w:lang w:val="en-AU" w:eastAsia="en-US"/>
                </w:rPr>
                <w:t>0 - 1</w:t>
              </w:r>
            </w:ins>
          </w:p>
        </w:tc>
      </w:tr>
    </w:tbl>
    <w:p w14:paraId="3DE699F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58A594B9" w14:textId="77777777" w:rsidTr="001B6785">
        <w:tc>
          <w:tcPr>
            <w:tcW w:w="9360" w:type="dxa"/>
            <w:gridSpan w:val="3"/>
            <w:tcBorders>
              <w:top w:val="nil"/>
              <w:left w:val="nil"/>
              <w:bottom w:val="nil"/>
              <w:right w:val="nil"/>
            </w:tcBorders>
          </w:tcPr>
          <w:p w14:paraId="52AD2D0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5E7B492A" w14:textId="77777777" w:rsidTr="001B6785">
        <w:tc>
          <w:tcPr>
            <w:tcW w:w="450" w:type="dxa"/>
            <w:tcBorders>
              <w:top w:val="nil"/>
              <w:left w:val="nil"/>
              <w:bottom w:val="nil"/>
              <w:right w:val="nil"/>
            </w:tcBorders>
          </w:tcPr>
          <w:p w14:paraId="634770F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46C5CC4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2D3ADF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469BB4F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679982AA" w14:textId="77777777" w:rsidTr="001B6785">
        <w:tc>
          <w:tcPr>
            <w:tcW w:w="450" w:type="dxa"/>
            <w:tcBorders>
              <w:top w:val="nil"/>
              <w:left w:val="nil"/>
              <w:bottom w:val="nil"/>
              <w:right w:val="nil"/>
            </w:tcBorders>
          </w:tcPr>
          <w:p w14:paraId="3AB2C8B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7CBFDDB" w14:textId="2579953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sidDel="00ED30C4">
              <w:rPr>
                <w:rFonts w:ascii="Arial" w:hAnsi="Arial" w:cs="Arial"/>
                <w:szCs w:val="20"/>
                <w:lang w:val="en-AU" w:eastAsia="en-US"/>
              </w:rPr>
              <w:fldChar w:fldCharType="begin" w:fldLock="1"/>
            </w:r>
            <w:r w:rsidR="00847C61" w:rsidRPr="007264B5">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sidDel="00ED30C4">
              <w:rPr>
                <w:rFonts w:ascii="Arial" w:hAnsi="Arial" w:cs="Arial"/>
                <w:szCs w:val="20"/>
                <w:lang w:val="en-AU" w:eastAsia="en-US"/>
              </w:rPr>
              <w:fldChar w:fldCharType="separate"/>
            </w:r>
            <w:del w:id="637" w:author="Arjan Kloosterboer" w:date="2017-01-24T15:41:00Z">
              <w:r w:rsidR="00847C61" w:rsidRPr="00751C18" w:rsidDel="00ED30C4">
                <w:rPr>
                  <w:rFonts w:ascii="Calibri" w:hAnsi="Calibri" w:cs="Calibri"/>
                  <w:color w:val="0F0F0F"/>
                  <w:sz w:val="22"/>
                  <w:szCs w:val="22"/>
                  <w:lang w:eastAsia="en-US"/>
                </w:rPr>
                <w:delText>OBJECT</w:delText>
              </w:r>
              <w:r w:rsidRPr="00751C18" w:rsidDel="00ED30C4">
                <w:rPr>
                  <w:rFonts w:ascii="Arial" w:hAnsi="Arial" w:cs="Arial"/>
                  <w:szCs w:val="20"/>
                  <w:lang w:val="en-AU" w:eastAsia="en-US"/>
                </w:rPr>
                <w:fldChar w:fldCharType="end"/>
              </w:r>
            </w:del>
            <w:ins w:id="638" w:author="Arjan Kloosterboer" w:date="2017-01-24T15:41:00Z">
              <w:r w:rsidR="00ED30C4" w:rsidRPr="007264B5">
                <w:rPr>
                  <w:rFonts w:ascii="Arial" w:hAnsi="Arial" w:cs="Arial"/>
                  <w:szCs w:val="20"/>
                  <w:lang w:eastAsia="en-US"/>
                </w:rPr>
                <w:t>ZAAK</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del w:id="639" w:author="Arjan Kloosterboer" w:date="2017-01-24T15:42:00Z">
              <w:r w:rsidR="00847C61" w:rsidRPr="00751C18" w:rsidDel="007264B5">
                <w:rPr>
                  <w:rFonts w:ascii="Calibri" w:hAnsi="Calibri" w:cs="Calibri"/>
                  <w:color w:val="0F0F0F"/>
                  <w:sz w:val="22"/>
                  <w:szCs w:val="22"/>
                  <w:lang w:eastAsia="en-US"/>
                </w:rPr>
                <w:delText>0</w:delText>
              </w:r>
            </w:del>
            <w:ins w:id="640" w:author="Arjan Kloosterboer" w:date="2017-01-24T15:42:00Z">
              <w:r w:rsidR="007264B5">
                <w:rPr>
                  <w:rFonts w:ascii="Calibri" w:hAnsi="Calibri" w:cs="Calibri"/>
                  <w:color w:val="0F0F0F"/>
                  <w:sz w:val="22"/>
                  <w:szCs w:val="22"/>
                  <w:lang w:eastAsia="en-US"/>
                </w:rPr>
                <w:t>1</w:t>
              </w:r>
            </w:ins>
            <w:r w:rsidR="00847C61" w:rsidRPr="00751C18">
              <w:rPr>
                <w:rFonts w:ascii="Calibri" w:hAnsi="Calibri" w:cs="Calibri"/>
                <w:color w:val="0F0F0F"/>
                <w:sz w:val="22"/>
                <w:szCs w:val="22"/>
                <w:lang w:eastAsia="en-US"/>
              </w:rPr>
              <w:t>..</w:t>
            </w:r>
            <w:ins w:id="641" w:author="Arjan Kloosterboer" w:date="2017-01-24T15:41:00Z">
              <w:r w:rsidR="00ED30C4" w:rsidRPr="00751C18" w:rsidDel="00ED30C4">
                <w:rPr>
                  <w:rFonts w:ascii="Calibri" w:hAnsi="Calibri" w:cs="Calibri"/>
                  <w:color w:val="0F0F0F"/>
                  <w:sz w:val="22"/>
                  <w:szCs w:val="22"/>
                  <w:lang w:eastAsia="en-US"/>
                </w:rPr>
                <w:t xml:space="preserve"> </w:t>
              </w:r>
            </w:ins>
            <w:del w:id="642" w:author="Arjan Kloosterboer" w:date="2017-01-24T15:41:00Z">
              <w:r w:rsidR="00847C61" w:rsidRPr="00751C18" w:rsidDel="00ED30C4">
                <w:rPr>
                  <w:rFonts w:ascii="Calibri" w:hAnsi="Calibri" w:cs="Calibri"/>
                  <w:color w:val="0F0F0F"/>
                  <w:sz w:val="22"/>
                  <w:szCs w:val="22"/>
                  <w:lang w:eastAsia="en-US"/>
                </w:rPr>
                <w:delText>1</w:delText>
              </w:r>
            </w:del>
            <w:r w:rsidRPr="00751C18">
              <w:rPr>
                <w:rFonts w:ascii="Calibri" w:hAnsi="Calibri" w:cs="Calibri"/>
                <w:color w:val="0F0F0F"/>
                <w:sz w:val="22"/>
                <w:szCs w:val="22"/>
                <w:lang w:eastAsia="en-US"/>
              </w:rPr>
              <w:fldChar w:fldCharType="end"/>
            </w:r>
            <w:ins w:id="643" w:author="Arjan Kloosterboer" w:date="2017-01-24T15:41:00Z">
              <w:r w:rsidR="007264B5">
                <w:rPr>
                  <w:rFonts w:ascii="Calibri" w:hAnsi="Calibri" w:cs="Calibri"/>
                  <w:color w:val="0F0F0F"/>
                  <w:sz w:val="22"/>
                  <w:szCs w:val="22"/>
                  <w:lang w:eastAsia="en-US"/>
                </w:rPr>
                <w:t>*</w:t>
              </w:r>
            </w:ins>
            <w:r w:rsidR="00847C61" w:rsidRPr="00751C18">
              <w:rPr>
                <w:rFonts w:ascii="Calibri" w:hAnsi="Calibri" w:cs="Calibri"/>
                <w:color w:val="0F0F0F"/>
                <w:sz w:val="22"/>
                <w:szCs w:val="22"/>
                <w:lang w:eastAsia="en-US"/>
              </w:rPr>
              <w:t>]</w:t>
            </w:r>
          </w:p>
          <w:p w14:paraId="67D6BCC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betreft</w:t>
            </w:r>
            <w:r w:rsidR="00DE73DB" w:rsidRPr="00751C18">
              <w:rPr>
                <w:rFonts w:ascii="Calibri" w:hAnsi="Calibri" w:cs="Calibri"/>
                <w:color w:val="0F0F0F"/>
                <w:sz w:val="22"/>
                <w:szCs w:val="22"/>
                <w:lang w:eastAsia="en-US"/>
              </w:rPr>
              <w:fldChar w:fldCharType="end"/>
            </w:r>
          </w:p>
          <w:p w14:paraId="3415392C" w14:textId="2062F35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del w:id="644" w:author="Arjan Kloosterboer" w:date="2017-01-24T15:41:00Z">
              <w:r w:rsidRPr="00751C18" w:rsidDel="007264B5">
                <w:rPr>
                  <w:rFonts w:ascii="Calibri" w:hAnsi="Calibri" w:cs="Calibri"/>
                  <w:color w:val="0F0F0F"/>
                  <w:sz w:val="22"/>
                  <w:szCs w:val="22"/>
                  <w:lang w:eastAsia="en-US"/>
                </w:rPr>
                <w:fldChar w:fldCharType="begin" w:fldLock="1"/>
              </w:r>
              <w:r w:rsidR="00847C61" w:rsidRPr="00751C18" w:rsidDel="007264B5">
                <w:rPr>
                  <w:rFonts w:ascii="Calibri" w:hAnsi="Calibri" w:cs="Calibri"/>
                  <w:color w:val="0F0F0F"/>
                  <w:sz w:val="22"/>
                  <w:szCs w:val="22"/>
                  <w:lang w:eastAsia="en-US"/>
                </w:rPr>
                <w:delInstrText>MERGEFIELD Element.Name</w:delInstrText>
              </w:r>
              <w:r w:rsidRPr="00751C18" w:rsidDel="007264B5">
                <w:rPr>
                  <w:rFonts w:ascii="Calibri" w:hAnsi="Calibri" w:cs="Calibri"/>
                  <w:color w:val="0F0F0F"/>
                  <w:sz w:val="22"/>
                  <w:szCs w:val="22"/>
                  <w:lang w:eastAsia="en-US"/>
                </w:rPr>
                <w:fldChar w:fldCharType="separate"/>
              </w:r>
              <w:r w:rsidR="00847C61" w:rsidRPr="00751C18" w:rsidDel="007264B5">
                <w:rPr>
                  <w:rFonts w:ascii="Calibri" w:hAnsi="Calibri" w:cs="Calibri"/>
                  <w:color w:val="0F0F0F"/>
                  <w:sz w:val="22"/>
                  <w:szCs w:val="22"/>
                  <w:lang w:eastAsia="en-US"/>
                </w:rPr>
                <w:delText>ZAAK</w:delText>
              </w:r>
              <w:r w:rsidRPr="00751C18" w:rsidDel="007264B5">
                <w:rPr>
                  <w:rFonts w:ascii="Calibri" w:hAnsi="Calibri" w:cs="Calibri"/>
                  <w:color w:val="0F0F0F"/>
                  <w:sz w:val="22"/>
                  <w:szCs w:val="22"/>
                  <w:lang w:eastAsia="en-US"/>
                </w:rPr>
                <w:fldChar w:fldCharType="end"/>
              </w:r>
            </w:del>
            <w:ins w:id="645" w:author="Arjan Kloosterboer" w:date="2017-01-24T15:41:00Z">
              <w:r w:rsidR="007264B5">
                <w:rPr>
                  <w:rFonts w:ascii="Calibri" w:hAnsi="Calibri" w:cs="Calibri"/>
                  <w:color w:val="0F0F0F"/>
                  <w:sz w:val="22"/>
                  <w:szCs w:val="22"/>
                  <w:lang w:eastAsia="en-US"/>
                </w:rPr>
                <w:t>OBJECT</w:t>
              </w:r>
            </w:ins>
            <w:r w:rsidR="00847C61" w:rsidRPr="00751C18">
              <w:rPr>
                <w:rFonts w:ascii="Calibri" w:hAnsi="Calibri" w:cs="Calibri"/>
                <w:color w:val="0F0F0F"/>
                <w:sz w:val="22"/>
                <w:szCs w:val="22"/>
                <w:lang w:eastAsia="en-US"/>
              </w:rPr>
              <w:t xml:space="preserve">  [</w:t>
            </w:r>
            <w:del w:id="646" w:author="Arjan Kloosterboer" w:date="2017-01-24T15:42:00Z">
              <w:r w:rsidRPr="00751C18" w:rsidDel="007264B5">
                <w:rPr>
                  <w:rFonts w:ascii="Calibri" w:hAnsi="Calibri" w:cs="Calibri"/>
                  <w:color w:val="0F0F0F"/>
                  <w:sz w:val="22"/>
                  <w:szCs w:val="22"/>
                  <w:lang w:eastAsia="en-US"/>
                </w:rPr>
                <w:fldChar w:fldCharType="begin" w:fldLock="1"/>
              </w:r>
              <w:r w:rsidR="00847C61" w:rsidRPr="00751C18" w:rsidDel="007264B5">
                <w:rPr>
                  <w:rFonts w:ascii="Calibri" w:hAnsi="Calibri" w:cs="Calibri"/>
                  <w:color w:val="0F0F0F"/>
                  <w:sz w:val="22"/>
                  <w:szCs w:val="22"/>
                  <w:lang w:eastAsia="en-US"/>
                </w:rPr>
                <w:delInstrText>MERGEFIELD ConnTarget.Cardinality</w:delInstrText>
              </w:r>
              <w:r w:rsidRPr="00751C18" w:rsidDel="007264B5">
                <w:rPr>
                  <w:rFonts w:ascii="Calibri" w:hAnsi="Calibri" w:cs="Calibri"/>
                  <w:color w:val="0F0F0F"/>
                  <w:sz w:val="22"/>
                  <w:szCs w:val="22"/>
                  <w:lang w:eastAsia="en-US"/>
                </w:rPr>
                <w:fldChar w:fldCharType="separate"/>
              </w:r>
              <w:r w:rsidR="00847C61" w:rsidRPr="00751C18" w:rsidDel="007264B5">
                <w:rPr>
                  <w:rFonts w:ascii="Calibri" w:hAnsi="Calibri" w:cs="Calibri"/>
                  <w:color w:val="0F0F0F"/>
                  <w:sz w:val="22"/>
                  <w:szCs w:val="22"/>
                  <w:lang w:eastAsia="en-US"/>
                </w:rPr>
                <w:delText>1</w:delText>
              </w:r>
              <w:r w:rsidRPr="00751C18" w:rsidDel="007264B5">
                <w:rPr>
                  <w:rFonts w:ascii="Calibri" w:hAnsi="Calibri" w:cs="Calibri"/>
                  <w:color w:val="0F0F0F"/>
                  <w:sz w:val="22"/>
                  <w:szCs w:val="22"/>
                  <w:lang w:eastAsia="en-US"/>
                </w:rPr>
                <w:fldChar w:fldCharType="end"/>
              </w:r>
            </w:del>
            <w:ins w:id="647" w:author="Arjan Kloosterboer" w:date="2017-01-24T15:42:00Z">
              <w:r w:rsidR="007264B5">
                <w:rPr>
                  <w:rFonts w:ascii="Calibri" w:hAnsi="Calibri" w:cs="Calibri"/>
                  <w:color w:val="0F0F0F"/>
                  <w:sz w:val="22"/>
                  <w:szCs w:val="22"/>
                  <w:lang w:eastAsia="en-US"/>
                </w:rPr>
                <w:t>0..*</w:t>
              </w:r>
            </w:ins>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D3F11C5" w14:textId="1C8DFB7D"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del w:id="648" w:author="Arjan Kloosterboer" w:date="2018-06-17T22:57:00Z">
              <w:r w:rsidR="00847C61" w:rsidRPr="00751C18" w:rsidDel="00977BFE">
                <w:rPr>
                  <w:rFonts w:ascii="Calibri" w:hAnsi="Calibri" w:cs="Calibri"/>
                  <w:color w:val="610E6A"/>
                  <w:sz w:val="22"/>
                  <w:szCs w:val="22"/>
                  <w:lang w:eastAsia="en-US"/>
                </w:rPr>
                <w:delText>De ZAAKen die betrekking hebben op h</w:delText>
              </w:r>
            </w:del>
            <w:ins w:id="649" w:author="Arjan Kloosterboer" w:date="2018-06-17T22:57:00Z">
              <w:r w:rsidR="00977BFE">
                <w:rPr>
                  <w:rFonts w:ascii="Calibri" w:hAnsi="Calibri" w:cs="Calibri"/>
                  <w:color w:val="610E6A"/>
                  <w:sz w:val="22"/>
                  <w:szCs w:val="22"/>
                  <w:lang w:eastAsia="en-US"/>
                </w:rPr>
                <w:t>H</w:t>
              </w:r>
            </w:ins>
            <w:r w:rsidR="00847C61" w:rsidRPr="00751C18">
              <w:rPr>
                <w:rFonts w:ascii="Calibri" w:hAnsi="Calibri" w:cs="Calibri"/>
                <w:color w:val="610E6A"/>
                <w:sz w:val="22"/>
                <w:szCs w:val="22"/>
                <w:lang w:eastAsia="en-US"/>
              </w:rPr>
              <w:t>et OBJECT</w:t>
            </w:r>
            <w:ins w:id="650" w:author="Arjan Kloosterboer" w:date="2018-06-17T22:57:00Z">
              <w:r w:rsidR="00977BFE">
                <w:rPr>
                  <w:rFonts w:ascii="Calibri" w:hAnsi="Calibri" w:cs="Calibri"/>
                  <w:color w:val="610E6A"/>
                  <w:sz w:val="22"/>
                  <w:szCs w:val="22"/>
                  <w:lang w:eastAsia="en-US"/>
                </w:rPr>
                <w:t xml:space="preserve"> </w:t>
              </w:r>
              <w:r w:rsidR="00977BFE">
                <w:rPr>
                  <w:color w:val="610E6A"/>
                </w:rPr>
                <w:t>waarop de ZAAK betrekking heeft.</w:t>
              </w:r>
            </w:ins>
          </w:p>
        </w:tc>
      </w:tr>
      <w:tr w:rsidR="00847C61" w:rsidRPr="00751C18" w14:paraId="1F8069A3" w14:textId="77777777" w:rsidTr="001B6785">
        <w:trPr>
          <w:trHeight w:hRule="exact" w:val="128"/>
        </w:trPr>
        <w:tc>
          <w:tcPr>
            <w:tcW w:w="450" w:type="dxa"/>
            <w:tcBorders>
              <w:top w:val="nil"/>
              <w:left w:val="nil"/>
              <w:bottom w:val="nil"/>
              <w:right w:val="nil"/>
            </w:tcBorders>
          </w:tcPr>
          <w:p w14:paraId="0736944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53E2CCB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ED57F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8944690" w14:textId="77777777" w:rsidTr="001B6785">
        <w:tc>
          <w:tcPr>
            <w:tcW w:w="450" w:type="dxa"/>
            <w:tcBorders>
              <w:top w:val="nil"/>
              <w:left w:val="nil"/>
              <w:bottom w:val="nil"/>
              <w:right w:val="nil"/>
            </w:tcBorders>
          </w:tcPr>
          <w:p w14:paraId="1C61577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D64AA52" w14:textId="2654ED0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264B5">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9E6F9EE" w14:textId="1FB06D92"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2D0F201D" w14:textId="717EF8E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BUURT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84FCDB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BUURT is een specialisatie van OBJECT.</w:t>
            </w:r>
            <w:r w:rsidRPr="00751C18">
              <w:rPr>
                <w:rFonts w:ascii="Arial" w:hAnsi="Arial" w:cs="Arial"/>
                <w:szCs w:val="20"/>
                <w:lang w:val="en-AU" w:eastAsia="en-US"/>
              </w:rPr>
              <w:fldChar w:fldCharType="end"/>
            </w:r>
          </w:p>
        </w:tc>
      </w:tr>
      <w:tr w:rsidR="00847C61" w:rsidRPr="00751C18" w14:paraId="723C03AD" w14:textId="77777777" w:rsidTr="001B6785">
        <w:trPr>
          <w:trHeight w:hRule="exact" w:val="128"/>
        </w:trPr>
        <w:tc>
          <w:tcPr>
            <w:tcW w:w="450" w:type="dxa"/>
            <w:tcBorders>
              <w:top w:val="nil"/>
              <w:left w:val="nil"/>
              <w:bottom w:val="nil"/>
              <w:right w:val="nil"/>
            </w:tcBorders>
          </w:tcPr>
          <w:p w14:paraId="1B63F50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4BBEA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82F86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EBFD4B4" w14:textId="77777777" w:rsidTr="001B6785">
        <w:tc>
          <w:tcPr>
            <w:tcW w:w="450" w:type="dxa"/>
            <w:tcBorders>
              <w:top w:val="nil"/>
              <w:left w:val="nil"/>
              <w:bottom w:val="nil"/>
              <w:right w:val="nil"/>
            </w:tcBorders>
          </w:tcPr>
          <w:p w14:paraId="03660A0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C9C2E1F" w14:textId="46BD36F8"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1B6785">
              <w:rPr>
                <w:rFonts w:ascii="Calibri" w:hAnsi="Calibri" w:cs="Calibri"/>
                <w:color w:val="0F0F0F"/>
                <w:sz w:val="22"/>
                <w:szCs w:val="22"/>
                <w:lang w:eastAsia="en-US"/>
              </w:rPr>
              <w:t>OBJECT</w:t>
            </w: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00DE73DB"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0EA24B35" w14:textId="28499C83"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032BF21F" w14:textId="68E48CC9"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GEMEENTE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7F435C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GEMEENTE is een specialisatie van OBJECT.</w:t>
            </w:r>
            <w:r w:rsidRPr="00751C18">
              <w:rPr>
                <w:rFonts w:ascii="Arial" w:hAnsi="Arial" w:cs="Arial"/>
                <w:szCs w:val="20"/>
                <w:lang w:val="en-AU" w:eastAsia="en-US"/>
              </w:rPr>
              <w:fldChar w:fldCharType="end"/>
            </w:r>
          </w:p>
        </w:tc>
      </w:tr>
      <w:tr w:rsidR="00847C61" w:rsidRPr="00751C18" w14:paraId="2AA5EB4E" w14:textId="77777777" w:rsidTr="001B6785">
        <w:trPr>
          <w:trHeight w:hRule="exact" w:val="128"/>
        </w:trPr>
        <w:tc>
          <w:tcPr>
            <w:tcW w:w="450" w:type="dxa"/>
            <w:tcBorders>
              <w:top w:val="nil"/>
              <w:left w:val="nil"/>
              <w:bottom w:val="nil"/>
              <w:right w:val="nil"/>
            </w:tcBorders>
          </w:tcPr>
          <w:p w14:paraId="2050043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8BD769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77B27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Del="00BD5684" w14:paraId="4F329787" w14:textId="65C20AE1" w:rsidTr="001B6785">
        <w:trPr>
          <w:del w:id="651" w:author="Arjan Kloosterboer" w:date="2017-09-21T12:00:00Z"/>
        </w:trPr>
        <w:tc>
          <w:tcPr>
            <w:tcW w:w="450" w:type="dxa"/>
            <w:tcBorders>
              <w:top w:val="nil"/>
              <w:left w:val="nil"/>
              <w:bottom w:val="nil"/>
              <w:right w:val="nil"/>
            </w:tcBorders>
          </w:tcPr>
          <w:p w14:paraId="3A40D877" w14:textId="79E73D07" w:rsidR="00847C61" w:rsidRPr="00751C18" w:rsidDel="00BD5684" w:rsidRDefault="00847C61" w:rsidP="00847C61">
            <w:pPr>
              <w:widowControl w:val="0"/>
              <w:autoSpaceDE w:val="0"/>
              <w:autoSpaceDN w:val="0"/>
              <w:adjustRightInd w:val="0"/>
              <w:spacing w:line="240" w:lineRule="auto"/>
              <w:contextualSpacing w:val="0"/>
              <w:rPr>
                <w:del w:id="652" w:author="Arjan Kloosterboer" w:date="2017-09-21T12:00: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4BD31DB" w14:textId="23011183" w:rsidR="00847C61" w:rsidRPr="00751C18" w:rsidDel="00BD5684" w:rsidRDefault="00DE73DB" w:rsidP="00847C61">
            <w:pPr>
              <w:widowControl w:val="0"/>
              <w:autoSpaceDE w:val="0"/>
              <w:autoSpaceDN w:val="0"/>
              <w:adjustRightInd w:val="0"/>
              <w:spacing w:line="240" w:lineRule="auto"/>
              <w:contextualSpacing w:val="0"/>
              <w:rPr>
                <w:del w:id="653" w:author="Arjan Kloosterboer" w:date="2017-09-21T12:00:00Z"/>
                <w:rFonts w:ascii="Calibri" w:hAnsi="Calibri" w:cs="Calibri"/>
                <w:color w:val="0F0F0F"/>
                <w:sz w:val="22"/>
                <w:szCs w:val="22"/>
                <w:lang w:eastAsia="en-US"/>
              </w:rPr>
            </w:pPr>
            <w:del w:id="654" w:author="Arjan Kloosterboer" w:date="2017-09-21T12:00:00Z">
              <w:r w:rsidRPr="00751C18" w:rsidDel="00BD5684">
                <w:rPr>
                  <w:rFonts w:ascii="Arial" w:hAnsi="Arial" w:cs="Arial"/>
                  <w:szCs w:val="20"/>
                  <w:lang w:val="en-AU" w:eastAsia="en-US"/>
                </w:rPr>
                <w:fldChar w:fldCharType="begin" w:fldLock="1"/>
              </w:r>
              <w:r w:rsidR="00847C61" w:rsidRPr="00751C18"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Element.Name</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OBJECT</w:delText>
              </w:r>
              <w:r w:rsidRPr="00751C18" w:rsidDel="00BD5684">
                <w:rPr>
                  <w:rFonts w:ascii="Arial" w:hAnsi="Arial" w:cs="Arial"/>
                  <w:szCs w:val="20"/>
                  <w:lang w:val="en-AU"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ConnSource.Cardinality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0..1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p w14:paraId="492E9C96" w14:textId="277CA281" w:rsidR="00847C61" w:rsidRPr="00751C18" w:rsidDel="00BD5684" w:rsidRDefault="00847C61" w:rsidP="00847C61">
            <w:pPr>
              <w:widowControl w:val="0"/>
              <w:autoSpaceDE w:val="0"/>
              <w:autoSpaceDN w:val="0"/>
              <w:adjustRightInd w:val="0"/>
              <w:spacing w:line="240" w:lineRule="auto"/>
              <w:contextualSpacing w:val="0"/>
              <w:rPr>
                <w:del w:id="655" w:author="Arjan Kloosterboer" w:date="2017-09-21T12:00:00Z"/>
                <w:rFonts w:ascii="Calibri" w:hAnsi="Calibri" w:cs="Calibri"/>
                <w:color w:val="0F0F0F"/>
                <w:sz w:val="22"/>
                <w:szCs w:val="22"/>
                <w:lang w:eastAsia="en-US"/>
              </w:rPr>
            </w:pPr>
            <w:del w:id="656" w:author="Arjan Kloosterboer" w:date="2017-09-21T12:00:00Z">
              <w:r w:rsidRPr="00751C18" w:rsidDel="00BD5684">
                <w:rPr>
                  <w:rFonts w:ascii="Calibri" w:hAnsi="Calibri" w:cs="Calibri"/>
                  <w:color w:val="0F0F0F"/>
                  <w:sz w:val="22"/>
                  <w:szCs w:val="22"/>
                  <w:lang w:eastAsia="en-US"/>
                </w:rPr>
                <w:delText xml:space="preserve">  </w:delText>
              </w:r>
              <w:r w:rsidR="00DE73DB" w:rsidRPr="00751C18" w:rsidDel="00BD5684">
                <w:rPr>
                  <w:rFonts w:ascii="Calibri" w:hAnsi="Calibri" w:cs="Calibri"/>
                  <w:color w:val="0F0F0F"/>
                  <w:sz w:val="22"/>
                  <w:szCs w:val="22"/>
                  <w:lang w:eastAsia="en-US"/>
                </w:rPr>
                <w:fldChar w:fldCharType="begin" w:fldLock="1"/>
              </w:r>
              <w:r w:rsidRPr="00751C18" w:rsidDel="00BD5684">
                <w:rPr>
                  <w:rFonts w:ascii="Calibri" w:hAnsi="Calibri" w:cs="Calibri"/>
                  <w:color w:val="0F0F0F"/>
                  <w:sz w:val="22"/>
                  <w:szCs w:val="22"/>
                  <w:lang w:eastAsia="en-US"/>
                </w:rPr>
                <w:delInstrText>MERGEFIELD Connector.Name</w:delInstrText>
              </w:r>
              <w:r w:rsidR="00DE73DB" w:rsidRPr="00751C18" w:rsidDel="00BD5684">
                <w:rPr>
                  <w:rFonts w:ascii="Calibri" w:hAnsi="Calibri" w:cs="Calibri"/>
                  <w:color w:val="0F0F0F"/>
                  <w:sz w:val="22"/>
                  <w:szCs w:val="22"/>
                  <w:lang w:eastAsia="en-US"/>
                </w:rPr>
                <w:fldChar w:fldCharType="separate"/>
              </w:r>
              <w:r w:rsidRPr="00751C18" w:rsidDel="00BD5684">
                <w:rPr>
                  <w:rFonts w:ascii="Calibri" w:hAnsi="Calibri" w:cs="Calibri"/>
                  <w:color w:val="0F0F0F"/>
                  <w:sz w:val="22"/>
                  <w:szCs w:val="22"/>
                  <w:lang w:eastAsia="en-US"/>
                </w:rPr>
                <w:delText>is</w:delText>
              </w:r>
              <w:r w:rsidR="00DE73DB" w:rsidRPr="00751C18" w:rsidDel="00BD5684">
                <w:rPr>
                  <w:rFonts w:ascii="Calibri" w:hAnsi="Calibri" w:cs="Calibri"/>
                  <w:color w:val="0F0F0F"/>
                  <w:sz w:val="22"/>
                  <w:szCs w:val="22"/>
                  <w:lang w:eastAsia="en-US"/>
                </w:rPr>
                <w:fldChar w:fldCharType="end"/>
              </w:r>
            </w:del>
          </w:p>
          <w:p w14:paraId="1C3A1444" w14:textId="723F39E9" w:rsidR="00847C61" w:rsidRPr="00751C18" w:rsidDel="00BD5684" w:rsidRDefault="00DE73DB" w:rsidP="00847C61">
            <w:pPr>
              <w:widowControl w:val="0"/>
              <w:autoSpaceDE w:val="0"/>
              <w:autoSpaceDN w:val="0"/>
              <w:adjustRightInd w:val="0"/>
              <w:spacing w:line="240" w:lineRule="auto"/>
              <w:contextualSpacing w:val="0"/>
              <w:rPr>
                <w:del w:id="657" w:author="Arjan Kloosterboer" w:date="2017-09-21T12:00:00Z"/>
                <w:rFonts w:ascii="Calibri" w:hAnsi="Calibri" w:cs="Calibri"/>
                <w:color w:val="0F0F0F"/>
                <w:sz w:val="22"/>
                <w:szCs w:val="22"/>
                <w:lang w:eastAsia="en-US"/>
              </w:rPr>
            </w:pPr>
            <w:del w:id="658" w:author="Arjan Kloosterboer" w:date="2017-09-21T12:00:00Z">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Element.Name</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GEMEENTELIJKE OPENBARE RUIMTE</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ConnTarget.Cardinality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7B282C26" w14:textId="1114CB25" w:rsidR="00847C61" w:rsidRPr="00751C18" w:rsidDel="00BD5684" w:rsidRDefault="00DE73DB" w:rsidP="00847C61">
            <w:pPr>
              <w:widowControl w:val="0"/>
              <w:autoSpaceDE w:val="0"/>
              <w:autoSpaceDN w:val="0"/>
              <w:adjustRightInd w:val="0"/>
              <w:spacing w:line="240" w:lineRule="auto"/>
              <w:contextualSpacing w:val="0"/>
              <w:rPr>
                <w:del w:id="659" w:author="Arjan Kloosterboer" w:date="2017-09-21T12:00:00Z"/>
                <w:rFonts w:ascii="Calibri" w:hAnsi="Calibri" w:cs="Calibri"/>
                <w:color w:val="0F0F0F"/>
                <w:sz w:val="22"/>
                <w:szCs w:val="22"/>
                <w:lang w:eastAsia="en-US"/>
              </w:rPr>
            </w:pPr>
            <w:del w:id="660" w:author="Arjan Kloosterboer" w:date="2017-09-21T12:00:00Z">
              <w:r w:rsidRPr="00751C18" w:rsidDel="00BD5684">
                <w:rPr>
                  <w:rFonts w:ascii="Arial" w:hAnsi="Arial" w:cs="Arial"/>
                  <w:szCs w:val="20"/>
                  <w:lang w:val="en-AU" w:eastAsia="en-US"/>
                </w:rPr>
                <w:fldChar w:fldCharType="begin" w:fldLock="1"/>
              </w:r>
              <w:r w:rsidR="00847C61" w:rsidRPr="00751C18"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Connector.Notes</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Een GEMEENTELIJKE OPENBARE RUIMTE is een specialisatie van OBJECT.</w:delText>
              </w:r>
              <w:r w:rsidRPr="00751C18" w:rsidDel="00BD5684">
                <w:rPr>
                  <w:rFonts w:ascii="Arial" w:hAnsi="Arial" w:cs="Arial"/>
                  <w:szCs w:val="20"/>
                  <w:lang w:val="en-AU" w:eastAsia="en-US"/>
                </w:rPr>
                <w:fldChar w:fldCharType="end"/>
              </w:r>
            </w:del>
          </w:p>
        </w:tc>
      </w:tr>
      <w:tr w:rsidR="00847C61" w:rsidRPr="00751C18" w:rsidDel="00BD5684" w14:paraId="5CC719D5" w14:textId="766FB364" w:rsidTr="001B6785">
        <w:trPr>
          <w:trHeight w:hRule="exact" w:val="128"/>
          <w:del w:id="661" w:author="Arjan Kloosterboer" w:date="2017-09-21T12:00:00Z"/>
        </w:trPr>
        <w:tc>
          <w:tcPr>
            <w:tcW w:w="450" w:type="dxa"/>
            <w:tcBorders>
              <w:top w:val="nil"/>
              <w:left w:val="nil"/>
              <w:bottom w:val="nil"/>
              <w:right w:val="nil"/>
            </w:tcBorders>
          </w:tcPr>
          <w:p w14:paraId="62EBFB45" w14:textId="60283BAB" w:rsidR="00847C61" w:rsidRPr="00751C18" w:rsidDel="00BD5684" w:rsidRDefault="00847C61" w:rsidP="00847C61">
            <w:pPr>
              <w:widowControl w:val="0"/>
              <w:autoSpaceDE w:val="0"/>
              <w:autoSpaceDN w:val="0"/>
              <w:adjustRightInd w:val="0"/>
              <w:spacing w:line="240" w:lineRule="auto"/>
              <w:contextualSpacing w:val="0"/>
              <w:rPr>
                <w:del w:id="662" w:author="Arjan Kloosterboer" w:date="2017-09-21T12:00: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2136F1E" w14:textId="0285F879" w:rsidR="00847C61" w:rsidRPr="00751C18" w:rsidDel="00BD5684" w:rsidRDefault="00847C61" w:rsidP="00847C61">
            <w:pPr>
              <w:widowControl w:val="0"/>
              <w:autoSpaceDE w:val="0"/>
              <w:autoSpaceDN w:val="0"/>
              <w:adjustRightInd w:val="0"/>
              <w:spacing w:line="240" w:lineRule="auto"/>
              <w:contextualSpacing w:val="0"/>
              <w:rPr>
                <w:del w:id="663" w:author="Arjan Kloosterboer" w:date="2017-09-21T12:00:00Z"/>
                <w:rFonts w:ascii="Calibri" w:hAnsi="Calibri" w:cs="Calibri"/>
                <w:color w:val="0F0F0F"/>
                <w:sz w:val="22"/>
                <w:szCs w:val="22"/>
                <w:lang w:eastAsia="en-US"/>
              </w:rPr>
            </w:pPr>
          </w:p>
        </w:tc>
        <w:tc>
          <w:tcPr>
            <w:tcW w:w="6120" w:type="dxa"/>
            <w:tcBorders>
              <w:top w:val="nil"/>
              <w:left w:val="nil"/>
              <w:bottom w:val="nil"/>
              <w:right w:val="nil"/>
            </w:tcBorders>
          </w:tcPr>
          <w:p w14:paraId="0E9A9EB4" w14:textId="6899FC44" w:rsidR="00847C61" w:rsidRPr="00751C18" w:rsidDel="00BD5684" w:rsidRDefault="00847C61" w:rsidP="00847C61">
            <w:pPr>
              <w:widowControl w:val="0"/>
              <w:autoSpaceDE w:val="0"/>
              <w:autoSpaceDN w:val="0"/>
              <w:adjustRightInd w:val="0"/>
              <w:spacing w:line="240" w:lineRule="auto"/>
              <w:contextualSpacing w:val="0"/>
              <w:rPr>
                <w:del w:id="664" w:author="Arjan Kloosterboer" w:date="2017-09-21T12:00:00Z"/>
                <w:rFonts w:ascii="Calibri" w:hAnsi="Calibri" w:cs="Calibri"/>
                <w:color w:val="0F0F0F"/>
                <w:sz w:val="22"/>
                <w:szCs w:val="22"/>
                <w:lang w:eastAsia="en-US"/>
              </w:rPr>
            </w:pPr>
          </w:p>
        </w:tc>
      </w:tr>
      <w:tr w:rsidR="00847C61" w:rsidRPr="00751C18" w:rsidDel="001B6785" w14:paraId="66780E5D" w14:textId="548D6598" w:rsidTr="001B6785">
        <w:trPr>
          <w:del w:id="665" w:author="Arjan Kloosterboer" w:date="2017-09-21T11:53:00Z"/>
        </w:trPr>
        <w:tc>
          <w:tcPr>
            <w:tcW w:w="450" w:type="dxa"/>
            <w:tcBorders>
              <w:top w:val="nil"/>
              <w:left w:val="nil"/>
              <w:bottom w:val="nil"/>
              <w:right w:val="nil"/>
            </w:tcBorders>
          </w:tcPr>
          <w:p w14:paraId="5D36F44B" w14:textId="0E3D8388" w:rsidR="00847C61" w:rsidRPr="00751C18" w:rsidDel="001B6785" w:rsidRDefault="00847C61" w:rsidP="00847C61">
            <w:pPr>
              <w:widowControl w:val="0"/>
              <w:autoSpaceDE w:val="0"/>
              <w:autoSpaceDN w:val="0"/>
              <w:adjustRightInd w:val="0"/>
              <w:spacing w:line="240" w:lineRule="auto"/>
              <w:contextualSpacing w:val="0"/>
              <w:rPr>
                <w:del w:id="666" w:author="Arjan Kloosterboer" w:date="2017-09-21T11:53: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046BB03" w14:textId="02AA0D37" w:rsidR="00847C61" w:rsidRPr="00751C18" w:rsidDel="001B6785" w:rsidRDefault="00DE73DB" w:rsidP="00847C61">
            <w:pPr>
              <w:widowControl w:val="0"/>
              <w:autoSpaceDE w:val="0"/>
              <w:autoSpaceDN w:val="0"/>
              <w:adjustRightInd w:val="0"/>
              <w:spacing w:line="240" w:lineRule="auto"/>
              <w:contextualSpacing w:val="0"/>
              <w:rPr>
                <w:del w:id="667" w:author="Arjan Kloosterboer" w:date="2017-09-21T11:53:00Z"/>
                <w:rFonts w:ascii="Calibri" w:hAnsi="Calibri" w:cs="Calibri"/>
                <w:color w:val="0F0F0F"/>
                <w:sz w:val="22"/>
                <w:szCs w:val="22"/>
                <w:lang w:eastAsia="en-US"/>
              </w:rPr>
            </w:pPr>
            <w:del w:id="668" w:author="Arjan Kloosterboer" w:date="2017-09-21T11:53:00Z">
              <w:r w:rsidRPr="00751C18" w:rsidDel="001B6785">
                <w:rPr>
                  <w:rFonts w:ascii="Arial" w:hAnsi="Arial" w:cs="Arial"/>
                  <w:szCs w:val="20"/>
                  <w:lang w:val="en-AU" w:eastAsia="en-US"/>
                </w:rPr>
                <w:fldChar w:fldCharType="begin" w:fldLock="1"/>
              </w:r>
              <w:r w:rsidR="00847C61" w:rsidRPr="001B6785" w:rsidDel="001B6785">
                <w:rPr>
                  <w:rFonts w:ascii="Arial" w:hAnsi="Arial" w:cs="Arial"/>
                  <w:szCs w:val="20"/>
                  <w:lang w:eastAsia="en-US"/>
                </w:rPr>
                <w:delInstrText xml:space="preserve">MERGEFIELD </w:delInstrText>
              </w:r>
              <w:r w:rsidR="00847C61" w:rsidRPr="00751C18" w:rsidDel="001B6785">
                <w:rPr>
                  <w:rFonts w:ascii="Calibri" w:hAnsi="Calibri" w:cs="Calibri"/>
                  <w:color w:val="0F0F0F"/>
                  <w:sz w:val="22"/>
                  <w:szCs w:val="22"/>
                  <w:lang w:eastAsia="en-US"/>
                </w:rPr>
                <w:delInstrText>Element.Name</w:delInstrText>
              </w:r>
              <w:r w:rsidRPr="00751C18" w:rsidDel="001B6785">
                <w:rPr>
                  <w:rFonts w:ascii="Arial" w:hAnsi="Arial" w:cs="Arial"/>
                  <w:szCs w:val="20"/>
                  <w:lang w:val="en-AU" w:eastAsia="en-US"/>
                </w:rPr>
                <w:fldChar w:fldCharType="separate"/>
              </w:r>
              <w:r w:rsidR="00847C61" w:rsidRPr="00751C18" w:rsidDel="001B6785">
                <w:rPr>
                  <w:rFonts w:ascii="Calibri" w:hAnsi="Calibri" w:cs="Calibri"/>
                  <w:color w:val="0F0F0F"/>
                  <w:sz w:val="22"/>
                  <w:szCs w:val="22"/>
                  <w:lang w:eastAsia="en-US"/>
                </w:rPr>
                <w:delText>OBJECT</w:delText>
              </w:r>
              <w:r w:rsidRPr="00751C18" w:rsidDel="001B6785">
                <w:rPr>
                  <w:rFonts w:ascii="Arial" w:hAnsi="Arial" w:cs="Arial"/>
                  <w:szCs w:val="20"/>
                  <w:lang w:val="en-AU" w:eastAsia="en-US"/>
                </w:rPr>
                <w:fldChar w:fldCharType="end"/>
              </w:r>
              <w:r w:rsidR="00847C61" w:rsidRPr="00751C18" w:rsidDel="001B6785">
                <w:rPr>
                  <w:rFonts w:ascii="Calibri" w:hAnsi="Calibri" w:cs="Calibri"/>
                  <w:color w:val="0F0F0F"/>
                  <w:sz w:val="22"/>
                  <w:szCs w:val="22"/>
                  <w:lang w:eastAsia="en-US"/>
                </w:rPr>
                <w:delText xml:space="preserve">  [</w:delText>
              </w:r>
              <w:r w:rsidRPr="00751C18" w:rsidDel="001B6785">
                <w:rPr>
                  <w:rFonts w:ascii="Calibri" w:hAnsi="Calibri" w:cs="Calibri"/>
                  <w:color w:val="0F0F0F"/>
                  <w:sz w:val="22"/>
                  <w:szCs w:val="22"/>
                  <w:lang w:eastAsia="en-US"/>
                </w:rPr>
                <w:fldChar w:fldCharType="begin" w:fldLock="1"/>
              </w:r>
              <w:r w:rsidR="00847C61" w:rsidRPr="00751C18" w:rsidDel="001B6785">
                <w:rPr>
                  <w:rFonts w:ascii="Calibri" w:hAnsi="Calibri" w:cs="Calibri"/>
                  <w:color w:val="0F0F0F"/>
                  <w:sz w:val="22"/>
                  <w:szCs w:val="22"/>
                  <w:lang w:eastAsia="en-US"/>
                </w:rPr>
                <w:delInstrText>MERGEFIELD ConnSource.Cardinality</w:delInstrText>
              </w:r>
              <w:r w:rsidRPr="00751C18" w:rsidDel="001B6785">
                <w:rPr>
                  <w:rFonts w:ascii="Calibri" w:hAnsi="Calibri" w:cs="Calibri"/>
                  <w:color w:val="0F0F0F"/>
                  <w:sz w:val="22"/>
                  <w:szCs w:val="22"/>
                  <w:lang w:eastAsia="en-US"/>
                </w:rPr>
                <w:fldChar w:fldCharType="separate"/>
              </w:r>
              <w:r w:rsidR="00847C61" w:rsidRPr="00751C18" w:rsidDel="001B6785">
                <w:rPr>
                  <w:rFonts w:ascii="Calibri" w:hAnsi="Calibri" w:cs="Calibri"/>
                  <w:color w:val="0F0F0F"/>
                  <w:sz w:val="22"/>
                  <w:szCs w:val="22"/>
                  <w:lang w:eastAsia="en-US"/>
                </w:rPr>
                <w:delText>0..1</w:delText>
              </w:r>
              <w:r w:rsidRPr="00751C18" w:rsidDel="001B6785">
                <w:rPr>
                  <w:rFonts w:ascii="Calibri" w:hAnsi="Calibri" w:cs="Calibri"/>
                  <w:color w:val="0F0F0F"/>
                  <w:sz w:val="22"/>
                  <w:szCs w:val="22"/>
                  <w:lang w:eastAsia="en-US"/>
                </w:rPr>
                <w:fldChar w:fldCharType="end"/>
              </w:r>
              <w:r w:rsidR="00847C61" w:rsidRPr="00751C18" w:rsidDel="001B6785">
                <w:rPr>
                  <w:rFonts w:ascii="Calibri" w:hAnsi="Calibri" w:cs="Calibri"/>
                  <w:color w:val="0F0F0F"/>
                  <w:sz w:val="22"/>
                  <w:szCs w:val="22"/>
                  <w:lang w:eastAsia="en-US"/>
                </w:rPr>
                <w:delText>]</w:delText>
              </w:r>
            </w:del>
          </w:p>
          <w:p w14:paraId="54812CCB" w14:textId="042D1CE1" w:rsidR="00847C61" w:rsidRPr="00751C18" w:rsidDel="001B6785" w:rsidRDefault="00847C61" w:rsidP="00847C61">
            <w:pPr>
              <w:widowControl w:val="0"/>
              <w:autoSpaceDE w:val="0"/>
              <w:autoSpaceDN w:val="0"/>
              <w:adjustRightInd w:val="0"/>
              <w:spacing w:line="240" w:lineRule="auto"/>
              <w:contextualSpacing w:val="0"/>
              <w:rPr>
                <w:del w:id="669" w:author="Arjan Kloosterboer" w:date="2017-09-21T11:53:00Z"/>
                <w:rFonts w:ascii="Calibri" w:hAnsi="Calibri" w:cs="Calibri"/>
                <w:color w:val="0F0F0F"/>
                <w:sz w:val="22"/>
                <w:szCs w:val="22"/>
                <w:lang w:eastAsia="en-US"/>
              </w:rPr>
            </w:pPr>
            <w:del w:id="670" w:author="Arjan Kloosterboer" w:date="2017-09-21T11:53:00Z">
              <w:r w:rsidRPr="00751C18" w:rsidDel="001B6785">
                <w:rPr>
                  <w:rFonts w:ascii="Calibri" w:hAnsi="Calibri" w:cs="Calibri"/>
                  <w:color w:val="0F0F0F"/>
                  <w:sz w:val="22"/>
                  <w:szCs w:val="22"/>
                  <w:lang w:eastAsia="en-US"/>
                </w:rPr>
                <w:delText xml:space="preserve">  </w:delText>
              </w:r>
              <w:r w:rsidR="00DE73DB" w:rsidRPr="00751C18" w:rsidDel="001B6785">
                <w:rPr>
                  <w:rFonts w:ascii="Calibri" w:hAnsi="Calibri" w:cs="Calibri"/>
                  <w:color w:val="0F0F0F"/>
                  <w:sz w:val="22"/>
                  <w:szCs w:val="22"/>
                  <w:lang w:eastAsia="en-US"/>
                </w:rPr>
                <w:fldChar w:fldCharType="begin" w:fldLock="1"/>
              </w:r>
              <w:r w:rsidRPr="00751C18" w:rsidDel="001B6785">
                <w:rPr>
                  <w:rFonts w:ascii="Calibri" w:hAnsi="Calibri" w:cs="Calibri"/>
                  <w:color w:val="0F0F0F"/>
                  <w:sz w:val="22"/>
                  <w:szCs w:val="22"/>
                  <w:lang w:eastAsia="en-US"/>
                </w:rPr>
                <w:delInstrText>MERGEFIELD Connector.Name</w:delInstrText>
              </w:r>
              <w:r w:rsidR="00DE73DB" w:rsidRPr="00751C18" w:rsidDel="001B6785">
                <w:rPr>
                  <w:rFonts w:ascii="Calibri" w:hAnsi="Calibri" w:cs="Calibri"/>
                  <w:color w:val="0F0F0F"/>
                  <w:sz w:val="22"/>
                  <w:szCs w:val="22"/>
                  <w:lang w:eastAsia="en-US"/>
                </w:rPr>
                <w:fldChar w:fldCharType="separate"/>
              </w:r>
              <w:r w:rsidRPr="00751C18" w:rsidDel="001B6785">
                <w:rPr>
                  <w:rFonts w:ascii="Calibri" w:hAnsi="Calibri" w:cs="Calibri"/>
                  <w:color w:val="0F0F0F"/>
                  <w:sz w:val="22"/>
                  <w:szCs w:val="22"/>
                  <w:lang w:eastAsia="en-US"/>
                </w:rPr>
                <w:delText>is</w:delText>
              </w:r>
              <w:r w:rsidR="00DE73DB" w:rsidRPr="00751C18" w:rsidDel="001B6785">
                <w:rPr>
                  <w:rFonts w:ascii="Calibri" w:hAnsi="Calibri" w:cs="Calibri"/>
                  <w:color w:val="0F0F0F"/>
                  <w:sz w:val="22"/>
                  <w:szCs w:val="22"/>
                  <w:lang w:eastAsia="en-US"/>
                </w:rPr>
                <w:fldChar w:fldCharType="end"/>
              </w:r>
            </w:del>
          </w:p>
          <w:p w14:paraId="7AA04541" w14:textId="67B28961" w:rsidR="00847C61" w:rsidRPr="00751C18" w:rsidDel="001B6785" w:rsidRDefault="00DE73DB" w:rsidP="00847C61">
            <w:pPr>
              <w:widowControl w:val="0"/>
              <w:autoSpaceDE w:val="0"/>
              <w:autoSpaceDN w:val="0"/>
              <w:adjustRightInd w:val="0"/>
              <w:spacing w:line="240" w:lineRule="auto"/>
              <w:contextualSpacing w:val="0"/>
              <w:rPr>
                <w:del w:id="671" w:author="Arjan Kloosterboer" w:date="2017-09-21T11:53:00Z"/>
                <w:rFonts w:ascii="Calibri" w:hAnsi="Calibri" w:cs="Calibri"/>
                <w:color w:val="0F0F0F"/>
                <w:sz w:val="22"/>
                <w:szCs w:val="22"/>
                <w:lang w:eastAsia="en-US"/>
              </w:rPr>
            </w:pPr>
            <w:del w:id="672" w:author="Arjan Kloosterboer" w:date="2017-09-21T11:53:00Z">
              <w:r w:rsidRPr="00751C18" w:rsidDel="001B6785">
                <w:rPr>
                  <w:rFonts w:ascii="Calibri" w:hAnsi="Calibri" w:cs="Calibri"/>
                  <w:color w:val="0F0F0F"/>
                  <w:sz w:val="22"/>
                  <w:szCs w:val="22"/>
                  <w:lang w:eastAsia="en-US"/>
                </w:rPr>
                <w:fldChar w:fldCharType="begin" w:fldLock="1"/>
              </w:r>
              <w:r w:rsidR="00847C61" w:rsidRPr="00751C18" w:rsidDel="001B6785">
                <w:rPr>
                  <w:rFonts w:ascii="Calibri" w:hAnsi="Calibri" w:cs="Calibri"/>
                  <w:color w:val="0F0F0F"/>
                  <w:sz w:val="22"/>
                  <w:szCs w:val="22"/>
                  <w:lang w:eastAsia="en-US"/>
                </w:rPr>
                <w:delInstrText>MERGEFIELD Element.Name</w:delInstrText>
              </w:r>
              <w:r w:rsidRPr="00751C18" w:rsidDel="001B6785">
                <w:rPr>
                  <w:rFonts w:ascii="Calibri" w:hAnsi="Calibri" w:cs="Calibri"/>
                  <w:color w:val="0F0F0F"/>
                  <w:sz w:val="22"/>
                  <w:szCs w:val="22"/>
                  <w:lang w:eastAsia="en-US"/>
                </w:rPr>
                <w:fldChar w:fldCharType="separate"/>
              </w:r>
              <w:r w:rsidR="00847C61" w:rsidRPr="00751C18" w:rsidDel="001B6785">
                <w:rPr>
                  <w:rFonts w:ascii="Calibri" w:hAnsi="Calibri" w:cs="Calibri"/>
                  <w:color w:val="0F0F0F"/>
                  <w:sz w:val="22"/>
                  <w:szCs w:val="22"/>
                  <w:lang w:eastAsia="en-US"/>
                </w:rPr>
                <w:delText>HUISHOUDEN</w:delText>
              </w:r>
              <w:r w:rsidRPr="00751C18" w:rsidDel="001B6785">
                <w:rPr>
                  <w:rFonts w:ascii="Calibri" w:hAnsi="Calibri" w:cs="Calibri"/>
                  <w:color w:val="0F0F0F"/>
                  <w:sz w:val="22"/>
                  <w:szCs w:val="22"/>
                  <w:lang w:eastAsia="en-US"/>
                </w:rPr>
                <w:fldChar w:fldCharType="end"/>
              </w:r>
              <w:r w:rsidR="00847C61" w:rsidRPr="00751C18" w:rsidDel="001B6785">
                <w:rPr>
                  <w:rFonts w:ascii="Calibri" w:hAnsi="Calibri" w:cs="Calibri"/>
                  <w:color w:val="0F0F0F"/>
                  <w:sz w:val="22"/>
                  <w:szCs w:val="22"/>
                  <w:lang w:eastAsia="en-US"/>
                </w:rPr>
                <w:delText xml:space="preserve">  [</w:delText>
              </w:r>
              <w:r w:rsidRPr="00751C18" w:rsidDel="001B6785">
                <w:rPr>
                  <w:rFonts w:ascii="Calibri" w:hAnsi="Calibri" w:cs="Calibri"/>
                  <w:color w:val="0F0F0F"/>
                  <w:sz w:val="22"/>
                  <w:szCs w:val="22"/>
                  <w:lang w:eastAsia="en-US"/>
                </w:rPr>
                <w:fldChar w:fldCharType="begin" w:fldLock="1"/>
              </w:r>
              <w:r w:rsidR="00847C61" w:rsidRPr="00751C18" w:rsidDel="001B6785">
                <w:rPr>
                  <w:rFonts w:ascii="Calibri" w:hAnsi="Calibri" w:cs="Calibri"/>
                  <w:color w:val="0F0F0F"/>
                  <w:sz w:val="22"/>
                  <w:szCs w:val="22"/>
                  <w:lang w:eastAsia="en-US"/>
                </w:rPr>
                <w:delInstrText>MERGEFIELD ConnTarget.Cardinality</w:delInstrText>
              </w:r>
              <w:r w:rsidRPr="00751C18" w:rsidDel="001B6785">
                <w:rPr>
                  <w:rFonts w:ascii="Calibri" w:hAnsi="Calibri" w:cs="Calibri"/>
                  <w:color w:val="0F0F0F"/>
                  <w:sz w:val="22"/>
                  <w:szCs w:val="22"/>
                  <w:lang w:eastAsia="en-US"/>
                </w:rPr>
                <w:fldChar w:fldCharType="separate"/>
              </w:r>
              <w:r w:rsidR="00847C61" w:rsidRPr="00751C18" w:rsidDel="001B6785">
                <w:rPr>
                  <w:rFonts w:ascii="Calibri" w:hAnsi="Calibri" w:cs="Calibri"/>
                  <w:color w:val="0F0F0F"/>
                  <w:sz w:val="22"/>
                  <w:szCs w:val="22"/>
                  <w:lang w:eastAsia="en-US"/>
                </w:rPr>
                <w:delText>1</w:delText>
              </w:r>
              <w:r w:rsidRPr="00751C18" w:rsidDel="001B6785">
                <w:rPr>
                  <w:rFonts w:ascii="Calibri" w:hAnsi="Calibri" w:cs="Calibri"/>
                  <w:color w:val="0F0F0F"/>
                  <w:sz w:val="22"/>
                  <w:szCs w:val="22"/>
                  <w:lang w:eastAsia="en-US"/>
                </w:rPr>
                <w:fldChar w:fldCharType="end"/>
              </w:r>
              <w:r w:rsidR="00847C61" w:rsidRPr="00751C18" w:rsidDel="001B6785">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718DC2D3" w14:textId="73530FAD" w:rsidR="00847C61" w:rsidRPr="00751C18" w:rsidDel="001B6785" w:rsidRDefault="00DE73DB" w:rsidP="00847C61">
            <w:pPr>
              <w:widowControl w:val="0"/>
              <w:autoSpaceDE w:val="0"/>
              <w:autoSpaceDN w:val="0"/>
              <w:adjustRightInd w:val="0"/>
              <w:spacing w:line="240" w:lineRule="auto"/>
              <w:contextualSpacing w:val="0"/>
              <w:rPr>
                <w:del w:id="673" w:author="Arjan Kloosterboer" w:date="2017-09-21T11:53:00Z"/>
                <w:rFonts w:ascii="Calibri" w:hAnsi="Calibri" w:cs="Calibri"/>
                <w:color w:val="0F0F0F"/>
                <w:sz w:val="22"/>
                <w:szCs w:val="22"/>
                <w:lang w:eastAsia="en-US"/>
              </w:rPr>
            </w:pPr>
            <w:del w:id="674" w:author="Arjan Kloosterboer" w:date="2017-09-21T11:53:00Z">
              <w:r w:rsidRPr="00751C18" w:rsidDel="001B6785">
                <w:rPr>
                  <w:rFonts w:ascii="Arial" w:hAnsi="Arial" w:cs="Arial"/>
                  <w:szCs w:val="20"/>
                  <w:lang w:val="en-AU" w:eastAsia="en-US"/>
                </w:rPr>
                <w:fldChar w:fldCharType="begin" w:fldLock="1"/>
              </w:r>
              <w:r w:rsidR="00847C61" w:rsidRPr="00751C18" w:rsidDel="001B6785">
                <w:rPr>
                  <w:rFonts w:ascii="Arial" w:hAnsi="Arial" w:cs="Arial"/>
                  <w:szCs w:val="20"/>
                  <w:lang w:eastAsia="en-US"/>
                </w:rPr>
                <w:delInstrText xml:space="preserve">MERGEFIELD </w:delInstrText>
              </w:r>
              <w:r w:rsidR="00847C61" w:rsidRPr="00751C18" w:rsidDel="001B6785">
                <w:rPr>
                  <w:rFonts w:ascii="Calibri" w:hAnsi="Calibri" w:cs="Calibri"/>
                  <w:color w:val="0F0F0F"/>
                  <w:sz w:val="22"/>
                  <w:szCs w:val="22"/>
                  <w:lang w:eastAsia="en-US"/>
                </w:rPr>
                <w:delInstrText>Connector.Notes</w:delInstrText>
              </w:r>
              <w:r w:rsidRPr="00751C18" w:rsidDel="001B6785">
                <w:rPr>
                  <w:rFonts w:ascii="Arial" w:hAnsi="Arial" w:cs="Arial"/>
                  <w:szCs w:val="20"/>
                  <w:lang w:val="en-AU" w:eastAsia="en-US"/>
                </w:rPr>
                <w:fldChar w:fldCharType="separate"/>
              </w:r>
              <w:r w:rsidR="00847C61" w:rsidRPr="00751C18" w:rsidDel="001B6785">
                <w:rPr>
                  <w:rFonts w:ascii="Calibri" w:hAnsi="Calibri" w:cs="Calibri"/>
                  <w:color w:val="0F0F0F"/>
                  <w:sz w:val="22"/>
                  <w:szCs w:val="22"/>
                  <w:lang w:eastAsia="en-US"/>
                </w:rPr>
                <w:delText>Een HUISHOUDEN als specialisatie van OBJECT.</w:delText>
              </w:r>
              <w:r w:rsidRPr="00751C18" w:rsidDel="001B6785">
                <w:rPr>
                  <w:rFonts w:ascii="Arial" w:hAnsi="Arial" w:cs="Arial"/>
                  <w:szCs w:val="20"/>
                  <w:lang w:val="en-AU" w:eastAsia="en-US"/>
                </w:rPr>
                <w:fldChar w:fldCharType="end"/>
              </w:r>
            </w:del>
          </w:p>
        </w:tc>
      </w:tr>
      <w:tr w:rsidR="00847C61" w:rsidRPr="00751C18" w:rsidDel="001B6785" w14:paraId="0E973F1D" w14:textId="374F85D2" w:rsidTr="001B6785">
        <w:trPr>
          <w:trHeight w:hRule="exact" w:val="128"/>
          <w:del w:id="675" w:author="Arjan Kloosterboer" w:date="2017-09-21T11:53:00Z"/>
        </w:trPr>
        <w:tc>
          <w:tcPr>
            <w:tcW w:w="450" w:type="dxa"/>
            <w:tcBorders>
              <w:top w:val="nil"/>
              <w:left w:val="nil"/>
              <w:bottom w:val="nil"/>
              <w:right w:val="nil"/>
            </w:tcBorders>
          </w:tcPr>
          <w:p w14:paraId="26CBED6A" w14:textId="4F7F5AE6" w:rsidR="00847C61" w:rsidRPr="00751C18" w:rsidDel="001B6785" w:rsidRDefault="00847C61" w:rsidP="00847C61">
            <w:pPr>
              <w:widowControl w:val="0"/>
              <w:autoSpaceDE w:val="0"/>
              <w:autoSpaceDN w:val="0"/>
              <w:adjustRightInd w:val="0"/>
              <w:spacing w:line="240" w:lineRule="auto"/>
              <w:contextualSpacing w:val="0"/>
              <w:rPr>
                <w:del w:id="676" w:author="Arjan Kloosterboer" w:date="2017-09-21T11:53: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85FB6FF" w14:textId="63CF0BDC" w:rsidR="00847C61" w:rsidRPr="00751C18" w:rsidDel="001B6785" w:rsidRDefault="00847C61" w:rsidP="00847C61">
            <w:pPr>
              <w:widowControl w:val="0"/>
              <w:autoSpaceDE w:val="0"/>
              <w:autoSpaceDN w:val="0"/>
              <w:adjustRightInd w:val="0"/>
              <w:spacing w:line="240" w:lineRule="auto"/>
              <w:contextualSpacing w:val="0"/>
              <w:rPr>
                <w:del w:id="677" w:author="Arjan Kloosterboer" w:date="2017-09-21T11:53:00Z"/>
                <w:rFonts w:ascii="Calibri" w:hAnsi="Calibri" w:cs="Calibri"/>
                <w:color w:val="0F0F0F"/>
                <w:sz w:val="22"/>
                <w:szCs w:val="22"/>
                <w:lang w:eastAsia="en-US"/>
              </w:rPr>
            </w:pPr>
          </w:p>
        </w:tc>
        <w:tc>
          <w:tcPr>
            <w:tcW w:w="6120" w:type="dxa"/>
            <w:tcBorders>
              <w:top w:val="nil"/>
              <w:left w:val="nil"/>
              <w:bottom w:val="nil"/>
              <w:right w:val="nil"/>
            </w:tcBorders>
          </w:tcPr>
          <w:p w14:paraId="0AFC5D62" w14:textId="1906DCC1" w:rsidR="00847C61" w:rsidRPr="00751C18" w:rsidDel="001B6785" w:rsidRDefault="00847C61" w:rsidP="00847C61">
            <w:pPr>
              <w:widowControl w:val="0"/>
              <w:autoSpaceDE w:val="0"/>
              <w:autoSpaceDN w:val="0"/>
              <w:adjustRightInd w:val="0"/>
              <w:spacing w:line="240" w:lineRule="auto"/>
              <w:contextualSpacing w:val="0"/>
              <w:rPr>
                <w:del w:id="678" w:author="Arjan Kloosterboer" w:date="2017-09-21T11:53:00Z"/>
                <w:rFonts w:ascii="Calibri" w:hAnsi="Calibri" w:cs="Calibri"/>
                <w:color w:val="0F0F0F"/>
                <w:sz w:val="22"/>
                <w:szCs w:val="22"/>
                <w:lang w:eastAsia="en-US"/>
              </w:rPr>
            </w:pPr>
          </w:p>
        </w:tc>
      </w:tr>
      <w:tr w:rsidR="00847C61" w:rsidRPr="00751C18" w14:paraId="61613D6E" w14:textId="77777777" w:rsidTr="001B6785">
        <w:tc>
          <w:tcPr>
            <w:tcW w:w="450" w:type="dxa"/>
            <w:tcBorders>
              <w:top w:val="nil"/>
              <w:left w:val="nil"/>
              <w:bottom w:val="nil"/>
              <w:right w:val="nil"/>
            </w:tcBorders>
          </w:tcPr>
          <w:p w14:paraId="5B5CEC1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6D9FCCF" w14:textId="10E56966"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1B6785">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3C44B7E" w14:textId="4AE996CA"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C9106C0" w14:textId="6EF5C12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INRICHTINGSELEMENT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2BCD5C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INRICHTINGSELEMENT is een specialisatie van OBJECT.</w:t>
            </w:r>
            <w:r w:rsidRPr="00751C18">
              <w:rPr>
                <w:rFonts w:ascii="Arial" w:hAnsi="Arial" w:cs="Arial"/>
                <w:szCs w:val="20"/>
                <w:lang w:val="en-AU" w:eastAsia="en-US"/>
              </w:rPr>
              <w:fldChar w:fldCharType="end"/>
            </w:r>
          </w:p>
        </w:tc>
      </w:tr>
      <w:tr w:rsidR="00847C61" w:rsidRPr="00751C18" w14:paraId="344DAA9A" w14:textId="77777777" w:rsidTr="001B6785">
        <w:trPr>
          <w:trHeight w:hRule="exact" w:val="128"/>
        </w:trPr>
        <w:tc>
          <w:tcPr>
            <w:tcW w:w="450" w:type="dxa"/>
            <w:tcBorders>
              <w:top w:val="nil"/>
              <w:left w:val="nil"/>
              <w:bottom w:val="nil"/>
              <w:right w:val="nil"/>
            </w:tcBorders>
          </w:tcPr>
          <w:p w14:paraId="6A7E898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36E5DA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C0B9B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2822EC3" w14:textId="77777777" w:rsidTr="001B6785">
        <w:tc>
          <w:tcPr>
            <w:tcW w:w="450" w:type="dxa"/>
            <w:tcBorders>
              <w:top w:val="nil"/>
              <w:left w:val="nil"/>
              <w:bottom w:val="nil"/>
              <w:right w:val="nil"/>
            </w:tcBorders>
          </w:tcPr>
          <w:p w14:paraId="22969CD4"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70B446A" w14:textId="4E365ABB"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1B6785">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564C505A" w14:textId="5796D023"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8B36F3A" w14:textId="37855C49"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KUNSTWERKDEEL</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6BED87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KUNSTWERKDEEL is een specialisatie van OBJECT.</w:t>
            </w:r>
            <w:r w:rsidRPr="00751C18">
              <w:rPr>
                <w:rFonts w:ascii="Arial" w:hAnsi="Arial" w:cs="Arial"/>
                <w:szCs w:val="20"/>
                <w:lang w:val="en-AU" w:eastAsia="en-US"/>
              </w:rPr>
              <w:fldChar w:fldCharType="end"/>
            </w:r>
          </w:p>
        </w:tc>
      </w:tr>
      <w:tr w:rsidR="00847C61" w:rsidRPr="00751C18" w14:paraId="42ADE5D7" w14:textId="77777777" w:rsidTr="001B6785">
        <w:trPr>
          <w:trHeight w:hRule="exact" w:val="128"/>
        </w:trPr>
        <w:tc>
          <w:tcPr>
            <w:tcW w:w="450" w:type="dxa"/>
            <w:tcBorders>
              <w:top w:val="nil"/>
              <w:left w:val="nil"/>
              <w:bottom w:val="nil"/>
              <w:right w:val="nil"/>
            </w:tcBorders>
          </w:tcPr>
          <w:p w14:paraId="57489BC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78DBA5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332E5F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04A9043" w14:textId="77777777" w:rsidTr="001B6785">
        <w:tc>
          <w:tcPr>
            <w:tcW w:w="450" w:type="dxa"/>
            <w:tcBorders>
              <w:top w:val="nil"/>
              <w:left w:val="nil"/>
              <w:bottom w:val="nil"/>
              <w:right w:val="nil"/>
            </w:tcBorders>
          </w:tcPr>
          <w:p w14:paraId="2457352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09F2762" w14:textId="387F437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4B6AB00" w14:textId="65632EC4"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ECAF504" w14:textId="3F6E046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MAATSCHAPPELIJKE ACTIVITEIT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B26886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MAATSCHAPPELIJKE ACTIVEIT is een specialisatie van OBJECT.</w:t>
            </w:r>
            <w:r w:rsidRPr="00751C18">
              <w:rPr>
                <w:rFonts w:ascii="Arial" w:hAnsi="Arial" w:cs="Arial"/>
                <w:szCs w:val="20"/>
                <w:lang w:val="en-AU" w:eastAsia="en-US"/>
              </w:rPr>
              <w:fldChar w:fldCharType="end"/>
            </w:r>
          </w:p>
        </w:tc>
      </w:tr>
      <w:tr w:rsidR="00847C61" w:rsidRPr="00751C18" w14:paraId="708CA488" w14:textId="77777777" w:rsidTr="001B6785">
        <w:trPr>
          <w:trHeight w:hRule="exact" w:val="128"/>
        </w:trPr>
        <w:tc>
          <w:tcPr>
            <w:tcW w:w="450" w:type="dxa"/>
            <w:tcBorders>
              <w:top w:val="nil"/>
              <w:left w:val="nil"/>
              <w:bottom w:val="nil"/>
              <w:right w:val="nil"/>
            </w:tcBorders>
          </w:tcPr>
          <w:p w14:paraId="478D157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A7D0F6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AC4F23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53C866A" w14:textId="77777777" w:rsidTr="001B6785">
        <w:tc>
          <w:tcPr>
            <w:tcW w:w="450" w:type="dxa"/>
            <w:tcBorders>
              <w:top w:val="nil"/>
              <w:left w:val="nil"/>
              <w:bottom w:val="nil"/>
              <w:right w:val="nil"/>
            </w:tcBorders>
          </w:tcPr>
          <w:p w14:paraId="5E90E81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825CAB2" w14:textId="79900EE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5CDDFBE8" w14:textId="373ACA98"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B15ED30" w14:textId="2A74994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OPENBARE RUIMTE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339389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OPENBARE RUIMTE is een specialisatie van OBJECT.</w:t>
            </w:r>
            <w:r w:rsidRPr="00751C18">
              <w:rPr>
                <w:rFonts w:ascii="Arial" w:hAnsi="Arial" w:cs="Arial"/>
                <w:szCs w:val="20"/>
                <w:lang w:val="en-AU" w:eastAsia="en-US"/>
              </w:rPr>
              <w:fldChar w:fldCharType="end"/>
            </w:r>
          </w:p>
        </w:tc>
      </w:tr>
      <w:tr w:rsidR="00847C61" w:rsidRPr="00751C18" w14:paraId="43698261" w14:textId="77777777" w:rsidTr="001B6785">
        <w:trPr>
          <w:trHeight w:hRule="exact" w:val="128"/>
        </w:trPr>
        <w:tc>
          <w:tcPr>
            <w:tcW w:w="450" w:type="dxa"/>
            <w:tcBorders>
              <w:top w:val="nil"/>
              <w:left w:val="nil"/>
              <w:bottom w:val="nil"/>
              <w:right w:val="nil"/>
            </w:tcBorders>
          </w:tcPr>
          <w:p w14:paraId="5DFD8BFD"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2F04F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8377AA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414BB98" w14:textId="77777777" w:rsidTr="001B6785">
        <w:tc>
          <w:tcPr>
            <w:tcW w:w="450" w:type="dxa"/>
            <w:tcBorders>
              <w:top w:val="nil"/>
              <w:left w:val="nil"/>
              <w:bottom w:val="nil"/>
              <w:right w:val="nil"/>
            </w:tcBorders>
          </w:tcPr>
          <w:p w14:paraId="41BBAD0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7EA1E64" w14:textId="7912D15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B9CC04A" w14:textId="7038BF3F"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789A82E" w14:textId="5706FF7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PAND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705C99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PAND is een specialisatie van OBJECT.</w:t>
            </w:r>
            <w:r w:rsidRPr="00751C18">
              <w:rPr>
                <w:rFonts w:ascii="Arial" w:hAnsi="Arial" w:cs="Arial"/>
                <w:szCs w:val="20"/>
                <w:lang w:val="en-AU" w:eastAsia="en-US"/>
              </w:rPr>
              <w:fldChar w:fldCharType="end"/>
            </w:r>
          </w:p>
        </w:tc>
      </w:tr>
      <w:tr w:rsidR="00847C61" w:rsidRPr="00751C18" w14:paraId="04BDE894" w14:textId="77777777" w:rsidTr="001B6785">
        <w:trPr>
          <w:trHeight w:hRule="exact" w:val="128"/>
        </w:trPr>
        <w:tc>
          <w:tcPr>
            <w:tcW w:w="450" w:type="dxa"/>
            <w:tcBorders>
              <w:top w:val="nil"/>
              <w:left w:val="nil"/>
              <w:bottom w:val="nil"/>
              <w:right w:val="nil"/>
            </w:tcBorders>
          </w:tcPr>
          <w:p w14:paraId="7A6D801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5D81CA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ED0A10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B3A1FBD" w14:textId="77777777" w:rsidTr="001B6785">
        <w:tc>
          <w:tcPr>
            <w:tcW w:w="450" w:type="dxa"/>
            <w:tcBorders>
              <w:top w:val="nil"/>
              <w:left w:val="nil"/>
              <w:bottom w:val="nil"/>
              <w:right w:val="nil"/>
            </w:tcBorders>
          </w:tcPr>
          <w:p w14:paraId="04902C3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9FDFC06" w14:textId="2210219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FBA402F" w14:textId="3EACEABD"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lastRenderedPageBreak/>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773D01EB" w14:textId="0BEC1B2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SPOOR</w:t>
            </w:r>
            <w:del w:id="679" w:author="Arjan Kloosterboer" w:date="2017-09-21T12:05:00Z">
              <w:r w:rsidR="00847C61" w:rsidRPr="00751C18" w:rsidDel="00063B2C">
                <w:rPr>
                  <w:rFonts w:ascii="Calibri" w:hAnsi="Calibri" w:cs="Calibri"/>
                  <w:color w:val="0F0F0F"/>
                  <w:sz w:val="22"/>
                  <w:szCs w:val="22"/>
                  <w:lang w:eastAsia="en-US"/>
                </w:rPr>
                <w:delText>BAANDEEL</w:delText>
              </w:r>
            </w:del>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A7F9312" w14:textId="197FFEE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lastRenderedPageBreak/>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SPOOR</w:t>
            </w:r>
            <w:del w:id="680" w:author="Arjan Kloosterboer" w:date="2017-09-21T12:05:00Z">
              <w:r w:rsidR="00847C61" w:rsidRPr="00751C18" w:rsidDel="00063B2C">
                <w:rPr>
                  <w:rFonts w:ascii="Calibri" w:hAnsi="Calibri" w:cs="Calibri"/>
                  <w:color w:val="0F0F0F"/>
                  <w:sz w:val="22"/>
                  <w:szCs w:val="22"/>
                  <w:lang w:eastAsia="en-US"/>
                </w:rPr>
                <w:delText>BAANDEEL</w:delText>
              </w:r>
            </w:del>
            <w:r w:rsidR="00847C61" w:rsidRPr="00751C18">
              <w:rPr>
                <w:rFonts w:ascii="Calibri" w:hAnsi="Calibri" w:cs="Calibri"/>
                <w:color w:val="0F0F0F"/>
                <w:sz w:val="22"/>
                <w:szCs w:val="22"/>
                <w:lang w:eastAsia="en-US"/>
              </w:rPr>
              <w:t xml:space="preserve"> is een specialisatie van OBJECT.</w:t>
            </w:r>
            <w:r w:rsidRPr="00751C18">
              <w:rPr>
                <w:rFonts w:ascii="Arial" w:hAnsi="Arial" w:cs="Arial"/>
                <w:szCs w:val="20"/>
                <w:lang w:val="en-AU" w:eastAsia="en-US"/>
              </w:rPr>
              <w:fldChar w:fldCharType="end"/>
            </w:r>
          </w:p>
        </w:tc>
      </w:tr>
      <w:tr w:rsidR="00847C61" w:rsidRPr="00751C18" w14:paraId="276E629D" w14:textId="77777777" w:rsidTr="001B6785">
        <w:trPr>
          <w:trHeight w:hRule="exact" w:val="128"/>
        </w:trPr>
        <w:tc>
          <w:tcPr>
            <w:tcW w:w="450" w:type="dxa"/>
            <w:tcBorders>
              <w:top w:val="nil"/>
              <w:left w:val="nil"/>
              <w:bottom w:val="nil"/>
              <w:right w:val="nil"/>
            </w:tcBorders>
          </w:tcPr>
          <w:p w14:paraId="4FE0556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C3A002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825A66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Del="00063B2C" w14:paraId="74434489" w14:textId="0EC1AD22" w:rsidTr="001B6785">
        <w:trPr>
          <w:del w:id="681" w:author="Arjan Kloosterboer" w:date="2017-09-21T12:05:00Z"/>
        </w:trPr>
        <w:tc>
          <w:tcPr>
            <w:tcW w:w="450" w:type="dxa"/>
            <w:tcBorders>
              <w:top w:val="nil"/>
              <w:left w:val="nil"/>
              <w:bottom w:val="nil"/>
              <w:right w:val="nil"/>
            </w:tcBorders>
          </w:tcPr>
          <w:p w14:paraId="50C9F1A8" w14:textId="4A6550F4" w:rsidR="00847C61" w:rsidRPr="00751C18" w:rsidDel="00063B2C" w:rsidRDefault="00847C61" w:rsidP="00847C61">
            <w:pPr>
              <w:widowControl w:val="0"/>
              <w:autoSpaceDE w:val="0"/>
              <w:autoSpaceDN w:val="0"/>
              <w:adjustRightInd w:val="0"/>
              <w:spacing w:line="240" w:lineRule="auto"/>
              <w:contextualSpacing w:val="0"/>
              <w:rPr>
                <w:del w:id="682" w:author="Arjan Kloosterboer" w:date="2017-09-21T12:05: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E48A4F4" w14:textId="03118A88" w:rsidR="00847C61" w:rsidRPr="00751C18" w:rsidDel="00063B2C" w:rsidRDefault="00DE73DB" w:rsidP="00847C61">
            <w:pPr>
              <w:widowControl w:val="0"/>
              <w:autoSpaceDE w:val="0"/>
              <w:autoSpaceDN w:val="0"/>
              <w:adjustRightInd w:val="0"/>
              <w:spacing w:line="240" w:lineRule="auto"/>
              <w:contextualSpacing w:val="0"/>
              <w:rPr>
                <w:del w:id="683" w:author="Arjan Kloosterboer" w:date="2017-09-21T12:05:00Z"/>
                <w:rFonts w:ascii="Calibri" w:hAnsi="Calibri" w:cs="Calibri"/>
                <w:color w:val="0F0F0F"/>
                <w:sz w:val="22"/>
                <w:szCs w:val="22"/>
                <w:lang w:eastAsia="en-US"/>
              </w:rPr>
            </w:pPr>
            <w:del w:id="684" w:author="Arjan Kloosterboer" w:date="2017-09-21T12:05:00Z">
              <w:r w:rsidRPr="00751C18" w:rsidDel="00063B2C">
                <w:rPr>
                  <w:rFonts w:ascii="Arial" w:hAnsi="Arial" w:cs="Arial"/>
                  <w:szCs w:val="20"/>
                  <w:lang w:val="en-AU" w:eastAsia="en-US"/>
                </w:rPr>
                <w:fldChar w:fldCharType="begin" w:fldLock="1"/>
              </w:r>
              <w:r w:rsidR="00847C61" w:rsidRPr="00CD570A" w:rsidDel="00063B2C">
                <w:rPr>
                  <w:rFonts w:ascii="Arial" w:hAnsi="Arial" w:cs="Arial"/>
                  <w:szCs w:val="20"/>
                  <w:lang w:eastAsia="en-US"/>
                </w:rPr>
                <w:delInstrText xml:space="preserve">MERGEFIELD </w:delInstrText>
              </w:r>
              <w:r w:rsidR="00847C61" w:rsidRPr="00751C18" w:rsidDel="00063B2C">
                <w:rPr>
                  <w:rFonts w:ascii="Calibri" w:hAnsi="Calibri" w:cs="Calibri"/>
                  <w:color w:val="0F0F0F"/>
                  <w:sz w:val="22"/>
                  <w:szCs w:val="22"/>
                  <w:lang w:eastAsia="en-US"/>
                </w:rPr>
                <w:delInstrText>Element.Name</w:delInstrText>
              </w:r>
              <w:r w:rsidRPr="00751C18" w:rsidDel="00063B2C">
                <w:rPr>
                  <w:rFonts w:ascii="Arial" w:hAnsi="Arial" w:cs="Arial"/>
                  <w:szCs w:val="20"/>
                  <w:lang w:val="en-AU" w:eastAsia="en-US"/>
                </w:rPr>
                <w:fldChar w:fldCharType="separate"/>
              </w:r>
              <w:r w:rsidR="00847C61" w:rsidRPr="00751C18" w:rsidDel="00063B2C">
                <w:rPr>
                  <w:rFonts w:ascii="Calibri" w:hAnsi="Calibri" w:cs="Calibri"/>
                  <w:color w:val="0F0F0F"/>
                  <w:sz w:val="22"/>
                  <w:szCs w:val="22"/>
                  <w:lang w:eastAsia="en-US"/>
                </w:rPr>
                <w:delText>OBJECT</w:delText>
              </w:r>
              <w:r w:rsidRPr="00751C18" w:rsidDel="00063B2C">
                <w:rPr>
                  <w:rFonts w:ascii="Arial" w:hAnsi="Arial" w:cs="Arial"/>
                  <w:szCs w:val="20"/>
                  <w:lang w:val="en-AU" w:eastAsia="en-US"/>
                </w:rPr>
                <w:fldChar w:fldCharType="end"/>
              </w:r>
              <w:r w:rsidR="00847C61" w:rsidRPr="00751C18" w:rsidDel="00063B2C">
                <w:rPr>
                  <w:rFonts w:ascii="Calibri" w:hAnsi="Calibri" w:cs="Calibri"/>
                  <w:color w:val="0F0F0F"/>
                  <w:sz w:val="22"/>
                  <w:szCs w:val="22"/>
                  <w:lang w:eastAsia="en-US"/>
                </w:rPr>
                <w:delText xml:space="preserve">  [</w:delText>
              </w:r>
              <w:r w:rsidRPr="00751C18" w:rsidDel="00063B2C">
                <w:rPr>
                  <w:rFonts w:ascii="Calibri" w:hAnsi="Calibri" w:cs="Calibri"/>
                  <w:color w:val="0F0F0F"/>
                  <w:sz w:val="22"/>
                  <w:szCs w:val="22"/>
                  <w:lang w:eastAsia="en-US"/>
                </w:rPr>
                <w:fldChar w:fldCharType="begin" w:fldLock="1"/>
              </w:r>
              <w:r w:rsidR="00847C61" w:rsidRPr="00751C18" w:rsidDel="00063B2C">
                <w:rPr>
                  <w:rFonts w:ascii="Calibri" w:hAnsi="Calibri" w:cs="Calibri"/>
                  <w:color w:val="0F0F0F"/>
                  <w:sz w:val="22"/>
                  <w:szCs w:val="22"/>
                  <w:lang w:eastAsia="en-US"/>
                </w:rPr>
                <w:delInstrText>MERGEFIELD ConnSource.Cardinality</w:delInstrText>
              </w:r>
              <w:r w:rsidRPr="00751C18" w:rsidDel="00063B2C">
                <w:rPr>
                  <w:rFonts w:ascii="Calibri" w:hAnsi="Calibri" w:cs="Calibri"/>
                  <w:color w:val="0F0F0F"/>
                  <w:sz w:val="22"/>
                  <w:szCs w:val="22"/>
                  <w:lang w:eastAsia="en-US"/>
                </w:rPr>
                <w:fldChar w:fldCharType="separate"/>
              </w:r>
              <w:r w:rsidR="00847C61" w:rsidRPr="00751C18" w:rsidDel="00063B2C">
                <w:rPr>
                  <w:rFonts w:ascii="Calibri" w:hAnsi="Calibri" w:cs="Calibri"/>
                  <w:color w:val="0F0F0F"/>
                  <w:sz w:val="22"/>
                  <w:szCs w:val="22"/>
                  <w:lang w:eastAsia="en-US"/>
                </w:rPr>
                <w:delText>0..1</w:delText>
              </w:r>
              <w:r w:rsidRPr="00751C18" w:rsidDel="00063B2C">
                <w:rPr>
                  <w:rFonts w:ascii="Calibri" w:hAnsi="Calibri" w:cs="Calibri"/>
                  <w:color w:val="0F0F0F"/>
                  <w:sz w:val="22"/>
                  <w:szCs w:val="22"/>
                  <w:lang w:eastAsia="en-US"/>
                </w:rPr>
                <w:fldChar w:fldCharType="end"/>
              </w:r>
              <w:r w:rsidR="00847C61" w:rsidRPr="00751C18" w:rsidDel="00063B2C">
                <w:rPr>
                  <w:rFonts w:ascii="Calibri" w:hAnsi="Calibri" w:cs="Calibri"/>
                  <w:color w:val="0F0F0F"/>
                  <w:sz w:val="22"/>
                  <w:szCs w:val="22"/>
                  <w:lang w:eastAsia="en-US"/>
                </w:rPr>
                <w:delText>]</w:delText>
              </w:r>
            </w:del>
          </w:p>
          <w:p w14:paraId="73ED0632" w14:textId="1AA923AC" w:rsidR="00847C61" w:rsidRPr="00751C18" w:rsidDel="00063B2C" w:rsidRDefault="00847C61" w:rsidP="00847C61">
            <w:pPr>
              <w:widowControl w:val="0"/>
              <w:autoSpaceDE w:val="0"/>
              <w:autoSpaceDN w:val="0"/>
              <w:adjustRightInd w:val="0"/>
              <w:spacing w:line="240" w:lineRule="auto"/>
              <w:contextualSpacing w:val="0"/>
              <w:rPr>
                <w:del w:id="685" w:author="Arjan Kloosterboer" w:date="2017-09-21T12:05:00Z"/>
                <w:rFonts w:ascii="Calibri" w:hAnsi="Calibri" w:cs="Calibri"/>
                <w:color w:val="0F0F0F"/>
                <w:sz w:val="22"/>
                <w:szCs w:val="22"/>
                <w:lang w:eastAsia="en-US"/>
              </w:rPr>
            </w:pPr>
            <w:del w:id="686" w:author="Arjan Kloosterboer" w:date="2017-09-21T12:05:00Z">
              <w:r w:rsidRPr="00751C18" w:rsidDel="00063B2C">
                <w:rPr>
                  <w:rFonts w:ascii="Calibri" w:hAnsi="Calibri" w:cs="Calibri"/>
                  <w:color w:val="0F0F0F"/>
                  <w:sz w:val="22"/>
                  <w:szCs w:val="22"/>
                  <w:lang w:eastAsia="en-US"/>
                </w:rPr>
                <w:delText xml:space="preserve">  </w:delText>
              </w:r>
              <w:r w:rsidR="00DE73DB" w:rsidRPr="00751C18" w:rsidDel="00063B2C">
                <w:rPr>
                  <w:rFonts w:ascii="Calibri" w:hAnsi="Calibri" w:cs="Calibri"/>
                  <w:color w:val="0F0F0F"/>
                  <w:sz w:val="22"/>
                  <w:szCs w:val="22"/>
                  <w:lang w:eastAsia="en-US"/>
                </w:rPr>
                <w:fldChar w:fldCharType="begin" w:fldLock="1"/>
              </w:r>
              <w:r w:rsidRPr="00751C18" w:rsidDel="00063B2C">
                <w:rPr>
                  <w:rFonts w:ascii="Calibri" w:hAnsi="Calibri" w:cs="Calibri"/>
                  <w:color w:val="0F0F0F"/>
                  <w:sz w:val="22"/>
                  <w:szCs w:val="22"/>
                  <w:lang w:eastAsia="en-US"/>
                </w:rPr>
                <w:delInstrText>MERGEFIELD Connector.Name</w:delInstrText>
              </w:r>
              <w:r w:rsidR="00DE73DB" w:rsidRPr="00751C18" w:rsidDel="00063B2C">
                <w:rPr>
                  <w:rFonts w:ascii="Calibri" w:hAnsi="Calibri" w:cs="Calibri"/>
                  <w:color w:val="0F0F0F"/>
                  <w:sz w:val="22"/>
                  <w:szCs w:val="22"/>
                  <w:lang w:eastAsia="en-US"/>
                </w:rPr>
                <w:fldChar w:fldCharType="separate"/>
              </w:r>
              <w:r w:rsidRPr="00751C18" w:rsidDel="00063B2C">
                <w:rPr>
                  <w:rFonts w:ascii="Calibri" w:hAnsi="Calibri" w:cs="Calibri"/>
                  <w:color w:val="0F0F0F"/>
                  <w:sz w:val="22"/>
                  <w:szCs w:val="22"/>
                  <w:lang w:eastAsia="en-US"/>
                </w:rPr>
                <w:delText>is</w:delText>
              </w:r>
              <w:r w:rsidR="00DE73DB" w:rsidRPr="00751C18" w:rsidDel="00063B2C">
                <w:rPr>
                  <w:rFonts w:ascii="Calibri" w:hAnsi="Calibri" w:cs="Calibri"/>
                  <w:color w:val="0F0F0F"/>
                  <w:sz w:val="22"/>
                  <w:szCs w:val="22"/>
                  <w:lang w:eastAsia="en-US"/>
                </w:rPr>
                <w:fldChar w:fldCharType="end"/>
              </w:r>
            </w:del>
          </w:p>
          <w:p w14:paraId="6713992F" w14:textId="7FF907C2" w:rsidR="00847C61" w:rsidRPr="00751C18" w:rsidDel="00063B2C" w:rsidRDefault="00DE73DB" w:rsidP="00847C61">
            <w:pPr>
              <w:widowControl w:val="0"/>
              <w:autoSpaceDE w:val="0"/>
              <w:autoSpaceDN w:val="0"/>
              <w:adjustRightInd w:val="0"/>
              <w:spacing w:line="240" w:lineRule="auto"/>
              <w:contextualSpacing w:val="0"/>
              <w:rPr>
                <w:del w:id="687" w:author="Arjan Kloosterboer" w:date="2017-09-21T12:05:00Z"/>
                <w:rFonts w:ascii="Calibri" w:hAnsi="Calibri" w:cs="Calibri"/>
                <w:color w:val="0F0F0F"/>
                <w:sz w:val="22"/>
                <w:szCs w:val="22"/>
                <w:lang w:eastAsia="en-US"/>
              </w:rPr>
            </w:pPr>
            <w:del w:id="688" w:author="Arjan Kloosterboer" w:date="2017-09-21T12:05:00Z">
              <w:r w:rsidRPr="00751C18" w:rsidDel="00063B2C">
                <w:rPr>
                  <w:rFonts w:ascii="Calibri" w:hAnsi="Calibri" w:cs="Calibri"/>
                  <w:color w:val="0F0F0F"/>
                  <w:sz w:val="22"/>
                  <w:szCs w:val="22"/>
                  <w:lang w:eastAsia="en-US"/>
                </w:rPr>
                <w:fldChar w:fldCharType="begin" w:fldLock="1"/>
              </w:r>
              <w:r w:rsidR="00847C61" w:rsidRPr="00751C18" w:rsidDel="00063B2C">
                <w:rPr>
                  <w:rFonts w:ascii="Calibri" w:hAnsi="Calibri" w:cs="Calibri"/>
                  <w:color w:val="0F0F0F"/>
                  <w:sz w:val="22"/>
                  <w:szCs w:val="22"/>
                  <w:lang w:eastAsia="en-US"/>
                </w:rPr>
                <w:delInstrText>MERGEFIELD Element.Name</w:delInstrText>
              </w:r>
              <w:r w:rsidRPr="00751C18" w:rsidDel="00063B2C">
                <w:rPr>
                  <w:rFonts w:ascii="Calibri" w:hAnsi="Calibri" w:cs="Calibri"/>
                  <w:color w:val="0F0F0F"/>
                  <w:sz w:val="22"/>
                  <w:szCs w:val="22"/>
                  <w:lang w:eastAsia="en-US"/>
                </w:rPr>
                <w:fldChar w:fldCharType="separate"/>
              </w:r>
              <w:r w:rsidR="00847C61" w:rsidRPr="00751C18" w:rsidDel="00063B2C">
                <w:rPr>
                  <w:rFonts w:ascii="Calibri" w:hAnsi="Calibri" w:cs="Calibri"/>
                  <w:color w:val="0F0F0F"/>
                  <w:sz w:val="22"/>
                  <w:szCs w:val="22"/>
                  <w:lang w:eastAsia="en-US"/>
                </w:rPr>
                <w:delText>TERREINDEEL</w:delText>
              </w:r>
              <w:r w:rsidRPr="00751C18" w:rsidDel="00063B2C">
                <w:rPr>
                  <w:rFonts w:ascii="Calibri" w:hAnsi="Calibri" w:cs="Calibri"/>
                  <w:color w:val="0F0F0F"/>
                  <w:sz w:val="22"/>
                  <w:szCs w:val="22"/>
                  <w:lang w:eastAsia="en-US"/>
                </w:rPr>
                <w:fldChar w:fldCharType="end"/>
              </w:r>
              <w:r w:rsidR="00847C61" w:rsidRPr="00751C18" w:rsidDel="00063B2C">
                <w:rPr>
                  <w:rFonts w:ascii="Calibri" w:hAnsi="Calibri" w:cs="Calibri"/>
                  <w:color w:val="0F0F0F"/>
                  <w:sz w:val="22"/>
                  <w:szCs w:val="22"/>
                  <w:lang w:eastAsia="en-US"/>
                </w:rPr>
                <w:delText xml:space="preserve">  [</w:delText>
              </w:r>
              <w:r w:rsidRPr="00751C18" w:rsidDel="00063B2C">
                <w:rPr>
                  <w:rFonts w:ascii="Calibri" w:hAnsi="Calibri" w:cs="Calibri"/>
                  <w:color w:val="0F0F0F"/>
                  <w:sz w:val="22"/>
                  <w:szCs w:val="22"/>
                  <w:lang w:eastAsia="en-US"/>
                </w:rPr>
                <w:fldChar w:fldCharType="begin" w:fldLock="1"/>
              </w:r>
              <w:r w:rsidR="00847C61" w:rsidRPr="00751C18" w:rsidDel="00063B2C">
                <w:rPr>
                  <w:rFonts w:ascii="Calibri" w:hAnsi="Calibri" w:cs="Calibri"/>
                  <w:color w:val="0F0F0F"/>
                  <w:sz w:val="22"/>
                  <w:szCs w:val="22"/>
                  <w:lang w:eastAsia="en-US"/>
                </w:rPr>
                <w:delInstrText>MERGEFIELD ConnTarget.Cardinality</w:delInstrText>
              </w:r>
              <w:r w:rsidRPr="00751C18" w:rsidDel="00063B2C">
                <w:rPr>
                  <w:rFonts w:ascii="Calibri" w:hAnsi="Calibri" w:cs="Calibri"/>
                  <w:color w:val="0F0F0F"/>
                  <w:sz w:val="22"/>
                  <w:szCs w:val="22"/>
                  <w:lang w:eastAsia="en-US"/>
                </w:rPr>
                <w:fldChar w:fldCharType="separate"/>
              </w:r>
              <w:r w:rsidR="00847C61" w:rsidRPr="00751C18" w:rsidDel="00063B2C">
                <w:rPr>
                  <w:rFonts w:ascii="Calibri" w:hAnsi="Calibri" w:cs="Calibri"/>
                  <w:color w:val="0F0F0F"/>
                  <w:sz w:val="22"/>
                  <w:szCs w:val="22"/>
                  <w:lang w:eastAsia="en-US"/>
                </w:rPr>
                <w:delText>1</w:delText>
              </w:r>
              <w:r w:rsidRPr="00751C18" w:rsidDel="00063B2C">
                <w:rPr>
                  <w:rFonts w:ascii="Calibri" w:hAnsi="Calibri" w:cs="Calibri"/>
                  <w:color w:val="0F0F0F"/>
                  <w:sz w:val="22"/>
                  <w:szCs w:val="22"/>
                  <w:lang w:eastAsia="en-US"/>
                </w:rPr>
                <w:fldChar w:fldCharType="end"/>
              </w:r>
              <w:r w:rsidR="00847C61" w:rsidRPr="00751C18" w:rsidDel="00063B2C">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75E88500" w14:textId="07241837" w:rsidR="00847C61" w:rsidRPr="00751C18" w:rsidDel="00063B2C" w:rsidRDefault="00DE73DB" w:rsidP="00847C61">
            <w:pPr>
              <w:widowControl w:val="0"/>
              <w:autoSpaceDE w:val="0"/>
              <w:autoSpaceDN w:val="0"/>
              <w:adjustRightInd w:val="0"/>
              <w:spacing w:line="240" w:lineRule="auto"/>
              <w:contextualSpacing w:val="0"/>
              <w:rPr>
                <w:del w:id="689" w:author="Arjan Kloosterboer" w:date="2017-09-21T12:05:00Z"/>
                <w:rFonts w:ascii="Calibri" w:hAnsi="Calibri" w:cs="Calibri"/>
                <w:color w:val="0F0F0F"/>
                <w:sz w:val="22"/>
                <w:szCs w:val="22"/>
                <w:lang w:eastAsia="en-US"/>
              </w:rPr>
            </w:pPr>
            <w:del w:id="690" w:author="Arjan Kloosterboer" w:date="2017-09-21T12:05:00Z">
              <w:r w:rsidRPr="00751C18" w:rsidDel="00063B2C">
                <w:rPr>
                  <w:rFonts w:ascii="Arial" w:hAnsi="Arial" w:cs="Arial"/>
                  <w:szCs w:val="20"/>
                  <w:lang w:val="en-AU" w:eastAsia="en-US"/>
                </w:rPr>
                <w:fldChar w:fldCharType="begin" w:fldLock="1"/>
              </w:r>
              <w:r w:rsidR="00847C61" w:rsidRPr="00751C18" w:rsidDel="00063B2C">
                <w:rPr>
                  <w:rFonts w:ascii="Arial" w:hAnsi="Arial" w:cs="Arial"/>
                  <w:szCs w:val="20"/>
                  <w:lang w:eastAsia="en-US"/>
                </w:rPr>
                <w:delInstrText xml:space="preserve">MERGEFIELD </w:delInstrText>
              </w:r>
              <w:r w:rsidR="00847C61" w:rsidRPr="00751C18" w:rsidDel="00063B2C">
                <w:rPr>
                  <w:rFonts w:ascii="Calibri" w:hAnsi="Calibri" w:cs="Calibri"/>
                  <w:color w:val="0F0F0F"/>
                  <w:sz w:val="22"/>
                  <w:szCs w:val="22"/>
                  <w:lang w:eastAsia="en-US"/>
                </w:rPr>
                <w:delInstrText>Connector.Notes</w:delInstrText>
              </w:r>
              <w:r w:rsidRPr="00751C18" w:rsidDel="00063B2C">
                <w:rPr>
                  <w:rFonts w:ascii="Arial" w:hAnsi="Arial" w:cs="Arial"/>
                  <w:szCs w:val="20"/>
                  <w:lang w:val="en-AU" w:eastAsia="en-US"/>
                </w:rPr>
                <w:fldChar w:fldCharType="separate"/>
              </w:r>
              <w:r w:rsidR="00847C61" w:rsidRPr="00751C18" w:rsidDel="00063B2C">
                <w:rPr>
                  <w:rFonts w:ascii="Calibri" w:hAnsi="Calibri" w:cs="Calibri"/>
                  <w:color w:val="0F0F0F"/>
                  <w:sz w:val="22"/>
                  <w:szCs w:val="22"/>
                  <w:lang w:eastAsia="en-US"/>
                </w:rPr>
                <w:delText>Een TERREINDEEL is een specialisatie van OBJECT.</w:delText>
              </w:r>
              <w:r w:rsidRPr="00751C18" w:rsidDel="00063B2C">
                <w:rPr>
                  <w:rFonts w:ascii="Arial" w:hAnsi="Arial" w:cs="Arial"/>
                  <w:szCs w:val="20"/>
                  <w:lang w:val="en-AU" w:eastAsia="en-US"/>
                </w:rPr>
                <w:fldChar w:fldCharType="end"/>
              </w:r>
            </w:del>
          </w:p>
        </w:tc>
      </w:tr>
      <w:tr w:rsidR="00847C61" w:rsidRPr="00751C18" w:rsidDel="00063B2C" w14:paraId="56266316" w14:textId="3D86F34C" w:rsidTr="001B6785">
        <w:trPr>
          <w:trHeight w:hRule="exact" w:val="128"/>
          <w:del w:id="691" w:author="Arjan Kloosterboer" w:date="2017-09-21T12:05:00Z"/>
        </w:trPr>
        <w:tc>
          <w:tcPr>
            <w:tcW w:w="450" w:type="dxa"/>
            <w:tcBorders>
              <w:top w:val="nil"/>
              <w:left w:val="nil"/>
              <w:bottom w:val="nil"/>
              <w:right w:val="nil"/>
            </w:tcBorders>
          </w:tcPr>
          <w:p w14:paraId="53A93F91" w14:textId="371B98D7" w:rsidR="00847C61" w:rsidRPr="00751C18" w:rsidDel="00063B2C" w:rsidRDefault="00847C61" w:rsidP="00847C61">
            <w:pPr>
              <w:widowControl w:val="0"/>
              <w:autoSpaceDE w:val="0"/>
              <w:autoSpaceDN w:val="0"/>
              <w:adjustRightInd w:val="0"/>
              <w:spacing w:line="240" w:lineRule="auto"/>
              <w:contextualSpacing w:val="0"/>
              <w:rPr>
                <w:del w:id="692" w:author="Arjan Kloosterboer" w:date="2017-09-21T12:05: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EF88B00" w14:textId="38C33F61" w:rsidR="00847C61" w:rsidRPr="00751C18" w:rsidDel="00063B2C" w:rsidRDefault="00847C61" w:rsidP="00847C61">
            <w:pPr>
              <w:widowControl w:val="0"/>
              <w:autoSpaceDE w:val="0"/>
              <w:autoSpaceDN w:val="0"/>
              <w:adjustRightInd w:val="0"/>
              <w:spacing w:line="240" w:lineRule="auto"/>
              <w:contextualSpacing w:val="0"/>
              <w:rPr>
                <w:del w:id="693" w:author="Arjan Kloosterboer" w:date="2017-09-21T12:05:00Z"/>
                <w:rFonts w:ascii="Calibri" w:hAnsi="Calibri" w:cs="Calibri"/>
                <w:color w:val="0F0F0F"/>
                <w:sz w:val="22"/>
                <w:szCs w:val="22"/>
                <w:lang w:eastAsia="en-US"/>
              </w:rPr>
            </w:pPr>
          </w:p>
        </w:tc>
        <w:tc>
          <w:tcPr>
            <w:tcW w:w="6120" w:type="dxa"/>
            <w:tcBorders>
              <w:top w:val="nil"/>
              <w:left w:val="nil"/>
              <w:bottom w:val="nil"/>
              <w:right w:val="nil"/>
            </w:tcBorders>
          </w:tcPr>
          <w:p w14:paraId="3FF93300" w14:textId="35634CD2" w:rsidR="00847C61" w:rsidRPr="00751C18" w:rsidDel="00063B2C" w:rsidRDefault="00847C61" w:rsidP="00847C61">
            <w:pPr>
              <w:widowControl w:val="0"/>
              <w:autoSpaceDE w:val="0"/>
              <w:autoSpaceDN w:val="0"/>
              <w:adjustRightInd w:val="0"/>
              <w:spacing w:line="240" w:lineRule="auto"/>
              <w:contextualSpacing w:val="0"/>
              <w:rPr>
                <w:del w:id="694" w:author="Arjan Kloosterboer" w:date="2017-09-21T12:05:00Z"/>
                <w:rFonts w:ascii="Calibri" w:hAnsi="Calibri" w:cs="Calibri"/>
                <w:color w:val="0F0F0F"/>
                <w:sz w:val="22"/>
                <w:szCs w:val="22"/>
                <w:lang w:eastAsia="en-US"/>
              </w:rPr>
            </w:pPr>
          </w:p>
        </w:tc>
      </w:tr>
      <w:tr w:rsidR="00847C61" w:rsidRPr="00751C18" w14:paraId="5462B1E0" w14:textId="77777777" w:rsidTr="001B6785">
        <w:tc>
          <w:tcPr>
            <w:tcW w:w="450" w:type="dxa"/>
            <w:tcBorders>
              <w:top w:val="nil"/>
              <w:left w:val="nil"/>
              <w:bottom w:val="nil"/>
              <w:right w:val="nil"/>
            </w:tcBorders>
          </w:tcPr>
          <w:p w14:paraId="19B425E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F1EB967" w14:textId="035757F8"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8BB7DE2" w14:textId="238F5980"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BD91C4B" w14:textId="1357D529"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WATERDEEL</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31F573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WATERDEEL is een specialisatie van OBJECT.</w:t>
            </w:r>
            <w:r w:rsidRPr="00751C18">
              <w:rPr>
                <w:rFonts w:ascii="Arial" w:hAnsi="Arial" w:cs="Arial"/>
                <w:szCs w:val="20"/>
                <w:lang w:val="en-AU" w:eastAsia="en-US"/>
              </w:rPr>
              <w:fldChar w:fldCharType="end"/>
            </w:r>
          </w:p>
        </w:tc>
      </w:tr>
      <w:tr w:rsidR="00847C61" w:rsidRPr="00751C18" w14:paraId="68F98634" w14:textId="77777777" w:rsidTr="001B6785">
        <w:trPr>
          <w:trHeight w:hRule="exact" w:val="128"/>
        </w:trPr>
        <w:tc>
          <w:tcPr>
            <w:tcW w:w="450" w:type="dxa"/>
            <w:tcBorders>
              <w:top w:val="nil"/>
              <w:left w:val="nil"/>
              <w:bottom w:val="nil"/>
              <w:right w:val="nil"/>
            </w:tcBorders>
          </w:tcPr>
          <w:p w14:paraId="694EBBB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C85019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59A3BE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EE67A07" w14:textId="77777777" w:rsidTr="001B6785">
        <w:tc>
          <w:tcPr>
            <w:tcW w:w="450" w:type="dxa"/>
            <w:tcBorders>
              <w:top w:val="nil"/>
              <w:left w:val="nil"/>
              <w:bottom w:val="nil"/>
              <w:right w:val="nil"/>
            </w:tcBorders>
          </w:tcPr>
          <w:p w14:paraId="479E5EF1"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1AD2C87" w14:textId="1D6CA32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B91FCE1" w14:textId="32289A2B"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7A9F024D" w14:textId="7D28049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WOZ-DEELOBJECT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128378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000000"/>
                <w:sz w:val="22"/>
                <w:szCs w:val="22"/>
                <w:lang w:eastAsia="en-US"/>
              </w:rPr>
              <w:t>Een WOZ-DEELOBJECT  is een specialisatie van OBJECT.</w:t>
            </w:r>
          </w:p>
        </w:tc>
      </w:tr>
      <w:tr w:rsidR="00847C61" w:rsidRPr="00751C18" w14:paraId="4709A237" w14:textId="77777777" w:rsidTr="001B6785">
        <w:trPr>
          <w:trHeight w:hRule="exact" w:val="128"/>
        </w:trPr>
        <w:tc>
          <w:tcPr>
            <w:tcW w:w="450" w:type="dxa"/>
            <w:tcBorders>
              <w:top w:val="nil"/>
              <w:left w:val="nil"/>
              <w:bottom w:val="nil"/>
              <w:right w:val="nil"/>
            </w:tcBorders>
          </w:tcPr>
          <w:p w14:paraId="2AE4256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D7C99F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02C857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1267F19" w14:textId="77777777" w:rsidTr="001B6785">
        <w:tc>
          <w:tcPr>
            <w:tcW w:w="450" w:type="dxa"/>
            <w:tcBorders>
              <w:top w:val="nil"/>
              <w:left w:val="nil"/>
              <w:bottom w:val="nil"/>
              <w:right w:val="nil"/>
            </w:tcBorders>
          </w:tcPr>
          <w:p w14:paraId="57A0EC5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3980EC9" w14:textId="1ADDB70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B7C29E9" w14:textId="5798818D"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56090E8" w14:textId="32FF97F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WEGDEEL</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4A3F62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000000"/>
                <w:sz w:val="22"/>
                <w:szCs w:val="22"/>
                <w:lang w:eastAsia="en-US"/>
              </w:rPr>
              <w:t>Een WEGDEEL is een specialisatie van  OBJECT.</w:t>
            </w:r>
          </w:p>
        </w:tc>
      </w:tr>
      <w:tr w:rsidR="00847C61" w:rsidRPr="00751C18" w14:paraId="16CE22B2" w14:textId="77777777" w:rsidTr="001B6785">
        <w:trPr>
          <w:trHeight w:hRule="exact" w:val="128"/>
        </w:trPr>
        <w:tc>
          <w:tcPr>
            <w:tcW w:w="450" w:type="dxa"/>
            <w:tcBorders>
              <w:top w:val="nil"/>
              <w:left w:val="nil"/>
              <w:bottom w:val="nil"/>
              <w:right w:val="nil"/>
            </w:tcBorders>
          </w:tcPr>
          <w:p w14:paraId="2CE6A8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27DB9F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F9233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66CA7FB" w14:textId="77777777" w:rsidTr="001B6785">
        <w:tc>
          <w:tcPr>
            <w:tcW w:w="450" w:type="dxa"/>
            <w:tcBorders>
              <w:top w:val="nil"/>
              <w:left w:val="nil"/>
              <w:bottom w:val="nil"/>
              <w:right w:val="nil"/>
            </w:tcBorders>
          </w:tcPr>
          <w:p w14:paraId="7D15C9C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7EB8DB9" w14:textId="2BBEF26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2A8BA5D" w14:textId="27447A24"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0E02588E" w14:textId="6C9DFA8D"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WIJK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B0C001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WIJK is een specialisatie van OBJECT.</w:t>
            </w:r>
            <w:r w:rsidRPr="00751C18">
              <w:rPr>
                <w:rFonts w:ascii="Arial" w:hAnsi="Arial" w:cs="Arial"/>
                <w:szCs w:val="20"/>
                <w:lang w:val="en-AU" w:eastAsia="en-US"/>
              </w:rPr>
              <w:fldChar w:fldCharType="end"/>
            </w:r>
          </w:p>
        </w:tc>
      </w:tr>
      <w:tr w:rsidR="00847C61" w:rsidRPr="00751C18" w14:paraId="5852F447" w14:textId="77777777" w:rsidTr="001B6785">
        <w:trPr>
          <w:trHeight w:hRule="exact" w:val="128"/>
        </w:trPr>
        <w:tc>
          <w:tcPr>
            <w:tcW w:w="450" w:type="dxa"/>
            <w:tcBorders>
              <w:top w:val="nil"/>
              <w:left w:val="nil"/>
              <w:bottom w:val="nil"/>
              <w:right w:val="nil"/>
            </w:tcBorders>
          </w:tcPr>
          <w:p w14:paraId="71752D6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75BFE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F33911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11ED8E5" w14:textId="77777777" w:rsidTr="001B6785">
        <w:tc>
          <w:tcPr>
            <w:tcW w:w="450" w:type="dxa"/>
            <w:tcBorders>
              <w:top w:val="nil"/>
              <w:left w:val="nil"/>
              <w:bottom w:val="nil"/>
              <w:right w:val="nil"/>
            </w:tcBorders>
          </w:tcPr>
          <w:p w14:paraId="0172337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52D36BF" w14:textId="00951935"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29A010D" w14:textId="5C6A67DF"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69270F86" w14:textId="3809DD1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WOZ-OBJECT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A8B67E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WOZ-OBJECT is een specialisatie van OBJECT.</w:t>
            </w:r>
            <w:r w:rsidRPr="00751C18">
              <w:rPr>
                <w:rFonts w:ascii="Arial" w:hAnsi="Arial" w:cs="Arial"/>
                <w:szCs w:val="20"/>
                <w:lang w:val="en-AU" w:eastAsia="en-US"/>
              </w:rPr>
              <w:fldChar w:fldCharType="end"/>
            </w:r>
          </w:p>
        </w:tc>
      </w:tr>
      <w:tr w:rsidR="00847C61" w:rsidRPr="00751C18" w14:paraId="6568861F" w14:textId="77777777" w:rsidTr="001B6785">
        <w:trPr>
          <w:trHeight w:hRule="exact" w:val="128"/>
        </w:trPr>
        <w:tc>
          <w:tcPr>
            <w:tcW w:w="450" w:type="dxa"/>
            <w:tcBorders>
              <w:top w:val="nil"/>
              <w:left w:val="nil"/>
              <w:bottom w:val="nil"/>
              <w:right w:val="nil"/>
            </w:tcBorders>
          </w:tcPr>
          <w:p w14:paraId="4773B55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CFF9C1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514435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2E1C996" w14:textId="77777777" w:rsidTr="001B6785">
        <w:tc>
          <w:tcPr>
            <w:tcW w:w="450" w:type="dxa"/>
            <w:tcBorders>
              <w:top w:val="nil"/>
              <w:left w:val="nil"/>
              <w:bottom w:val="nil"/>
              <w:right w:val="nil"/>
            </w:tcBorders>
          </w:tcPr>
          <w:p w14:paraId="75EE367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EAC5FF3" w14:textId="62EECA63"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5E9DCB2" w14:textId="168AECD1"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7C47653" w14:textId="1261E66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WOONPLAATS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6FC29F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WOONPLAATS is een specialisatie van OBJECT.</w:t>
            </w:r>
            <w:r w:rsidRPr="00751C18">
              <w:rPr>
                <w:rFonts w:ascii="Arial" w:hAnsi="Arial" w:cs="Arial"/>
                <w:szCs w:val="20"/>
                <w:lang w:val="en-AU" w:eastAsia="en-US"/>
              </w:rPr>
              <w:fldChar w:fldCharType="end"/>
            </w:r>
          </w:p>
        </w:tc>
      </w:tr>
      <w:tr w:rsidR="00847C61" w:rsidRPr="00751C18" w14:paraId="09380E77" w14:textId="77777777" w:rsidTr="001B6785">
        <w:trPr>
          <w:trHeight w:hRule="exact" w:val="128"/>
        </w:trPr>
        <w:tc>
          <w:tcPr>
            <w:tcW w:w="450" w:type="dxa"/>
            <w:tcBorders>
              <w:top w:val="nil"/>
              <w:left w:val="nil"/>
              <w:bottom w:val="nil"/>
              <w:right w:val="nil"/>
            </w:tcBorders>
          </w:tcPr>
          <w:p w14:paraId="7AFF3A7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C7298D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35E06C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DA0B127" w14:textId="77777777" w:rsidTr="001B6785">
        <w:tc>
          <w:tcPr>
            <w:tcW w:w="450" w:type="dxa"/>
            <w:tcBorders>
              <w:top w:val="nil"/>
              <w:left w:val="nil"/>
              <w:bottom w:val="nil"/>
              <w:right w:val="nil"/>
            </w:tcBorders>
          </w:tcPr>
          <w:p w14:paraId="468FA7D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02707A7" w14:textId="3E6532F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45D40A6" w14:textId="2838818F" w:rsidR="00847C61" w:rsidRPr="00751C18" w:rsidRDefault="00847C61" w:rsidP="007264B5">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885F5DF" w14:textId="035DA90D"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WOZ-WAARDE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636567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WOZ-WAARDE is een specialisatie van OBJECT.</w:t>
            </w:r>
            <w:r w:rsidRPr="00751C18">
              <w:rPr>
                <w:rFonts w:ascii="Arial" w:hAnsi="Arial" w:cs="Arial"/>
                <w:szCs w:val="20"/>
                <w:lang w:val="en-AU" w:eastAsia="en-US"/>
              </w:rPr>
              <w:fldChar w:fldCharType="end"/>
            </w:r>
          </w:p>
        </w:tc>
      </w:tr>
      <w:tr w:rsidR="00847C61" w:rsidRPr="00751C18" w14:paraId="140726F3" w14:textId="77777777" w:rsidTr="001B6785">
        <w:trPr>
          <w:trHeight w:hRule="exact" w:val="128"/>
        </w:trPr>
        <w:tc>
          <w:tcPr>
            <w:tcW w:w="450" w:type="dxa"/>
            <w:tcBorders>
              <w:top w:val="nil"/>
              <w:left w:val="nil"/>
              <w:bottom w:val="nil"/>
              <w:right w:val="nil"/>
            </w:tcBorders>
          </w:tcPr>
          <w:p w14:paraId="18B92AC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2AA75F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07BAF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985B44C" w14:textId="77777777" w:rsidTr="001B6785">
        <w:tc>
          <w:tcPr>
            <w:tcW w:w="450" w:type="dxa"/>
            <w:tcBorders>
              <w:top w:val="nil"/>
              <w:left w:val="nil"/>
              <w:bottom w:val="nil"/>
              <w:right w:val="nil"/>
            </w:tcBorders>
          </w:tcPr>
          <w:p w14:paraId="716DED0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12AFA97" w14:textId="04EE742B"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8DC2CA1" w14:textId="1D0BBF3E"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01A8D1B1" w14:textId="565DE2F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ZAKELIJK RECHT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481256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ZAKELIJK RECHT is een specialisatie van OBJECT.</w:t>
            </w:r>
            <w:r w:rsidRPr="00751C18">
              <w:rPr>
                <w:rFonts w:ascii="Arial" w:hAnsi="Arial" w:cs="Arial"/>
                <w:szCs w:val="20"/>
                <w:lang w:val="en-AU" w:eastAsia="en-US"/>
              </w:rPr>
              <w:fldChar w:fldCharType="end"/>
            </w:r>
          </w:p>
        </w:tc>
      </w:tr>
      <w:tr w:rsidR="00847C61" w:rsidRPr="00751C18" w14:paraId="651439F1" w14:textId="77777777" w:rsidTr="001B6785">
        <w:trPr>
          <w:trHeight w:hRule="exact" w:val="128"/>
        </w:trPr>
        <w:tc>
          <w:tcPr>
            <w:tcW w:w="450" w:type="dxa"/>
            <w:tcBorders>
              <w:top w:val="nil"/>
              <w:left w:val="nil"/>
              <w:bottom w:val="nil"/>
              <w:right w:val="nil"/>
            </w:tcBorders>
          </w:tcPr>
          <w:p w14:paraId="0962838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35D9E0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9852C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0C0C025" w14:textId="77777777" w:rsidTr="001B6785">
        <w:tc>
          <w:tcPr>
            <w:tcW w:w="450" w:type="dxa"/>
            <w:tcBorders>
              <w:top w:val="nil"/>
              <w:left w:val="nil"/>
              <w:bottom w:val="nil"/>
              <w:right w:val="nil"/>
            </w:tcBorders>
          </w:tcPr>
          <w:p w14:paraId="53FFB65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40398CD" w14:textId="2E8B417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909BED8" w14:textId="0CF80F84"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5EB6486" w14:textId="70FCDBE0"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695" w:author="Arjan Kloosterboer" w:date="2017-09-21T11:55:00Z">
              <w:r w:rsidR="00CD570A">
                <w:rPr>
                  <w:rFonts w:ascii="Calibri" w:hAnsi="Calibri" w:cs="Calibri"/>
                  <w:color w:val="0F0F0F"/>
                  <w:sz w:val="22"/>
                  <w:szCs w:val="22"/>
                  <w:lang w:eastAsia="en-US"/>
                </w:rPr>
                <w:t xml:space="preserve">(ALS OBJECT) </w:t>
              </w:r>
            </w:ins>
            <w:r w:rsidR="00847C61"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27C2C6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ORGANISATORISCHE EENHEID is een specialisatei van OBJECT.</w:t>
            </w:r>
            <w:r w:rsidRPr="00751C18">
              <w:rPr>
                <w:rFonts w:ascii="Arial" w:hAnsi="Arial" w:cs="Arial"/>
                <w:szCs w:val="20"/>
                <w:lang w:val="en-AU" w:eastAsia="en-US"/>
              </w:rPr>
              <w:fldChar w:fldCharType="end"/>
            </w:r>
          </w:p>
        </w:tc>
      </w:tr>
      <w:tr w:rsidR="00847C61" w:rsidRPr="00751C18" w14:paraId="18CE1CBC" w14:textId="77777777" w:rsidTr="001B6785">
        <w:trPr>
          <w:trHeight w:hRule="exact" w:val="128"/>
        </w:trPr>
        <w:tc>
          <w:tcPr>
            <w:tcW w:w="450" w:type="dxa"/>
            <w:tcBorders>
              <w:top w:val="nil"/>
              <w:left w:val="nil"/>
              <w:bottom w:val="nil"/>
              <w:right w:val="nil"/>
            </w:tcBorders>
          </w:tcPr>
          <w:p w14:paraId="4D97F28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941046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E51F26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B5F8AFB" w14:textId="77777777" w:rsidTr="001B6785">
        <w:tc>
          <w:tcPr>
            <w:tcW w:w="450" w:type="dxa"/>
            <w:tcBorders>
              <w:top w:val="nil"/>
              <w:left w:val="nil"/>
              <w:bottom w:val="nil"/>
              <w:right w:val="nil"/>
            </w:tcBorders>
          </w:tcPr>
          <w:p w14:paraId="363129A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7186901" w14:textId="4376617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1E8103B6" w14:textId="481FCF8E"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678275F" w14:textId="0B79557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696" w:author="Arjan Kloosterboer" w:date="2017-09-21T11:55:00Z">
              <w:r w:rsidR="00CD570A">
                <w:rPr>
                  <w:rFonts w:ascii="Calibri" w:hAnsi="Calibri" w:cs="Calibri"/>
                  <w:color w:val="0F0F0F"/>
                  <w:sz w:val="22"/>
                  <w:szCs w:val="22"/>
                  <w:lang w:eastAsia="en-US"/>
                </w:rPr>
                <w:t>(ALS OBJECT)</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A8B419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STATUS is een specialisatie van OBJECT.</w:t>
            </w:r>
            <w:r w:rsidRPr="00751C18">
              <w:rPr>
                <w:rFonts w:ascii="Arial" w:hAnsi="Arial" w:cs="Arial"/>
                <w:szCs w:val="20"/>
                <w:lang w:val="en-AU" w:eastAsia="en-US"/>
              </w:rPr>
              <w:fldChar w:fldCharType="end"/>
            </w:r>
          </w:p>
        </w:tc>
      </w:tr>
      <w:tr w:rsidR="00847C61" w:rsidRPr="00751C18" w14:paraId="12A4560C" w14:textId="77777777" w:rsidTr="001B6785">
        <w:trPr>
          <w:trHeight w:hRule="exact" w:val="128"/>
        </w:trPr>
        <w:tc>
          <w:tcPr>
            <w:tcW w:w="450" w:type="dxa"/>
            <w:tcBorders>
              <w:top w:val="nil"/>
              <w:left w:val="nil"/>
              <w:bottom w:val="nil"/>
              <w:right w:val="nil"/>
            </w:tcBorders>
          </w:tcPr>
          <w:p w14:paraId="0B638C3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506C2F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F72654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2F24A37" w14:textId="77777777" w:rsidTr="001B6785">
        <w:tc>
          <w:tcPr>
            <w:tcW w:w="450" w:type="dxa"/>
            <w:tcBorders>
              <w:top w:val="nil"/>
              <w:left w:val="nil"/>
              <w:bottom w:val="nil"/>
              <w:right w:val="nil"/>
            </w:tcBorders>
          </w:tcPr>
          <w:p w14:paraId="4585CA9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8B9366E" w14:textId="1ADCCFA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469E950" w14:textId="752033B1"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E286340" w14:textId="6266578F"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MEDEWERKER</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697" w:author="Arjan Kloosterboer" w:date="2017-09-21T11:56:00Z">
              <w:r w:rsidR="00CD570A">
                <w:rPr>
                  <w:rFonts w:ascii="Calibri" w:hAnsi="Calibri" w:cs="Calibri"/>
                  <w:color w:val="0F0F0F"/>
                  <w:sz w:val="22"/>
                  <w:szCs w:val="22"/>
                  <w:lang w:eastAsia="en-US"/>
                </w:rPr>
                <w:t>(ALS OBJECT)</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E74692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MEDEWERKER is een specialisatie van OBJECT.</w:t>
            </w:r>
            <w:r w:rsidRPr="00751C18">
              <w:rPr>
                <w:rFonts w:ascii="Arial" w:hAnsi="Arial" w:cs="Arial"/>
                <w:szCs w:val="20"/>
                <w:lang w:val="en-AU" w:eastAsia="en-US"/>
              </w:rPr>
              <w:fldChar w:fldCharType="end"/>
            </w:r>
          </w:p>
        </w:tc>
      </w:tr>
      <w:tr w:rsidR="00847C61" w:rsidRPr="00751C18" w14:paraId="07CADEFE" w14:textId="77777777" w:rsidTr="001B6785">
        <w:trPr>
          <w:trHeight w:hRule="exact" w:val="128"/>
        </w:trPr>
        <w:tc>
          <w:tcPr>
            <w:tcW w:w="450" w:type="dxa"/>
            <w:tcBorders>
              <w:top w:val="nil"/>
              <w:left w:val="nil"/>
              <w:bottom w:val="nil"/>
              <w:right w:val="nil"/>
            </w:tcBorders>
          </w:tcPr>
          <w:p w14:paraId="04160C6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CE69EE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66A51A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1A2161E" w14:textId="77777777" w:rsidTr="001B6785">
        <w:tc>
          <w:tcPr>
            <w:tcW w:w="450" w:type="dxa"/>
            <w:tcBorders>
              <w:top w:val="nil"/>
              <w:left w:val="nil"/>
              <w:bottom w:val="nil"/>
              <w:right w:val="nil"/>
            </w:tcBorders>
          </w:tcPr>
          <w:p w14:paraId="0CD964A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AF74538" w14:textId="3CAA9D2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B27340F" w14:textId="71625036"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A04FE90" w14:textId="324A9A06"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698" w:author="Arjan Kloosterboer" w:date="2017-09-21T11:56:00Z">
              <w:r w:rsidR="00CD570A">
                <w:rPr>
                  <w:rFonts w:ascii="Calibri" w:hAnsi="Calibri" w:cs="Calibri"/>
                  <w:color w:val="0F0F0F"/>
                  <w:sz w:val="22"/>
                  <w:szCs w:val="22"/>
                  <w:lang w:eastAsia="en-US"/>
                </w:rPr>
                <w:t>(ALS OBJECT)</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CA6AF5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SAMENGESTELD DOCUMENT is een specialisatie van OBJECT.</w:t>
            </w:r>
            <w:r w:rsidRPr="00751C18">
              <w:rPr>
                <w:rFonts w:ascii="Arial" w:hAnsi="Arial" w:cs="Arial"/>
                <w:szCs w:val="20"/>
                <w:lang w:val="en-AU" w:eastAsia="en-US"/>
              </w:rPr>
              <w:fldChar w:fldCharType="end"/>
            </w:r>
          </w:p>
        </w:tc>
      </w:tr>
      <w:tr w:rsidR="00847C61" w:rsidRPr="00751C18" w14:paraId="26874781" w14:textId="77777777" w:rsidTr="001B6785">
        <w:trPr>
          <w:trHeight w:hRule="exact" w:val="128"/>
        </w:trPr>
        <w:tc>
          <w:tcPr>
            <w:tcW w:w="450" w:type="dxa"/>
            <w:tcBorders>
              <w:top w:val="nil"/>
              <w:left w:val="nil"/>
              <w:bottom w:val="nil"/>
              <w:right w:val="nil"/>
            </w:tcBorders>
          </w:tcPr>
          <w:p w14:paraId="523751A4"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F43EB2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BA00FB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52096A3" w14:textId="77777777" w:rsidTr="001B6785">
        <w:tc>
          <w:tcPr>
            <w:tcW w:w="450" w:type="dxa"/>
            <w:tcBorders>
              <w:top w:val="nil"/>
              <w:left w:val="nil"/>
              <w:bottom w:val="nil"/>
              <w:right w:val="nil"/>
            </w:tcBorders>
          </w:tcPr>
          <w:p w14:paraId="2ECEF4E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964857" w14:textId="3617D1A0"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4620634" w14:textId="221F770A"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F94AF23" w14:textId="0B252F3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699" w:author="Arjan Kloosterboer" w:date="2017-09-21T11:56:00Z">
              <w:r w:rsidR="00CD570A">
                <w:rPr>
                  <w:rFonts w:ascii="Calibri" w:hAnsi="Calibri" w:cs="Calibri"/>
                  <w:color w:val="0F0F0F"/>
                  <w:sz w:val="22"/>
                  <w:szCs w:val="22"/>
                  <w:lang w:eastAsia="en-US"/>
                </w:rPr>
                <w:t>(ALS OBJECT)</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60FBF0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ENKELVOUDIG DOCUMENT is een specialisatie van OBJECT.</w:t>
            </w:r>
            <w:r w:rsidRPr="00751C18">
              <w:rPr>
                <w:rFonts w:ascii="Arial" w:hAnsi="Arial" w:cs="Arial"/>
                <w:szCs w:val="20"/>
                <w:lang w:val="en-AU" w:eastAsia="en-US"/>
              </w:rPr>
              <w:fldChar w:fldCharType="end"/>
            </w:r>
          </w:p>
        </w:tc>
      </w:tr>
      <w:tr w:rsidR="00847C61" w:rsidRPr="00751C18" w14:paraId="0C3A0338" w14:textId="77777777" w:rsidTr="001B6785">
        <w:trPr>
          <w:trHeight w:hRule="exact" w:val="128"/>
        </w:trPr>
        <w:tc>
          <w:tcPr>
            <w:tcW w:w="450" w:type="dxa"/>
            <w:tcBorders>
              <w:top w:val="nil"/>
              <w:left w:val="nil"/>
              <w:bottom w:val="nil"/>
              <w:right w:val="nil"/>
            </w:tcBorders>
          </w:tcPr>
          <w:p w14:paraId="4E3FA0F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A0DFA1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5403B9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79C7F77" w14:textId="77777777" w:rsidTr="001B6785">
        <w:tc>
          <w:tcPr>
            <w:tcW w:w="450" w:type="dxa"/>
            <w:tcBorders>
              <w:top w:val="nil"/>
              <w:left w:val="nil"/>
              <w:bottom w:val="nil"/>
              <w:right w:val="nil"/>
            </w:tcBorders>
          </w:tcPr>
          <w:p w14:paraId="289A312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E5C1BF4" w14:textId="261BD940"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EA92C5D" w14:textId="01210336"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6B17EBFC" w14:textId="4BBDF43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BESLUIT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700" w:author="Arjan Kloosterboer" w:date="2017-09-21T11:57:00Z">
              <w:r w:rsidR="00CD570A">
                <w:rPr>
                  <w:rFonts w:ascii="Calibri" w:hAnsi="Calibri" w:cs="Calibri"/>
                  <w:color w:val="0F0F0F"/>
                  <w:sz w:val="22"/>
                  <w:szCs w:val="22"/>
                  <w:lang w:eastAsia="en-US"/>
                </w:rPr>
                <w:t>(ALS OBJECT)</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FC51AA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BESLUIT is een specialisatie van OBJECT.</w:t>
            </w:r>
            <w:r w:rsidRPr="00751C18">
              <w:rPr>
                <w:rFonts w:ascii="Arial" w:hAnsi="Arial" w:cs="Arial"/>
                <w:szCs w:val="20"/>
                <w:lang w:val="en-AU" w:eastAsia="en-US"/>
              </w:rPr>
              <w:fldChar w:fldCharType="end"/>
            </w:r>
          </w:p>
        </w:tc>
      </w:tr>
      <w:tr w:rsidR="00847C61" w:rsidRPr="00751C18" w14:paraId="165EBE3B" w14:textId="77777777" w:rsidTr="001B6785">
        <w:trPr>
          <w:trHeight w:hRule="exact" w:val="128"/>
        </w:trPr>
        <w:tc>
          <w:tcPr>
            <w:tcW w:w="450" w:type="dxa"/>
            <w:tcBorders>
              <w:top w:val="nil"/>
              <w:left w:val="nil"/>
              <w:bottom w:val="nil"/>
              <w:right w:val="nil"/>
            </w:tcBorders>
          </w:tcPr>
          <w:p w14:paraId="69D2C94D"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6817D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0B261C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99B23D8" w14:textId="77777777" w:rsidTr="001B6785">
        <w:tc>
          <w:tcPr>
            <w:tcW w:w="450" w:type="dxa"/>
            <w:tcBorders>
              <w:top w:val="nil"/>
              <w:left w:val="nil"/>
              <w:bottom w:val="nil"/>
              <w:right w:val="nil"/>
            </w:tcBorders>
          </w:tcPr>
          <w:p w14:paraId="4BB49F3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B4D139D" w14:textId="4B66C200"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6F659F0" w14:textId="132DE0D5"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3E4EEE1" w14:textId="6D0722C6"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ANDER NATUURLIJK PERSOON</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0AD0B6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ANDER NATUURLIJK PERSOON is een specialisatie van OBJECT.</w:t>
            </w:r>
            <w:r w:rsidRPr="00751C18">
              <w:rPr>
                <w:rFonts w:ascii="Arial" w:hAnsi="Arial" w:cs="Arial"/>
                <w:szCs w:val="20"/>
                <w:lang w:val="en-AU" w:eastAsia="en-US"/>
              </w:rPr>
              <w:fldChar w:fldCharType="end"/>
            </w:r>
          </w:p>
        </w:tc>
      </w:tr>
      <w:tr w:rsidR="00847C61" w:rsidRPr="00751C18" w14:paraId="69604D73" w14:textId="77777777" w:rsidTr="001B6785">
        <w:trPr>
          <w:trHeight w:hRule="exact" w:val="128"/>
        </w:trPr>
        <w:tc>
          <w:tcPr>
            <w:tcW w:w="450" w:type="dxa"/>
            <w:tcBorders>
              <w:top w:val="nil"/>
              <w:left w:val="nil"/>
              <w:bottom w:val="nil"/>
              <w:right w:val="nil"/>
            </w:tcBorders>
          </w:tcPr>
          <w:p w14:paraId="0FBADC94"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EACDBB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8755C3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07B6766" w14:textId="77777777" w:rsidTr="001B6785">
        <w:tc>
          <w:tcPr>
            <w:tcW w:w="450" w:type="dxa"/>
            <w:tcBorders>
              <w:top w:val="nil"/>
              <w:left w:val="nil"/>
              <w:bottom w:val="nil"/>
              <w:right w:val="nil"/>
            </w:tcBorders>
          </w:tcPr>
          <w:p w14:paraId="2E8824F2"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7FE2E88" w14:textId="035E627A"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D4BF059" w14:textId="7BC28B5B"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550511C" w14:textId="312B900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 xml:space="preserve">ANDER </w:t>
            </w:r>
            <w:del w:id="701" w:author="Arjan Kloosterboer" w:date="2017-09-21T12:01:00Z">
              <w:r w:rsidR="00847C61" w:rsidRPr="00751C18" w:rsidDel="00BD5684">
                <w:rPr>
                  <w:rFonts w:ascii="Calibri" w:hAnsi="Calibri" w:cs="Calibri"/>
                  <w:color w:val="0F0F0F"/>
                  <w:sz w:val="22"/>
                  <w:szCs w:val="22"/>
                  <w:lang w:eastAsia="en-US"/>
                </w:rPr>
                <w:delText xml:space="preserve">BUITENLANDS </w:delText>
              </w:r>
            </w:del>
            <w:r w:rsidR="00847C61" w:rsidRPr="00751C18">
              <w:rPr>
                <w:rFonts w:ascii="Calibri" w:hAnsi="Calibri" w:cs="Calibri"/>
                <w:color w:val="0F0F0F"/>
                <w:sz w:val="22"/>
                <w:szCs w:val="22"/>
                <w:lang w:eastAsia="en-US"/>
              </w:rPr>
              <w:t>NIET-NATUURLIJK PERSOON</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54483A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ANDER BUITENLANDS NIET-NATUURLIJK PERSOON is een specialisatie van OBJECT.</w:t>
            </w:r>
            <w:r w:rsidRPr="00751C18">
              <w:rPr>
                <w:rFonts w:ascii="Arial" w:hAnsi="Arial" w:cs="Arial"/>
                <w:szCs w:val="20"/>
                <w:lang w:val="en-AU" w:eastAsia="en-US"/>
              </w:rPr>
              <w:fldChar w:fldCharType="end"/>
            </w:r>
          </w:p>
        </w:tc>
      </w:tr>
      <w:tr w:rsidR="00847C61" w:rsidRPr="00751C18" w14:paraId="32614D7F" w14:textId="77777777" w:rsidTr="001B6785">
        <w:trPr>
          <w:trHeight w:hRule="exact" w:val="128"/>
        </w:trPr>
        <w:tc>
          <w:tcPr>
            <w:tcW w:w="450" w:type="dxa"/>
            <w:tcBorders>
              <w:top w:val="nil"/>
              <w:left w:val="nil"/>
              <w:bottom w:val="nil"/>
              <w:right w:val="nil"/>
            </w:tcBorders>
          </w:tcPr>
          <w:p w14:paraId="093A83B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4DB6D7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102C5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8C7F4E9" w14:textId="77777777" w:rsidTr="001B6785">
        <w:tc>
          <w:tcPr>
            <w:tcW w:w="450" w:type="dxa"/>
            <w:tcBorders>
              <w:top w:val="nil"/>
              <w:left w:val="nil"/>
              <w:bottom w:val="nil"/>
              <w:right w:val="nil"/>
            </w:tcBorders>
          </w:tcPr>
          <w:p w14:paraId="59E6DF7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917F2BC" w14:textId="52CD8BF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6C7DE9A" w14:textId="6F8EF532"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6CB39EA6" w14:textId="2E8E6CC5"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INGESCHREVEN NIET-NATUURLIJK PERSOON</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1DA24F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INGESCHREVEN NIET-NATUURLIJK PERSOON is een specialisatie van OBJECT.</w:t>
            </w:r>
            <w:r w:rsidRPr="00751C18">
              <w:rPr>
                <w:rFonts w:ascii="Arial" w:hAnsi="Arial" w:cs="Arial"/>
                <w:szCs w:val="20"/>
                <w:lang w:val="en-AU" w:eastAsia="en-US"/>
              </w:rPr>
              <w:fldChar w:fldCharType="end"/>
            </w:r>
          </w:p>
        </w:tc>
      </w:tr>
      <w:tr w:rsidR="00847C61" w:rsidRPr="00751C18" w14:paraId="623E74A3" w14:textId="77777777" w:rsidTr="001B6785">
        <w:trPr>
          <w:trHeight w:hRule="exact" w:val="128"/>
        </w:trPr>
        <w:tc>
          <w:tcPr>
            <w:tcW w:w="450" w:type="dxa"/>
            <w:tcBorders>
              <w:top w:val="nil"/>
              <w:left w:val="nil"/>
              <w:bottom w:val="nil"/>
              <w:right w:val="nil"/>
            </w:tcBorders>
          </w:tcPr>
          <w:p w14:paraId="5A0B73C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4663B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0F997B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Del="00BD5684" w14:paraId="08B674E2" w14:textId="48D1073C" w:rsidTr="001B6785">
        <w:trPr>
          <w:del w:id="702" w:author="Arjan Kloosterboer" w:date="2017-09-21T12:02:00Z"/>
        </w:trPr>
        <w:tc>
          <w:tcPr>
            <w:tcW w:w="450" w:type="dxa"/>
            <w:tcBorders>
              <w:top w:val="nil"/>
              <w:left w:val="nil"/>
              <w:bottom w:val="nil"/>
              <w:right w:val="nil"/>
            </w:tcBorders>
          </w:tcPr>
          <w:p w14:paraId="110D88A7" w14:textId="4D079F1C" w:rsidR="00847C61" w:rsidRPr="00751C18" w:rsidDel="00BD5684" w:rsidRDefault="00847C61" w:rsidP="00847C61">
            <w:pPr>
              <w:widowControl w:val="0"/>
              <w:autoSpaceDE w:val="0"/>
              <w:autoSpaceDN w:val="0"/>
              <w:adjustRightInd w:val="0"/>
              <w:spacing w:line="240" w:lineRule="auto"/>
              <w:contextualSpacing w:val="0"/>
              <w:rPr>
                <w:del w:id="703" w:author="Arjan Kloosterboer" w:date="2017-09-21T12:02: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F4036AC" w14:textId="03B88416" w:rsidR="00847C61" w:rsidRPr="00751C18" w:rsidDel="00BD5684" w:rsidRDefault="00DE73DB" w:rsidP="00847C61">
            <w:pPr>
              <w:widowControl w:val="0"/>
              <w:autoSpaceDE w:val="0"/>
              <w:autoSpaceDN w:val="0"/>
              <w:adjustRightInd w:val="0"/>
              <w:spacing w:line="240" w:lineRule="auto"/>
              <w:contextualSpacing w:val="0"/>
              <w:rPr>
                <w:del w:id="704" w:author="Arjan Kloosterboer" w:date="2017-09-21T12:02:00Z"/>
                <w:rFonts w:ascii="Calibri" w:hAnsi="Calibri" w:cs="Calibri"/>
                <w:color w:val="0F0F0F"/>
                <w:sz w:val="22"/>
                <w:szCs w:val="22"/>
                <w:lang w:eastAsia="en-US"/>
              </w:rPr>
            </w:pPr>
            <w:del w:id="705" w:author="Arjan Kloosterboer" w:date="2017-09-21T12:02:00Z">
              <w:r w:rsidRPr="00751C18" w:rsidDel="00BD5684">
                <w:rPr>
                  <w:rFonts w:ascii="Arial" w:hAnsi="Arial" w:cs="Arial"/>
                  <w:szCs w:val="20"/>
                  <w:lang w:val="en-AU" w:eastAsia="en-US"/>
                </w:rPr>
                <w:fldChar w:fldCharType="begin" w:fldLock="1"/>
              </w:r>
              <w:r w:rsidR="00847C61" w:rsidRPr="00CD570A"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Element.Name</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OBJECT</w:delText>
              </w:r>
              <w:r w:rsidRPr="00751C18" w:rsidDel="00BD5684">
                <w:rPr>
                  <w:rFonts w:ascii="Arial" w:hAnsi="Arial" w:cs="Arial"/>
                  <w:szCs w:val="20"/>
                  <w:lang w:val="en-AU"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ConnSource.Cardinality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0..1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p w14:paraId="6D7E53AD" w14:textId="430A783E" w:rsidR="00847C61" w:rsidRPr="00751C18" w:rsidDel="00BD5684" w:rsidRDefault="00847C61" w:rsidP="00847C61">
            <w:pPr>
              <w:widowControl w:val="0"/>
              <w:autoSpaceDE w:val="0"/>
              <w:autoSpaceDN w:val="0"/>
              <w:adjustRightInd w:val="0"/>
              <w:spacing w:line="240" w:lineRule="auto"/>
              <w:contextualSpacing w:val="0"/>
              <w:rPr>
                <w:del w:id="706" w:author="Arjan Kloosterboer" w:date="2017-09-21T12:02:00Z"/>
                <w:rFonts w:ascii="Calibri" w:hAnsi="Calibri" w:cs="Calibri"/>
                <w:color w:val="0F0F0F"/>
                <w:sz w:val="22"/>
                <w:szCs w:val="22"/>
                <w:lang w:eastAsia="en-US"/>
              </w:rPr>
            </w:pPr>
            <w:del w:id="707" w:author="Arjan Kloosterboer" w:date="2017-09-21T12:02:00Z">
              <w:r w:rsidRPr="00751C18" w:rsidDel="00BD5684">
                <w:rPr>
                  <w:rFonts w:ascii="Calibri" w:hAnsi="Calibri" w:cs="Calibri"/>
                  <w:color w:val="0F0F0F"/>
                  <w:sz w:val="22"/>
                  <w:szCs w:val="22"/>
                  <w:lang w:eastAsia="en-US"/>
                </w:rPr>
                <w:delText xml:space="preserve">  </w:delText>
              </w:r>
              <w:r w:rsidR="00DE73DB" w:rsidRPr="00751C18" w:rsidDel="00BD5684">
                <w:rPr>
                  <w:rFonts w:ascii="Calibri" w:hAnsi="Calibri" w:cs="Calibri"/>
                  <w:color w:val="0F0F0F"/>
                  <w:sz w:val="22"/>
                  <w:szCs w:val="22"/>
                  <w:lang w:eastAsia="en-US"/>
                </w:rPr>
                <w:fldChar w:fldCharType="begin" w:fldLock="1"/>
              </w:r>
              <w:r w:rsidRPr="00751C18" w:rsidDel="00BD5684">
                <w:rPr>
                  <w:rFonts w:ascii="Calibri" w:hAnsi="Calibri" w:cs="Calibri"/>
                  <w:color w:val="0F0F0F"/>
                  <w:sz w:val="22"/>
                  <w:szCs w:val="22"/>
                  <w:lang w:eastAsia="en-US"/>
                </w:rPr>
                <w:delInstrText>MERGEFIELD Connector.Name</w:delInstrText>
              </w:r>
              <w:r w:rsidR="00DE73DB" w:rsidRPr="00751C18" w:rsidDel="00BD5684">
                <w:rPr>
                  <w:rFonts w:ascii="Calibri" w:hAnsi="Calibri" w:cs="Calibri"/>
                  <w:color w:val="0F0F0F"/>
                  <w:sz w:val="22"/>
                  <w:szCs w:val="22"/>
                  <w:lang w:eastAsia="en-US"/>
                </w:rPr>
                <w:fldChar w:fldCharType="separate"/>
              </w:r>
              <w:r w:rsidRPr="00751C18" w:rsidDel="00BD5684">
                <w:rPr>
                  <w:rFonts w:ascii="Calibri" w:hAnsi="Calibri" w:cs="Calibri"/>
                  <w:color w:val="0F0F0F"/>
                  <w:sz w:val="22"/>
                  <w:szCs w:val="22"/>
                  <w:lang w:eastAsia="en-US"/>
                </w:rPr>
                <w:delText>Is</w:delText>
              </w:r>
              <w:r w:rsidR="00DE73DB" w:rsidRPr="00751C18" w:rsidDel="00BD5684">
                <w:rPr>
                  <w:rFonts w:ascii="Calibri" w:hAnsi="Calibri" w:cs="Calibri"/>
                  <w:color w:val="0F0F0F"/>
                  <w:sz w:val="22"/>
                  <w:szCs w:val="22"/>
                  <w:lang w:eastAsia="en-US"/>
                </w:rPr>
                <w:fldChar w:fldCharType="end"/>
              </w:r>
            </w:del>
          </w:p>
          <w:p w14:paraId="225D02F8" w14:textId="7768B588" w:rsidR="00847C61" w:rsidRPr="00751C18" w:rsidDel="00BD5684" w:rsidRDefault="00DE73DB" w:rsidP="00847C61">
            <w:pPr>
              <w:widowControl w:val="0"/>
              <w:autoSpaceDE w:val="0"/>
              <w:autoSpaceDN w:val="0"/>
              <w:adjustRightInd w:val="0"/>
              <w:spacing w:line="240" w:lineRule="auto"/>
              <w:contextualSpacing w:val="0"/>
              <w:rPr>
                <w:del w:id="708" w:author="Arjan Kloosterboer" w:date="2017-09-21T12:02:00Z"/>
                <w:rFonts w:ascii="Calibri" w:hAnsi="Calibri" w:cs="Calibri"/>
                <w:color w:val="0F0F0F"/>
                <w:sz w:val="22"/>
                <w:szCs w:val="22"/>
                <w:lang w:eastAsia="en-US"/>
              </w:rPr>
            </w:pPr>
            <w:del w:id="709" w:author="Arjan Kloosterboer" w:date="2017-09-21T12:02:00Z">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Element.Name</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INGEZETENE</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ConnTarget.Cardinality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6547A5F4" w14:textId="18A33911" w:rsidR="00847C61" w:rsidRPr="00751C18" w:rsidDel="00BD5684" w:rsidRDefault="00DE73DB" w:rsidP="00847C61">
            <w:pPr>
              <w:widowControl w:val="0"/>
              <w:autoSpaceDE w:val="0"/>
              <w:autoSpaceDN w:val="0"/>
              <w:adjustRightInd w:val="0"/>
              <w:spacing w:line="240" w:lineRule="auto"/>
              <w:contextualSpacing w:val="0"/>
              <w:rPr>
                <w:del w:id="710" w:author="Arjan Kloosterboer" w:date="2017-09-21T12:02:00Z"/>
                <w:rFonts w:ascii="Calibri" w:hAnsi="Calibri" w:cs="Calibri"/>
                <w:color w:val="0F0F0F"/>
                <w:sz w:val="22"/>
                <w:szCs w:val="22"/>
                <w:lang w:eastAsia="en-US"/>
              </w:rPr>
            </w:pPr>
            <w:del w:id="711" w:author="Arjan Kloosterboer" w:date="2017-09-21T12:02:00Z">
              <w:r w:rsidRPr="00751C18" w:rsidDel="00BD5684">
                <w:rPr>
                  <w:rFonts w:ascii="Arial" w:hAnsi="Arial" w:cs="Arial"/>
                  <w:szCs w:val="20"/>
                  <w:lang w:val="en-AU" w:eastAsia="en-US"/>
                </w:rPr>
                <w:fldChar w:fldCharType="begin" w:fldLock="1"/>
              </w:r>
              <w:r w:rsidR="00847C61" w:rsidRPr="00751C18"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Connector.Notes</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Een INGEZETENE is een specialisatie van OBJECT.</w:delText>
              </w:r>
              <w:r w:rsidRPr="00751C18" w:rsidDel="00BD5684">
                <w:rPr>
                  <w:rFonts w:ascii="Arial" w:hAnsi="Arial" w:cs="Arial"/>
                  <w:szCs w:val="20"/>
                  <w:lang w:val="en-AU" w:eastAsia="en-US"/>
                </w:rPr>
                <w:fldChar w:fldCharType="end"/>
              </w:r>
            </w:del>
          </w:p>
        </w:tc>
      </w:tr>
      <w:tr w:rsidR="00847C61" w:rsidRPr="00751C18" w:rsidDel="00BD5684" w14:paraId="17E0AD48" w14:textId="218BDF8D" w:rsidTr="001B6785">
        <w:trPr>
          <w:trHeight w:hRule="exact" w:val="128"/>
          <w:del w:id="712" w:author="Arjan Kloosterboer" w:date="2017-09-21T12:02:00Z"/>
        </w:trPr>
        <w:tc>
          <w:tcPr>
            <w:tcW w:w="450" w:type="dxa"/>
            <w:tcBorders>
              <w:top w:val="nil"/>
              <w:left w:val="nil"/>
              <w:bottom w:val="nil"/>
              <w:right w:val="nil"/>
            </w:tcBorders>
          </w:tcPr>
          <w:p w14:paraId="5AAEC383" w14:textId="160F5C45" w:rsidR="00847C61" w:rsidRPr="00751C18" w:rsidDel="00BD5684" w:rsidRDefault="00847C61" w:rsidP="00847C61">
            <w:pPr>
              <w:widowControl w:val="0"/>
              <w:autoSpaceDE w:val="0"/>
              <w:autoSpaceDN w:val="0"/>
              <w:adjustRightInd w:val="0"/>
              <w:spacing w:line="240" w:lineRule="auto"/>
              <w:contextualSpacing w:val="0"/>
              <w:rPr>
                <w:del w:id="713" w:author="Arjan Kloosterboer" w:date="2017-09-21T12:02: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D8F6861" w14:textId="665383E1" w:rsidR="00847C61" w:rsidRPr="00751C18" w:rsidDel="00BD5684" w:rsidRDefault="00847C61" w:rsidP="00847C61">
            <w:pPr>
              <w:widowControl w:val="0"/>
              <w:autoSpaceDE w:val="0"/>
              <w:autoSpaceDN w:val="0"/>
              <w:adjustRightInd w:val="0"/>
              <w:spacing w:line="240" w:lineRule="auto"/>
              <w:contextualSpacing w:val="0"/>
              <w:rPr>
                <w:del w:id="714" w:author="Arjan Kloosterboer" w:date="2017-09-21T12:02:00Z"/>
                <w:rFonts w:ascii="Calibri" w:hAnsi="Calibri" w:cs="Calibri"/>
                <w:color w:val="0F0F0F"/>
                <w:sz w:val="22"/>
                <w:szCs w:val="22"/>
                <w:lang w:eastAsia="en-US"/>
              </w:rPr>
            </w:pPr>
          </w:p>
        </w:tc>
        <w:tc>
          <w:tcPr>
            <w:tcW w:w="6120" w:type="dxa"/>
            <w:tcBorders>
              <w:top w:val="nil"/>
              <w:left w:val="nil"/>
              <w:bottom w:val="nil"/>
              <w:right w:val="nil"/>
            </w:tcBorders>
          </w:tcPr>
          <w:p w14:paraId="01A451BF" w14:textId="2CF72D26" w:rsidR="00847C61" w:rsidRPr="00751C18" w:rsidDel="00BD5684" w:rsidRDefault="00847C61" w:rsidP="00847C61">
            <w:pPr>
              <w:widowControl w:val="0"/>
              <w:autoSpaceDE w:val="0"/>
              <w:autoSpaceDN w:val="0"/>
              <w:adjustRightInd w:val="0"/>
              <w:spacing w:line="240" w:lineRule="auto"/>
              <w:contextualSpacing w:val="0"/>
              <w:rPr>
                <w:del w:id="715" w:author="Arjan Kloosterboer" w:date="2017-09-21T12:02:00Z"/>
                <w:rFonts w:ascii="Calibri" w:hAnsi="Calibri" w:cs="Calibri"/>
                <w:color w:val="0F0F0F"/>
                <w:sz w:val="22"/>
                <w:szCs w:val="22"/>
                <w:lang w:eastAsia="en-US"/>
              </w:rPr>
            </w:pPr>
          </w:p>
        </w:tc>
      </w:tr>
      <w:tr w:rsidR="00847C61" w:rsidRPr="00751C18" w:rsidDel="00BD5684" w14:paraId="23D151A1" w14:textId="6A31811F" w:rsidTr="001B6785">
        <w:trPr>
          <w:del w:id="716" w:author="Arjan Kloosterboer" w:date="2017-09-21T12:02:00Z"/>
        </w:trPr>
        <w:tc>
          <w:tcPr>
            <w:tcW w:w="450" w:type="dxa"/>
            <w:tcBorders>
              <w:top w:val="nil"/>
              <w:left w:val="nil"/>
              <w:bottom w:val="nil"/>
              <w:right w:val="nil"/>
            </w:tcBorders>
          </w:tcPr>
          <w:p w14:paraId="21647308" w14:textId="0E0BE869" w:rsidR="00847C61" w:rsidRPr="00751C18" w:rsidDel="00BD5684" w:rsidRDefault="00847C61" w:rsidP="00847C61">
            <w:pPr>
              <w:widowControl w:val="0"/>
              <w:autoSpaceDE w:val="0"/>
              <w:autoSpaceDN w:val="0"/>
              <w:adjustRightInd w:val="0"/>
              <w:spacing w:line="240" w:lineRule="auto"/>
              <w:contextualSpacing w:val="0"/>
              <w:rPr>
                <w:del w:id="717" w:author="Arjan Kloosterboer" w:date="2017-09-21T12:02: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59DD103" w14:textId="5564B5ED" w:rsidR="00847C61" w:rsidRPr="00751C18" w:rsidDel="00BD5684" w:rsidRDefault="00DE73DB" w:rsidP="00847C61">
            <w:pPr>
              <w:widowControl w:val="0"/>
              <w:autoSpaceDE w:val="0"/>
              <w:autoSpaceDN w:val="0"/>
              <w:adjustRightInd w:val="0"/>
              <w:spacing w:line="240" w:lineRule="auto"/>
              <w:contextualSpacing w:val="0"/>
              <w:rPr>
                <w:del w:id="718" w:author="Arjan Kloosterboer" w:date="2017-09-21T12:02:00Z"/>
                <w:rFonts w:ascii="Calibri" w:hAnsi="Calibri" w:cs="Calibri"/>
                <w:color w:val="0F0F0F"/>
                <w:sz w:val="22"/>
                <w:szCs w:val="22"/>
                <w:lang w:eastAsia="en-US"/>
              </w:rPr>
            </w:pPr>
            <w:del w:id="719" w:author="Arjan Kloosterboer" w:date="2017-09-21T12:02:00Z">
              <w:r w:rsidRPr="00751C18" w:rsidDel="00BD5684">
                <w:rPr>
                  <w:rFonts w:ascii="Arial" w:hAnsi="Arial" w:cs="Arial"/>
                  <w:szCs w:val="20"/>
                  <w:lang w:val="en-AU" w:eastAsia="en-US"/>
                </w:rPr>
                <w:fldChar w:fldCharType="begin" w:fldLock="1"/>
              </w:r>
              <w:r w:rsidR="00847C61" w:rsidRPr="00CD570A"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Element.Name</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OBJECT</w:delText>
              </w:r>
              <w:r w:rsidRPr="00751C18" w:rsidDel="00BD5684">
                <w:rPr>
                  <w:rFonts w:ascii="Arial" w:hAnsi="Arial" w:cs="Arial"/>
                  <w:szCs w:val="20"/>
                  <w:lang w:val="en-AU"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ConnSource.Cardinality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0..1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p w14:paraId="32682CC8" w14:textId="177AF74F" w:rsidR="00847C61" w:rsidRPr="00751C18" w:rsidDel="00BD5684" w:rsidRDefault="00847C61" w:rsidP="00847C61">
            <w:pPr>
              <w:widowControl w:val="0"/>
              <w:autoSpaceDE w:val="0"/>
              <w:autoSpaceDN w:val="0"/>
              <w:adjustRightInd w:val="0"/>
              <w:spacing w:line="240" w:lineRule="auto"/>
              <w:contextualSpacing w:val="0"/>
              <w:rPr>
                <w:del w:id="720" w:author="Arjan Kloosterboer" w:date="2017-09-21T12:02:00Z"/>
                <w:rFonts w:ascii="Calibri" w:hAnsi="Calibri" w:cs="Calibri"/>
                <w:color w:val="0F0F0F"/>
                <w:sz w:val="22"/>
                <w:szCs w:val="22"/>
                <w:lang w:eastAsia="en-US"/>
              </w:rPr>
            </w:pPr>
            <w:del w:id="721" w:author="Arjan Kloosterboer" w:date="2017-09-21T12:02:00Z">
              <w:r w:rsidRPr="00751C18" w:rsidDel="00BD5684">
                <w:rPr>
                  <w:rFonts w:ascii="Calibri" w:hAnsi="Calibri" w:cs="Calibri"/>
                  <w:color w:val="0F0F0F"/>
                  <w:sz w:val="22"/>
                  <w:szCs w:val="22"/>
                  <w:lang w:eastAsia="en-US"/>
                </w:rPr>
                <w:delText xml:space="preserve">  </w:delText>
              </w:r>
              <w:r w:rsidR="00DE73DB" w:rsidRPr="00751C18" w:rsidDel="00BD5684">
                <w:rPr>
                  <w:rFonts w:ascii="Calibri" w:hAnsi="Calibri" w:cs="Calibri"/>
                  <w:color w:val="0F0F0F"/>
                  <w:sz w:val="22"/>
                  <w:szCs w:val="22"/>
                  <w:lang w:eastAsia="en-US"/>
                </w:rPr>
                <w:fldChar w:fldCharType="begin" w:fldLock="1"/>
              </w:r>
              <w:r w:rsidRPr="00751C18" w:rsidDel="00BD5684">
                <w:rPr>
                  <w:rFonts w:ascii="Calibri" w:hAnsi="Calibri" w:cs="Calibri"/>
                  <w:color w:val="0F0F0F"/>
                  <w:sz w:val="22"/>
                  <w:szCs w:val="22"/>
                  <w:lang w:eastAsia="en-US"/>
                </w:rPr>
                <w:delInstrText>MERGEFIELD Connector.Name</w:delInstrText>
              </w:r>
              <w:r w:rsidR="00DE73DB" w:rsidRPr="00751C18" w:rsidDel="00BD5684">
                <w:rPr>
                  <w:rFonts w:ascii="Calibri" w:hAnsi="Calibri" w:cs="Calibri"/>
                  <w:color w:val="0F0F0F"/>
                  <w:sz w:val="22"/>
                  <w:szCs w:val="22"/>
                  <w:lang w:eastAsia="en-US"/>
                </w:rPr>
                <w:fldChar w:fldCharType="separate"/>
              </w:r>
              <w:r w:rsidRPr="00751C18" w:rsidDel="00BD5684">
                <w:rPr>
                  <w:rFonts w:ascii="Calibri" w:hAnsi="Calibri" w:cs="Calibri"/>
                  <w:color w:val="0F0F0F"/>
                  <w:sz w:val="22"/>
                  <w:szCs w:val="22"/>
                  <w:lang w:eastAsia="en-US"/>
                </w:rPr>
                <w:delText>Is</w:delText>
              </w:r>
              <w:r w:rsidR="00DE73DB" w:rsidRPr="00751C18" w:rsidDel="00BD5684">
                <w:rPr>
                  <w:rFonts w:ascii="Calibri" w:hAnsi="Calibri" w:cs="Calibri"/>
                  <w:color w:val="0F0F0F"/>
                  <w:sz w:val="22"/>
                  <w:szCs w:val="22"/>
                  <w:lang w:eastAsia="en-US"/>
                </w:rPr>
                <w:fldChar w:fldCharType="end"/>
              </w:r>
            </w:del>
          </w:p>
          <w:p w14:paraId="618AB7D4" w14:textId="52BAE70C" w:rsidR="00847C61" w:rsidRPr="00751C18" w:rsidDel="00BD5684" w:rsidRDefault="00DE73DB" w:rsidP="00847C61">
            <w:pPr>
              <w:widowControl w:val="0"/>
              <w:autoSpaceDE w:val="0"/>
              <w:autoSpaceDN w:val="0"/>
              <w:adjustRightInd w:val="0"/>
              <w:spacing w:line="240" w:lineRule="auto"/>
              <w:contextualSpacing w:val="0"/>
              <w:rPr>
                <w:del w:id="722" w:author="Arjan Kloosterboer" w:date="2017-09-21T12:02:00Z"/>
                <w:rFonts w:ascii="Calibri" w:hAnsi="Calibri" w:cs="Calibri"/>
                <w:color w:val="0F0F0F"/>
                <w:sz w:val="22"/>
                <w:szCs w:val="22"/>
                <w:lang w:eastAsia="en-US"/>
              </w:rPr>
            </w:pPr>
            <w:del w:id="723" w:author="Arjan Kloosterboer" w:date="2017-09-21T12:02:00Z">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Element.Name</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NIET-INGEZETENE</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ConnTarget.Cardinality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21BB26EF" w14:textId="0C3F0F10" w:rsidR="00847C61" w:rsidRPr="00751C18" w:rsidDel="00BD5684" w:rsidRDefault="00DE73DB" w:rsidP="00847C61">
            <w:pPr>
              <w:widowControl w:val="0"/>
              <w:autoSpaceDE w:val="0"/>
              <w:autoSpaceDN w:val="0"/>
              <w:adjustRightInd w:val="0"/>
              <w:spacing w:line="240" w:lineRule="auto"/>
              <w:contextualSpacing w:val="0"/>
              <w:rPr>
                <w:del w:id="724" w:author="Arjan Kloosterboer" w:date="2017-09-21T12:02:00Z"/>
                <w:rFonts w:ascii="Calibri" w:hAnsi="Calibri" w:cs="Calibri"/>
                <w:color w:val="0F0F0F"/>
                <w:sz w:val="22"/>
                <w:szCs w:val="22"/>
                <w:lang w:eastAsia="en-US"/>
              </w:rPr>
            </w:pPr>
            <w:del w:id="725" w:author="Arjan Kloosterboer" w:date="2017-09-21T12:02:00Z">
              <w:r w:rsidRPr="00751C18" w:rsidDel="00BD5684">
                <w:rPr>
                  <w:rFonts w:ascii="Arial" w:hAnsi="Arial" w:cs="Arial"/>
                  <w:szCs w:val="20"/>
                  <w:lang w:val="en-AU" w:eastAsia="en-US"/>
                </w:rPr>
                <w:fldChar w:fldCharType="begin" w:fldLock="1"/>
              </w:r>
              <w:r w:rsidR="00847C61" w:rsidRPr="00751C18"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Connector.Notes</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Een NIET-INGEZETENE is een specialisatie van OBJECT.</w:delText>
              </w:r>
              <w:r w:rsidRPr="00751C18" w:rsidDel="00BD5684">
                <w:rPr>
                  <w:rFonts w:ascii="Arial" w:hAnsi="Arial" w:cs="Arial"/>
                  <w:szCs w:val="20"/>
                  <w:lang w:val="en-AU" w:eastAsia="en-US"/>
                </w:rPr>
                <w:fldChar w:fldCharType="end"/>
              </w:r>
            </w:del>
          </w:p>
        </w:tc>
      </w:tr>
      <w:tr w:rsidR="00847C61" w:rsidRPr="00751C18" w:rsidDel="00BD5684" w14:paraId="02CDE83F" w14:textId="04DC4323" w:rsidTr="001B6785">
        <w:trPr>
          <w:trHeight w:hRule="exact" w:val="128"/>
          <w:del w:id="726" w:author="Arjan Kloosterboer" w:date="2017-09-21T12:02:00Z"/>
        </w:trPr>
        <w:tc>
          <w:tcPr>
            <w:tcW w:w="450" w:type="dxa"/>
            <w:tcBorders>
              <w:top w:val="nil"/>
              <w:left w:val="nil"/>
              <w:bottom w:val="nil"/>
              <w:right w:val="nil"/>
            </w:tcBorders>
          </w:tcPr>
          <w:p w14:paraId="303546CF" w14:textId="083377D4" w:rsidR="00847C61" w:rsidRPr="00751C18" w:rsidDel="00BD5684" w:rsidRDefault="00847C61" w:rsidP="00847C61">
            <w:pPr>
              <w:widowControl w:val="0"/>
              <w:autoSpaceDE w:val="0"/>
              <w:autoSpaceDN w:val="0"/>
              <w:adjustRightInd w:val="0"/>
              <w:spacing w:line="240" w:lineRule="auto"/>
              <w:contextualSpacing w:val="0"/>
              <w:rPr>
                <w:del w:id="727" w:author="Arjan Kloosterboer" w:date="2017-09-21T12:02: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6EA4B52" w14:textId="3988B344" w:rsidR="00847C61" w:rsidRPr="00751C18" w:rsidDel="00BD5684" w:rsidRDefault="00847C61" w:rsidP="00847C61">
            <w:pPr>
              <w:widowControl w:val="0"/>
              <w:autoSpaceDE w:val="0"/>
              <w:autoSpaceDN w:val="0"/>
              <w:adjustRightInd w:val="0"/>
              <w:spacing w:line="240" w:lineRule="auto"/>
              <w:contextualSpacing w:val="0"/>
              <w:rPr>
                <w:del w:id="728" w:author="Arjan Kloosterboer" w:date="2017-09-21T12:02:00Z"/>
                <w:rFonts w:ascii="Calibri" w:hAnsi="Calibri" w:cs="Calibri"/>
                <w:color w:val="0F0F0F"/>
                <w:sz w:val="22"/>
                <w:szCs w:val="22"/>
                <w:lang w:eastAsia="en-US"/>
              </w:rPr>
            </w:pPr>
          </w:p>
        </w:tc>
        <w:tc>
          <w:tcPr>
            <w:tcW w:w="6120" w:type="dxa"/>
            <w:tcBorders>
              <w:top w:val="nil"/>
              <w:left w:val="nil"/>
              <w:bottom w:val="nil"/>
              <w:right w:val="nil"/>
            </w:tcBorders>
          </w:tcPr>
          <w:p w14:paraId="65582D47" w14:textId="4C521AD5" w:rsidR="00847C61" w:rsidRPr="00751C18" w:rsidDel="00BD5684" w:rsidRDefault="00847C61" w:rsidP="00847C61">
            <w:pPr>
              <w:widowControl w:val="0"/>
              <w:autoSpaceDE w:val="0"/>
              <w:autoSpaceDN w:val="0"/>
              <w:adjustRightInd w:val="0"/>
              <w:spacing w:line="240" w:lineRule="auto"/>
              <w:contextualSpacing w:val="0"/>
              <w:rPr>
                <w:del w:id="729" w:author="Arjan Kloosterboer" w:date="2017-09-21T12:02:00Z"/>
                <w:rFonts w:ascii="Calibri" w:hAnsi="Calibri" w:cs="Calibri"/>
                <w:color w:val="0F0F0F"/>
                <w:sz w:val="22"/>
                <w:szCs w:val="22"/>
                <w:lang w:eastAsia="en-US"/>
              </w:rPr>
            </w:pPr>
          </w:p>
        </w:tc>
      </w:tr>
      <w:tr w:rsidR="00847C61" w:rsidRPr="00751C18" w14:paraId="3B0B309D" w14:textId="77777777" w:rsidTr="001B6785">
        <w:tc>
          <w:tcPr>
            <w:tcW w:w="450" w:type="dxa"/>
            <w:tcBorders>
              <w:top w:val="nil"/>
              <w:left w:val="nil"/>
              <w:bottom w:val="nil"/>
              <w:right w:val="nil"/>
            </w:tcBorders>
          </w:tcPr>
          <w:p w14:paraId="30535822"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868E062" w14:textId="156D919B"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A74B36B" w14:textId="2DD30EE6"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2A13E2F8" w14:textId="1D39A0D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APPARTEMENTSRECHT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7F7086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APPARTEMENTSRECHT is een specialisatie van OBJECT.</w:t>
            </w:r>
            <w:r w:rsidRPr="00751C18">
              <w:rPr>
                <w:rFonts w:ascii="Arial" w:hAnsi="Arial" w:cs="Arial"/>
                <w:szCs w:val="20"/>
                <w:lang w:val="en-AU" w:eastAsia="en-US"/>
              </w:rPr>
              <w:fldChar w:fldCharType="end"/>
            </w:r>
          </w:p>
        </w:tc>
      </w:tr>
      <w:tr w:rsidR="00847C61" w:rsidRPr="00751C18" w14:paraId="23EB2D1F" w14:textId="77777777" w:rsidTr="001B6785">
        <w:trPr>
          <w:trHeight w:hRule="exact" w:val="128"/>
        </w:trPr>
        <w:tc>
          <w:tcPr>
            <w:tcW w:w="450" w:type="dxa"/>
            <w:tcBorders>
              <w:top w:val="nil"/>
              <w:left w:val="nil"/>
              <w:bottom w:val="nil"/>
              <w:right w:val="nil"/>
            </w:tcBorders>
          </w:tcPr>
          <w:p w14:paraId="3754C9E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AD29F1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D2D74E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95409D7" w14:textId="77777777" w:rsidTr="001B6785">
        <w:tc>
          <w:tcPr>
            <w:tcW w:w="450" w:type="dxa"/>
            <w:tcBorders>
              <w:top w:val="nil"/>
              <w:left w:val="nil"/>
              <w:bottom w:val="nil"/>
              <w:right w:val="nil"/>
            </w:tcBorders>
          </w:tcPr>
          <w:p w14:paraId="102EB842"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B5F8614" w14:textId="0EA8AA4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AA79FC1" w14:textId="314F6365"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1BA89DEF" w14:textId="3171FA3D"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LIGPLAATS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EBFA61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LIGPLAATS is een specialisatie van OBJECT.</w:t>
            </w:r>
            <w:r w:rsidRPr="00751C18">
              <w:rPr>
                <w:rFonts w:ascii="Arial" w:hAnsi="Arial" w:cs="Arial"/>
                <w:szCs w:val="20"/>
                <w:lang w:val="en-AU" w:eastAsia="en-US"/>
              </w:rPr>
              <w:fldChar w:fldCharType="end"/>
            </w:r>
          </w:p>
        </w:tc>
      </w:tr>
      <w:tr w:rsidR="00847C61" w:rsidRPr="00751C18" w14:paraId="0407B332" w14:textId="77777777" w:rsidTr="001B6785">
        <w:trPr>
          <w:trHeight w:hRule="exact" w:val="128"/>
        </w:trPr>
        <w:tc>
          <w:tcPr>
            <w:tcW w:w="450" w:type="dxa"/>
            <w:tcBorders>
              <w:top w:val="nil"/>
              <w:left w:val="nil"/>
              <w:bottom w:val="nil"/>
              <w:right w:val="nil"/>
            </w:tcBorders>
          </w:tcPr>
          <w:p w14:paraId="780A412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C71D93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6A71CC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BB33D3B" w14:textId="77777777" w:rsidTr="001B6785">
        <w:tc>
          <w:tcPr>
            <w:tcW w:w="450" w:type="dxa"/>
            <w:tcBorders>
              <w:top w:val="nil"/>
              <w:left w:val="nil"/>
              <w:bottom w:val="nil"/>
              <w:right w:val="nil"/>
            </w:tcBorders>
          </w:tcPr>
          <w:p w14:paraId="367241E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8582D36" w14:textId="1CAB6D78"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9CB6415" w14:textId="43B54260"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1ACB4FF3" w14:textId="175608CD"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NUMMERAANDUIDING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4C6DA5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NUMMERAANDUIDING is een specialisatie van OBJECT.</w:t>
            </w:r>
            <w:r w:rsidRPr="00751C18">
              <w:rPr>
                <w:rFonts w:ascii="Arial" w:hAnsi="Arial" w:cs="Arial"/>
                <w:szCs w:val="20"/>
                <w:lang w:val="en-AU" w:eastAsia="en-US"/>
              </w:rPr>
              <w:fldChar w:fldCharType="end"/>
            </w:r>
          </w:p>
        </w:tc>
      </w:tr>
      <w:tr w:rsidR="00847C61" w:rsidRPr="00751C18" w14:paraId="620867B5" w14:textId="77777777" w:rsidTr="001B6785">
        <w:trPr>
          <w:trHeight w:hRule="exact" w:val="128"/>
        </w:trPr>
        <w:tc>
          <w:tcPr>
            <w:tcW w:w="450" w:type="dxa"/>
            <w:tcBorders>
              <w:top w:val="nil"/>
              <w:left w:val="nil"/>
              <w:bottom w:val="nil"/>
              <w:right w:val="nil"/>
            </w:tcBorders>
          </w:tcPr>
          <w:p w14:paraId="0640E36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261315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5AE12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3D8E160" w14:textId="77777777" w:rsidTr="001B6785">
        <w:tc>
          <w:tcPr>
            <w:tcW w:w="450" w:type="dxa"/>
            <w:tcBorders>
              <w:top w:val="nil"/>
              <w:left w:val="nil"/>
              <w:bottom w:val="nil"/>
              <w:right w:val="nil"/>
            </w:tcBorders>
          </w:tcPr>
          <w:p w14:paraId="777F65DD"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D73CAB1" w14:textId="6AD3158A"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E33C870" w14:textId="3E9BEC68"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739D25F5" w14:textId="191A36EB"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OVERIGE ADRESSEERBAAR OBJECT AANDUIDING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EC62DD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OVERIGE ADRESSEERBAAR OBJECT AANDUIDING is een specialisatie van OBJECT.</w:t>
            </w:r>
            <w:r w:rsidRPr="00751C18">
              <w:rPr>
                <w:rFonts w:ascii="Arial" w:hAnsi="Arial" w:cs="Arial"/>
                <w:szCs w:val="20"/>
                <w:lang w:val="en-AU" w:eastAsia="en-US"/>
              </w:rPr>
              <w:fldChar w:fldCharType="end"/>
            </w:r>
          </w:p>
        </w:tc>
      </w:tr>
      <w:tr w:rsidR="00847C61" w:rsidRPr="00751C18" w14:paraId="7FE572BC" w14:textId="77777777" w:rsidTr="001B6785">
        <w:trPr>
          <w:trHeight w:hRule="exact" w:val="128"/>
        </w:trPr>
        <w:tc>
          <w:tcPr>
            <w:tcW w:w="450" w:type="dxa"/>
            <w:tcBorders>
              <w:top w:val="nil"/>
              <w:left w:val="nil"/>
              <w:bottom w:val="nil"/>
              <w:right w:val="nil"/>
            </w:tcBorders>
          </w:tcPr>
          <w:p w14:paraId="724B051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30F9F7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966981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B606462" w14:textId="77777777" w:rsidTr="001B6785">
        <w:tc>
          <w:tcPr>
            <w:tcW w:w="450" w:type="dxa"/>
            <w:tcBorders>
              <w:top w:val="nil"/>
              <w:left w:val="nil"/>
              <w:bottom w:val="nil"/>
              <w:right w:val="nil"/>
            </w:tcBorders>
          </w:tcPr>
          <w:p w14:paraId="206F81F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0D9E1AE" w14:textId="329BBEA8"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1B3C133" w14:textId="3D93E19F"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1807BE70" w14:textId="0BB2939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OVERIG GEBOUWD 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C217A5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OVERIG GEBOUWD OBJECT is een specialisatie van OBJECT.</w:t>
            </w:r>
            <w:r w:rsidRPr="00751C18">
              <w:rPr>
                <w:rFonts w:ascii="Arial" w:hAnsi="Arial" w:cs="Arial"/>
                <w:szCs w:val="20"/>
                <w:lang w:val="en-AU" w:eastAsia="en-US"/>
              </w:rPr>
              <w:fldChar w:fldCharType="end"/>
            </w:r>
          </w:p>
        </w:tc>
      </w:tr>
      <w:tr w:rsidR="00847C61" w:rsidRPr="00751C18" w14:paraId="2391C006" w14:textId="77777777" w:rsidTr="001B6785">
        <w:trPr>
          <w:trHeight w:hRule="exact" w:val="128"/>
        </w:trPr>
        <w:tc>
          <w:tcPr>
            <w:tcW w:w="450" w:type="dxa"/>
            <w:tcBorders>
              <w:top w:val="nil"/>
              <w:left w:val="nil"/>
              <w:bottom w:val="nil"/>
              <w:right w:val="nil"/>
            </w:tcBorders>
          </w:tcPr>
          <w:p w14:paraId="2BF7BD5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A28C11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883CE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FC1B161" w14:textId="77777777" w:rsidTr="001B6785">
        <w:tc>
          <w:tcPr>
            <w:tcW w:w="450" w:type="dxa"/>
            <w:tcBorders>
              <w:top w:val="nil"/>
              <w:left w:val="nil"/>
              <w:bottom w:val="nil"/>
              <w:right w:val="nil"/>
            </w:tcBorders>
          </w:tcPr>
          <w:p w14:paraId="29807D0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4916A9" w14:textId="67E972B0"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BF7362D" w14:textId="40899FB6"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5E61B96" w14:textId="0B5207A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lastRenderedPageBreak/>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 xml:space="preserve">OVERIG </w:t>
            </w:r>
            <w:ins w:id="730" w:author="Arjan Kloosterboer" w:date="2017-09-21T12:00:00Z">
              <w:r w:rsidR="00BD5684">
                <w:rPr>
                  <w:rFonts w:ascii="Calibri" w:hAnsi="Calibri" w:cs="Calibri"/>
                  <w:color w:val="0F0F0F"/>
                  <w:sz w:val="22"/>
                  <w:szCs w:val="22"/>
                  <w:lang w:eastAsia="en-US"/>
                </w:rPr>
                <w:t>BENOEMD</w:t>
              </w:r>
            </w:ins>
            <w:r w:rsidR="00847C61" w:rsidRPr="00751C18">
              <w:rPr>
                <w:rFonts w:ascii="Calibri" w:hAnsi="Calibri" w:cs="Calibri"/>
                <w:color w:val="0F0F0F"/>
                <w:sz w:val="22"/>
                <w:szCs w:val="22"/>
                <w:lang w:eastAsia="en-US"/>
              </w:rPr>
              <w:t>TERREIN</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7BD2F0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lastRenderedPageBreak/>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OVERIG TERREIN is een specialisatie van OBJECT.</w:t>
            </w:r>
            <w:r w:rsidRPr="00751C18">
              <w:rPr>
                <w:rFonts w:ascii="Arial" w:hAnsi="Arial" w:cs="Arial"/>
                <w:szCs w:val="20"/>
                <w:lang w:val="en-AU" w:eastAsia="en-US"/>
              </w:rPr>
              <w:fldChar w:fldCharType="end"/>
            </w:r>
          </w:p>
        </w:tc>
      </w:tr>
      <w:tr w:rsidR="00847C61" w:rsidRPr="00751C18" w14:paraId="447EDC2D" w14:textId="77777777" w:rsidTr="001B6785">
        <w:trPr>
          <w:trHeight w:hRule="exact" w:val="128"/>
        </w:trPr>
        <w:tc>
          <w:tcPr>
            <w:tcW w:w="450" w:type="dxa"/>
            <w:tcBorders>
              <w:top w:val="nil"/>
              <w:left w:val="nil"/>
              <w:bottom w:val="nil"/>
              <w:right w:val="nil"/>
            </w:tcBorders>
          </w:tcPr>
          <w:p w14:paraId="64BE928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E0933E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21897A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6711B27" w14:textId="77777777" w:rsidTr="001B6785">
        <w:tc>
          <w:tcPr>
            <w:tcW w:w="450" w:type="dxa"/>
            <w:tcBorders>
              <w:top w:val="nil"/>
              <w:left w:val="nil"/>
              <w:bottom w:val="nil"/>
              <w:right w:val="nil"/>
            </w:tcBorders>
          </w:tcPr>
          <w:p w14:paraId="51D1838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DAF1845" w14:textId="1A4A5649"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1430D8B" w14:textId="38DE74C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46B7EB7" w14:textId="23A55FF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STANDPLAATS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AE8F7A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STANDPLAATS is een specialisatie van OBJECT.</w:t>
            </w:r>
            <w:r w:rsidRPr="00751C18">
              <w:rPr>
                <w:rFonts w:ascii="Arial" w:hAnsi="Arial" w:cs="Arial"/>
                <w:szCs w:val="20"/>
                <w:lang w:val="en-AU" w:eastAsia="en-US"/>
              </w:rPr>
              <w:fldChar w:fldCharType="end"/>
            </w:r>
          </w:p>
        </w:tc>
      </w:tr>
      <w:tr w:rsidR="00847C61" w:rsidRPr="00751C18" w14:paraId="7DEDBC80" w14:textId="77777777" w:rsidTr="001B6785">
        <w:trPr>
          <w:trHeight w:hRule="exact" w:val="128"/>
        </w:trPr>
        <w:tc>
          <w:tcPr>
            <w:tcW w:w="450" w:type="dxa"/>
            <w:tcBorders>
              <w:top w:val="nil"/>
              <w:left w:val="nil"/>
              <w:bottom w:val="nil"/>
              <w:right w:val="nil"/>
            </w:tcBorders>
          </w:tcPr>
          <w:p w14:paraId="6C2B996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FAA11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A6709C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67F4FBA" w14:textId="77777777" w:rsidTr="001B6785">
        <w:tc>
          <w:tcPr>
            <w:tcW w:w="450" w:type="dxa"/>
            <w:tcBorders>
              <w:top w:val="nil"/>
              <w:left w:val="nil"/>
              <w:bottom w:val="nil"/>
              <w:right w:val="nil"/>
            </w:tcBorders>
          </w:tcPr>
          <w:p w14:paraId="24656BB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1E23700" w14:textId="0078B9B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E64EDF1" w14:textId="1578E6D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1090274" w14:textId="0E89E706"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VERBLIJFSOBJECT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1AFF60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VERBLIJFSOBJECT is een specialisatie van OBJECT.</w:t>
            </w:r>
            <w:r w:rsidRPr="00751C18">
              <w:rPr>
                <w:rFonts w:ascii="Arial" w:hAnsi="Arial" w:cs="Arial"/>
                <w:szCs w:val="20"/>
                <w:lang w:val="en-AU" w:eastAsia="en-US"/>
              </w:rPr>
              <w:fldChar w:fldCharType="end"/>
            </w:r>
          </w:p>
        </w:tc>
      </w:tr>
      <w:tr w:rsidR="00847C61" w:rsidRPr="00751C18" w14:paraId="29EA2528" w14:textId="77777777" w:rsidTr="001B6785">
        <w:trPr>
          <w:trHeight w:hRule="exact" w:val="128"/>
        </w:trPr>
        <w:tc>
          <w:tcPr>
            <w:tcW w:w="450" w:type="dxa"/>
            <w:tcBorders>
              <w:top w:val="nil"/>
              <w:left w:val="nil"/>
              <w:bottom w:val="nil"/>
              <w:right w:val="nil"/>
            </w:tcBorders>
          </w:tcPr>
          <w:p w14:paraId="7D2267D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BF671B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874F51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03E8FDE" w14:textId="77777777" w:rsidTr="001B6785">
        <w:tc>
          <w:tcPr>
            <w:tcW w:w="450" w:type="dxa"/>
            <w:tcBorders>
              <w:top w:val="nil"/>
              <w:left w:val="nil"/>
              <w:bottom w:val="nil"/>
              <w:right w:val="nil"/>
            </w:tcBorders>
          </w:tcPr>
          <w:p w14:paraId="16A027C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923CD20" w14:textId="7612262A"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D80FC73" w14:textId="7461EF95"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2861879E" w14:textId="095573E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09C88F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VESTIGING is een specialisatie van OBJECT.</w:t>
            </w:r>
            <w:r w:rsidRPr="00751C18">
              <w:rPr>
                <w:rFonts w:ascii="Arial" w:hAnsi="Arial" w:cs="Arial"/>
                <w:szCs w:val="20"/>
                <w:lang w:val="en-AU" w:eastAsia="en-US"/>
              </w:rPr>
              <w:fldChar w:fldCharType="end"/>
            </w:r>
          </w:p>
        </w:tc>
      </w:tr>
      <w:tr w:rsidR="00847C61" w:rsidRPr="00751C18" w14:paraId="7AA1BB13" w14:textId="77777777" w:rsidTr="001B6785">
        <w:trPr>
          <w:trHeight w:hRule="exact" w:val="128"/>
        </w:trPr>
        <w:tc>
          <w:tcPr>
            <w:tcW w:w="450" w:type="dxa"/>
            <w:tcBorders>
              <w:top w:val="nil"/>
              <w:left w:val="nil"/>
              <w:bottom w:val="nil"/>
              <w:right w:val="nil"/>
            </w:tcBorders>
          </w:tcPr>
          <w:p w14:paraId="0B221D54"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6CBE5A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735EBB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38B2132" w14:textId="77777777" w:rsidTr="001B6785">
        <w:tc>
          <w:tcPr>
            <w:tcW w:w="450" w:type="dxa"/>
            <w:tcBorders>
              <w:top w:val="nil"/>
              <w:left w:val="nil"/>
              <w:bottom w:val="nil"/>
              <w:right w:val="nil"/>
            </w:tcBorders>
          </w:tcPr>
          <w:p w14:paraId="2992CD0D"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FD13D04" w14:textId="672030EA"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191EC5BB" w14:textId="1C413B8E"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C945366" w14:textId="45EA58A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KADASTRAAL PERCEEL</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150604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KADASTRAAL PERCEEL is een specialisatie van OBJECT.</w:t>
            </w:r>
            <w:r w:rsidRPr="00751C18">
              <w:rPr>
                <w:rFonts w:ascii="Arial" w:hAnsi="Arial" w:cs="Arial"/>
                <w:szCs w:val="20"/>
                <w:lang w:val="en-AU" w:eastAsia="en-US"/>
              </w:rPr>
              <w:fldChar w:fldCharType="end"/>
            </w:r>
          </w:p>
        </w:tc>
      </w:tr>
      <w:tr w:rsidR="00063B2C" w:rsidRPr="00751C18" w14:paraId="0150ABDE" w14:textId="77777777" w:rsidTr="001B6785">
        <w:tc>
          <w:tcPr>
            <w:tcW w:w="450" w:type="dxa"/>
            <w:tcBorders>
              <w:top w:val="nil"/>
              <w:left w:val="nil"/>
              <w:bottom w:val="nil"/>
              <w:right w:val="nil"/>
            </w:tcBorders>
          </w:tcPr>
          <w:p w14:paraId="30CC1D39" w14:textId="77777777" w:rsidR="00063B2C" w:rsidRPr="00751C18" w:rsidRDefault="00063B2C"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2F0E6DF" w14:textId="77777777" w:rsidR="00063B2C" w:rsidRPr="00751C18" w:rsidRDefault="00063B2C" w:rsidP="00063B2C">
            <w:pPr>
              <w:widowControl w:val="0"/>
              <w:autoSpaceDE w:val="0"/>
              <w:autoSpaceDN w:val="0"/>
              <w:adjustRightInd w:val="0"/>
              <w:spacing w:line="240" w:lineRule="auto"/>
              <w:contextualSpacing w:val="0"/>
              <w:rPr>
                <w:ins w:id="731" w:author="Arjan Kloosterboer" w:date="2017-09-21T12:07:00Z"/>
                <w:rFonts w:ascii="Calibri" w:hAnsi="Calibri" w:cs="Calibri"/>
                <w:color w:val="0F0F0F"/>
                <w:sz w:val="22"/>
                <w:szCs w:val="22"/>
                <w:lang w:eastAsia="en-US"/>
              </w:rPr>
            </w:pPr>
            <w:ins w:id="732" w:author="Arjan Kloosterboer" w:date="2017-09-21T12:07: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5ED5CE5A" w14:textId="3DAB2225" w:rsidR="00063B2C" w:rsidRPr="00751C18" w:rsidRDefault="00063B2C" w:rsidP="00063B2C">
            <w:pPr>
              <w:widowControl w:val="0"/>
              <w:autoSpaceDE w:val="0"/>
              <w:autoSpaceDN w:val="0"/>
              <w:adjustRightInd w:val="0"/>
              <w:spacing w:line="240" w:lineRule="auto"/>
              <w:contextualSpacing w:val="0"/>
              <w:rPr>
                <w:ins w:id="733" w:author="Arjan Kloosterboer" w:date="2017-09-21T12:07:00Z"/>
                <w:rFonts w:ascii="Calibri" w:hAnsi="Calibri" w:cs="Calibri"/>
                <w:color w:val="0F0F0F"/>
                <w:sz w:val="22"/>
                <w:szCs w:val="22"/>
                <w:lang w:eastAsia="en-US"/>
              </w:rPr>
            </w:pPr>
            <w:ins w:id="734" w:author="Arjan Kloosterboer" w:date="2017-09-21T12:07:00Z">
              <w:r w:rsidRPr="00751C18">
                <w:rPr>
                  <w:rFonts w:ascii="Calibri" w:hAnsi="Calibri" w:cs="Calibri"/>
                  <w:color w:val="0F0F0F"/>
                  <w:sz w:val="22"/>
                  <w:szCs w:val="22"/>
                  <w:lang w:eastAsia="en-US"/>
                </w:rPr>
                <w:t xml:space="preserve">  </w:t>
              </w:r>
            </w:ins>
            <w:ins w:id="735" w:author="Arjan Kloosterboer" w:date="2017-09-21T12:08:00Z">
              <w:r>
                <w:rPr>
                  <w:rFonts w:ascii="Calibri" w:hAnsi="Calibri" w:cs="Calibri"/>
                  <w:color w:val="0F0F0F"/>
                  <w:sz w:val="22"/>
                  <w:szCs w:val="22"/>
                  <w:lang w:eastAsia="en-US"/>
                </w:rPr>
                <w:t>is</w:t>
              </w:r>
            </w:ins>
          </w:p>
          <w:p w14:paraId="2189D8F1" w14:textId="42EE1A29" w:rsidR="00063B2C" w:rsidRPr="00751C18" w:rsidRDefault="00063B2C" w:rsidP="00063B2C">
            <w:pPr>
              <w:widowControl w:val="0"/>
              <w:autoSpaceDE w:val="0"/>
              <w:autoSpaceDN w:val="0"/>
              <w:adjustRightInd w:val="0"/>
              <w:spacing w:line="240" w:lineRule="auto"/>
              <w:contextualSpacing w:val="0"/>
              <w:rPr>
                <w:rFonts w:ascii="Arial" w:hAnsi="Arial" w:cs="Arial"/>
                <w:szCs w:val="20"/>
                <w:lang w:val="en-AU" w:eastAsia="en-US"/>
              </w:rPr>
            </w:pPr>
            <w:ins w:id="736" w:author="Arjan Kloosterboer" w:date="2017-09-21T12:11:00Z">
              <w:r>
                <w:rPr>
                  <w:rFonts w:ascii="Calibri" w:hAnsi="Calibri" w:cs="Calibri"/>
                  <w:color w:val="0F0F0F"/>
                  <w:sz w:val="22"/>
                  <w:szCs w:val="22"/>
                  <w:lang w:eastAsia="en-US"/>
                </w:rPr>
                <w:t>REISDOCUMENT</w:t>
              </w:r>
            </w:ins>
            <w:ins w:id="737" w:author="Arjan Kloosterboer" w:date="2017-09-21T12:07:00Z">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40546919" w14:textId="282146FF" w:rsidR="00063B2C" w:rsidRPr="00063B2C" w:rsidRDefault="00063B2C" w:rsidP="00847C61">
            <w:pPr>
              <w:widowControl w:val="0"/>
              <w:autoSpaceDE w:val="0"/>
              <w:autoSpaceDN w:val="0"/>
              <w:adjustRightInd w:val="0"/>
              <w:spacing w:line="240" w:lineRule="auto"/>
              <w:contextualSpacing w:val="0"/>
              <w:rPr>
                <w:rFonts w:asciiTheme="minorHAnsi" w:hAnsiTheme="minorHAnsi" w:cstheme="minorHAnsi"/>
                <w:sz w:val="22"/>
                <w:szCs w:val="22"/>
                <w:lang w:eastAsia="en-US"/>
              </w:rPr>
            </w:pPr>
            <w:ins w:id="738" w:author="Arjan Kloosterboer" w:date="2017-09-21T12:09:00Z">
              <w:r w:rsidRPr="00063B2C">
                <w:rPr>
                  <w:rFonts w:asciiTheme="minorHAnsi" w:hAnsiTheme="minorHAnsi" w:cstheme="minorHAnsi"/>
                  <w:sz w:val="22"/>
                  <w:szCs w:val="22"/>
                  <w:lang w:eastAsia="en-US"/>
                </w:rPr>
                <w:t xml:space="preserve">Een </w:t>
              </w:r>
            </w:ins>
            <w:ins w:id="739" w:author="Arjan Kloosterboer" w:date="2017-09-21T12:11:00Z">
              <w:r>
                <w:rPr>
                  <w:rFonts w:asciiTheme="minorHAnsi" w:hAnsiTheme="minorHAnsi" w:cstheme="minorHAnsi"/>
                  <w:sz w:val="22"/>
                  <w:szCs w:val="22"/>
                  <w:lang w:eastAsia="en-US"/>
                </w:rPr>
                <w:t>REISDOCUMENT</w:t>
              </w:r>
            </w:ins>
            <w:ins w:id="740" w:author="Arjan Kloosterboer" w:date="2017-09-21T12:09:00Z">
              <w:r w:rsidRPr="00063B2C">
                <w:rPr>
                  <w:rFonts w:asciiTheme="minorHAnsi" w:hAnsiTheme="minorHAnsi" w:cstheme="minorHAnsi"/>
                  <w:sz w:val="22"/>
                  <w:szCs w:val="22"/>
                  <w:lang w:eastAsia="en-US"/>
                </w:rPr>
                <w:t xml:space="preserve"> is een ‘specialisatie’ van OBJECT.</w:t>
              </w:r>
            </w:ins>
          </w:p>
        </w:tc>
      </w:tr>
      <w:tr w:rsidR="00063B2C" w:rsidRPr="00751C18" w14:paraId="7B5F00E0" w14:textId="77777777" w:rsidTr="001B6785">
        <w:trPr>
          <w:ins w:id="741" w:author="Arjan Kloosterboer" w:date="2017-09-21T12:11:00Z"/>
        </w:trPr>
        <w:tc>
          <w:tcPr>
            <w:tcW w:w="450" w:type="dxa"/>
            <w:tcBorders>
              <w:top w:val="nil"/>
              <w:left w:val="nil"/>
              <w:bottom w:val="nil"/>
              <w:right w:val="nil"/>
            </w:tcBorders>
          </w:tcPr>
          <w:p w14:paraId="69E59587" w14:textId="77777777" w:rsidR="00063B2C" w:rsidRPr="00751C18" w:rsidRDefault="00063B2C" w:rsidP="00063B2C">
            <w:pPr>
              <w:widowControl w:val="0"/>
              <w:autoSpaceDE w:val="0"/>
              <w:autoSpaceDN w:val="0"/>
              <w:adjustRightInd w:val="0"/>
              <w:spacing w:line="240" w:lineRule="auto"/>
              <w:contextualSpacing w:val="0"/>
              <w:rPr>
                <w:ins w:id="742" w:author="Arjan Kloosterboer" w:date="2017-09-21T12:11: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08E34F1" w14:textId="77777777" w:rsidR="00063B2C" w:rsidRPr="00751C18" w:rsidRDefault="00063B2C" w:rsidP="00063B2C">
            <w:pPr>
              <w:widowControl w:val="0"/>
              <w:autoSpaceDE w:val="0"/>
              <w:autoSpaceDN w:val="0"/>
              <w:adjustRightInd w:val="0"/>
              <w:spacing w:line="240" w:lineRule="auto"/>
              <w:contextualSpacing w:val="0"/>
              <w:rPr>
                <w:ins w:id="743" w:author="Arjan Kloosterboer" w:date="2017-09-21T12:11:00Z"/>
                <w:rFonts w:ascii="Calibri" w:hAnsi="Calibri" w:cs="Calibri"/>
                <w:color w:val="0F0F0F"/>
                <w:sz w:val="22"/>
                <w:szCs w:val="22"/>
                <w:lang w:eastAsia="en-US"/>
              </w:rPr>
            </w:pPr>
            <w:ins w:id="744" w:author="Arjan Kloosterboer" w:date="2017-09-21T12:11: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1A91F2FF" w14:textId="77777777" w:rsidR="00063B2C" w:rsidRPr="00751C18" w:rsidRDefault="00063B2C" w:rsidP="00063B2C">
            <w:pPr>
              <w:widowControl w:val="0"/>
              <w:autoSpaceDE w:val="0"/>
              <w:autoSpaceDN w:val="0"/>
              <w:adjustRightInd w:val="0"/>
              <w:spacing w:line="240" w:lineRule="auto"/>
              <w:contextualSpacing w:val="0"/>
              <w:rPr>
                <w:ins w:id="745" w:author="Arjan Kloosterboer" w:date="2017-09-21T12:11:00Z"/>
                <w:rFonts w:ascii="Calibri" w:hAnsi="Calibri" w:cs="Calibri"/>
                <w:color w:val="0F0F0F"/>
                <w:sz w:val="22"/>
                <w:szCs w:val="22"/>
                <w:lang w:eastAsia="en-US"/>
              </w:rPr>
            </w:pPr>
            <w:ins w:id="746" w:author="Arjan Kloosterboer" w:date="2017-09-21T12:11: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27A64D7C" w14:textId="3CF92661" w:rsidR="00063B2C" w:rsidRPr="00751C18" w:rsidRDefault="00063B2C" w:rsidP="00063B2C">
            <w:pPr>
              <w:widowControl w:val="0"/>
              <w:autoSpaceDE w:val="0"/>
              <w:autoSpaceDN w:val="0"/>
              <w:adjustRightInd w:val="0"/>
              <w:spacing w:line="240" w:lineRule="auto"/>
              <w:contextualSpacing w:val="0"/>
              <w:rPr>
                <w:ins w:id="747" w:author="Arjan Kloosterboer" w:date="2017-09-21T12:11:00Z"/>
                <w:rFonts w:ascii="Arial" w:hAnsi="Arial" w:cs="Arial"/>
                <w:szCs w:val="20"/>
                <w:lang w:val="en-AU" w:eastAsia="en-US"/>
              </w:rPr>
            </w:pPr>
            <w:ins w:id="748" w:author="Arjan Kloosterboer" w:date="2017-09-21T12:11:00Z">
              <w:r w:rsidRPr="00273F7D">
                <w:rPr>
                  <w:rFonts w:eastAsia="Batang"/>
                </w:rPr>
                <w:t>BEGROEID TERREINDEEL</w:t>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31F76809" w14:textId="743A23C1" w:rsidR="00063B2C" w:rsidRPr="00063B2C" w:rsidRDefault="00063B2C" w:rsidP="00063B2C">
            <w:pPr>
              <w:widowControl w:val="0"/>
              <w:autoSpaceDE w:val="0"/>
              <w:autoSpaceDN w:val="0"/>
              <w:adjustRightInd w:val="0"/>
              <w:spacing w:line="240" w:lineRule="auto"/>
              <w:contextualSpacing w:val="0"/>
              <w:rPr>
                <w:ins w:id="749" w:author="Arjan Kloosterboer" w:date="2017-09-21T12:11:00Z"/>
                <w:rFonts w:asciiTheme="minorHAnsi" w:hAnsiTheme="minorHAnsi" w:cstheme="minorHAnsi"/>
                <w:sz w:val="22"/>
                <w:szCs w:val="22"/>
                <w:lang w:eastAsia="en-US"/>
              </w:rPr>
            </w:pPr>
            <w:ins w:id="750" w:author="Arjan Kloosterboer" w:date="2017-09-21T12:11:00Z">
              <w:r w:rsidRPr="00063B2C">
                <w:rPr>
                  <w:rFonts w:asciiTheme="minorHAnsi" w:hAnsiTheme="minorHAnsi" w:cstheme="minorHAnsi"/>
                  <w:sz w:val="22"/>
                  <w:szCs w:val="22"/>
                  <w:lang w:eastAsia="en-US"/>
                </w:rPr>
                <w:t xml:space="preserve">Een </w:t>
              </w:r>
              <w:r w:rsidRPr="00273F7D">
                <w:rPr>
                  <w:rFonts w:eastAsia="Batang"/>
                </w:rPr>
                <w:t>BEGROEID TERREINDEEL</w:t>
              </w:r>
              <w:r w:rsidRPr="00063B2C">
                <w:rPr>
                  <w:rFonts w:asciiTheme="minorHAnsi" w:hAnsiTheme="minorHAnsi" w:cstheme="minorHAnsi"/>
                  <w:sz w:val="22"/>
                  <w:szCs w:val="22"/>
                  <w:lang w:eastAsia="en-US"/>
                </w:rPr>
                <w:t xml:space="preserve"> is een ‘specialisatie’ van OBJECT.</w:t>
              </w:r>
            </w:ins>
          </w:p>
        </w:tc>
      </w:tr>
      <w:tr w:rsidR="00063B2C" w:rsidRPr="00751C18" w14:paraId="3E98C9BB" w14:textId="77777777" w:rsidTr="001B6785">
        <w:trPr>
          <w:ins w:id="751" w:author="Arjan Kloosterboer" w:date="2017-09-21T12:11:00Z"/>
        </w:trPr>
        <w:tc>
          <w:tcPr>
            <w:tcW w:w="450" w:type="dxa"/>
            <w:tcBorders>
              <w:top w:val="nil"/>
              <w:left w:val="nil"/>
              <w:bottom w:val="nil"/>
              <w:right w:val="nil"/>
            </w:tcBorders>
          </w:tcPr>
          <w:p w14:paraId="5AD5FA9D" w14:textId="77777777" w:rsidR="00063B2C" w:rsidRPr="00751C18" w:rsidRDefault="00063B2C" w:rsidP="00063B2C">
            <w:pPr>
              <w:widowControl w:val="0"/>
              <w:autoSpaceDE w:val="0"/>
              <w:autoSpaceDN w:val="0"/>
              <w:adjustRightInd w:val="0"/>
              <w:spacing w:line="240" w:lineRule="auto"/>
              <w:contextualSpacing w:val="0"/>
              <w:rPr>
                <w:ins w:id="752" w:author="Arjan Kloosterboer" w:date="2017-09-21T12:11: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BEF4C80" w14:textId="77777777" w:rsidR="00063B2C" w:rsidRPr="00751C18" w:rsidRDefault="00063B2C" w:rsidP="00063B2C">
            <w:pPr>
              <w:widowControl w:val="0"/>
              <w:autoSpaceDE w:val="0"/>
              <w:autoSpaceDN w:val="0"/>
              <w:adjustRightInd w:val="0"/>
              <w:spacing w:line="240" w:lineRule="auto"/>
              <w:contextualSpacing w:val="0"/>
              <w:rPr>
                <w:ins w:id="753" w:author="Arjan Kloosterboer" w:date="2017-09-21T12:12:00Z"/>
                <w:rFonts w:ascii="Calibri" w:hAnsi="Calibri" w:cs="Calibri"/>
                <w:color w:val="0F0F0F"/>
                <w:sz w:val="22"/>
                <w:szCs w:val="22"/>
                <w:lang w:eastAsia="en-US"/>
              </w:rPr>
            </w:pPr>
            <w:ins w:id="754" w:author="Arjan Kloosterboer" w:date="2017-09-21T12:12: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2656B86C" w14:textId="77777777" w:rsidR="00063B2C" w:rsidRPr="00751C18" w:rsidRDefault="00063B2C" w:rsidP="00063B2C">
            <w:pPr>
              <w:widowControl w:val="0"/>
              <w:autoSpaceDE w:val="0"/>
              <w:autoSpaceDN w:val="0"/>
              <w:adjustRightInd w:val="0"/>
              <w:spacing w:line="240" w:lineRule="auto"/>
              <w:contextualSpacing w:val="0"/>
              <w:rPr>
                <w:ins w:id="755" w:author="Arjan Kloosterboer" w:date="2017-09-21T12:12:00Z"/>
                <w:rFonts w:ascii="Calibri" w:hAnsi="Calibri" w:cs="Calibri"/>
                <w:color w:val="0F0F0F"/>
                <w:sz w:val="22"/>
                <w:szCs w:val="22"/>
                <w:lang w:eastAsia="en-US"/>
              </w:rPr>
            </w:pPr>
            <w:ins w:id="756" w:author="Arjan Kloosterboer" w:date="2017-09-21T12:12: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5DFC4980" w14:textId="253CE29C" w:rsidR="00063B2C" w:rsidRPr="00E63B4B" w:rsidRDefault="00063B2C" w:rsidP="00063B2C">
            <w:pPr>
              <w:widowControl w:val="0"/>
              <w:autoSpaceDE w:val="0"/>
              <w:autoSpaceDN w:val="0"/>
              <w:adjustRightInd w:val="0"/>
              <w:spacing w:line="240" w:lineRule="auto"/>
              <w:contextualSpacing w:val="0"/>
              <w:rPr>
                <w:ins w:id="757" w:author="Arjan Kloosterboer" w:date="2017-09-21T12:11:00Z"/>
                <w:rFonts w:ascii="Arial" w:hAnsi="Arial" w:cs="Arial"/>
                <w:szCs w:val="20"/>
                <w:lang w:eastAsia="en-US"/>
              </w:rPr>
            </w:pPr>
            <w:ins w:id="758" w:author="Arjan Kloosterboer" w:date="2017-09-21T12:12:00Z">
              <w:r>
                <w:rPr>
                  <w:rFonts w:ascii="Calibri" w:hAnsi="Calibri" w:cs="Calibri"/>
                  <w:color w:val="0F0F0F"/>
                  <w:sz w:val="22"/>
                  <w:szCs w:val="22"/>
                  <w:lang w:eastAsia="en-US"/>
                </w:rPr>
                <w:t xml:space="preserve">FUNCTIONEEL GEBIED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329CA5FE" w14:textId="7642D35A" w:rsidR="00063B2C" w:rsidRPr="00063B2C" w:rsidRDefault="00063B2C" w:rsidP="00063B2C">
            <w:pPr>
              <w:widowControl w:val="0"/>
              <w:autoSpaceDE w:val="0"/>
              <w:autoSpaceDN w:val="0"/>
              <w:adjustRightInd w:val="0"/>
              <w:spacing w:line="240" w:lineRule="auto"/>
              <w:contextualSpacing w:val="0"/>
              <w:rPr>
                <w:ins w:id="759" w:author="Arjan Kloosterboer" w:date="2017-09-21T12:11:00Z"/>
                <w:rFonts w:asciiTheme="minorHAnsi" w:hAnsiTheme="minorHAnsi" w:cstheme="minorHAnsi"/>
                <w:sz w:val="22"/>
                <w:szCs w:val="22"/>
                <w:lang w:eastAsia="en-US"/>
              </w:rPr>
            </w:pPr>
            <w:ins w:id="760" w:author="Arjan Kloosterboer" w:date="2017-09-21T12:12:00Z">
              <w:r w:rsidRPr="00063B2C">
                <w:rPr>
                  <w:rFonts w:asciiTheme="minorHAnsi" w:hAnsiTheme="minorHAnsi" w:cstheme="minorHAnsi"/>
                  <w:sz w:val="22"/>
                  <w:szCs w:val="22"/>
                  <w:lang w:eastAsia="en-US"/>
                </w:rPr>
                <w:t xml:space="preserve">Een </w:t>
              </w:r>
            </w:ins>
            <w:ins w:id="761" w:author="Arjan Kloosterboer" w:date="2017-09-21T12:13:00Z">
              <w:r>
                <w:rPr>
                  <w:rFonts w:asciiTheme="minorHAnsi" w:hAnsiTheme="minorHAnsi" w:cstheme="minorHAnsi"/>
                  <w:sz w:val="22"/>
                  <w:szCs w:val="22"/>
                  <w:lang w:eastAsia="en-US"/>
                </w:rPr>
                <w:t>FUNCTIONEEL GEBIED</w:t>
              </w:r>
            </w:ins>
            <w:ins w:id="762" w:author="Arjan Kloosterboer" w:date="2017-09-21T12:12:00Z">
              <w:r w:rsidRPr="00063B2C">
                <w:rPr>
                  <w:rFonts w:asciiTheme="minorHAnsi" w:hAnsiTheme="minorHAnsi" w:cstheme="minorHAnsi"/>
                  <w:sz w:val="22"/>
                  <w:szCs w:val="22"/>
                  <w:lang w:eastAsia="en-US"/>
                </w:rPr>
                <w:t xml:space="preserve"> is een ‘specialisatie’ van OBJECT.</w:t>
              </w:r>
            </w:ins>
          </w:p>
        </w:tc>
      </w:tr>
      <w:tr w:rsidR="00063B2C" w:rsidRPr="00751C18" w14:paraId="1C47EDDC" w14:textId="77777777" w:rsidTr="001B6785">
        <w:trPr>
          <w:ins w:id="763" w:author="Arjan Kloosterboer" w:date="2017-09-21T12:13:00Z"/>
        </w:trPr>
        <w:tc>
          <w:tcPr>
            <w:tcW w:w="450" w:type="dxa"/>
            <w:tcBorders>
              <w:top w:val="nil"/>
              <w:left w:val="nil"/>
              <w:bottom w:val="nil"/>
              <w:right w:val="nil"/>
            </w:tcBorders>
          </w:tcPr>
          <w:p w14:paraId="08BBB2AD" w14:textId="77777777" w:rsidR="00063B2C" w:rsidRPr="00751C18" w:rsidRDefault="00063B2C" w:rsidP="00063B2C">
            <w:pPr>
              <w:widowControl w:val="0"/>
              <w:autoSpaceDE w:val="0"/>
              <w:autoSpaceDN w:val="0"/>
              <w:adjustRightInd w:val="0"/>
              <w:spacing w:line="240" w:lineRule="auto"/>
              <w:contextualSpacing w:val="0"/>
              <w:rPr>
                <w:ins w:id="764" w:author="Arjan Kloosterboer" w:date="2017-09-21T12:13: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DCC35B9" w14:textId="77777777" w:rsidR="00063B2C" w:rsidRPr="00751C18" w:rsidRDefault="00063B2C" w:rsidP="00063B2C">
            <w:pPr>
              <w:widowControl w:val="0"/>
              <w:autoSpaceDE w:val="0"/>
              <w:autoSpaceDN w:val="0"/>
              <w:adjustRightInd w:val="0"/>
              <w:spacing w:line="240" w:lineRule="auto"/>
              <w:contextualSpacing w:val="0"/>
              <w:rPr>
                <w:ins w:id="765" w:author="Arjan Kloosterboer" w:date="2017-09-21T12:13:00Z"/>
                <w:rFonts w:ascii="Calibri" w:hAnsi="Calibri" w:cs="Calibri"/>
                <w:color w:val="0F0F0F"/>
                <w:sz w:val="22"/>
                <w:szCs w:val="22"/>
                <w:lang w:eastAsia="en-US"/>
              </w:rPr>
            </w:pPr>
            <w:ins w:id="766" w:author="Arjan Kloosterboer" w:date="2017-09-21T12:13: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5E35DA7D" w14:textId="77777777" w:rsidR="00063B2C" w:rsidRPr="00751C18" w:rsidRDefault="00063B2C" w:rsidP="00063B2C">
            <w:pPr>
              <w:widowControl w:val="0"/>
              <w:autoSpaceDE w:val="0"/>
              <w:autoSpaceDN w:val="0"/>
              <w:adjustRightInd w:val="0"/>
              <w:spacing w:line="240" w:lineRule="auto"/>
              <w:contextualSpacing w:val="0"/>
              <w:rPr>
                <w:ins w:id="767" w:author="Arjan Kloosterboer" w:date="2017-09-21T12:13:00Z"/>
                <w:rFonts w:ascii="Calibri" w:hAnsi="Calibri" w:cs="Calibri"/>
                <w:color w:val="0F0F0F"/>
                <w:sz w:val="22"/>
                <w:szCs w:val="22"/>
                <w:lang w:eastAsia="en-US"/>
              </w:rPr>
            </w:pPr>
            <w:ins w:id="768" w:author="Arjan Kloosterboer" w:date="2017-09-21T12:13: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23C2509F" w14:textId="4B42E4E4" w:rsidR="00063B2C" w:rsidRPr="00E63B4B" w:rsidRDefault="00063B2C" w:rsidP="00063B2C">
            <w:pPr>
              <w:widowControl w:val="0"/>
              <w:autoSpaceDE w:val="0"/>
              <w:autoSpaceDN w:val="0"/>
              <w:adjustRightInd w:val="0"/>
              <w:spacing w:line="240" w:lineRule="auto"/>
              <w:contextualSpacing w:val="0"/>
              <w:rPr>
                <w:ins w:id="769" w:author="Arjan Kloosterboer" w:date="2017-09-21T12:13:00Z"/>
                <w:rFonts w:ascii="Arial" w:hAnsi="Arial" w:cs="Arial"/>
                <w:szCs w:val="20"/>
                <w:lang w:eastAsia="en-US"/>
              </w:rPr>
            </w:pPr>
            <w:ins w:id="770" w:author="Arjan Kloosterboer" w:date="2017-09-21T12:13:00Z">
              <w:r>
                <w:rPr>
                  <w:rFonts w:ascii="Calibri" w:hAnsi="Calibri" w:cs="Calibri"/>
                  <w:color w:val="0F0F0F"/>
                  <w:sz w:val="22"/>
                  <w:szCs w:val="22"/>
                  <w:lang w:eastAsia="en-US"/>
                </w:rPr>
                <w:t xml:space="preserve">GEBOUWINSTALLATIE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709B98F5" w14:textId="2D5FA580" w:rsidR="00063B2C" w:rsidRPr="00063B2C" w:rsidRDefault="00063B2C" w:rsidP="00063B2C">
            <w:pPr>
              <w:widowControl w:val="0"/>
              <w:autoSpaceDE w:val="0"/>
              <w:autoSpaceDN w:val="0"/>
              <w:adjustRightInd w:val="0"/>
              <w:spacing w:line="240" w:lineRule="auto"/>
              <w:contextualSpacing w:val="0"/>
              <w:rPr>
                <w:ins w:id="771" w:author="Arjan Kloosterboer" w:date="2017-09-21T12:13:00Z"/>
                <w:rFonts w:asciiTheme="minorHAnsi" w:hAnsiTheme="minorHAnsi" w:cstheme="minorHAnsi"/>
                <w:sz w:val="22"/>
                <w:szCs w:val="22"/>
                <w:lang w:eastAsia="en-US"/>
              </w:rPr>
            </w:pPr>
            <w:ins w:id="772" w:author="Arjan Kloosterboer" w:date="2017-09-21T12:13:00Z">
              <w:r w:rsidRPr="00063B2C">
                <w:rPr>
                  <w:rFonts w:asciiTheme="minorHAnsi" w:hAnsiTheme="minorHAnsi" w:cstheme="minorHAnsi"/>
                  <w:sz w:val="22"/>
                  <w:szCs w:val="22"/>
                  <w:lang w:eastAsia="en-US"/>
                </w:rPr>
                <w:t xml:space="preserve">Een </w:t>
              </w:r>
              <w:r>
                <w:rPr>
                  <w:rFonts w:asciiTheme="minorHAnsi" w:hAnsiTheme="minorHAnsi" w:cstheme="minorHAnsi"/>
                  <w:sz w:val="22"/>
                  <w:szCs w:val="22"/>
                  <w:lang w:eastAsia="en-US"/>
                </w:rPr>
                <w:t>GEBOUWINSTALLATIE</w:t>
              </w:r>
              <w:r w:rsidRPr="00063B2C">
                <w:rPr>
                  <w:rFonts w:asciiTheme="minorHAnsi" w:hAnsiTheme="minorHAnsi" w:cstheme="minorHAnsi"/>
                  <w:sz w:val="22"/>
                  <w:szCs w:val="22"/>
                  <w:lang w:eastAsia="en-US"/>
                </w:rPr>
                <w:t xml:space="preserve"> is een ‘specialisatie’ van OBJECT.</w:t>
              </w:r>
            </w:ins>
          </w:p>
        </w:tc>
      </w:tr>
      <w:tr w:rsidR="00063B2C" w:rsidRPr="00751C18" w14:paraId="6013C0A1" w14:textId="77777777" w:rsidTr="001B6785">
        <w:trPr>
          <w:ins w:id="773" w:author="Arjan Kloosterboer" w:date="2017-09-21T12:13:00Z"/>
        </w:trPr>
        <w:tc>
          <w:tcPr>
            <w:tcW w:w="450" w:type="dxa"/>
            <w:tcBorders>
              <w:top w:val="nil"/>
              <w:left w:val="nil"/>
              <w:bottom w:val="nil"/>
              <w:right w:val="nil"/>
            </w:tcBorders>
          </w:tcPr>
          <w:p w14:paraId="6333A4EA" w14:textId="77777777" w:rsidR="00063B2C" w:rsidRPr="00751C18" w:rsidRDefault="00063B2C" w:rsidP="00063B2C">
            <w:pPr>
              <w:widowControl w:val="0"/>
              <w:autoSpaceDE w:val="0"/>
              <w:autoSpaceDN w:val="0"/>
              <w:adjustRightInd w:val="0"/>
              <w:spacing w:line="240" w:lineRule="auto"/>
              <w:contextualSpacing w:val="0"/>
              <w:rPr>
                <w:ins w:id="774" w:author="Arjan Kloosterboer" w:date="2017-09-21T12:13: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F14AB17" w14:textId="77777777" w:rsidR="00063B2C" w:rsidRPr="00751C18" w:rsidRDefault="00063B2C" w:rsidP="00063B2C">
            <w:pPr>
              <w:widowControl w:val="0"/>
              <w:autoSpaceDE w:val="0"/>
              <w:autoSpaceDN w:val="0"/>
              <w:adjustRightInd w:val="0"/>
              <w:spacing w:line="240" w:lineRule="auto"/>
              <w:contextualSpacing w:val="0"/>
              <w:rPr>
                <w:ins w:id="775" w:author="Arjan Kloosterboer" w:date="2017-09-21T12:13:00Z"/>
                <w:rFonts w:ascii="Calibri" w:hAnsi="Calibri" w:cs="Calibri"/>
                <w:color w:val="0F0F0F"/>
                <w:sz w:val="22"/>
                <w:szCs w:val="22"/>
                <w:lang w:eastAsia="en-US"/>
              </w:rPr>
            </w:pPr>
            <w:ins w:id="776" w:author="Arjan Kloosterboer" w:date="2017-09-21T12:13: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36F47815" w14:textId="77777777" w:rsidR="00063B2C" w:rsidRPr="00751C18" w:rsidRDefault="00063B2C" w:rsidP="00063B2C">
            <w:pPr>
              <w:widowControl w:val="0"/>
              <w:autoSpaceDE w:val="0"/>
              <w:autoSpaceDN w:val="0"/>
              <w:adjustRightInd w:val="0"/>
              <w:spacing w:line="240" w:lineRule="auto"/>
              <w:contextualSpacing w:val="0"/>
              <w:rPr>
                <w:ins w:id="777" w:author="Arjan Kloosterboer" w:date="2017-09-21T12:13:00Z"/>
                <w:rFonts w:ascii="Calibri" w:hAnsi="Calibri" w:cs="Calibri"/>
                <w:color w:val="0F0F0F"/>
                <w:sz w:val="22"/>
                <w:szCs w:val="22"/>
                <w:lang w:eastAsia="en-US"/>
              </w:rPr>
            </w:pPr>
            <w:ins w:id="778" w:author="Arjan Kloosterboer" w:date="2017-09-21T12:13: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4F4A8571" w14:textId="5AA4605E" w:rsidR="00063B2C" w:rsidRPr="00E63B4B" w:rsidRDefault="00063B2C" w:rsidP="00063B2C">
            <w:pPr>
              <w:widowControl w:val="0"/>
              <w:autoSpaceDE w:val="0"/>
              <w:autoSpaceDN w:val="0"/>
              <w:adjustRightInd w:val="0"/>
              <w:spacing w:line="240" w:lineRule="auto"/>
              <w:contextualSpacing w:val="0"/>
              <w:rPr>
                <w:ins w:id="779" w:author="Arjan Kloosterboer" w:date="2017-09-21T12:13:00Z"/>
                <w:rFonts w:ascii="Arial" w:hAnsi="Arial" w:cs="Arial"/>
                <w:szCs w:val="20"/>
                <w:lang w:eastAsia="en-US"/>
              </w:rPr>
            </w:pPr>
            <w:ins w:id="780" w:author="Arjan Kloosterboer" w:date="2017-09-21T12:13:00Z">
              <w:r>
                <w:rPr>
                  <w:rFonts w:ascii="Calibri" w:hAnsi="Calibri" w:cs="Calibri"/>
                  <w:color w:val="0F0F0F"/>
                  <w:sz w:val="22"/>
                  <w:szCs w:val="22"/>
                  <w:lang w:eastAsia="en-US"/>
                </w:rPr>
                <w:t xml:space="preserve">ONBEGROEID TERREINDEEL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78EE111F" w14:textId="5F5A4D2A" w:rsidR="00063B2C" w:rsidRPr="00063B2C" w:rsidRDefault="00063B2C" w:rsidP="00063B2C">
            <w:pPr>
              <w:widowControl w:val="0"/>
              <w:autoSpaceDE w:val="0"/>
              <w:autoSpaceDN w:val="0"/>
              <w:adjustRightInd w:val="0"/>
              <w:spacing w:line="240" w:lineRule="auto"/>
              <w:contextualSpacing w:val="0"/>
              <w:rPr>
                <w:ins w:id="781" w:author="Arjan Kloosterboer" w:date="2017-09-21T12:13:00Z"/>
                <w:rFonts w:asciiTheme="minorHAnsi" w:hAnsiTheme="minorHAnsi" w:cstheme="minorHAnsi"/>
                <w:sz w:val="22"/>
                <w:szCs w:val="22"/>
                <w:lang w:eastAsia="en-US"/>
              </w:rPr>
            </w:pPr>
            <w:ins w:id="782" w:author="Arjan Kloosterboer" w:date="2017-09-21T12:13:00Z">
              <w:r w:rsidRPr="00063B2C">
                <w:rPr>
                  <w:rFonts w:asciiTheme="minorHAnsi" w:hAnsiTheme="minorHAnsi" w:cstheme="minorHAnsi"/>
                  <w:sz w:val="22"/>
                  <w:szCs w:val="22"/>
                  <w:lang w:eastAsia="en-US"/>
                </w:rPr>
                <w:t xml:space="preserve">Een </w:t>
              </w:r>
              <w:r w:rsidR="0052758E">
                <w:rPr>
                  <w:rFonts w:asciiTheme="minorHAnsi" w:hAnsiTheme="minorHAnsi" w:cstheme="minorHAnsi"/>
                  <w:sz w:val="22"/>
                  <w:szCs w:val="22"/>
                  <w:lang w:eastAsia="en-US"/>
                </w:rPr>
                <w:t>ONBEGROEID TERREINDEEL</w:t>
              </w:r>
              <w:r w:rsidRPr="00063B2C">
                <w:rPr>
                  <w:rFonts w:asciiTheme="minorHAnsi" w:hAnsiTheme="minorHAnsi" w:cstheme="minorHAnsi"/>
                  <w:sz w:val="22"/>
                  <w:szCs w:val="22"/>
                  <w:lang w:eastAsia="en-US"/>
                </w:rPr>
                <w:t xml:space="preserve"> is een ‘specialisatie’ van OBJECT.</w:t>
              </w:r>
            </w:ins>
          </w:p>
        </w:tc>
      </w:tr>
      <w:tr w:rsidR="0052758E" w:rsidRPr="00751C18" w14:paraId="5733E4CB" w14:textId="77777777" w:rsidTr="001B6785">
        <w:trPr>
          <w:ins w:id="783" w:author="Arjan Kloosterboer" w:date="2017-09-21T12:15:00Z"/>
        </w:trPr>
        <w:tc>
          <w:tcPr>
            <w:tcW w:w="450" w:type="dxa"/>
            <w:tcBorders>
              <w:top w:val="nil"/>
              <w:left w:val="nil"/>
              <w:bottom w:val="nil"/>
              <w:right w:val="nil"/>
            </w:tcBorders>
          </w:tcPr>
          <w:p w14:paraId="45DB2963" w14:textId="77777777" w:rsidR="0052758E" w:rsidRPr="00751C18" w:rsidRDefault="0052758E" w:rsidP="0052758E">
            <w:pPr>
              <w:widowControl w:val="0"/>
              <w:autoSpaceDE w:val="0"/>
              <w:autoSpaceDN w:val="0"/>
              <w:adjustRightInd w:val="0"/>
              <w:spacing w:line="240" w:lineRule="auto"/>
              <w:contextualSpacing w:val="0"/>
              <w:rPr>
                <w:ins w:id="784" w:author="Arjan Kloosterboer" w:date="2017-09-21T12:15: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6ED8D3" w14:textId="77777777" w:rsidR="0052758E" w:rsidRPr="00751C18" w:rsidRDefault="0052758E" w:rsidP="0052758E">
            <w:pPr>
              <w:widowControl w:val="0"/>
              <w:autoSpaceDE w:val="0"/>
              <w:autoSpaceDN w:val="0"/>
              <w:adjustRightInd w:val="0"/>
              <w:spacing w:line="240" w:lineRule="auto"/>
              <w:contextualSpacing w:val="0"/>
              <w:rPr>
                <w:ins w:id="785" w:author="Arjan Kloosterboer" w:date="2017-09-21T12:15:00Z"/>
                <w:rFonts w:ascii="Calibri" w:hAnsi="Calibri" w:cs="Calibri"/>
                <w:color w:val="0F0F0F"/>
                <w:sz w:val="22"/>
                <w:szCs w:val="22"/>
                <w:lang w:eastAsia="en-US"/>
              </w:rPr>
            </w:pPr>
            <w:ins w:id="786" w:author="Arjan Kloosterboer" w:date="2017-09-21T12:15: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3B81095E" w14:textId="77777777" w:rsidR="0052758E" w:rsidRPr="00751C18" w:rsidRDefault="0052758E" w:rsidP="0052758E">
            <w:pPr>
              <w:widowControl w:val="0"/>
              <w:autoSpaceDE w:val="0"/>
              <w:autoSpaceDN w:val="0"/>
              <w:adjustRightInd w:val="0"/>
              <w:spacing w:line="240" w:lineRule="auto"/>
              <w:contextualSpacing w:val="0"/>
              <w:rPr>
                <w:ins w:id="787" w:author="Arjan Kloosterboer" w:date="2017-09-21T12:15:00Z"/>
                <w:rFonts w:ascii="Calibri" w:hAnsi="Calibri" w:cs="Calibri"/>
                <w:color w:val="0F0F0F"/>
                <w:sz w:val="22"/>
                <w:szCs w:val="22"/>
                <w:lang w:eastAsia="en-US"/>
              </w:rPr>
            </w:pPr>
            <w:ins w:id="788" w:author="Arjan Kloosterboer" w:date="2017-09-21T12:15: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03CFA105" w14:textId="276B4CD7" w:rsidR="0052758E" w:rsidRPr="00751C18" w:rsidRDefault="0052758E" w:rsidP="0052758E">
            <w:pPr>
              <w:widowControl w:val="0"/>
              <w:autoSpaceDE w:val="0"/>
              <w:autoSpaceDN w:val="0"/>
              <w:adjustRightInd w:val="0"/>
              <w:spacing w:line="240" w:lineRule="auto"/>
              <w:contextualSpacing w:val="0"/>
              <w:rPr>
                <w:ins w:id="789" w:author="Arjan Kloosterboer" w:date="2017-09-21T12:15:00Z"/>
                <w:rFonts w:ascii="Arial" w:hAnsi="Arial" w:cs="Arial"/>
                <w:szCs w:val="20"/>
                <w:lang w:val="en-AU" w:eastAsia="en-US"/>
              </w:rPr>
            </w:pPr>
            <w:ins w:id="790" w:author="Arjan Kloosterboer" w:date="2017-09-21T12:17:00Z">
              <w:r w:rsidRPr="00273F7D">
                <w:rPr>
                  <w:rFonts w:eastAsia="Batang"/>
                </w:rPr>
                <w:t>ONDERSTEUNEND WATERDEEL</w:t>
              </w:r>
            </w:ins>
            <w:ins w:id="791" w:author="Arjan Kloosterboer" w:date="2017-09-21T12:15: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4F60FF6D" w14:textId="11877B17" w:rsidR="0052758E" w:rsidRPr="00063B2C" w:rsidRDefault="0052758E" w:rsidP="0052758E">
            <w:pPr>
              <w:widowControl w:val="0"/>
              <w:autoSpaceDE w:val="0"/>
              <w:autoSpaceDN w:val="0"/>
              <w:adjustRightInd w:val="0"/>
              <w:spacing w:line="240" w:lineRule="auto"/>
              <w:contextualSpacing w:val="0"/>
              <w:rPr>
                <w:ins w:id="792" w:author="Arjan Kloosterboer" w:date="2017-09-21T12:15:00Z"/>
                <w:rFonts w:asciiTheme="minorHAnsi" w:hAnsiTheme="minorHAnsi" w:cstheme="minorHAnsi"/>
                <w:sz w:val="22"/>
                <w:szCs w:val="22"/>
                <w:lang w:eastAsia="en-US"/>
              </w:rPr>
            </w:pPr>
            <w:ins w:id="793" w:author="Arjan Kloosterboer" w:date="2017-09-21T12:15:00Z">
              <w:r w:rsidRPr="00063B2C">
                <w:rPr>
                  <w:rFonts w:asciiTheme="minorHAnsi" w:hAnsiTheme="minorHAnsi" w:cstheme="minorHAnsi"/>
                  <w:sz w:val="22"/>
                  <w:szCs w:val="22"/>
                  <w:lang w:eastAsia="en-US"/>
                </w:rPr>
                <w:t xml:space="preserve">Een </w:t>
              </w:r>
            </w:ins>
            <w:ins w:id="794" w:author="Arjan Kloosterboer" w:date="2017-09-21T12:17:00Z">
              <w:r w:rsidRPr="00273F7D">
                <w:rPr>
                  <w:rFonts w:eastAsia="Batang"/>
                </w:rPr>
                <w:t>ONDERSTEUNEND WATERDEEL</w:t>
              </w:r>
            </w:ins>
            <w:ins w:id="795" w:author="Arjan Kloosterboer" w:date="2017-09-21T12:15:00Z">
              <w:r w:rsidRPr="00063B2C">
                <w:rPr>
                  <w:rFonts w:asciiTheme="minorHAnsi" w:hAnsiTheme="minorHAnsi" w:cstheme="minorHAnsi"/>
                  <w:sz w:val="22"/>
                  <w:szCs w:val="22"/>
                  <w:lang w:eastAsia="en-US"/>
                </w:rPr>
                <w:t xml:space="preserve"> is een ‘specialisatie’ van OBJECT.</w:t>
              </w:r>
            </w:ins>
          </w:p>
        </w:tc>
      </w:tr>
      <w:tr w:rsidR="0052758E" w:rsidRPr="00751C18" w14:paraId="4DD733BE" w14:textId="77777777" w:rsidTr="001B6785">
        <w:trPr>
          <w:ins w:id="796" w:author="Arjan Kloosterboer" w:date="2017-09-21T12:16:00Z"/>
        </w:trPr>
        <w:tc>
          <w:tcPr>
            <w:tcW w:w="450" w:type="dxa"/>
            <w:tcBorders>
              <w:top w:val="nil"/>
              <w:left w:val="nil"/>
              <w:bottom w:val="nil"/>
              <w:right w:val="nil"/>
            </w:tcBorders>
          </w:tcPr>
          <w:p w14:paraId="1D5F6EF6" w14:textId="77777777" w:rsidR="0052758E" w:rsidRPr="00751C18" w:rsidRDefault="0052758E" w:rsidP="0052758E">
            <w:pPr>
              <w:widowControl w:val="0"/>
              <w:autoSpaceDE w:val="0"/>
              <w:autoSpaceDN w:val="0"/>
              <w:adjustRightInd w:val="0"/>
              <w:spacing w:line="240" w:lineRule="auto"/>
              <w:contextualSpacing w:val="0"/>
              <w:rPr>
                <w:ins w:id="797"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3936A96" w14:textId="77777777" w:rsidR="0052758E" w:rsidRPr="00751C18" w:rsidRDefault="0052758E" w:rsidP="0052758E">
            <w:pPr>
              <w:widowControl w:val="0"/>
              <w:autoSpaceDE w:val="0"/>
              <w:autoSpaceDN w:val="0"/>
              <w:adjustRightInd w:val="0"/>
              <w:spacing w:line="240" w:lineRule="auto"/>
              <w:contextualSpacing w:val="0"/>
              <w:rPr>
                <w:ins w:id="798" w:author="Arjan Kloosterboer" w:date="2017-09-21T12:16:00Z"/>
                <w:rFonts w:ascii="Calibri" w:hAnsi="Calibri" w:cs="Calibri"/>
                <w:color w:val="0F0F0F"/>
                <w:sz w:val="22"/>
                <w:szCs w:val="22"/>
                <w:lang w:eastAsia="en-US"/>
              </w:rPr>
            </w:pPr>
            <w:ins w:id="799"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796CFE57" w14:textId="77777777" w:rsidR="0052758E" w:rsidRPr="00751C18" w:rsidRDefault="0052758E" w:rsidP="0052758E">
            <w:pPr>
              <w:widowControl w:val="0"/>
              <w:autoSpaceDE w:val="0"/>
              <w:autoSpaceDN w:val="0"/>
              <w:adjustRightInd w:val="0"/>
              <w:spacing w:line="240" w:lineRule="auto"/>
              <w:contextualSpacing w:val="0"/>
              <w:rPr>
                <w:ins w:id="800" w:author="Arjan Kloosterboer" w:date="2017-09-21T12:16:00Z"/>
                <w:rFonts w:ascii="Calibri" w:hAnsi="Calibri" w:cs="Calibri"/>
                <w:color w:val="0F0F0F"/>
                <w:sz w:val="22"/>
                <w:szCs w:val="22"/>
                <w:lang w:eastAsia="en-US"/>
              </w:rPr>
            </w:pPr>
            <w:ins w:id="801"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71308771" w14:textId="1D2A6020" w:rsidR="0052758E" w:rsidRPr="00751C18" w:rsidRDefault="0052758E" w:rsidP="0052758E">
            <w:pPr>
              <w:widowControl w:val="0"/>
              <w:autoSpaceDE w:val="0"/>
              <w:autoSpaceDN w:val="0"/>
              <w:adjustRightInd w:val="0"/>
              <w:spacing w:line="240" w:lineRule="auto"/>
              <w:contextualSpacing w:val="0"/>
              <w:rPr>
                <w:ins w:id="802" w:author="Arjan Kloosterboer" w:date="2017-09-21T12:16:00Z"/>
                <w:rFonts w:ascii="Arial" w:hAnsi="Arial" w:cs="Arial"/>
                <w:szCs w:val="20"/>
                <w:lang w:val="en-AU" w:eastAsia="en-US"/>
              </w:rPr>
            </w:pPr>
            <w:ins w:id="803" w:author="Arjan Kloosterboer" w:date="2017-09-21T12:17:00Z">
              <w:r w:rsidRPr="00273F7D">
                <w:rPr>
                  <w:rFonts w:eastAsia="Batang"/>
                </w:rPr>
                <w:t>ONDERSTEUNEND WEGDEEL</w:t>
              </w:r>
            </w:ins>
            <w:ins w:id="804"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6DC8DD1B" w14:textId="25852BE2" w:rsidR="0052758E" w:rsidRPr="00063B2C" w:rsidRDefault="0052758E" w:rsidP="0052758E">
            <w:pPr>
              <w:widowControl w:val="0"/>
              <w:autoSpaceDE w:val="0"/>
              <w:autoSpaceDN w:val="0"/>
              <w:adjustRightInd w:val="0"/>
              <w:spacing w:line="240" w:lineRule="auto"/>
              <w:contextualSpacing w:val="0"/>
              <w:rPr>
                <w:ins w:id="805" w:author="Arjan Kloosterboer" w:date="2017-09-21T12:16:00Z"/>
                <w:rFonts w:asciiTheme="minorHAnsi" w:hAnsiTheme="minorHAnsi" w:cstheme="minorHAnsi"/>
                <w:sz w:val="22"/>
                <w:szCs w:val="22"/>
                <w:lang w:eastAsia="en-US"/>
              </w:rPr>
            </w:pPr>
            <w:ins w:id="806" w:author="Arjan Kloosterboer" w:date="2017-09-21T12:16:00Z">
              <w:r w:rsidRPr="00063B2C">
                <w:rPr>
                  <w:rFonts w:asciiTheme="minorHAnsi" w:hAnsiTheme="minorHAnsi" w:cstheme="minorHAnsi"/>
                  <w:sz w:val="22"/>
                  <w:szCs w:val="22"/>
                  <w:lang w:eastAsia="en-US"/>
                </w:rPr>
                <w:t xml:space="preserve">Een </w:t>
              </w:r>
            </w:ins>
            <w:ins w:id="807" w:author="Arjan Kloosterboer" w:date="2017-09-21T12:17:00Z">
              <w:r w:rsidRPr="00273F7D">
                <w:rPr>
                  <w:rFonts w:eastAsia="Batang"/>
                </w:rPr>
                <w:t>ONDERSTEUNEND WEGDEEL</w:t>
              </w:r>
            </w:ins>
            <w:ins w:id="808"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310E4EC6" w14:textId="77777777" w:rsidTr="001B6785">
        <w:trPr>
          <w:ins w:id="809" w:author="Arjan Kloosterboer" w:date="2017-09-21T12:16:00Z"/>
        </w:trPr>
        <w:tc>
          <w:tcPr>
            <w:tcW w:w="450" w:type="dxa"/>
            <w:tcBorders>
              <w:top w:val="nil"/>
              <w:left w:val="nil"/>
              <w:bottom w:val="nil"/>
              <w:right w:val="nil"/>
            </w:tcBorders>
          </w:tcPr>
          <w:p w14:paraId="59B6E246" w14:textId="77777777" w:rsidR="0052758E" w:rsidRPr="00751C18" w:rsidRDefault="0052758E" w:rsidP="0052758E">
            <w:pPr>
              <w:widowControl w:val="0"/>
              <w:autoSpaceDE w:val="0"/>
              <w:autoSpaceDN w:val="0"/>
              <w:adjustRightInd w:val="0"/>
              <w:spacing w:line="240" w:lineRule="auto"/>
              <w:contextualSpacing w:val="0"/>
              <w:rPr>
                <w:ins w:id="810"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74A30D2" w14:textId="77777777" w:rsidR="0052758E" w:rsidRPr="00751C18" w:rsidRDefault="0052758E" w:rsidP="0052758E">
            <w:pPr>
              <w:widowControl w:val="0"/>
              <w:autoSpaceDE w:val="0"/>
              <w:autoSpaceDN w:val="0"/>
              <w:adjustRightInd w:val="0"/>
              <w:spacing w:line="240" w:lineRule="auto"/>
              <w:contextualSpacing w:val="0"/>
              <w:rPr>
                <w:ins w:id="811" w:author="Arjan Kloosterboer" w:date="2017-09-21T12:16:00Z"/>
                <w:rFonts w:ascii="Calibri" w:hAnsi="Calibri" w:cs="Calibri"/>
                <w:color w:val="0F0F0F"/>
                <w:sz w:val="22"/>
                <w:szCs w:val="22"/>
                <w:lang w:eastAsia="en-US"/>
              </w:rPr>
            </w:pPr>
            <w:ins w:id="812"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043FB851" w14:textId="77777777" w:rsidR="0052758E" w:rsidRPr="00751C18" w:rsidRDefault="0052758E" w:rsidP="0052758E">
            <w:pPr>
              <w:widowControl w:val="0"/>
              <w:autoSpaceDE w:val="0"/>
              <w:autoSpaceDN w:val="0"/>
              <w:adjustRightInd w:val="0"/>
              <w:spacing w:line="240" w:lineRule="auto"/>
              <w:contextualSpacing w:val="0"/>
              <w:rPr>
                <w:ins w:id="813" w:author="Arjan Kloosterboer" w:date="2017-09-21T12:16:00Z"/>
                <w:rFonts w:ascii="Calibri" w:hAnsi="Calibri" w:cs="Calibri"/>
                <w:color w:val="0F0F0F"/>
                <w:sz w:val="22"/>
                <w:szCs w:val="22"/>
                <w:lang w:eastAsia="en-US"/>
              </w:rPr>
            </w:pPr>
            <w:ins w:id="814"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58137850" w14:textId="53FEA127" w:rsidR="0052758E" w:rsidRPr="00E63B4B" w:rsidRDefault="0052758E" w:rsidP="0052758E">
            <w:pPr>
              <w:widowControl w:val="0"/>
              <w:autoSpaceDE w:val="0"/>
              <w:autoSpaceDN w:val="0"/>
              <w:adjustRightInd w:val="0"/>
              <w:spacing w:line="240" w:lineRule="auto"/>
              <w:contextualSpacing w:val="0"/>
              <w:rPr>
                <w:ins w:id="815" w:author="Arjan Kloosterboer" w:date="2017-09-21T12:16:00Z"/>
                <w:rFonts w:ascii="Arial" w:hAnsi="Arial" w:cs="Arial"/>
                <w:szCs w:val="20"/>
                <w:lang w:eastAsia="en-US"/>
              </w:rPr>
            </w:pPr>
            <w:ins w:id="816" w:author="Arjan Kloosterboer" w:date="2017-09-21T12:17:00Z">
              <w:r w:rsidRPr="00273F7D">
                <w:rPr>
                  <w:rFonts w:eastAsia="Batang"/>
                </w:rPr>
                <w:t>OVERBRUGGINGSDEEL</w:t>
              </w:r>
            </w:ins>
            <w:ins w:id="817"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7DFB6994" w14:textId="1B767CF4" w:rsidR="0052758E" w:rsidRPr="00063B2C" w:rsidRDefault="0052758E" w:rsidP="0052758E">
            <w:pPr>
              <w:widowControl w:val="0"/>
              <w:autoSpaceDE w:val="0"/>
              <w:autoSpaceDN w:val="0"/>
              <w:adjustRightInd w:val="0"/>
              <w:spacing w:line="240" w:lineRule="auto"/>
              <w:contextualSpacing w:val="0"/>
              <w:rPr>
                <w:ins w:id="818" w:author="Arjan Kloosterboer" w:date="2017-09-21T12:16:00Z"/>
                <w:rFonts w:asciiTheme="minorHAnsi" w:hAnsiTheme="minorHAnsi" w:cstheme="minorHAnsi"/>
                <w:sz w:val="22"/>
                <w:szCs w:val="22"/>
                <w:lang w:eastAsia="en-US"/>
              </w:rPr>
            </w:pPr>
            <w:ins w:id="819" w:author="Arjan Kloosterboer" w:date="2017-09-21T12:16:00Z">
              <w:r w:rsidRPr="00063B2C">
                <w:rPr>
                  <w:rFonts w:asciiTheme="minorHAnsi" w:hAnsiTheme="minorHAnsi" w:cstheme="minorHAnsi"/>
                  <w:sz w:val="22"/>
                  <w:szCs w:val="22"/>
                  <w:lang w:eastAsia="en-US"/>
                </w:rPr>
                <w:t xml:space="preserve">Een </w:t>
              </w:r>
            </w:ins>
            <w:ins w:id="820" w:author="Arjan Kloosterboer" w:date="2017-09-21T12:18:00Z">
              <w:r w:rsidRPr="00273F7D">
                <w:rPr>
                  <w:rFonts w:eastAsia="Batang"/>
                </w:rPr>
                <w:t>OVERBRUGGINGSDEEL</w:t>
              </w:r>
            </w:ins>
            <w:ins w:id="821"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1896697D" w14:textId="77777777" w:rsidTr="001B6785">
        <w:trPr>
          <w:ins w:id="822" w:author="Arjan Kloosterboer" w:date="2017-09-21T12:16:00Z"/>
        </w:trPr>
        <w:tc>
          <w:tcPr>
            <w:tcW w:w="450" w:type="dxa"/>
            <w:tcBorders>
              <w:top w:val="nil"/>
              <w:left w:val="nil"/>
              <w:bottom w:val="nil"/>
              <w:right w:val="nil"/>
            </w:tcBorders>
          </w:tcPr>
          <w:p w14:paraId="51468136" w14:textId="77777777" w:rsidR="0052758E" w:rsidRPr="00751C18" w:rsidRDefault="0052758E" w:rsidP="0052758E">
            <w:pPr>
              <w:widowControl w:val="0"/>
              <w:autoSpaceDE w:val="0"/>
              <w:autoSpaceDN w:val="0"/>
              <w:adjustRightInd w:val="0"/>
              <w:spacing w:line="240" w:lineRule="auto"/>
              <w:contextualSpacing w:val="0"/>
              <w:rPr>
                <w:ins w:id="823"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32A44AE" w14:textId="77777777" w:rsidR="0052758E" w:rsidRPr="00751C18" w:rsidRDefault="0052758E" w:rsidP="0052758E">
            <w:pPr>
              <w:widowControl w:val="0"/>
              <w:autoSpaceDE w:val="0"/>
              <w:autoSpaceDN w:val="0"/>
              <w:adjustRightInd w:val="0"/>
              <w:spacing w:line="240" w:lineRule="auto"/>
              <w:contextualSpacing w:val="0"/>
              <w:rPr>
                <w:ins w:id="824" w:author="Arjan Kloosterboer" w:date="2017-09-21T12:16:00Z"/>
                <w:rFonts w:ascii="Calibri" w:hAnsi="Calibri" w:cs="Calibri"/>
                <w:color w:val="0F0F0F"/>
                <w:sz w:val="22"/>
                <w:szCs w:val="22"/>
                <w:lang w:eastAsia="en-US"/>
              </w:rPr>
            </w:pPr>
            <w:ins w:id="825"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07998721" w14:textId="77777777" w:rsidR="0052758E" w:rsidRPr="00751C18" w:rsidRDefault="0052758E" w:rsidP="0052758E">
            <w:pPr>
              <w:widowControl w:val="0"/>
              <w:autoSpaceDE w:val="0"/>
              <w:autoSpaceDN w:val="0"/>
              <w:adjustRightInd w:val="0"/>
              <w:spacing w:line="240" w:lineRule="auto"/>
              <w:contextualSpacing w:val="0"/>
              <w:rPr>
                <w:ins w:id="826" w:author="Arjan Kloosterboer" w:date="2017-09-21T12:16:00Z"/>
                <w:rFonts w:ascii="Calibri" w:hAnsi="Calibri" w:cs="Calibri"/>
                <w:color w:val="0F0F0F"/>
                <w:sz w:val="22"/>
                <w:szCs w:val="22"/>
                <w:lang w:eastAsia="en-US"/>
              </w:rPr>
            </w:pPr>
            <w:ins w:id="827"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18D7CD43" w14:textId="1FFBD7FC" w:rsidR="0052758E" w:rsidRPr="00E63B4B" w:rsidRDefault="0052758E" w:rsidP="0052758E">
            <w:pPr>
              <w:widowControl w:val="0"/>
              <w:autoSpaceDE w:val="0"/>
              <w:autoSpaceDN w:val="0"/>
              <w:adjustRightInd w:val="0"/>
              <w:spacing w:line="240" w:lineRule="auto"/>
              <w:contextualSpacing w:val="0"/>
              <w:rPr>
                <w:ins w:id="828" w:author="Arjan Kloosterboer" w:date="2017-09-21T12:16:00Z"/>
                <w:rFonts w:ascii="Arial" w:hAnsi="Arial" w:cs="Arial"/>
                <w:szCs w:val="20"/>
                <w:lang w:eastAsia="en-US"/>
              </w:rPr>
            </w:pPr>
            <w:ins w:id="829" w:author="Arjan Kloosterboer" w:date="2017-09-21T12:18:00Z">
              <w:r w:rsidRPr="00273F7D">
                <w:rPr>
                  <w:rFonts w:eastAsia="Batang"/>
                </w:rPr>
                <w:t>OVERIG BOUWWERK</w:t>
              </w:r>
            </w:ins>
            <w:ins w:id="830"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29EA323F" w14:textId="7B640D98" w:rsidR="0052758E" w:rsidRPr="00063B2C" w:rsidRDefault="0052758E" w:rsidP="0052758E">
            <w:pPr>
              <w:widowControl w:val="0"/>
              <w:autoSpaceDE w:val="0"/>
              <w:autoSpaceDN w:val="0"/>
              <w:adjustRightInd w:val="0"/>
              <w:spacing w:line="240" w:lineRule="auto"/>
              <w:contextualSpacing w:val="0"/>
              <w:rPr>
                <w:ins w:id="831" w:author="Arjan Kloosterboer" w:date="2017-09-21T12:16:00Z"/>
                <w:rFonts w:asciiTheme="minorHAnsi" w:hAnsiTheme="minorHAnsi" w:cstheme="minorHAnsi"/>
                <w:sz w:val="22"/>
                <w:szCs w:val="22"/>
                <w:lang w:eastAsia="en-US"/>
              </w:rPr>
            </w:pPr>
            <w:ins w:id="832" w:author="Arjan Kloosterboer" w:date="2017-09-21T12:16:00Z">
              <w:r w:rsidRPr="00063B2C">
                <w:rPr>
                  <w:rFonts w:asciiTheme="minorHAnsi" w:hAnsiTheme="minorHAnsi" w:cstheme="minorHAnsi"/>
                  <w:sz w:val="22"/>
                  <w:szCs w:val="22"/>
                  <w:lang w:eastAsia="en-US"/>
                </w:rPr>
                <w:t xml:space="preserve">Een </w:t>
              </w:r>
            </w:ins>
            <w:ins w:id="833" w:author="Arjan Kloosterboer" w:date="2017-09-21T12:18:00Z">
              <w:r w:rsidRPr="00273F7D">
                <w:rPr>
                  <w:rFonts w:eastAsia="Batang"/>
                </w:rPr>
                <w:t>OVERIG BOUWWERK</w:t>
              </w:r>
            </w:ins>
            <w:ins w:id="834"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364B6360" w14:textId="77777777" w:rsidTr="001B6785">
        <w:trPr>
          <w:ins w:id="835" w:author="Arjan Kloosterboer" w:date="2017-09-21T12:16:00Z"/>
        </w:trPr>
        <w:tc>
          <w:tcPr>
            <w:tcW w:w="450" w:type="dxa"/>
            <w:tcBorders>
              <w:top w:val="nil"/>
              <w:left w:val="nil"/>
              <w:bottom w:val="nil"/>
              <w:right w:val="nil"/>
            </w:tcBorders>
          </w:tcPr>
          <w:p w14:paraId="1CAF11E6" w14:textId="77777777" w:rsidR="0052758E" w:rsidRPr="00751C18" w:rsidRDefault="0052758E" w:rsidP="0052758E">
            <w:pPr>
              <w:widowControl w:val="0"/>
              <w:autoSpaceDE w:val="0"/>
              <w:autoSpaceDN w:val="0"/>
              <w:adjustRightInd w:val="0"/>
              <w:spacing w:line="240" w:lineRule="auto"/>
              <w:contextualSpacing w:val="0"/>
              <w:rPr>
                <w:ins w:id="836"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8A03898" w14:textId="77777777" w:rsidR="0052758E" w:rsidRPr="00751C18" w:rsidRDefault="0052758E" w:rsidP="0052758E">
            <w:pPr>
              <w:widowControl w:val="0"/>
              <w:autoSpaceDE w:val="0"/>
              <w:autoSpaceDN w:val="0"/>
              <w:adjustRightInd w:val="0"/>
              <w:spacing w:line="240" w:lineRule="auto"/>
              <w:contextualSpacing w:val="0"/>
              <w:rPr>
                <w:ins w:id="837" w:author="Arjan Kloosterboer" w:date="2017-09-21T12:16:00Z"/>
                <w:rFonts w:ascii="Calibri" w:hAnsi="Calibri" w:cs="Calibri"/>
                <w:color w:val="0F0F0F"/>
                <w:sz w:val="22"/>
                <w:szCs w:val="22"/>
                <w:lang w:eastAsia="en-US"/>
              </w:rPr>
            </w:pPr>
            <w:ins w:id="838"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55A7D996" w14:textId="77777777" w:rsidR="0052758E" w:rsidRPr="00751C18" w:rsidRDefault="0052758E" w:rsidP="0052758E">
            <w:pPr>
              <w:widowControl w:val="0"/>
              <w:autoSpaceDE w:val="0"/>
              <w:autoSpaceDN w:val="0"/>
              <w:adjustRightInd w:val="0"/>
              <w:spacing w:line="240" w:lineRule="auto"/>
              <w:contextualSpacing w:val="0"/>
              <w:rPr>
                <w:ins w:id="839" w:author="Arjan Kloosterboer" w:date="2017-09-21T12:16:00Z"/>
                <w:rFonts w:ascii="Calibri" w:hAnsi="Calibri" w:cs="Calibri"/>
                <w:color w:val="0F0F0F"/>
                <w:sz w:val="22"/>
                <w:szCs w:val="22"/>
                <w:lang w:eastAsia="en-US"/>
              </w:rPr>
            </w:pPr>
            <w:ins w:id="840"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034E6F30" w14:textId="5C10696C" w:rsidR="0052758E" w:rsidRPr="00E63B4B" w:rsidRDefault="0052758E" w:rsidP="0052758E">
            <w:pPr>
              <w:widowControl w:val="0"/>
              <w:autoSpaceDE w:val="0"/>
              <w:autoSpaceDN w:val="0"/>
              <w:adjustRightInd w:val="0"/>
              <w:spacing w:line="240" w:lineRule="auto"/>
              <w:contextualSpacing w:val="0"/>
              <w:rPr>
                <w:ins w:id="841" w:author="Arjan Kloosterboer" w:date="2017-09-21T12:16:00Z"/>
                <w:rFonts w:ascii="Arial" w:hAnsi="Arial" w:cs="Arial"/>
                <w:szCs w:val="20"/>
                <w:lang w:eastAsia="en-US"/>
              </w:rPr>
            </w:pPr>
            <w:ins w:id="842" w:author="Arjan Kloosterboer" w:date="2017-09-21T12:18:00Z">
              <w:r w:rsidRPr="00273F7D">
                <w:rPr>
                  <w:rFonts w:eastAsia="Batang"/>
                </w:rPr>
                <w:t>OVERIGE SCHEIDING</w:t>
              </w:r>
            </w:ins>
            <w:ins w:id="843"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730C349D" w14:textId="779F1EF1" w:rsidR="0052758E" w:rsidRPr="00063B2C" w:rsidRDefault="0052758E" w:rsidP="0052758E">
            <w:pPr>
              <w:widowControl w:val="0"/>
              <w:autoSpaceDE w:val="0"/>
              <w:autoSpaceDN w:val="0"/>
              <w:adjustRightInd w:val="0"/>
              <w:spacing w:line="240" w:lineRule="auto"/>
              <w:contextualSpacing w:val="0"/>
              <w:rPr>
                <w:ins w:id="844" w:author="Arjan Kloosterboer" w:date="2017-09-21T12:16:00Z"/>
                <w:rFonts w:asciiTheme="minorHAnsi" w:hAnsiTheme="minorHAnsi" w:cstheme="minorHAnsi"/>
                <w:sz w:val="22"/>
                <w:szCs w:val="22"/>
                <w:lang w:eastAsia="en-US"/>
              </w:rPr>
            </w:pPr>
            <w:ins w:id="845" w:author="Arjan Kloosterboer" w:date="2017-09-21T12:16:00Z">
              <w:r w:rsidRPr="00063B2C">
                <w:rPr>
                  <w:rFonts w:asciiTheme="minorHAnsi" w:hAnsiTheme="minorHAnsi" w:cstheme="minorHAnsi"/>
                  <w:sz w:val="22"/>
                  <w:szCs w:val="22"/>
                  <w:lang w:eastAsia="en-US"/>
                </w:rPr>
                <w:t xml:space="preserve">Een </w:t>
              </w:r>
            </w:ins>
            <w:ins w:id="846" w:author="Arjan Kloosterboer" w:date="2017-09-21T12:19:00Z">
              <w:r w:rsidRPr="00273F7D">
                <w:rPr>
                  <w:rFonts w:eastAsia="Batang"/>
                </w:rPr>
                <w:t>OVERIGE SCHEIDING</w:t>
              </w:r>
            </w:ins>
            <w:ins w:id="847"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0137D26B" w14:textId="77777777" w:rsidTr="001B6785">
        <w:trPr>
          <w:ins w:id="848" w:author="Arjan Kloosterboer" w:date="2017-09-21T12:16:00Z"/>
        </w:trPr>
        <w:tc>
          <w:tcPr>
            <w:tcW w:w="450" w:type="dxa"/>
            <w:tcBorders>
              <w:top w:val="nil"/>
              <w:left w:val="nil"/>
              <w:bottom w:val="nil"/>
              <w:right w:val="nil"/>
            </w:tcBorders>
          </w:tcPr>
          <w:p w14:paraId="10AEB789" w14:textId="77777777" w:rsidR="0052758E" w:rsidRPr="00751C18" w:rsidRDefault="0052758E" w:rsidP="0052758E">
            <w:pPr>
              <w:widowControl w:val="0"/>
              <w:autoSpaceDE w:val="0"/>
              <w:autoSpaceDN w:val="0"/>
              <w:adjustRightInd w:val="0"/>
              <w:spacing w:line="240" w:lineRule="auto"/>
              <w:contextualSpacing w:val="0"/>
              <w:rPr>
                <w:ins w:id="849"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F6F962A" w14:textId="77777777" w:rsidR="0052758E" w:rsidRPr="00751C18" w:rsidRDefault="0052758E" w:rsidP="0052758E">
            <w:pPr>
              <w:widowControl w:val="0"/>
              <w:autoSpaceDE w:val="0"/>
              <w:autoSpaceDN w:val="0"/>
              <w:adjustRightInd w:val="0"/>
              <w:spacing w:line="240" w:lineRule="auto"/>
              <w:contextualSpacing w:val="0"/>
              <w:rPr>
                <w:ins w:id="850" w:author="Arjan Kloosterboer" w:date="2017-09-21T12:16:00Z"/>
                <w:rFonts w:ascii="Calibri" w:hAnsi="Calibri" w:cs="Calibri"/>
                <w:color w:val="0F0F0F"/>
                <w:sz w:val="22"/>
                <w:szCs w:val="22"/>
                <w:lang w:eastAsia="en-US"/>
              </w:rPr>
            </w:pPr>
            <w:ins w:id="851"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46E071DE" w14:textId="77777777" w:rsidR="0052758E" w:rsidRPr="00751C18" w:rsidRDefault="0052758E" w:rsidP="0052758E">
            <w:pPr>
              <w:widowControl w:val="0"/>
              <w:autoSpaceDE w:val="0"/>
              <w:autoSpaceDN w:val="0"/>
              <w:adjustRightInd w:val="0"/>
              <w:spacing w:line="240" w:lineRule="auto"/>
              <w:contextualSpacing w:val="0"/>
              <w:rPr>
                <w:ins w:id="852" w:author="Arjan Kloosterboer" w:date="2017-09-21T12:16:00Z"/>
                <w:rFonts w:ascii="Calibri" w:hAnsi="Calibri" w:cs="Calibri"/>
                <w:color w:val="0F0F0F"/>
                <w:sz w:val="22"/>
                <w:szCs w:val="22"/>
                <w:lang w:eastAsia="en-US"/>
              </w:rPr>
            </w:pPr>
            <w:ins w:id="853"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19C3B007" w14:textId="41EAC907" w:rsidR="0052758E" w:rsidRPr="00E63B4B" w:rsidRDefault="0052758E" w:rsidP="0052758E">
            <w:pPr>
              <w:widowControl w:val="0"/>
              <w:autoSpaceDE w:val="0"/>
              <w:autoSpaceDN w:val="0"/>
              <w:adjustRightInd w:val="0"/>
              <w:spacing w:line="240" w:lineRule="auto"/>
              <w:contextualSpacing w:val="0"/>
              <w:rPr>
                <w:ins w:id="854" w:author="Arjan Kloosterboer" w:date="2017-09-21T12:16:00Z"/>
                <w:rFonts w:ascii="Arial" w:hAnsi="Arial" w:cs="Arial"/>
                <w:szCs w:val="20"/>
                <w:lang w:eastAsia="en-US"/>
              </w:rPr>
            </w:pPr>
            <w:ins w:id="855" w:author="Arjan Kloosterboer" w:date="2017-09-21T12:19:00Z">
              <w:r w:rsidRPr="00273F7D">
                <w:rPr>
                  <w:rFonts w:eastAsia="Batang"/>
                </w:rPr>
                <w:lastRenderedPageBreak/>
                <w:t>SCHEIDING</w:t>
              </w:r>
            </w:ins>
            <w:ins w:id="856"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0344CB4C" w14:textId="1374DE4F" w:rsidR="0052758E" w:rsidRPr="00063B2C" w:rsidRDefault="0052758E" w:rsidP="0052758E">
            <w:pPr>
              <w:widowControl w:val="0"/>
              <w:autoSpaceDE w:val="0"/>
              <w:autoSpaceDN w:val="0"/>
              <w:adjustRightInd w:val="0"/>
              <w:spacing w:line="240" w:lineRule="auto"/>
              <w:contextualSpacing w:val="0"/>
              <w:rPr>
                <w:ins w:id="857" w:author="Arjan Kloosterboer" w:date="2017-09-21T12:16:00Z"/>
                <w:rFonts w:asciiTheme="minorHAnsi" w:hAnsiTheme="minorHAnsi" w:cstheme="minorHAnsi"/>
                <w:sz w:val="22"/>
                <w:szCs w:val="22"/>
                <w:lang w:eastAsia="en-US"/>
              </w:rPr>
            </w:pPr>
            <w:ins w:id="858" w:author="Arjan Kloosterboer" w:date="2017-09-21T12:16:00Z">
              <w:r w:rsidRPr="00063B2C">
                <w:rPr>
                  <w:rFonts w:asciiTheme="minorHAnsi" w:hAnsiTheme="minorHAnsi" w:cstheme="minorHAnsi"/>
                  <w:sz w:val="22"/>
                  <w:szCs w:val="22"/>
                  <w:lang w:eastAsia="en-US"/>
                </w:rPr>
                <w:lastRenderedPageBreak/>
                <w:t xml:space="preserve">Een </w:t>
              </w:r>
            </w:ins>
            <w:ins w:id="859" w:author="Arjan Kloosterboer" w:date="2017-09-21T12:19:00Z">
              <w:r w:rsidRPr="00273F7D">
                <w:rPr>
                  <w:rFonts w:eastAsia="Batang"/>
                </w:rPr>
                <w:t>SCHEIDING</w:t>
              </w:r>
            </w:ins>
            <w:ins w:id="860"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7C5D506D" w14:textId="77777777" w:rsidTr="001B6785">
        <w:trPr>
          <w:ins w:id="861" w:author="Arjan Kloosterboer" w:date="2017-09-21T12:16:00Z"/>
        </w:trPr>
        <w:tc>
          <w:tcPr>
            <w:tcW w:w="450" w:type="dxa"/>
            <w:tcBorders>
              <w:top w:val="nil"/>
              <w:left w:val="nil"/>
              <w:bottom w:val="nil"/>
              <w:right w:val="nil"/>
            </w:tcBorders>
          </w:tcPr>
          <w:p w14:paraId="4248E5A7" w14:textId="77777777" w:rsidR="0052758E" w:rsidRPr="00751C18" w:rsidRDefault="0052758E" w:rsidP="0052758E">
            <w:pPr>
              <w:widowControl w:val="0"/>
              <w:autoSpaceDE w:val="0"/>
              <w:autoSpaceDN w:val="0"/>
              <w:adjustRightInd w:val="0"/>
              <w:spacing w:line="240" w:lineRule="auto"/>
              <w:contextualSpacing w:val="0"/>
              <w:rPr>
                <w:ins w:id="862"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760464D" w14:textId="77777777" w:rsidR="0052758E" w:rsidRPr="00751C18" w:rsidRDefault="0052758E" w:rsidP="0052758E">
            <w:pPr>
              <w:widowControl w:val="0"/>
              <w:autoSpaceDE w:val="0"/>
              <w:autoSpaceDN w:val="0"/>
              <w:adjustRightInd w:val="0"/>
              <w:spacing w:line="240" w:lineRule="auto"/>
              <w:contextualSpacing w:val="0"/>
              <w:rPr>
                <w:ins w:id="863" w:author="Arjan Kloosterboer" w:date="2017-09-21T12:16:00Z"/>
                <w:rFonts w:ascii="Calibri" w:hAnsi="Calibri" w:cs="Calibri"/>
                <w:color w:val="0F0F0F"/>
                <w:sz w:val="22"/>
                <w:szCs w:val="22"/>
                <w:lang w:eastAsia="en-US"/>
              </w:rPr>
            </w:pPr>
            <w:ins w:id="864"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6375BE8E" w14:textId="77777777" w:rsidR="0052758E" w:rsidRPr="00751C18" w:rsidRDefault="0052758E" w:rsidP="0052758E">
            <w:pPr>
              <w:widowControl w:val="0"/>
              <w:autoSpaceDE w:val="0"/>
              <w:autoSpaceDN w:val="0"/>
              <w:adjustRightInd w:val="0"/>
              <w:spacing w:line="240" w:lineRule="auto"/>
              <w:contextualSpacing w:val="0"/>
              <w:rPr>
                <w:ins w:id="865" w:author="Arjan Kloosterboer" w:date="2017-09-21T12:16:00Z"/>
                <w:rFonts w:ascii="Calibri" w:hAnsi="Calibri" w:cs="Calibri"/>
                <w:color w:val="0F0F0F"/>
                <w:sz w:val="22"/>
                <w:szCs w:val="22"/>
                <w:lang w:eastAsia="en-US"/>
              </w:rPr>
            </w:pPr>
            <w:ins w:id="866"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019F0E70" w14:textId="3B72EE7B" w:rsidR="0052758E" w:rsidRPr="00E63B4B" w:rsidRDefault="0052758E" w:rsidP="0052758E">
            <w:pPr>
              <w:widowControl w:val="0"/>
              <w:autoSpaceDE w:val="0"/>
              <w:autoSpaceDN w:val="0"/>
              <w:adjustRightInd w:val="0"/>
              <w:spacing w:line="240" w:lineRule="auto"/>
              <w:contextualSpacing w:val="0"/>
              <w:rPr>
                <w:ins w:id="867" w:author="Arjan Kloosterboer" w:date="2017-09-21T12:16:00Z"/>
                <w:rFonts w:ascii="Arial" w:hAnsi="Arial" w:cs="Arial"/>
                <w:szCs w:val="20"/>
                <w:lang w:eastAsia="en-US"/>
              </w:rPr>
            </w:pPr>
            <w:ins w:id="868" w:author="Arjan Kloosterboer" w:date="2017-09-21T12:19:00Z">
              <w:r w:rsidRPr="00273F7D">
                <w:rPr>
                  <w:rFonts w:eastAsia="Batang"/>
                </w:rPr>
                <w:t>TUNNELDEEL</w:t>
              </w:r>
            </w:ins>
            <w:ins w:id="869"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4DF99F33" w14:textId="257FC6B2" w:rsidR="0052758E" w:rsidRPr="00063B2C" w:rsidRDefault="0052758E" w:rsidP="0052758E">
            <w:pPr>
              <w:widowControl w:val="0"/>
              <w:autoSpaceDE w:val="0"/>
              <w:autoSpaceDN w:val="0"/>
              <w:adjustRightInd w:val="0"/>
              <w:spacing w:line="240" w:lineRule="auto"/>
              <w:contextualSpacing w:val="0"/>
              <w:rPr>
                <w:ins w:id="870" w:author="Arjan Kloosterboer" w:date="2017-09-21T12:16:00Z"/>
                <w:rFonts w:asciiTheme="minorHAnsi" w:hAnsiTheme="minorHAnsi" w:cstheme="minorHAnsi"/>
                <w:sz w:val="22"/>
                <w:szCs w:val="22"/>
                <w:lang w:eastAsia="en-US"/>
              </w:rPr>
            </w:pPr>
            <w:ins w:id="871" w:author="Arjan Kloosterboer" w:date="2017-09-21T12:16:00Z">
              <w:r w:rsidRPr="00063B2C">
                <w:rPr>
                  <w:rFonts w:asciiTheme="minorHAnsi" w:hAnsiTheme="minorHAnsi" w:cstheme="minorHAnsi"/>
                  <w:sz w:val="22"/>
                  <w:szCs w:val="22"/>
                  <w:lang w:eastAsia="en-US"/>
                </w:rPr>
                <w:t xml:space="preserve">Een </w:t>
              </w:r>
            </w:ins>
            <w:ins w:id="872" w:author="Arjan Kloosterboer" w:date="2017-09-21T12:19:00Z">
              <w:r w:rsidRPr="00273F7D">
                <w:rPr>
                  <w:rFonts w:eastAsia="Batang"/>
                </w:rPr>
                <w:t>TUNNELDEEL</w:t>
              </w:r>
            </w:ins>
            <w:ins w:id="873"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187E366C" w14:textId="77777777" w:rsidTr="001B6785">
        <w:trPr>
          <w:ins w:id="874" w:author="Arjan Kloosterboer" w:date="2017-09-21T12:16:00Z"/>
        </w:trPr>
        <w:tc>
          <w:tcPr>
            <w:tcW w:w="450" w:type="dxa"/>
            <w:tcBorders>
              <w:top w:val="nil"/>
              <w:left w:val="nil"/>
              <w:bottom w:val="nil"/>
              <w:right w:val="nil"/>
            </w:tcBorders>
          </w:tcPr>
          <w:p w14:paraId="681D6494" w14:textId="77777777" w:rsidR="0052758E" w:rsidRPr="00751C18" w:rsidRDefault="0052758E" w:rsidP="0052758E">
            <w:pPr>
              <w:widowControl w:val="0"/>
              <w:autoSpaceDE w:val="0"/>
              <w:autoSpaceDN w:val="0"/>
              <w:adjustRightInd w:val="0"/>
              <w:spacing w:line="240" w:lineRule="auto"/>
              <w:contextualSpacing w:val="0"/>
              <w:rPr>
                <w:ins w:id="875"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8122897" w14:textId="77777777" w:rsidR="0052758E" w:rsidRPr="00751C18" w:rsidRDefault="0052758E" w:rsidP="0052758E">
            <w:pPr>
              <w:widowControl w:val="0"/>
              <w:autoSpaceDE w:val="0"/>
              <w:autoSpaceDN w:val="0"/>
              <w:adjustRightInd w:val="0"/>
              <w:spacing w:line="240" w:lineRule="auto"/>
              <w:contextualSpacing w:val="0"/>
              <w:rPr>
                <w:ins w:id="876" w:author="Arjan Kloosterboer" w:date="2017-09-21T12:16:00Z"/>
                <w:rFonts w:ascii="Calibri" w:hAnsi="Calibri" w:cs="Calibri"/>
                <w:color w:val="0F0F0F"/>
                <w:sz w:val="22"/>
                <w:szCs w:val="22"/>
                <w:lang w:eastAsia="en-US"/>
              </w:rPr>
            </w:pPr>
            <w:ins w:id="877"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7BAC0996" w14:textId="77777777" w:rsidR="0052758E" w:rsidRPr="00751C18" w:rsidRDefault="0052758E" w:rsidP="0052758E">
            <w:pPr>
              <w:widowControl w:val="0"/>
              <w:autoSpaceDE w:val="0"/>
              <w:autoSpaceDN w:val="0"/>
              <w:adjustRightInd w:val="0"/>
              <w:spacing w:line="240" w:lineRule="auto"/>
              <w:contextualSpacing w:val="0"/>
              <w:rPr>
                <w:ins w:id="878" w:author="Arjan Kloosterboer" w:date="2017-09-21T12:16:00Z"/>
                <w:rFonts w:ascii="Calibri" w:hAnsi="Calibri" w:cs="Calibri"/>
                <w:color w:val="0F0F0F"/>
                <w:sz w:val="22"/>
                <w:szCs w:val="22"/>
                <w:lang w:eastAsia="en-US"/>
              </w:rPr>
            </w:pPr>
            <w:ins w:id="879"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4AA87F58" w14:textId="1B8A0E76" w:rsidR="0052758E" w:rsidRPr="00E63B4B" w:rsidRDefault="0052758E" w:rsidP="0052758E">
            <w:pPr>
              <w:widowControl w:val="0"/>
              <w:autoSpaceDE w:val="0"/>
              <w:autoSpaceDN w:val="0"/>
              <w:adjustRightInd w:val="0"/>
              <w:spacing w:line="240" w:lineRule="auto"/>
              <w:contextualSpacing w:val="0"/>
              <w:rPr>
                <w:ins w:id="880" w:author="Arjan Kloosterboer" w:date="2017-09-21T12:16:00Z"/>
                <w:rFonts w:ascii="Arial" w:hAnsi="Arial" w:cs="Arial"/>
                <w:szCs w:val="20"/>
                <w:lang w:eastAsia="en-US"/>
              </w:rPr>
            </w:pPr>
            <w:ins w:id="881" w:author="Arjan Kloosterboer" w:date="2017-09-21T12:20:00Z">
              <w:r w:rsidRPr="00273F7D">
                <w:rPr>
                  <w:rFonts w:eastAsia="Batang"/>
                </w:rPr>
                <w:t>VEGETATIEOBJECT</w:t>
              </w:r>
            </w:ins>
            <w:ins w:id="882"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3D2A3D4B" w14:textId="44C4FED2" w:rsidR="0052758E" w:rsidRPr="00063B2C" w:rsidRDefault="0052758E" w:rsidP="0052758E">
            <w:pPr>
              <w:widowControl w:val="0"/>
              <w:autoSpaceDE w:val="0"/>
              <w:autoSpaceDN w:val="0"/>
              <w:adjustRightInd w:val="0"/>
              <w:spacing w:line="240" w:lineRule="auto"/>
              <w:contextualSpacing w:val="0"/>
              <w:rPr>
                <w:ins w:id="883" w:author="Arjan Kloosterboer" w:date="2017-09-21T12:16:00Z"/>
                <w:rFonts w:asciiTheme="minorHAnsi" w:hAnsiTheme="minorHAnsi" w:cstheme="minorHAnsi"/>
                <w:sz w:val="22"/>
                <w:szCs w:val="22"/>
                <w:lang w:eastAsia="en-US"/>
              </w:rPr>
            </w:pPr>
            <w:ins w:id="884" w:author="Arjan Kloosterboer" w:date="2017-09-21T12:16:00Z">
              <w:r w:rsidRPr="00063B2C">
                <w:rPr>
                  <w:rFonts w:asciiTheme="minorHAnsi" w:hAnsiTheme="minorHAnsi" w:cstheme="minorHAnsi"/>
                  <w:sz w:val="22"/>
                  <w:szCs w:val="22"/>
                  <w:lang w:eastAsia="en-US"/>
                </w:rPr>
                <w:t xml:space="preserve">Een </w:t>
              </w:r>
            </w:ins>
            <w:ins w:id="885" w:author="Arjan Kloosterboer" w:date="2017-09-21T12:20:00Z">
              <w:r w:rsidRPr="00273F7D">
                <w:rPr>
                  <w:rFonts w:eastAsia="Batang"/>
                </w:rPr>
                <w:t>VEGETATIEOBJECT</w:t>
              </w:r>
            </w:ins>
            <w:ins w:id="886"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29F27504" w14:textId="77777777" w:rsidTr="001B6785">
        <w:trPr>
          <w:ins w:id="887" w:author="Arjan Kloosterboer" w:date="2017-09-21T12:16:00Z"/>
        </w:trPr>
        <w:tc>
          <w:tcPr>
            <w:tcW w:w="450" w:type="dxa"/>
            <w:tcBorders>
              <w:top w:val="nil"/>
              <w:left w:val="nil"/>
              <w:bottom w:val="nil"/>
              <w:right w:val="nil"/>
            </w:tcBorders>
          </w:tcPr>
          <w:p w14:paraId="187E772F" w14:textId="77777777" w:rsidR="0052758E" w:rsidRPr="00751C18" w:rsidRDefault="0052758E" w:rsidP="0052758E">
            <w:pPr>
              <w:widowControl w:val="0"/>
              <w:autoSpaceDE w:val="0"/>
              <w:autoSpaceDN w:val="0"/>
              <w:adjustRightInd w:val="0"/>
              <w:spacing w:line="240" w:lineRule="auto"/>
              <w:contextualSpacing w:val="0"/>
              <w:rPr>
                <w:ins w:id="888"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ADCC5D5" w14:textId="77777777" w:rsidR="0052758E" w:rsidRPr="00751C18" w:rsidRDefault="0052758E" w:rsidP="0052758E">
            <w:pPr>
              <w:widowControl w:val="0"/>
              <w:autoSpaceDE w:val="0"/>
              <w:autoSpaceDN w:val="0"/>
              <w:adjustRightInd w:val="0"/>
              <w:spacing w:line="240" w:lineRule="auto"/>
              <w:contextualSpacing w:val="0"/>
              <w:rPr>
                <w:ins w:id="889" w:author="Arjan Kloosterboer" w:date="2017-09-21T12:16:00Z"/>
                <w:rFonts w:ascii="Calibri" w:hAnsi="Calibri" w:cs="Calibri"/>
                <w:color w:val="0F0F0F"/>
                <w:sz w:val="22"/>
                <w:szCs w:val="22"/>
                <w:lang w:eastAsia="en-US"/>
              </w:rPr>
            </w:pPr>
            <w:ins w:id="890"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129E68E1" w14:textId="77777777" w:rsidR="0052758E" w:rsidRPr="00751C18" w:rsidRDefault="0052758E" w:rsidP="0052758E">
            <w:pPr>
              <w:widowControl w:val="0"/>
              <w:autoSpaceDE w:val="0"/>
              <w:autoSpaceDN w:val="0"/>
              <w:adjustRightInd w:val="0"/>
              <w:spacing w:line="240" w:lineRule="auto"/>
              <w:contextualSpacing w:val="0"/>
              <w:rPr>
                <w:ins w:id="891" w:author="Arjan Kloosterboer" w:date="2017-09-21T12:16:00Z"/>
                <w:rFonts w:ascii="Calibri" w:hAnsi="Calibri" w:cs="Calibri"/>
                <w:color w:val="0F0F0F"/>
                <w:sz w:val="22"/>
                <w:szCs w:val="22"/>
                <w:lang w:eastAsia="en-US"/>
              </w:rPr>
            </w:pPr>
            <w:ins w:id="892"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46AEF474" w14:textId="78DDBD59" w:rsidR="0052758E" w:rsidRPr="00E63B4B" w:rsidRDefault="0052758E" w:rsidP="0052758E">
            <w:pPr>
              <w:widowControl w:val="0"/>
              <w:autoSpaceDE w:val="0"/>
              <w:autoSpaceDN w:val="0"/>
              <w:adjustRightInd w:val="0"/>
              <w:spacing w:line="240" w:lineRule="auto"/>
              <w:contextualSpacing w:val="0"/>
              <w:rPr>
                <w:ins w:id="893" w:author="Arjan Kloosterboer" w:date="2017-09-21T12:16:00Z"/>
                <w:rFonts w:ascii="Arial" w:hAnsi="Arial" w:cs="Arial"/>
                <w:szCs w:val="20"/>
                <w:lang w:eastAsia="en-US"/>
              </w:rPr>
            </w:pPr>
            <w:ins w:id="894" w:author="Arjan Kloosterboer" w:date="2017-09-21T12:20:00Z">
              <w:r w:rsidRPr="00273F7D">
                <w:rPr>
                  <w:rFonts w:eastAsia="Batang"/>
                </w:rPr>
                <w:t>KLANTCONTACT</w:t>
              </w:r>
              <w:r>
                <w:rPr>
                  <w:rFonts w:eastAsia="Batang"/>
                </w:rPr>
                <w:t xml:space="preserve"> (ALS OBJECT)</w:t>
              </w:r>
            </w:ins>
            <w:ins w:id="895"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40E4F0B0" w14:textId="2584EAFA" w:rsidR="0052758E" w:rsidRPr="00063B2C" w:rsidRDefault="0052758E" w:rsidP="0052758E">
            <w:pPr>
              <w:widowControl w:val="0"/>
              <w:autoSpaceDE w:val="0"/>
              <w:autoSpaceDN w:val="0"/>
              <w:adjustRightInd w:val="0"/>
              <w:spacing w:line="240" w:lineRule="auto"/>
              <w:contextualSpacing w:val="0"/>
              <w:rPr>
                <w:ins w:id="896" w:author="Arjan Kloosterboer" w:date="2017-09-21T12:16:00Z"/>
                <w:rFonts w:asciiTheme="minorHAnsi" w:hAnsiTheme="minorHAnsi" w:cstheme="minorHAnsi"/>
                <w:sz w:val="22"/>
                <w:szCs w:val="22"/>
                <w:lang w:eastAsia="en-US"/>
              </w:rPr>
            </w:pPr>
            <w:ins w:id="897" w:author="Arjan Kloosterboer" w:date="2017-09-21T12:16:00Z">
              <w:r w:rsidRPr="00063B2C">
                <w:rPr>
                  <w:rFonts w:asciiTheme="minorHAnsi" w:hAnsiTheme="minorHAnsi" w:cstheme="minorHAnsi"/>
                  <w:sz w:val="22"/>
                  <w:szCs w:val="22"/>
                  <w:lang w:eastAsia="en-US"/>
                </w:rPr>
                <w:t xml:space="preserve">Een </w:t>
              </w:r>
            </w:ins>
            <w:ins w:id="898" w:author="Arjan Kloosterboer" w:date="2017-09-21T12:20:00Z">
              <w:r w:rsidRPr="00273F7D">
                <w:rPr>
                  <w:rFonts w:eastAsia="Batang"/>
                </w:rPr>
                <w:t>KLANTCONTACT</w:t>
              </w:r>
              <w:r>
                <w:rPr>
                  <w:rFonts w:eastAsia="Batang"/>
                </w:rPr>
                <w:t xml:space="preserve"> (ALS OBJECT)</w:t>
              </w:r>
            </w:ins>
            <w:ins w:id="899" w:author="Arjan Kloosterboer" w:date="2017-09-21T12:16:00Z">
              <w:r w:rsidRPr="00063B2C">
                <w:rPr>
                  <w:rFonts w:asciiTheme="minorHAnsi" w:hAnsiTheme="minorHAnsi" w:cstheme="minorHAnsi"/>
                  <w:sz w:val="22"/>
                  <w:szCs w:val="22"/>
                  <w:lang w:eastAsia="en-US"/>
                </w:rPr>
                <w:t xml:space="preserve"> is een ‘specialisatie’ van OBJECT.</w:t>
              </w:r>
            </w:ins>
          </w:p>
        </w:tc>
      </w:tr>
    </w:tbl>
    <w:p w14:paraId="3B1C95A1" w14:textId="77777777" w:rsidR="00063B2C" w:rsidRPr="00751C18" w:rsidRDefault="00063B2C"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791820D3" w14:textId="77777777" w:rsidTr="00847C61">
        <w:tc>
          <w:tcPr>
            <w:tcW w:w="9360" w:type="dxa"/>
            <w:tcBorders>
              <w:top w:val="nil"/>
              <w:left w:val="nil"/>
              <w:bottom w:val="nil"/>
              <w:right w:val="nil"/>
            </w:tcBorders>
          </w:tcPr>
          <w:p w14:paraId="7F89231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4B149B26" w14:textId="0217EF62"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zaak kan op ‘van alles en nog wat’ betrekking hebben. Voor zover dit voorkomens (objecten) van de in het RSGB of RGBZ onderscheiden objecttypen betreft, worden deze met OBJECT gemodelleerd en door middel van ZAAKOBJECT aan een zaak gerelateerd. Het OBJECT kent dan ook bijna evenzovele specialisaties (‘subtypen’) als dat er objecttypen in het RSGB en RGBZ opgenomen zijn</w:t>
            </w:r>
            <w:ins w:id="900" w:author="Arjan Kloosterboer" w:date="2017-03-16T18:19:00Z">
              <w:r w:rsidR="00EF7BFB">
                <w:rPr>
                  <w:rFonts w:ascii="Calibri" w:hAnsi="Calibri" w:cs="Calibri"/>
                  <w:color w:val="0F0F0F"/>
                  <w:sz w:val="22"/>
                  <w:szCs w:val="22"/>
                  <w:lang w:eastAsia="en-US"/>
                </w:rPr>
                <w:t xml:space="preserve">, </w:t>
              </w:r>
            </w:ins>
            <w:del w:id="901" w:author="Arjan Kloosterboer" w:date="2017-03-16T18:19:00Z">
              <w:r w:rsidRPr="00751C18" w:rsidDel="00EF7BFB">
                <w:rPr>
                  <w:rFonts w:ascii="Calibri" w:hAnsi="Calibri" w:cs="Calibri"/>
                  <w:color w:val="0F0F0F"/>
                  <w:sz w:val="22"/>
                  <w:szCs w:val="22"/>
                  <w:lang w:eastAsia="en-US"/>
                </w:rPr>
                <w:delText>. Zie ‘populatie objecttype’ voor de objecttypen die het betreft (</w:delText>
              </w:r>
            </w:del>
            <w:r w:rsidRPr="00751C18">
              <w:rPr>
                <w:rFonts w:ascii="Calibri" w:hAnsi="Calibri" w:cs="Calibri"/>
                <w:color w:val="0F0F0F"/>
                <w:sz w:val="22"/>
                <w:szCs w:val="22"/>
                <w:lang w:eastAsia="en-US"/>
              </w:rPr>
              <w:t>alleen objecttypen op het laagste specialisatieniveau d.w.z. geen gegeneraliseerde objecttypen</w:t>
            </w:r>
            <w:del w:id="902" w:author="Arjan Kloosterboer" w:date="2017-03-16T18:19:00Z">
              <w:r w:rsidRPr="00751C18" w:rsidDel="00EF7BFB">
                <w:rPr>
                  <w:rFonts w:ascii="Calibri" w:hAnsi="Calibri" w:cs="Calibri"/>
                  <w:color w:val="0F0F0F"/>
                  <w:sz w:val="22"/>
                  <w:szCs w:val="22"/>
                  <w:lang w:eastAsia="en-US"/>
                </w:rPr>
                <w:delText>)</w:delText>
              </w:r>
            </w:del>
            <w:r w:rsidRPr="00751C18">
              <w:rPr>
                <w:rFonts w:ascii="Calibri" w:hAnsi="Calibri" w:cs="Calibri"/>
                <w:color w:val="0F0F0F"/>
                <w:sz w:val="22"/>
                <w:szCs w:val="22"/>
                <w:lang w:eastAsia="en-US"/>
              </w:rPr>
              <w:t>.</w:t>
            </w:r>
          </w:p>
          <w:p w14:paraId="7090E0A3" w14:textId="6D68F915"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Het OBJECT heeft dan ook amper attributen (alleen voor het zoeken van objecten van dit objecttype). De overige attributen specificeren we per specialisatie (‘subtype’). </w:t>
            </w:r>
            <w:ins w:id="903" w:author="Arjan Kloosterboer" w:date="2017-03-16T18:20:00Z">
              <w:r w:rsidR="00EF7BFB">
                <w:rPr>
                  <w:rFonts w:ascii="Arial" w:eastAsia="Batang" w:hAnsi="Arial" w:cs="Arial"/>
                  <w:sz w:val="20"/>
                  <w:szCs w:val="20"/>
                </w:rPr>
                <w:t xml:space="preserve">Zij zijn er enkel op gericht </w:t>
              </w:r>
              <w:r w:rsidR="00EF7BFB">
                <w:t>om een dergelijke specialisatie te kunnen duiden; welk object is het en bestaat het nog?</w:t>
              </w:r>
            </w:ins>
          </w:p>
          <w:p w14:paraId="0106B345"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NB. ZAAKOBJECT vervangt, en is een uitbreiding op, de objecttypen VERBLIJFSOBJECT, KADASTRAAL OBJECT en ADRES van het GFO Zaken 2004.</w:t>
            </w:r>
          </w:p>
        </w:tc>
      </w:tr>
    </w:tbl>
    <w:bookmarkStart w:id="904" w:name="BKM_F2574355_AEEE_4e64_B4A0_496F07B5E250"/>
    <w:bookmarkStart w:id="905" w:name="BKM_6A62654A_3C13_4ac3_A0D4_4710B8E400C9"/>
    <w:bookmarkStart w:id="906" w:name="BKM_D9957D68_90B7_4861_B5B0_AE1027624EB4"/>
    <w:bookmarkEnd w:id="904"/>
    <w:bookmarkEnd w:id="905"/>
    <w:p w14:paraId="2DB038CA" w14:textId="4CA38133" w:rsidR="00847C61" w:rsidRPr="00474957" w:rsidRDefault="00DE73DB" w:rsidP="00847C61">
      <w:pPr>
        <w:pStyle w:val="Kop3"/>
        <w:rPr>
          <w:rFonts w:ascii="Arial" w:hAnsi="Arial" w:cs="Arial"/>
          <w:sz w:val="30"/>
          <w:szCs w:val="30"/>
        </w:rPr>
      </w:pPr>
      <w:r w:rsidRPr="00474957">
        <w:rPr>
          <w:rFonts w:ascii="Arial" w:hAnsi="Arial" w:cs="Arial"/>
          <w:szCs w:val="20"/>
          <w:lang w:val="en-AU"/>
        </w:rPr>
        <w:fldChar w:fldCharType="begin" w:fldLock="1"/>
      </w:r>
      <w:r w:rsidR="00847C61" w:rsidRPr="00474957">
        <w:rPr>
          <w:rFonts w:ascii="Arial" w:hAnsi="Arial" w:cs="Arial"/>
          <w:szCs w:val="20"/>
        </w:rPr>
        <w:instrText xml:space="preserve">MERGEFIELD </w:instrText>
      </w:r>
      <w:r w:rsidR="00847C61" w:rsidRPr="00474957">
        <w:instrText>Element.Stereotype</w:instrText>
      </w:r>
      <w:r w:rsidRPr="00474957">
        <w:rPr>
          <w:rFonts w:ascii="Arial" w:hAnsi="Arial" w:cs="Arial"/>
          <w:szCs w:val="20"/>
          <w:lang w:val="en-AU"/>
        </w:rPr>
        <w:fldChar w:fldCharType="separate"/>
      </w:r>
      <w:r w:rsidR="00847C61" w:rsidRPr="00474957">
        <w:t>Objecttype</w:t>
      </w:r>
      <w:r w:rsidRPr="00474957">
        <w:rPr>
          <w:rFonts w:ascii="Arial" w:hAnsi="Arial" w:cs="Arial"/>
          <w:szCs w:val="20"/>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 xml:space="preserve">ANDER </w:t>
      </w:r>
      <w:del w:id="907" w:author="Arjan Kloosterboer" w:date="2018-05-23T17:00:00Z">
        <w:r w:rsidR="00847C61" w:rsidRPr="00474957" w:rsidDel="00E52C8A">
          <w:delText xml:space="preserve">BUITENLANDS </w:delText>
        </w:r>
      </w:del>
      <w:r w:rsidR="00847C61" w:rsidRPr="00474957">
        <w:t>NIET-NATUURLIJK PERSOON</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4970E09E" w14:textId="77777777" w:rsidTr="00847C61">
        <w:trPr>
          <w:trHeight w:val="271"/>
        </w:trPr>
        <w:tc>
          <w:tcPr>
            <w:tcW w:w="2340" w:type="dxa"/>
            <w:gridSpan w:val="2"/>
            <w:tcBorders>
              <w:top w:val="nil"/>
              <w:left w:val="nil"/>
              <w:bottom w:val="nil"/>
              <w:right w:val="nil"/>
            </w:tcBorders>
          </w:tcPr>
          <w:p w14:paraId="5C7F5F3E"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474957">
              <w:rPr>
                <w:rFonts w:ascii="Calibri" w:hAnsi="Calibri" w:cs="Calibri"/>
                <w:b/>
                <w:bCs/>
                <w:color w:val="0F0F0F"/>
                <w:sz w:val="22"/>
                <w:szCs w:val="22"/>
                <w:lang w:eastAsia="en-US"/>
              </w:rPr>
              <w:t>Naam</w:t>
            </w:r>
          </w:p>
        </w:tc>
        <w:tc>
          <w:tcPr>
            <w:tcW w:w="7020" w:type="dxa"/>
            <w:gridSpan w:val="2"/>
            <w:tcBorders>
              <w:top w:val="nil"/>
              <w:left w:val="nil"/>
              <w:bottom w:val="nil"/>
              <w:right w:val="nil"/>
            </w:tcBorders>
          </w:tcPr>
          <w:p w14:paraId="1D75C0C4" w14:textId="37A054B3" w:rsidR="00847C61" w:rsidRPr="00474957"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474957">
              <w:rPr>
                <w:rFonts w:ascii="Arial" w:hAnsi="Arial" w:cs="Arial"/>
                <w:szCs w:val="20"/>
                <w:lang w:val="en-AU" w:eastAsia="en-US"/>
              </w:rPr>
              <w:fldChar w:fldCharType="begin" w:fldLock="1"/>
            </w:r>
            <w:r w:rsidR="00847C61" w:rsidRPr="00474957">
              <w:rPr>
                <w:rFonts w:ascii="Arial" w:hAnsi="Arial" w:cs="Arial"/>
                <w:szCs w:val="20"/>
                <w:lang w:eastAsia="en-US"/>
              </w:rPr>
              <w:instrText xml:space="preserve">MERGEFIELD </w:instrText>
            </w:r>
            <w:r w:rsidR="00847C61" w:rsidRPr="00474957">
              <w:rPr>
                <w:rFonts w:ascii="Calibri" w:hAnsi="Calibri" w:cs="Calibri"/>
                <w:color w:val="0F0F0F"/>
                <w:sz w:val="22"/>
                <w:szCs w:val="22"/>
                <w:lang w:eastAsia="en-US"/>
              </w:rPr>
              <w:instrText>Element.Name</w:instrText>
            </w:r>
            <w:r w:rsidRPr="00474957">
              <w:rPr>
                <w:rFonts w:ascii="Arial" w:hAnsi="Arial" w:cs="Arial"/>
                <w:szCs w:val="20"/>
                <w:lang w:val="en-AU" w:eastAsia="en-US"/>
              </w:rPr>
              <w:fldChar w:fldCharType="separate"/>
            </w:r>
            <w:r w:rsidR="00847C61" w:rsidRPr="00474957">
              <w:rPr>
                <w:rFonts w:ascii="Calibri" w:hAnsi="Calibri" w:cs="Calibri"/>
                <w:color w:val="0F0F0F"/>
                <w:sz w:val="22"/>
                <w:szCs w:val="22"/>
                <w:lang w:eastAsia="en-US"/>
              </w:rPr>
              <w:t xml:space="preserve">ANDER </w:t>
            </w:r>
            <w:del w:id="908" w:author="Arjan Kloosterboer" w:date="2018-05-23T17:00:00Z">
              <w:r w:rsidR="00847C61" w:rsidRPr="00474957" w:rsidDel="00E52C8A">
                <w:rPr>
                  <w:rFonts w:ascii="Calibri" w:hAnsi="Calibri" w:cs="Calibri"/>
                  <w:color w:val="0F0F0F"/>
                  <w:sz w:val="22"/>
                  <w:szCs w:val="22"/>
                  <w:lang w:eastAsia="en-US"/>
                </w:rPr>
                <w:delText xml:space="preserve">BUITENLANDS </w:delText>
              </w:r>
            </w:del>
            <w:r w:rsidR="00847C61" w:rsidRPr="00474957">
              <w:rPr>
                <w:rFonts w:ascii="Calibri" w:hAnsi="Calibri" w:cs="Calibri"/>
                <w:color w:val="0F0F0F"/>
                <w:sz w:val="22"/>
                <w:szCs w:val="22"/>
                <w:lang w:eastAsia="en-US"/>
              </w:rPr>
              <w:t>NIET-NATUURLIJK PERSOON</w:t>
            </w:r>
            <w:r w:rsidRPr="00474957">
              <w:rPr>
                <w:rFonts w:ascii="Arial" w:hAnsi="Arial" w:cs="Arial"/>
                <w:szCs w:val="20"/>
                <w:lang w:val="en-AU" w:eastAsia="en-US"/>
              </w:rPr>
              <w:fldChar w:fldCharType="end"/>
            </w:r>
          </w:p>
        </w:tc>
      </w:tr>
      <w:tr w:rsidR="00847C61" w:rsidRPr="00474957" w14:paraId="1CD58EB7" w14:textId="77777777" w:rsidTr="00847C61">
        <w:trPr>
          <w:trHeight w:hRule="exact" w:val="128"/>
        </w:trPr>
        <w:tc>
          <w:tcPr>
            <w:tcW w:w="2340" w:type="dxa"/>
            <w:gridSpan w:val="2"/>
            <w:tcBorders>
              <w:top w:val="nil"/>
              <w:left w:val="nil"/>
              <w:bottom w:val="nil"/>
              <w:right w:val="nil"/>
            </w:tcBorders>
          </w:tcPr>
          <w:p w14:paraId="0A65D6D5"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7FEF5D27"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474957" w14:paraId="690B6BBF" w14:textId="77777777" w:rsidTr="00847C61">
        <w:trPr>
          <w:trHeight w:val="151"/>
        </w:trPr>
        <w:tc>
          <w:tcPr>
            <w:tcW w:w="2340" w:type="dxa"/>
            <w:gridSpan w:val="2"/>
            <w:tcBorders>
              <w:top w:val="nil"/>
              <w:left w:val="nil"/>
              <w:bottom w:val="nil"/>
              <w:right w:val="nil"/>
            </w:tcBorders>
          </w:tcPr>
          <w:p w14:paraId="47D0CB89"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474957">
              <w:rPr>
                <w:rFonts w:ascii="Calibri" w:hAnsi="Calibri" w:cs="Calibri"/>
                <w:b/>
                <w:bCs/>
                <w:color w:val="0F0F0F"/>
                <w:sz w:val="22"/>
                <w:szCs w:val="22"/>
                <w:lang w:eastAsia="en-US"/>
              </w:rPr>
              <w:t>Herkomst objecttype</w:t>
            </w:r>
          </w:p>
        </w:tc>
        <w:tc>
          <w:tcPr>
            <w:tcW w:w="7020" w:type="dxa"/>
            <w:gridSpan w:val="2"/>
            <w:tcBorders>
              <w:top w:val="nil"/>
              <w:left w:val="nil"/>
              <w:bottom w:val="nil"/>
              <w:right w:val="nil"/>
            </w:tcBorders>
          </w:tcPr>
          <w:p w14:paraId="301D246E"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474957">
              <w:rPr>
                <w:rFonts w:ascii="Calibri" w:hAnsi="Calibri" w:cs="Calibri"/>
                <w:b/>
                <w:bCs/>
                <w:color w:val="0F0F0F"/>
                <w:sz w:val="22"/>
                <w:szCs w:val="22"/>
                <w:lang w:eastAsia="en-US"/>
              </w:rPr>
              <w:t>RSGB</w:t>
            </w:r>
          </w:p>
        </w:tc>
      </w:tr>
      <w:tr w:rsidR="00847C61" w:rsidRPr="00474957" w14:paraId="73C599F3" w14:textId="77777777" w:rsidTr="00847C61">
        <w:trPr>
          <w:trHeight w:hRule="exact" w:val="128"/>
        </w:trPr>
        <w:tc>
          <w:tcPr>
            <w:tcW w:w="2340" w:type="dxa"/>
            <w:gridSpan w:val="2"/>
            <w:tcBorders>
              <w:top w:val="nil"/>
              <w:left w:val="nil"/>
              <w:bottom w:val="nil"/>
              <w:right w:val="nil"/>
            </w:tcBorders>
          </w:tcPr>
          <w:p w14:paraId="76316BC7"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6100B8FD"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474957" w14:paraId="0AD5814E" w14:textId="77777777" w:rsidTr="00847C61">
        <w:tc>
          <w:tcPr>
            <w:tcW w:w="2340" w:type="dxa"/>
            <w:gridSpan w:val="2"/>
            <w:tcBorders>
              <w:top w:val="nil"/>
              <w:left w:val="nil"/>
              <w:bottom w:val="nil"/>
              <w:right w:val="nil"/>
            </w:tcBorders>
          </w:tcPr>
          <w:p w14:paraId="7EAFE986"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474957">
              <w:rPr>
                <w:rFonts w:ascii="Calibri" w:hAnsi="Calibri" w:cs="Calibri"/>
                <w:b/>
                <w:bCs/>
                <w:color w:val="0F0F0F"/>
                <w:sz w:val="22"/>
                <w:szCs w:val="22"/>
                <w:lang w:eastAsia="en-US"/>
              </w:rPr>
              <w:t>Datum opname object</w:t>
            </w:r>
          </w:p>
        </w:tc>
        <w:tc>
          <w:tcPr>
            <w:tcW w:w="7020" w:type="dxa"/>
            <w:gridSpan w:val="2"/>
            <w:tcBorders>
              <w:top w:val="nil"/>
              <w:left w:val="nil"/>
              <w:bottom w:val="nil"/>
              <w:right w:val="nil"/>
            </w:tcBorders>
          </w:tcPr>
          <w:p w14:paraId="3D9EA966"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474957">
              <w:rPr>
                <w:rFonts w:ascii="Calibri" w:hAnsi="Calibri" w:cs="Calibri"/>
                <w:color w:val="0F0F0F"/>
                <w:sz w:val="22"/>
                <w:szCs w:val="22"/>
                <w:lang w:eastAsia="en-US"/>
              </w:rPr>
              <w:t>september 2010</w:t>
            </w:r>
          </w:p>
        </w:tc>
      </w:tr>
      <w:tr w:rsidR="00847C61" w:rsidRPr="00474957" w14:paraId="7A07393A" w14:textId="77777777" w:rsidTr="00847C61">
        <w:trPr>
          <w:trHeight w:hRule="exact" w:val="241"/>
        </w:trPr>
        <w:tc>
          <w:tcPr>
            <w:tcW w:w="2340" w:type="dxa"/>
            <w:gridSpan w:val="2"/>
            <w:tcBorders>
              <w:top w:val="nil"/>
              <w:left w:val="nil"/>
              <w:bottom w:val="nil"/>
              <w:right w:val="nil"/>
            </w:tcBorders>
          </w:tcPr>
          <w:p w14:paraId="3BCE393F"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7176EA4B"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474957" w14:paraId="7FF12FE3" w14:textId="77777777" w:rsidTr="00847C61">
        <w:tc>
          <w:tcPr>
            <w:tcW w:w="2340" w:type="dxa"/>
            <w:gridSpan w:val="2"/>
            <w:tcBorders>
              <w:top w:val="nil"/>
              <w:left w:val="nil"/>
              <w:bottom w:val="nil"/>
              <w:right w:val="nil"/>
            </w:tcBorders>
          </w:tcPr>
          <w:p w14:paraId="022B5B30"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474957">
              <w:rPr>
                <w:rFonts w:ascii="Calibri" w:hAnsi="Calibri" w:cs="Calibri"/>
                <w:b/>
                <w:bCs/>
                <w:color w:val="0F0F0F"/>
                <w:sz w:val="22"/>
                <w:szCs w:val="22"/>
                <w:lang w:eastAsia="en-US"/>
              </w:rPr>
              <w:t>Overzicht attributen</w:t>
            </w:r>
          </w:p>
        </w:tc>
        <w:tc>
          <w:tcPr>
            <w:tcW w:w="7020" w:type="dxa"/>
            <w:gridSpan w:val="2"/>
            <w:tcBorders>
              <w:top w:val="nil"/>
              <w:left w:val="nil"/>
              <w:bottom w:val="nil"/>
              <w:right w:val="nil"/>
            </w:tcBorders>
          </w:tcPr>
          <w:p w14:paraId="5455F051"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474957" w14:paraId="24723F61" w14:textId="77777777" w:rsidTr="00847C61">
        <w:tc>
          <w:tcPr>
            <w:tcW w:w="450" w:type="dxa"/>
            <w:tcBorders>
              <w:top w:val="nil"/>
              <w:left w:val="nil"/>
              <w:bottom w:val="nil"/>
              <w:right w:val="nil"/>
            </w:tcBorders>
          </w:tcPr>
          <w:p w14:paraId="62C70DDA"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909" w:name="BKM_43CDE5D4_F29C_4a8b_B592_D0B11A59158B"/>
          </w:p>
        </w:tc>
        <w:tc>
          <w:tcPr>
            <w:tcW w:w="2790" w:type="dxa"/>
            <w:gridSpan w:val="2"/>
            <w:tcBorders>
              <w:top w:val="nil"/>
              <w:left w:val="nil"/>
              <w:bottom w:val="nil"/>
              <w:right w:val="nil"/>
            </w:tcBorders>
          </w:tcPr>
          <w:p w14:paraId="096B3DBD"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474957">
              <w:rPr>
                <w:rFonts w:ascii="Calibri" w:hAnsi="Calibri" w:cs="Calibri"/>
                <w:i/>
                <w:iCs/>
                <w:color w:val="0F0F0F"/>
                <w:sz w:val="22"/>
                <w:szCs w:val="22"/>
                <w:lang w:eastAsia="en-US"/>
              </w:rPr>
              <w:t>Attribuutnaam</w:t>
            </w:r>
          </w:p>
        </w:tc>
        <w:tc>
          <w:tcPr>
            <w:tcW w:w="6120" w:type="dxa"/>
            <w:tcBorders>
              <w:top w:val="nil"/>
              <w:left w:val="nil"/>
              <w:bottom w:val="nil"/>
              <w:right w:val="nil"/>
            </w:tcBorders>
          </w:tcPr>
          <w:p w14:paraId="722C317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Calibri"/>
                <w:i/>
                <w:color w:val="000000"/>
                <w:sz w:val="22"/>
                <w:szCs w:val="22"/>
                <w:lang w:eastAsia="en-US"/>
              </w:rPr>
              <w:t>Herkomst</w:t>
            </w:r>
          </w:p>
        </w:tc>
      </w:tr>
      <w:tr w:rsidR="00847C61" w:rsidRPr="00474957" w14:paraId="3759B6C9" w14:textId="77777777" w:rsidTr="00847C61">
        <w:tc>
          <w:tcPr>
            <w:tcW w:w="450" w:type="dxa"/>
            <w:tcBorders>
              <w:top w:val="nil"/>
              <w:left w:val="nil"/>
              <w:bottom w:val="nil"/>
              <w:right w:val="nil"/>
            </w:tcBorders>
          </w:tcPr>
          <w:p w14:paraId="4DF639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9F7157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Nummer ander buitenlands niet-natuurlijk persoon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6FE5D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ANDER BUITENLANDS 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Nummer ander buitenlands niet-natuurlijk persoon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09"/>
      </w:tr>
      <w:tr w:rsidR="00847C61" w:rsidRPr="00474957" w14:paraId="7EBD67CB" w14:textId="77777777" w:rsidTr="00847C61">
        <w:tc>
          <w:tcPr>
            <w:tcW w:w="450" w:type="dxa"/>
            <w:tcBorders>
              <w:top w:val="nil"/>
              <w:left w:val="nil"/>
              <w:bottom w:val="nil"/>
              <w:right w:val="nil"/>
            </w:tcBorders>
          </w:tcPr>
          <w:p w14:paraId="07C60E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10" w:name="BKM_C43F019B_5724_42f2_81F7_F4B1058900C0"/>
          </w:p>
        </w:tc>
        <w:tc>
          <w:tcPr>
            <w:tcW w:w="2790" w:type="dxa"/>
            <w:gridSpan w:val="2"/>
            <w:tcBorders>
              <w:top w:val="nil"/>
              <w:left w:val="nil"/>
              <w:bottom w:val="nil"/>
              <w:right w:val="nil"/>
            </w:tcBorders>
          </w:tcPr>
          <w:p w14:paraId="542E75B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(Statutaire) 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565D5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(Statutaire) 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10"/>
      </w:tr>
      <w:tr w:rsidR="00847C61" w:rsidRPr="00474957" w14:paraId="2F1E249E" w14:textId="77777777" w:rsidTr="00847C61">
        <w:tc>
          <w:tcPr>
            <w:tcW w:w="450" w:type="dxa"/>
            <w:tcBorders>
              <w:top w:val="nil"/>
              <w:left w:val="nil"/>
              <w:bottom w:val="nil"/>
              <w:right w:val="nil"/>
            </w:tcBorders>
          </w:tcPr>
          <w:p w14:paraId="4343C9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11" w:name="BKM_88D88C3E_8847_4a23_96E4_E873E0C28B1E"/>
          </w:p>
        </w:tc>
        <w:tc>
          <w:tcPr>
            <w:tcW w:w="2790" w:type="dxa"/>
            <w:gridSpan w:val="2"/>
            <w:tcBorders>
              <w:top w:val="nil"/>
              <w:left w:val="nil"/>
              <w:bottom w:val="nil"/>
              <w:right w:val="nil"/>
            </w:tcBorders>
          </w:tcPr>
          <w:p w14:paraId="1A86320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aanvang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939F2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aanvang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11"/>
      </w:tr>
      <w:tr w:rsidR="00847C61" w:rsidRPr="00474957" w14:paraId="6A2B5606" w14:textId="77777777" w:rsidTr="00847C61">
        <w:tc>
          <w:tcPr>
            <w:tcW w:w="450" w:type="dxa"/>
            <w:tcBorders>
              <w:top w:val="nil"/>
              <w:left w:val="nil"/>
              <w:bottom w:val="nil"/>
              <w:right w:val="nil"/>
            </w:tcBorders>
          </w:tcPr>
          <w:p w14:paraId="326F8D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12" w:name="BKM_C248CF24_DA65_40f8_A08F_A0BD7308AF14"/>
          </w:p>
        </w:tc>
        <w:tc>
          <w:tcPr>
            <w:tcW w:w="2790" w:type="dxa"/>
            <w:gridSpan w:val="2"/>
            <w:tcBorders>
              <w:top w:val="nil"/>
              <w:left w:val="nil"/>
              <w:bottom w:val="nil"/>
              <w:right w:val="nil"/>
            </w:tcBorders>
          </w:tcPr>
          <w:p w14:paraId="7C89BD0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beëindiging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B251F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beeindiging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12"/>
      </w:tr>
      <w:tr w:rsidR="00847C61" w:rsidRPr="00474957" w14:paraId="0A4E1A88" w14:textId="77777777" w:rsidTr="00847C61">
        <w:tc>
          <w:tcPr>
            <w:tcW w:w="450" w:type="dxa"/>
            <w:tcBorders>
              <w:top w:val="nil"/>
              <w:left w:val="nil"/>
              <w:bottom w:val="nil"/>
              <w:right w:val="nil"/>
            </w:tcBorders>
          </w:tcPr>
          <w:p w14:paraId="1B90043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13" w:name="BKM_6B401598_4108_44b0_9E9C_45178E26C5E1"/>
          </w:p>
        </w:tc>
        <w:tc>
          <w:tcPr>
            <w:tcW w:w="2790" w:type="dxa"/>
            <w:gridSpan w:val="2"/>
            <w:tcBorders>
              <w:top w:val="nil"/>
              <w:left w:val="nil"/>
              <w:bottom w:val="nil"/>
              <w:right w:val="nil"/>
            </w:tcBorders>
          </w:tcPr>
          <w:p w14:paraId="7EFF6CC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Verblijf buitenland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7FC04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Verblijf buitenland SUBJECT</w:t>
            </w:r>
          </w:p>
        </w:tc>
        <w:bookmarkEnd w:id="913"/>
      </w:tr>
      <w:tr w:rsidR="00847C61" w:rsidRPr="00474957" w14:paraId="31BB7F4E" w14:textId="77777777" w:rsidTr="00847C61">
        <w:tc>
          <w:tcPr>
            <w:tcW w:w="450" w:type="dxa"/>
            <w:tcBorders>
              <w:top w:val="nil"/>
              <w:left w:val="nil"/>
              <w:bottom w:val="nil"/>
              <w:right w:val="nil"/>
            </w:tcBorders>
          </w:tcPr>
          <w:p w14:paraId="715C876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5C37CD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379A33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1  </w:t>
            </w:r>
          </w:p>
        </w:tc>
      </w:tr>
      <w:tr w:rsidR="00847C61" w:rsidRPr="00474957" w14:paraId="2CFB04C7" w14:textId="77777777" w:rsidTr="00847C61">
        <w:tc>
          <w:tcPr>
            <w:tcW w:w="450" w:type="dxa"/>
            <w:tcBorders>
              <w:top w:val="nil"/>
              <w:left w:val="nil"/>
              <w:bottom w:val="nil"/>
              <w:right w:val="nil"/>
            </w:tcBorders>
          </w:tcPr>
          <w:p w14:paraId="010FA8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0C6F0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7B0FEC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2  </w:t>
            </w:r>
          </w:p>
        </w:tc>
      </w:tr>
      <w:tr w:rsidR="00847C61" w:rsidRPr="00474957" w14:paraId="73EAC571" w14:textId="77777777" w:rsidTr="00847C61">
        <w:tc>
          <w:tcPr>
            <w:tcW w:w="450" w:type="dxa"/>
            <w:tcBorders>
              <w:top w:val="nil"/>
              <w:left w:val="nil"/>
              <w:bottom w:val="nil"/>
              <w:right w:val="nil"/>
            </w:tcBorders>
          </w:tcPr>
          <w:p w14:paraId="34F31D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DC2CE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6575D1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3  </w:t>
            </w:r>
          </w:p>
        </w:tc>
      </w:tr>
      <w:tr w:rsidR="00847C61" w:rsidRPr="00474957" w14:paraId="26E501F6" w14:textId="77777777" w:rsidTr="00847C61">
        <w:tc>
          <w:tcPr>
            <w:tcW w:w="450" w:type="dxa"/>
            <w:tcBorders>
              <w:top w:val="nil"/>
              <w:left w:val="nil"/>
              <w:bottom w:val="nil"/>
              <w:right w:val="nil"/>
            </w:tcBorders>
          </w:tcPr>
          <w:p w14:paraId="10A57D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7D733B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55E756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Land verblijfadres  </w:t>
            </w:r>
          </w:p>
        </w:tc>
      </w:tr>
    </w:tbl>
    <w:p w14:paraId="3A8907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5161F4F" w14:textId="77777777" w:rsidTr="00847C61">
        <w:tc>
          <w:tcPr>
            <w:tcW w:w="9360" w:type="dxa"/>
            <w:gridSpan w:val="3"/>
            <w:tcBorders>
              <w:top w:val="nil"/>
              <w:left w:val="nil"/>
              <w:bottom w:val="nil"/>
              <w:right w:val="nil"/>
            </w:tcBorders>
          </w:tcPr>
          <w:p w14:paraId="36047C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0F2F629" w14:textId="77777777" w:rsidTr="00847C61">
        <w:tc>
          <w:tcPr>
            <w:tcW w:w="450" w:type="dxa"/>
            <w:tcBorders>
              <w:top w:val="nil"/>
              <w:left w:val="nil"/>
              <w:bottom w:val="nil"/>
              <w:right w:val="nil"/>
            </w:tcBorders>
          </w:tcPr>
          <w:p w14:paraId="1CBBF7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215FF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103FC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0F3B8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5DC05F6F" w14:textId="77777777" w:rsidTr="00847C61">
        <w:tc>
          <w:tcPr>
            <w:tcW w:w="450" w:type="dxa"/>
            <w:tcBorders>
              <w:top w:val="nil"/>
              <w:left w:val="nil"/>
              <w:bottom w:val="nil"/>
              <w:right w:val="nil"/>
            </w:tcBorders>
          </w:tcPr>
          <w:p w14:paraId="43DA4A9A"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86CC94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70720E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62B41A3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ANDER BUITENLANDS NIET-NATUURLIJK PERSOON</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325E110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ANDER BUITENLANDS NIET-NATUURLIJK PERSOON is een specialisatie van OBJECT.</w:t>
            </w:r>
            <w:r w:rsidRPr="00474957">
              <w:rPr>
                <w:rFonts w:ascii="Arial" w:hAnsi="Arial" w:cs="Arial"/>
                <w:szCs w:val="24"/>
                <w:lang w:val="en-AU" w:eastAsia="en-US"/>
              </w:rPr>
              <w:fldChar w:fldCharType="end"/>
            </w:r>
          </w:p>
        </w:tc>
      </w:tr>
      <w:tr w:rsidR="00847C61" w:rsidRPr="00474957" w14:paraId="06E6773D" w14:textId="77777777" w:rsidTr="00847C61">
        <w:trPr>
          <w:trHeight w:hRule="exact" w:val="128"/>
        </w:trPr>
        <w:tc>
          <w:tcPr>
            <w:tcW w:w="450" w:type="dxa"/>
            <w:tcBorders>
              <w:top w:val="nil"/>
              <w:left w:val="nil"/>
              <w:bottom w:val="nil"/>
              <w:right w:val="nil"/>
            </w:tcBorders>
          </w:tcPr>
          <w:p w14:paraId="381A0502"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93EF5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F6A2A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27924C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2796C1DB" w14:textId="77777777" w:rsidTr="00847C61">
        <w:trPr>
          <w:cantSplit/>
        </w:trPr>
        <w:tc>
          <w:tcPr>
            <w:tcW w:w="9360" w:type="dxa"/>
            <w:tcBorders>
              <w:top w:val="nil"/>
              <w:left w:val="nil"/>
              <w:bottom w:val="nil"/>
              <w:right w:val="nil"/>
            </w:tcBorders>
          </w:tcPr>
          <w:p w14:paraId="0C84699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4ED39F65"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ANDER BUITENLANDS NIET-NATUURLIJK PERSOON die in het RGBZ gebruikt worden bij deze specialisatie van OBJECT. Zie voor de specificaties van deze gegevens het RSGB.</w:t>
            </w:r>
          </w:p>
        </w:tc>
      </w:tr>
    </w:tbl>
    <w:bookmarkStart w:id="914" w:name="BKM_FE05F1F7_0DC8_4564_91F8_BEADBD604D3A"/>
    <w:bookmarkEnd w:id="914"/>
    <w:p w14:paraId="5D97B211"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rsidRPr="00474957">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ANDER NATUURLIJK PERSOON</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5BF0792B" w14:textId="77777777" w:rsidTr="00847C61">
        <w:trPr>
          <w:trHeight w:val="271"/>
        </w:trPr>
        <w:tc>
          <w:tcPr>
            <w:tcW w:w="2340" w:type="dxa"/>
            <w:gridSpan w:val="2"/>
            <w:tcBorders>
              <w:top w:val="nil"/>
              <w:left w:val="nil"/>
              <w:bottom w:val="nil"/>
              <w:right w:val="nil"/>
            </w:tcBorders>
          </w:tcPr>
          <w:p w14:paraId="1F97294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516EF8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ANDER NATUURLIJK PERSOON</w:t>
            </w:r>
            <w:r w:rsidRPr="00474957">
              <w:rPr>
                <w:rFonts w:ascii="Arial" w:hAnsi="Arial" w:cs="Arial"/>
                <w:szCs w:val="24"/>
                <w:lang w:val="en-AU" w:eastAsia="en-US"/>
              </w:rPr>
              <w:fldChar w:fldCharType="end"/>
            </w:r>
          </w:p>
        </w:tc>
      </w:tr>
      <w:tr w:rsidR="00847C61" w:rsidRPr="00474957" w14:paraId="414ECC2E" w14:textId="77777777" w:rsidTr="00847C61">
        <w:trPr>
          <w:trHeight w:hRule="exact" w:val="128"/>
        </w:trPr>
        <w:tc>
          <w:tcPr>
            <w:tcW w:w="2340" w:type="dxa"/>
            <w:gridSpan w:val="2"/>
            <w:tcBorders>
              <w:top w:val="nil"/>
              <w:left w:val="nil"/>
              <w:bottom w:val="nil"/>
              <w:right w:val="nil"/>
            </w:tcBorders>
          </w:tcPr>
          <w:p w14:paraId="336540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E5581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13DB8CE" w14:textId="77777777" w:rsidTr="00847C61">
        <w:trPr>
          <w:trHeight w:val="151"/>
        </w:trPr>
        <w:tc>
          <w:tcPr>
            <w:tcW w:w="2340" w:type="dxa"/>
            <w:gridSpan w:val="2"/>
            <w:tcBorders>
              <w:top w:val="nil"/>
              <w:left w:val="nil"/>
              <w:bottom w:val="nil"/>
              <w:right w:val="nil"/>
            </w:tcBorders>
          </w:tcPr>
          <w:p w14:paraId="06FBCC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04E85C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FF47BD9" w14:textId="77777777" w:rsidTr="00847C61">
        <w:trPr>
          <w:trHeight w:hRule="exact" w:val="128"/>
        </w:trPr>
        <w:tc>
          <w:tcPr>
            <w:tcW w:w="2340" w:type="dxa"/>
            <w:gridSpan w:val="2"/>
            <w:tcBorders>
              <w:top w:val="nil"/>
              <w:left w:val="nil"/>
              <w:bottom w:val="nil"/>
              <w:right w:val="nil"/>
            </w:tcBorders>
          </w:tcPr>
          <w:p w14:paraId="17E7B2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EC4D38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5B91E94" w14:textId="77777777" w:rsidTr="00847C61">
        <w:tc>
          <w:tcPr>
            <w:tcW w:w="2340" w:type="dxa"/>
            <w:gridSpan w:val="2"/>
            <w:tcBorders>
              <w:top w:val="nil"/>
              <w:left w:val="nil"/>
              <w:bottom w:val="nil"/>
              <w:right w:val="nil"/>
            </w:tcBorders>
          </w:tcPr>
          <w:p w14:paraId="714013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4236A73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0A95D3E" w14:textId="77777777" w:rsidTr="00847C61">
        <w:trPr>
          <w:trHeight w:hRule="exact" w:val="241"/>
        </w:trPr>
        <w:tc>
          <w:tcPr>
            <w:tcW w:w="2340" w:type="dxa"/>
            <w:gridSpan w:val="2"/>
            <w:tcBorders>
              <w:top w:val="nil"/>
              <w:left w:val="nil"/>
              <w:bottom w:val="nil"/>
              <w:right w:val="nil"/>
            </w:tcBorders>
          </w:tcPr>
          <w:p w14:paraId="69D6DF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346DD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6AE67BA" w14:textId="77777777" w:rsidTr="00847C61">
        <w:tc>
          <w:tcPr>
            <w:tcW w:w="2340" w:type="dxa"/>
            <w:gridSpan w:val="2"/>
            <w:tcBorders>
              <w:top w:val="nil"/>
              <w:left w:val="nil"/>
              <w:bottom w:val="nil"/>
              <w:right w:val="nil"/>
            </w:tcBorders>
          </w:tcPr>
          <w:p w14:paraId="7C6AC1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686A68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988FA54" w14:textId="77777777" w:rsidTr="00847C61">
        <w:tc>
          <w:tcPr>
            <w:tcW w:w="450" w:type="dxa"/>
            <w:tcBorders>
              <w:top w:val="nil"/>
              <w:left w:val="nil"/>
              <w:bottom w:val="nil"/>
              <w:right w:val="nil"/>
            </w:tcBorders>
          </w:tcPr>
          <w:p w14:paraId="3BCDFB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915" w:name="BKM_679B3839_F52A_4233_95E5_2F6B47885A6A"/>
          </w:p>
        </w:tc>
        <w:tc>
          <w:tcPr>
            <w:tcW w:w="2790" w:type="dxa"/>
            <w:gridSpan w:val="2"/>
            <w:tcBorders>
              <w:top w:val="nil"/>
              <w:left w:val="nil"/>
              <w:bottom w:val="nil"/>
              <w:right w:val="nil"/>
            </w:tcBorders>
          </w:tcPr>
          <w:p w14:paraId="682D88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5E692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6BF7BA3C" w14:textId="77777777" w:rsidTr="00847C61">
        <w:tc>
          <w:tcPr>
            <w:tcW w:w="450" w:type="dxa"/>
            <w:tcBorders>
              <w:top w:val="nil"/>
              <w:left w:val="nil"/>
              <w:bottom w:val="nil"/>
              <w:right w:val="nil"/>
            </w:tcBorders>
          </w:tcPr>
          <w:p w14:paraId="46F869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014A9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Nummer ander natuurlijk persoon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396D1B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ANDER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Nummer ander natuurlijk persoon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15"/>
      </w:tr>
      <w:tr w:rsidR="00847C61" w:rsidRPr="00474957" w14:paraId="6B198220" w14:textId="77777777" w:rsidTr="00847C61">
        <w:tc>
          <w:tcPr>
            <w:tcW w:w="450" w:type="dxa"/>
            <w:tcBorders>
              <w:top w:val="nil"/>
              <w:left w:val="nil"/>
              <w:bottom w:val="nil"/>
              <w:right w:val="nil"/>
            </w:tcBorders>
          </w:tcPr>
          <w:p w14:paraId="19B073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16" w:name="BKM_B174B683_FE57_4a91_AF56_4F4A20A942D7"/>
          </w:p>
        </w:tc>
        <w:tc>
          <w:tcPr>
            <w:tcW w:w="2790" w:type="dxa"/>
            <w:gridSpan w:val="2"/>
            <w:tcBorders>
              <w:top w:val="nil"/>
              <w:left w:val="nil"/>
              <w:bottom w:val="nil"/>
              <w:right w:val="nil"/>
            </w:tcBorders>
          </w:tcPr>
          <w:p w14:paraId="2149F31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Geslachtsaanduiding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CFFC4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Geslachtsaanduiding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16"/>
      </w:tr>
      <w:tr w:rsidR="00847C61" w:rsidRPr="00474957" w14:paraId="31B1222A" w14:textId="77777777" w:rsidTr="00847C61">
        <w:tc>
          <w:tcPr>
            <w:tcW w:w="450" w:type="dxa"/>
            <w:tcBorders>
              <w:top w:val="nil"/>
              <w:left w:val="nil"/>
              <w:bottom w:val="nil"/>
              <w:right w:val="nil"/>
            </w:tcBorders>
          </w:tcPr>
          <w:p w14:paraId="4CA1F7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17" w:name="BKM_5A152070_3626_4fe2_AAD6_9A0B448EF08B"/>
          </w:p>
        </w:tc>
        <w:tc>
          <w:tcPr>
            <w:tcW w:w="2790" w:type="dxa"/>
            <w:gridSpan w:val="2"/>
            <w:tcBorders>
              <w:top w:val="nil"/>
              <w:left w:val="nil"/>
              <w:bottom w:val="nil"/>
              <w:right w:val="nil"/>
            </w:tcBorders>
          </w:tcPr>
          <w:p w14:paraId="7CA1606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Geboortedatum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5FBA3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ANDER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Geboortedatum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17"/>
      </w:tr>
      <w:tr w:rsidR="00847C61" w:rsidRPr="00474957" w14:paraId="0D999E2C" w14:textId="77777777" w:rsidTr="00847C61">
        <w:tc>
          <w:tcPr>
            <w:tcW w:w="450" w:type="dxa"/>
            <w:tcBorders>
              <w:top w:val="nil"/>
              <w:left w:val="nil"/>
              <w:bottom w:val="nil"/>
              <w:right w:val="nil"/>
            </w:tcBorders>
          </w:tcPr>
          <w:p w14:paraId="73786D0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18" w:name="BKM_25024084_7F9E_4789_A8EB_AC3D35956C60"/>
          </w:p>
        </w:tc>
        <w:tc>
          <w:tcPr>
            <w:tcW w:w="2790" w:type="dxa"/>
            <w:gridSpan w:val="2"/>
            <w:tcBorders>
              <w:top w:val="nil"/>
              <w:left w:val="nil"/>
              <w:bottom w:val="nil"/>
              <w:right w:val="nil"/>
            </w:tcBorders>
          </w:tcPr>
          <w:p w14:paraId="6DFBF2E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Overlijdensdatum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5A31C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ANDER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Overlijdensdatum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18"/>
      </w:tr>
      <w:tr w:rsidR="00847C61" w:rsidRPr="00474957" w14:paraId="381CF178" w14:textId="77777777" w:rsidTr="00847C61">
        <w:tc>
          <w:tcPr>
            <w:tcW w:w="450" w:type="dxa"/>
            <w:tcBorders>
              <w:top w:val="nil"/>
              <w:left w:val="nil"/>
              <w:bottom w:val="nil"/>
              <w:right w:val="nil"/>
            </w:tcBorders>
          </w:tcPr>
          <w:p w14:paraId="5955AB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19" w:name="BKM_9ECF378C_8705_4257_ABA0_5FB9555FA0A0"/>
          </w:p>
        </w:tc>
        <w:tc>
          <w:tcPr>
            <w:tcW w:w="2790" w:type="dxa"/>
            <w:gridSpan w:val="2"/>
            <w:tcBorders>
              <w:top w:val="nil"/>
              <w:left w:val="nil"/>
              <w:bottom w:val="nil"/>
              <w:right w:val="nil"/>
            </w:tcBorders>
          </w:tcPr>
          <w:p w14:paraId="468E98A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aanschrijving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7836D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Naam aanschrijving NATUURLIJK PERSOON</w:t>
            </w:r>
          </w:p>
        </w:tc>
        <w:bookmarkEnd w:id="919"/>
      </w:tr>
      <w:tr w:rsidR="00847C61" w:rsidRPr="00474957" w14:paraId="09770EB4" w14:textId="77777777" w:rsidTr="00847C61">
        <w:tc>
          <w:tcPr>
            <w:tcW w:w="450" w:type="dxa"/>
            <w:tcBorders>
              <w:top w:val="nil"/>
              <w:left w:val="nil"/>
              <w:bottom w:val="nil"/>
              <w:right w:val="nil"/>
            </w:tcBorders>
          </w:tcPr>
          <w:p w14:paraId="496850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1DD6D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Geslachtsnaam aanschrijving </w:t>
            </w:r>
          </w:p>
        </w:tc>
        <w:tc>
          <w:tcPr>
            <w:tcW w:w="6120" w:type="dxa"/>
            <w:tcBorders>
              <w:top w:val="nil"/>
              <w:left w:val="nil"/>
              <w:bottom w:val="nil"/>
              <w:right w:val="nil"/>
            </w:tcBorders>
          </w:tcPr>
          <w:p w14:paraId="66B6AF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Naam aanschrijving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Geslachtsnaam aanschrijving  </w:t>
            </w:r>
          </w:p>
        </w:tc>
      </w:tr>
      <w:tr w:rsidR="00847C61" w:rsidRPr="00474957" w14:paraId="1F8F0A1F" w14:textId="77777777" w:rsidTr="00847C61">
        <w:tc>
          <w:tcPr>
            <w:tcW w:w="450" w:type="dxa"/>
            <w:tcBorders>
              <w:top w:val="nil"/>
              <w:left w:val="nil"/>
              <w:bottom w:val="nil"/>
              <w:right w:val="nil"/>
            </w:tcBorders>
          </w:tcPr>
          <w:p w14:paraId="377BBD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10F5A6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Voorletters aanschrijving </w:t>
            </w:r>
          </w:p>
        </w:tc>
        <w:tc>
          <w:tcPr>
            <w:tcW w:w="6120" w:type="dxa"/>
            <w:tcBorders>
              <w:top w:val="nil"/>
              <w:left w:val="nil"/>
              <w:bottom w:val="nil"/>
              <w:right w:val="nil"/>
            </w:tcBorders>
          </w:tcPr>
          <w:p w14:paraId="650C2FB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Naam aanschrijving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Voorletters aanschrijving  </w:t>
            </w:r>
          </w:p>
        </w:tc>
      </w:tr>
      <w:tr w:rsidR="00847C61" w:rsidRPr="00474957" w14:paraId="3672FB9E" w14:textId="77777777" w:rsidTr="00847C61">
        <w:tc>
          <w:tcPr>
            <w:tcW w:w="450" w:type="dxa"/>
            <w:tcBorders>
              <w:top w:val="nil"/>
              <w:left w:val="nil"/>
              <w:bottom w:val="nil"/>
              <w:right w:val="nil"/>
            </w:tcBorders>
          </w:tcPr>
          <w:p w14:paraId="4D8419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FC601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Voornamen aanschrijving </w:t>
            </w:r>
          </w:p>
        </w:tc>
        <w:tc>
          <w:tcPr>
            <w:tcW w:w="6120" w:type="dxa"/>
            <w:tcBorders>
              <w:top w:val="nil"/>
              <w:left w:val="nil"/>
              <w:bottom w:val="nil"/>
              <w:right w:val="nil"/>
            </w:tcBorders>
          </w:tcPr>
          <w:p w14:paraId="4A40E3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Naam aanschrijving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Voornamen aanschrijving  </w:t>
            </w:r>
          </w:p>
        </w:tc>
      </w:tr>
      <w:tr w:rsidR="00847C61" w:rsidRPr="00474957" w14:paraId="1E8050B1" w14:textId="77777777" w:rsidTr="00847C61">
        <w:tc>
          <w:tcPr>
            <w:tcW w:w="450" w:type="dxa"/>
            <w:tcBorders>
              <w:top w:val="nil"/>
              <w:left w:val="nil"/>
              <w:bottom w:val="nil"/>
              <w:right w:val="nil"/>
            </w:tcBorders>
          </w:tcPr>
          <w:p w14:paraId="742B9D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851FD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Aanhef aanschrijving </w:t>
            </w:r>
          </w:p>
        </w:tc>
        <w:tc>
          <w:tcPr>
            <w:tcW w:w="6120" w:type="dxa"/>
            <w:tcBorders>
              <w:top w:val="nil"/>
              <w:left w:val="nil"/>
              <w:bottom w:val="nil"/>
              <w:right w:val="nil"/>
            </w:tcBorders>
          </w:tcPr>
          <w:p w14:paraId="0C89D3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Naam aanschrijving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Aanhef aanschrijving  </w:t>
            </w:r>
          </w:p>
        </w:tc>
      </w:tr>
      <w:tr w:rsidR="00847C61" w:rsidRPr="00474957" w14:paraId="2C4CBE7B" w14:textId="77777777" w:rsidTr="00847C61">
        <w:tc>
          <w:tcPr>
            <w:tcW w:w="450" w:type="dxa"/>
            <w:tcBorders>
              <w:top w:val="nil"/>
              <w:left w:val="nil"/>
              <w:bottom w:val="nil"/>
              <w:right w:val="nil"/>
            </w:tcBorders>
          </w:tcPr>
          <w:p w14:paraId="3BA45F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20" w:name="BKM_40EFC878_9495_4d31_B475_6D6C4ED99928"/>
          </w:p>
        </w:tc>
        <w:tc>
          <w:tcPr>
            <w:tcW w:w="2790" w:type="dxa"/>
            <w:gridSpan w:val="2"/>
            <w:tcBorders>
              <w:top w:val="nil"/>
              <w:left w:val="nil"/>
              <w:bottom w:val="nil"/>
              <w:right w:val="nil"/>
            </w:tcBorders>
          </w:tcPr>
          <w:p w14:paraId="2BE543F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Correspondentieadres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56DB1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Correspondentieadres SUBJECT</w:t>
            </w:r>
          </w:p>
        </w:tc>
        <w:bookmarkEnd w:id="920"/>
      </w:tr>
      <w:tr w:rsidR="00847C61" w:rsidRPr="00474957" w14:paraId="0F31D3BE" w14:textId="77777777" w:rsidTr="00847C61">
        <w:tc>
          <w:tcPr>
            <w:tcW w:w="450" w:type="dxa"/>
            <w:tcBorders>
              <w:top w:val="nil"/>
              <w:left w:val="nil"/>
              <w:bottom w:val="nil"/>
              <w:right w:val="nil"/>
            </w:tcBorders>
          </w:tcPr>
          <w:p w14:paraId="173436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923257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646198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60FD2AD9" w14:textId="77777777" w:rsidTr="00847C61">
        <w:tc>
          <w:tcPr>
            <w:tcW w:w="450" w:type="dxa"/>
            <w:tcBorders>
              <w:top w:val="nil"/>
              <w:left w:val="nil"/>
              <w:bottom w:val="nil"/>
              <w:right w:val="nil"/>
            </w:tcBorders>
          </w:tcPr>
          <w:p w14:paraId="0594CC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87FF2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1F92E2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18E73BD4" w14:textId="77777777" w:rsidTr="00847C61">
        <w:tc>
          <w:tcPr>
            <w:tcW w:w="450" w:type="dxa"/>
            <w:tcBorders>
              <w:top w:val="nil"/>
              <w:left w:val="nil"/>
              <w:bottom w:val="nil"/>
              <w:right w:val="nil"/>
            </w:tcBorders>
          </w:tcPr>
          <w:p w14:paraId="6B61C2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0823C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3F6821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7592CE4B" w14:textId="77777777" w:rsidTr="00847C61">
        <w:tc>
          <w:tcPr>
            <w:tcW w:w="450" w:type="dxa"/>
            <w:tcBorders>
              <w:top w:val="nil"/>
              <w:left w:val="nil"/>
              <w:bottom w:val="nil"/>
              <w:right w:val="nil"/>
            </w:tcBorders>
          </w:tcPr>
          <w:p w14:paraId="79EEFE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097B76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37633F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7BBD7568" w14:textId="77777777" w:rsidTr="00847C61">
        <w:tc>
          <w:tcPr>
            <w:tcW w:w="450" w:type="dxa"/>
            <w:tcBorders>
              <w:top w:val="nil"/>
              <w:left w:val="nil"/>
              <w:bottom w:val="nil"/>
              <w:right w:val="nil"/>
            </w:tcBorders>
          </w:tcPr>
          <w:p w14:paraId="1C0110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FCFBA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0F3192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Straatnaam  </w:t>
            </w:r>
          </w:p>
        </w:tc>
      </w:tr>
      <w:tr w:rsidR="00847C61" w:rsidRPr="00474957" w14:paraId="7A57C44F" w14:textId="77777777" w:rsidTr="00847C61">
        <w:tc>
          <w:tcPr>
            <w:tcW w:w="450" w:type="dxa"/>
            <w:tcBorders>
              <w:top w:val="nil"/>
              <w:left w:val="nil"/>
              <w:bottom w:val="nil"/>
              <w:right w:val="nil"/>
            </w:tcBorders>
          </w:tcPr>
          <w:p w14:paraId="2E4E11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40E3C4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312BDA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 xml:space="preserve">ADRESSEERBAAR OBJECT </w:t>
            </w:r>
            <w:r w:rsidRPr="00474957">
              <w:rPr>
                <w:rFonts w:ascii="Calibri" w:hAnsi="Calibri" w:cs="Arial"/>
                <w:color w:val="000000"/>
                <w:sz w:val="22"/>
                <w:szCs w:val="24"/>
                <w:lang w:eastAsia="en-US"/>
              </w:rPr>
              <w:lastRenderedPageBreak/>
              <w:t>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545FB8B1" w14:textId="77777777" w:rsidTr="00847C61">
        <w:tc>
          <w:tcPr>
            <w:tcW w:w="450" w:type="dxa"/>
            <w:tcBorders>
              <w:top w:val="nil"/>
              <w:left w:val="nil"/>
              <w:bottom w:val="nil"/>
              <w:right w:val="nil"/>
            </w:tcBorders>
          </w:tcPr>
          <w:p w14:paraId="14130A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981F27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4940C2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44F280C4" w14:textId="77777777" w:rsidTr="00847C61">
        <w:tc>
          <w:tcPr>
            <w:tcW w:w="450" w:type="dxa"/>
            <w:tcBorders>
              <w:top w:val="nil"/>
              <w:left w:val="nil"/>
              <w:bottom w:val="nil"/>
              <w:right w:val="nil"/>
            </w:tcBorders>
          </w:tcPr>
          <w:p w14:paraId="773D42B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21" w:name="BKM_5782731C_7D4E_46fa_A8EB_783E4C2AE493"/>
          </w:p>
        </w:tc>
        <w:tc>
          <w:tcPr>
            <w:tcW w:w="2790" w:type="dxa"/>
            <w:gridSpan w:val="2"/>
            <w:tcBorders>
              <w:top w:val="nil"/>
              <w:left w:val="nil"/>
              <w:bottom w:val="nil"/>
              <w:right w:val="nil"/>
            </w:tcBorders>
          </w:tcPr>
          <w:p w14:paraId="0434DC8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Postadres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AFC87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Postadres SUBJECT</w:t>
            </w:r>
          </w:p>
        </w:tc>
        <w:bookmarkEnd w:id="921"/>
      </w:tr>
      <w:tr w:rsidR="00847C61" w:rsidRPr="00474957" w14:paraId="02EA05D5" w14:textId="77777777" w:rsidTr="00847C61">
        <w:tc>
          <w:tcPr>
            <w:tcW w:w="450" w:type="dxa"/>
            <w:tcBorders>
              <w:top w:val="nil"/>
              <w:left w:val="nil"/>
              <w:bottom w:val="nil"/>
              <w:right w:val="nil"/>
            </w:tcBorders>
          </w:tcPr>
          <w:p w14:paraId="2642A9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66048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16BA44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 postcode  </w:t>
            </w:r>
          </w:p>
        </w:tc>
      </w:tr>
      <w:tr w:rsidR="00847C61" w:rsidRPr="00474957" w14:paraId="377B04E8" w14:textId="77777777" w:rsidTr="00847C61">
        <w:tc>
          <w:tcPr>
            <w:tcW w:w="450" w:type="dxa"/>
            <w:tcBorders>
              <w:top w:val="nil"/>
              <w:left w:val="nil"/>
              <w:bottom w:val="nil"/>
              <w:right w:val="nil"/>
            </w:tcBorders>
          </w:tcPr>
          <w:p w14:paraId="66EE737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4CFF0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183800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Postadrestype  </w:t>
            </w:r>
          </w:p>
        </w:tc>
      </w:tr>
      <w:tr w:rsidR="00847C61" w:rsidRPr="00474957" w14:paraId="461697F5" w14:textId="77777777" w:rsidTr="00847C61">
        <w:tc>
          <w:tcPr>
            <w:tcW w:w="450" w:type="dxa"/>
            <w:tcBorders>
              <w:top w:val="nil"/>
              <w:left w:val="nil"/>
              <w:bottom w:val="nil"/>
              <w:right w:val="nil"/>
            </w:tcBorders>
          </w:tcPr>
          <w:p w14:paraId="05781B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BC9108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1B8B32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Postbus- of antwoordnummer  </w:t>
            </w:r>
          </w:p>
        </w:tc>
      </w:tr>
      <w:tr w:rsidR="00847C61" w:rsidRPr="00474957" w14:paraId="1DAAE40E" w14:textId="77777777" w:rsidTr="00847C61">
        <w:tc>
          <w:tcPr>
            <w:tcW w:w="450" w:type="dxa"/>
            <w:tcBorders>
              <w:top w:val="nil"/>
              <w:left w:val="nil"/>
              <w:bottom w:val="nil"/>
              <w:right w:val="nil"/>
            </w:tcBorders>
          </w:tcPr>
          <w:p w14:paraId="6BD06A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5A0B0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70AC50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7FEB2907" w14:textId="77777777" w:rsidTr="00847C61">
        <w:tc>
          <w:tcPr>
            <w:tcW w:w="450" w:type="dxa"/>
            <w:tcBorders>
              <w:top w:val="nil"/>
              <w:left w:val="nil"/>
              <w:bottom w:val="nil"/>
              <w:right w:val="nil"/>
            </w:tcBorders>
          </w:tcPr>
          <w:p w14:paraId="3FFBBC2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22" w:name="BKM_63F928AE_8C0D_4083_A84B_D806832007D4"/>
          </w:p>
        </w:tc>
        <w:tc>
          <w:tcPr>
            <w:tcW w:w="2790" w:type="dxa"/>
            <w:gridSpan w:val="2"/>
            <w:tcBorders>
              <w:top w:val="nil"/>
              <w:left w:val="nil"/>
              <w:bottom w:val="nil"/>
              <w:right w:val="nil"/>
            </w:tcBorders>
          </w:tcPr>
          <w:p w14:paraId="376D566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Verblijf buitenland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89825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Verblijf buitenland SUBJECT</w:t>
            </w:r>
          </w:p>
        </w:tc>
        <w:bookmarkEnd w:id="922"/>
      </w:tr>
      <w:tr w:rsidR="00847C61" w:rsidRPr="00474957" w14:paraId="6CF2A6AE" w14:textId="77777777" w:rsidTr="00847C61">
        <w:tc>
          <w:tcPr>
            <w:tcW w:w="450" w:type="dxa"/>
            <w:tcBorders>
              <w:top w:val="nil"/>
              <w:left w:val="nil"/>
              <w:bottom w:val="nil"/>
              <w:right w:val="nil"/>
            </w:tcBorders>
          </w:tcPr>
          <w:p w14:paraId="7B91EC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81987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7681CF1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1  </w:t>
            </w:r>
          </w:p>
        </w:tc>
      </w:tr>
      <w:tr w:rsidR="00847C61" w:rsidRPr="00474957" w14:paraId="6CB5AA46" w14:textId="77777777" w:rsidTr="00847C61">
        <w:tc>
          <w:tcPr>
            <w:tcW w:w="450" w:type="dxa"/>
            <w:tcBorders>
              <w:top w:val="nil"/>
              <w:left w:val="nil"/>
              <w:bottom w:val="nil"/>
              <w:right w:val="nil"/>
            </w:tcBorders>
          </w:tcPr>
          <w:p w14:paraId="33F14E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B6A11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3F2796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2  </w:t>
            </w:r>
          </w:p>
        </w:tc>
      </w:tr>
      <w:tr w:rsidR="00847C61" w:rsidRPr="00474957" w14:paraId="0CB21C54" w14:textId="77777777" w:rsidTr="00847C61">
        <w:tc>
          <w:tcPr>
            <w:tcW w:w="450" w:type="dxa"/>
            <w:tcBorders>
              <w:top w:val="nil"/>
              <w:left w:val="nil"/>
              <w:bottom w:val="nil"/>
              <w:right w:val="nil"/>
            </w:tcBorders>
          </w:tcPr>
          <w:p w14:paraId="105228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AF902B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7DE9C83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3  </w:t>
            </w:r>
          </w:p>
        </w:tc>
      </w:tr>
      <w:tr w:rsidR="00847C61" w:rsidRPr="00474957" w14:paraId="01110834" w14:textId="77777777" w:rsidTr="00847C61">
        <w:tc>
          <w:tcPr>
            <w:tcW w:w="450" w:type="dxa"/>
            <w:tcBorders>
              <w:top w:val="nil"/>
              <w:left w:val="nil"/>
              <w:bottom w:val="nil"/>
              <w:right w:val="nil"/>
            </w:tcBorders>
          </w:tcPr>
          <w:p w14:paraId="27F587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151853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7F6FDA2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Land verblijfadres  </w:t>
            </w:r>
          </w:p>
        </w:tc>
      </w:tr>
    </w:tbl>
    <w:p w14:paraId="057454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28D170DB" w14:textId="77777777" w:rsidTr="00847C61">
        <w:tc>
          <w:tcPr>
            <w:tcW w:w="9360" w:type="dxa"/>
            <w:gridSpan w:val="3"/>
            <w:tcBorders>
              <w:top w:val="nil"/>
              <w:left w:val="nil"/>
              <w:bottom w:val="nil"/>
              <w:right w:val="nil"/>
            </w:tcBorders>
          </w:tcPr>
          <w:p w14:paraId="5ACA95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0FFC123" w14:textId="77777777" w:rsidTr="00847C61">
        <w:tc>
          <w:tcPr>
            <w:tcW w:w="450" w:type="dxa"/>
            <w:tcBorders>
              <w:top w:val="nil"/>
              <w:left w:val="nil"/>
              <w:bottom w:val="nil"/>
              <w:right w:val="nil"/>
            </w:tcBorders>
          </w:tcPr>
          <w:p w14:paraId="05E3482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B536A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A3B50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607B30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714A1676" w14:textId="77777777" w:rsidTr="00847C61">
        <w:tc>
          <w:tcPr>
            <w:tcW w:w="450" w:type="dxa"/>
            <w:tcBorders>
              <w:top w:val="nil"/>
              <w:left w:val="nil"/>
              <w:bottom w:val="nil"/>
              <w:right w:val="nil"/>
            </w:tcBorders>
          </w:tcPr>
          <w:p w14:paraId="1EA14F7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D72ED9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2D116D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109F076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ANDER NATUURLIJK PERSOON</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3FEC8F8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ANDER NATUURLIJK PERSOON is een specialisatie van OBJECT.</w:t>
            </w:r>
            <w:r w:rsidRPr="00474957">
              <w:rPr>
                <w:rFonts w:ascii="Arial" w:hAnsi="Arial" w:cs="Arial"/>
                <w:szCs w:val="24"/>
                <w:lang w:val="en-AU" w:eastAsia="en-US"/>
              </w:rPr>
              <w:fldChar w:fldCharType="end"/>
            </w:r>
          </w:p>
        </w:tc>
      </w:tr>
      <w:tr w:rsidR="00847C61" w:rsidRPr="00474957" w14:paraId="7FAB0D4C" w14:textId="77777777" w:rsidTr="00847C61">
        <w:trPr>
          <w:trHeight w:hRule="exact" w:val="128"/>
        </w:trPr>
        <w:tc>
          <w:tcPr>
            <w:tcW w:w="450" w:type="dxa"/>
            <w:tcBorders>
              <w:top w:val="nil"/>
              <w:left w:val="nil"/>
              <w:bottom w:val="nil"/>
              <w:right w:val="nil"/>
            </w:tcBorders>
          </w:tcPr>
          <w:p w14:paraId="424C9B7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FF4DB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F9985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02A24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773F30F3" w14:textId="77777777" w:rsidTr="00847C61">
        <w:trPr>
          <w:cantSplit/>
        </w:trPr>
        <w:tc>
          <w:tcPr>
            <w:tcW w:w="9360" w:type="dxa"/>
            <w:tcBorders>
              <w:top w:val="nil"/>
              <w:left w:val="nil"/>
              <w:bottom w:val="nil"/>
              <w:right w:val="nil"/>
            </w:tcBorders>
          </w:tcPr>
          <w:p w14:paraId="4BCDFB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383C2AB5"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ANDER NATUURLIJK PERSOON die in het RGBZ gebruikt worden bij deze specialisatie van OBJECT. Zie voor de specificaties van deze gegevens het RSGB.</w:t>
            </w:r>
          </w:p>
        </w:tc>
      </w:tr>
    </w:tbl>
    <w:bookmarkStart w:id="923" w:name="BKM_E701C65A_C66A_458c_BE06_E1F5A892914C"/>
    <w:bookmarkEnd w:id="923"/>
    <w:p w14:paraId="4E45DA41"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APPARTEMENTSRECHT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DB6A765" w14:textId="77777777" w:rsidTr="00847C61">
        <w:trPr>
          <w:trHeight w:val="271"/>
        </w:trPr>
        <w:tc>
          <w:tcPr>
            <w:tcW w:w="2340" w:type="dxa"/>
            <w:gridSpan w:val="2"/>
            <w:tcBorders>
              <w:top w:val="nil"/>
              <w:left w:val="nil"/>
              <w:bottom w:val="nil"/>
              <w:right w:val="nil"/>
            </w:tcBorders>
          </w:tcPr>
          <w:p w14:paraId="68D2D2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AEBA8C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APPARTEMENTSRECHT</w:t>
            </w:r>
            <w:r w:rsidRPr="00474957">
              <w:rPr>
                <w:rFonts w:ascii="Arial" w:hAnsi="Arial" w:cs="Arial"/>
                <w:szCs w:val="24"/>
                <w:lang w:val="en-AU" w:eastAsia="en-US"/>
              </w:rPr>
              <w:fldChar w:fldCharType="end"/>
            </w:r>
          </w:p>
        </w:tc>
      </w:tr>
      <w:tr w:rsidR="00847C61" w:rsidRPr="00474957" w14:paraId="151877B0" w14:textId="77777777" w:rsidTr="00847C61">
        <w:trPr>
          <w:trHeight w:hRule="exact" w:val="128"/>
        </w:trPr>
        <w:tc>
          <w:tcPr>
            <w:tcW w:w="2340" w:type="dxa"/>
            <w:gridSpan w:val="2"/>
            <w:tcBorders>
              <w:top w:val="nil"/>
              <w:left w:val="nil"/>
              <w:bottom w:val="nil"/>
              <w:right w:val="nil"/>
            </w:tcBorders>
          </w:tcPr>
          <w:p w14:paraId="2340A4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1E3A40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2C16083" w14:textId="77777777" w:rsidTr="00847C61">
        <w:trPr>
          <w:trHeight w:val="151"/>
        </w:trPr>
        <w:tc>
          <w:tcPr>
            <w:tcW w:w="2340" w:type="dxa"/>
            <w:gridSpan w:val="2"/>
            <w:tcBorders>
              <w:top w:val="nil"/>
              <w:left w:val="nil"/>
              <w:bottom w:val="nil"/>
              <w:right w:val="nil"/>
            </w:tcBorders>
          </w:tcPr>
          <w:p w14:paraId="66B457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F9E30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r>
      <w:tr w:rsidR="00847C61" w:rsidRPr="00474957" w14:paraId="6F87DC89" w14:textId="77777777" w:rsidTr="00847C61">
        <w:trPr>
          <w:trHeight w:hRule="exact" w:val="128"/>
        </w:trPr>
        <w:tc>
          <w:tcPr>
            <w:tcW w:w="2340" w:type="dxa"/>
            <w:gridSpan w:val="2"/>
            <w:tcBorders>
              <w:top w:val="nil"/>
              <w:left w:val="nil"/>
              <w:bottom w:val="nil"/>
              <w:right w:val="nil"/>
            </w:tcBorders>
          </w:tcPr>
          <w:p w14:paraId="2FA059D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5A3FF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A58C4AD" w14:textId="77777777" w:rsidTr="00847C61">
        <w:tc>
          <w:tcPr>
            <w:tcW w:w="2340" w:type="dxa"/>
            <w:gridSpan w:val="2"/>
            <w:tcBorders>
              <w:top w:val="nil"/>
              <w:left w:val="nil"/>
              <w:bottom w:val="nil"/>
              <w:right w:val="nil"/>
            </w:tcBorders>
          </w:tcPr>
          <w:p w14:paraId="4A2460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70968A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2DD5E600" w14:textId="77777777" w:rsidTr="00847C61">
        <w:trPr>
          <w:trHeight w:hRule="exact" w:val="241"/>
        </w:trPr>
        <w:tc>
          <w:tcPr>
            <w:tcW w:w="2340" w:type="dxa"/>
            <w:gridSpan w:val="2"/>
            <w:tcBorders>
              <w:top w:val="nil"/>
              <w:left w:val="nil"/>
              <w:bottom w:val="nil"/>
              <w:right w:val="nil"/>
            </w:tcBorders>
          </w:tcPr>
          <w:p w14:paraId="1A7DFC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E577F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52C0537" w14:textId="77777777" w:rsidTr="00847C61">
        <w:tc>
          <w:tcPr>
            <w:tcW w:w="2340" w:type="dxa"/>
            <w:gridSpan w:val="2"/>
            <w:tcBorders>
              <w:top w:val="nil"/>
              <w:left w:val="nil"/>
              <w:bottom w:val="nil"/>
              <w:right w:val="nil"/>
            </w:tcBorders>
          </w:tcPr>
          <w:p w14:paraId="01E566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58A536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FAD8854" w14:textId="77777777" w:rsidTr="00847C61">
        <w:tc>
          <w:tcPr>
            <w:tcW w:w="450" w:type="dxa"/>
            <w:tcBorders>
              <w:top w:val="nil"/>
              <w:left w:val="nil"/>
              <w:bottom w:val="nil"/>
              <w:right w:val="nil"/>
            </w:tcBorders>
          </w:tcPr>
          <w:p w14:paraId="14D0EE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924" w:name="BKM_1F6F939C_7DD9_485c_9024_BF4A68C9DE36"/>
          </w:p>
        </w:tc>
        <w:tc>
          <w:tcPr>
            <w:tcW w:w="2790" w:type="dxa"/>
            <w:gridSpan w:val="2"/>
            <w:tcBorders>
              <w:top w:val="nil"/>
              <w:left w:val="nil"/>
              <w:bottom w:val="nil"/>
              <w:right w:val="nil"/>
            </w:tcBorders>
          </w:tcPr>
          <w:p w14:paraId="2E6C47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AFA4E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1CF17854" w14:textId="77777777" w:rsidTr="00847C61">
        <w:tc>
          <w:tcPr>
            <w:tcW w:w="450" w:type="dxa"/>
            <w:tcBorders>
              <w:top w:val="nil"/>
              <w:left w:val="nil"/>
              <w:bottom w:val="nil"/>
              <w:right w:val="nil"/>
            </w:tcBorders>
          </w:tcPr>
          <w:p w14:paraId="7F53DC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F3B25B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B23F1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24"/>
      </w:tr>
      <w:tr w:rsidR="00847C61" w:rsidRPr="00474957" w14:paraId="41637BB8" w14:textId="77777777" w:rsidTr="00847C61">
        <w:tc>
          <w:tcPr>
            <w:tcW w:w="450" w:type="dxa"/>
            <w:tcBorders>
              <w:top w:val="nil"/>
              <w:left w:val="nil"/>
              <w:bottom w:val="nil"/>
              <w:right w:val="nil"/>
            </w:tcBorders>
          </w:tcPr>
          <w:p w14:paraId="76A1FBE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25" w:name="BKM_7EF2184F_1061_4418_B087_AB875416DAFB"/>
          </w:p>
        </w:tc>
        <w:tc>
          <w:tcPr>
            <w:tcW w:w="2790" w:type="dxa"/>
            <w:gridSpan w:val="2"/>
            <w:tcBorders>
              <w:top w:val="nil"/>
              <w:left w:val="nil"/>
              <w:bottom w:val="nil"/>
              <w:right w:val="nil"/>
            </w:tcBorders>
          </w:tcPr>
          <w:p w14:paraId="3F4A323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aanduiding APPARTEMENTSRECHT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C74A17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Kadastrale aanduiding APPARTEMENTSRECHT</w:t>
            </w:r>
          </w:p>
        </w:tc>
        <w:bookmarkEnd w:id="925"/>
      </w:tr>
      <w:tr w:rsidR="00847C61" w:rsidRPr="00474957" w14:paraId="2A24D0A3" w14:textId="77777777" w:rsidTr="00847C61">
        <w:tc>
          <w:tcPr>
            <w:tcW w:w="450" w:type="dxa"/>
            <w:tcBorders>
              <w:top w:val="nil"/>
              <w:left w:val="nil"/>
              <w:bottom w:val="nil"/>
              <w:right w:val="nil"/>
            </w:tcBorders>
          </w:tcPr>
          <w:p w14:paraId="208E16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60B22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Appartementsindex </w:t>
            </w:r>
          </w:p>
        </w:tc>
        <w:tc>
          <w:tcPr>
            <w:tcW w:w="6120" w:type="dxa"/>
            <w:tcBorders>
              <w:top w:val="nil"/>
              <w:left w:val="nil"/>
              <w:bottom w:val="nil"/>
              <w:right w:val="nil"/>
            </w:tcBorders>
          </w:tcPr>
          <w:p w14:paraId="74422F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Appartementsindex  </w:t>
            </w:r>
          </w:p>
        </w:tc>
      </w:tr>
      <w:tr w:rsidR="00847C61" w:rsidRPr="00474957" w14:paraId="6B317F51" w14:textId="77777777" w:rsidTr="00847C61">
        <w:tc>
          <w:tcPr>
            <w:tcW w:w="450" w:type="dxa"/>
            <w:tcBorders>
              <w:top w:val="nil"/>
              <w:left w:val="nil"/>
              <w:bottom w:val="nil"/>
              <w:right w:val="nil"/>
            </w:tcBorders>
          </w:tcPr>
          <w:p w14:paraId="6164CB5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2DA99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Sectie </w:t>
            </w:r>
          </w:p>
        </w:tc>
        <w:tc>
          <w:tcPr>
            <w:tcW w:w="6120" w:type="dxa"/>
            <w:tcBorders>
              <w:top w:val="nil"/>
              <w:left w:val="nil"/>
              <w:bottom w:val="nil"/>
              <w:right w:val="nil"/>
            </w:tcBorders>
          </w:tcPr>
          <w:p w14:paraId="475035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Sectie  </w:t>
            </w:r>
          </w:p>
        </w:tc>
      </w:tr>
      <w:tr w:rsidR="00847C61" w:rsidRPr="00474957" w14:paraId="03A69AEC" w14:textId="77777777" w:rsidTr="00847C61">
        <w:tc>
          <w:tcPr>
            <w:tcW w:w="450" w:type="dxa"/>
            <w:tcBorders>
              <w:top w:val="nil"/>
              <w:left w:val="nil"/>
              <w:bottom w:val="nil"/>
              <w:right w:val="nil"/>
            </w:tcBorders>
          </w:tcPr>
          <w:p w14:paraId="64EE256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F1EF9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Perceelnummer </w:t>
            </w:r>
          </w:p>
        </w:tc>
        <w:tc>
          <w:tcPr>
            <w:tcW w:w="6120" w:type="dxa"/>
            <w:tcBorders>
              <w:top w:val="nil"/>
              <w:left w:val="nil"/>
              <w:bottom w:val="nil"/>
              <w:right w:val="nil"/>
            </w:tcBorders>
          </w:tcPr>
          <w:p w14:paraId="0254A0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Perceelnummer  </w:t>
            </w:r>
          </w:p>
        </w:tc>
      </w:tr>
      <w:tr w:rsidR="00847C61" w:rsidRPr="00474957" w14:paraId="0F4FF5D3" w14:textId="77777777" w:rsidTr="00847C61">
        <w:tc>
          <w:tcPr>
            <w:tcW w:w="450" w:type="dxa"/>
            <w:tcBorders>
              <w:top w:val="nil"/>
              <w:left w:val="nil"/>
              <w:bottom w:val="nil"/>
              <w:right w:val="nil"/>
            </w:tcBorders>
          </w:tcPr>
          <w:p w14:paraId="29920E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349E37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Kadastrale gemeentecode </w:t>
            </w:r>
          </w:p>
        </w:tc>
        <w:tc>
          <w:tcPr>
            <w:tcW w:w="6120" w:type="dxa"/>
            <w:tcBorders>
              <w:top w:val="nil"/>
              <w:left w:val="nil"/>
              <w:bottom w:val="nil"/>
              <w:right w:val="nil"/>
            </w:tcBorders>
          </w:tcPr>
          <w:p w14:paraId="24A955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gemeentecode  </w:t>
            </w:r>
          </w:p>
        </w:tc>
      </w:tr>
      <w:tr w:rsidR="00847C61" w:rsidRPr="00474957" w14:paraId="5F82A826" w14:textId="77777777" w:rsidTr="00847C61">
        <w:tc>
          <w:tcPr>
            <w:tcW w:w="450" w:type="dxa"/>
            <w:tcBorders>
              <w:top w:val="nil"/>
              <w:left w:val="nil"/>
              <w:bottom w:val="nil"/>
              <w:right w:val="nil"/>
            </w:tcBorders>
          </w:tcPr>
          <w:p w14:paraId="099660C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26" w:name="BKM_37E693DC_35A3_4e16_A18A_64D1CD8B0381"/>
          </w:p>
        </w:tc>
        <w:tc>
          <w:tcPr>
            <w:tcW w:w="2790" w:type="dxa"/>
            <w:gridSpan w:val="2"/>
            <w:tcBorders>
              <w:top w:val="nil"/>
              <w:left w:val="nil"/>
              <w:bottom w:val="nil"/>
              <w:right w:val="nil"/>
            </w:tcBorders>
          </w:tcPr>
          <w:p w14:paraId="690B131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kadastrale onroerende zaak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8E976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kadastrale onroerende zaak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26"/>
      </w:tr>
      <w:tr w:rsidR="00847C61" w:rsidRPr="00474957" w14:paraId="3D911E31" w14:textId="77777777" w:rsidTr="00847C61">
        <w:tc>
          <w:tcPr>
            <w:tcW w:w="450" w:type="dxa"/>
            <w:tcBorders>
              <w:top w:val="nil"/>
              <w:left w:val="nil"/>
              <w:bottom w:val="nil"/>
              <w:right w:val="nil"/>
            </w:tcBorders>
          </w:tcPr>
          <w:p w14:paraId="327990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27" w:name="BKM_54962355_EE05_4fb3_9162_58AE6B31AD03"/>
          </w:p>
        </w:tc>
        <w:tc>
          <w:tcPr>
            <w:tcW w:w="2790" w:type="dxa"/>
            <w:gridSpan w:val="2"/>
            <w:tcBorders>
              <w:top w:val="nil"/>
              <w:left w:val="nil"/>
              <w:bottom w:val="nil"/>
              <w:right w:val="nil"/>
            </w:tcBorders>
          </w:tcPr>
          <w:p w14:paraId="7CB4B78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kadastrale onroerende zaak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BF192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kadastrale onroerende zaak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27"/>
      </w:tr>
    </w:tbl>
    <w:p w14:paraId="034023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50994DB2" w14:textId="77777777" w:rsidTr="00847C61">
        <w:tc>
          <w:tcPr>
            <w:tcW w:w="9360" w:type="dxa"/>
            <w:gridSpan w:val="3"/>
            <w:tcBorders>
              <w:top w:val="nil"/>
              <w:left w:val="nil"/>
              <w:bottom w:val="nil"/>
              <w:right w:val="nil"/>
            </w:tcBorders>
          </w:tcPr>
          <w:p w14:paraId="4E954C3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60DDB338" w14:textId="77777777" w:rsidTr="00847C61">
        <w:tc>
          <w:tcPr>
            <w:tcW w:w="450" w:type="dxa"/>
            <w:tcBorders>
              <w:top w:val="nil"/>
              <w:left w:val="nil"/>
              <w:bottom w:val="nil"/>
              <w:right w:val="nil"/>
            </w:tcBorders>
          </w:tcPr>
          <w:p w14:paraId="244678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3E7F76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3AE1C6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2931D7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2C9A966F" w14:textId="77777777" w:rsidTr="00847C61">
        <w:tc>
          <w:tcPr>
            <w:tcW w:w="450" w:type="dxa"/>
            <w:tcBorders>
              <w:top w:val="nil"/>
              <w:left w:val="nil"/>
              <w:bottom w:val="nil"/>
              <w:right w:val="nil"/>
            </w:tcBorders>
          </w:tcPr>
          <w:p w14:paraId="34316182"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57693D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11364B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300CB69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APPARTEMENTSRECHT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72C5E2C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APPARTEMENTSRECHT is een specialisatie van OBJECT.</w:t>
            </w:r>
            <w:r w:rsidRPr="00474957">
              <w:rPr>
                <w:rFonts w:ascii="Arial" w:hAnsi="Arial" w:cs="Arial"/>
                <w:szCs w:val="24"/>
                <w:lang w:val="en-AU" w:eastAsia="en-US"/>
              </w:rPr>
              <w:fldChar w:fldCharType="end"/>
            </w:r>
          </w:p>
        </w:tc>
      </w:tr>
      <w:tr w:rsidR="00847C61" w:rsidRPr="00474957" w14:paraId="6BC5D477" w14:textId="77777777" w:rsidTr="00847C61">
        <w:trPr>
          <w:trHeight w:hRule="exact" w:val="128"/>
        </w:trPr>
        <w:tc>
          <w:tcPr>
            <w:tcW w:w="450" w:type="dxa"/>
            <w:tcBorders>
              <w:top w:val="nil"/>
              <w:left w:val="nil"/>
              <w:bottom w:val="nil"/>
              <w:right w:val="nil"/>
            </w:tcBorders>
          </w:tcPr>
          <w:p w14:paraId="4189F09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3DEFF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7CFC07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F74C1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3E49C97" w14:textId="77777777" w:rsidTr="00B34EAC">
        <w:trPr>
          <w:cantSplit/>
        </w:trPr>
        <w:tc>
          <w:tcPr>
            <w:tcW w:w="9360" w:type="dxa"/>
            <w:tcBorders>
              <w:top w:val="nil"/>
              <w:left w:val="nil"/>
              <w:bottom w:val="nil"/>
              <w:right w:val="nil"/>
            </w:tcBorders>
          </w:tcPr>
          <w:p w14:paraId="5D39F1F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13036273"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APPARTEMENTSRECHT die in het RGBZ gebruikt worden bij deze specialisatie van OBJECT. Zie voor de specificaties van deze gegevens het RSGB.</w:t>
            </w:r>
          </w:p>
        </w:tc>
      </w:tr>
    </w:tbl>
    <w:p w14:paraId="7C23E23D" w14:textId="77777777" w:rsidR="00B34EAC" w:rsidRPr="00B34EAC" w:rsidRDefault="00B34EAC" w:rsidP="00B34EAC">
      <w:pPr>
        <w:pStyle w:val="Kop3"/>
        <w:rPr>
          <w:ins w:id="928" w:author="Arjan Kloosterboer" w:date="2017-09-21T14:45:00Z"/>
        </w:rPr>
      </w:pPr>
      <w:bookmarkStart w:id="929" w:name="BKM_6DAA65B5_CF49_462d_AE4A_0655F6BEC748"/>
      <w:bookmarkStart w:id="930" w:name="BKM_B4349BD2_D49B_4802_8FC9_F495F8757CD0"/>
      <w:bookmarkEnd w:id="929"/>
      <w:ins w:id="931" w:author="Arjan Kloosterboer" w:date="2017-09-21T14:45:00Z">
        <w:r>
          <w:rPr>
            <w:rFonts w:ascii="Calibri" w:eastAsia="Times New Roman" w:hAnsi="Calibri" w:cs="Calibri"/>
            <w:color w:val="0F0F0F"/>
            <w:sz w:val="28"/>
            <w:szCs w:val="28"/>
          </w:rPr>
          <w:t>«</w:t>
        </w:r>
        <w:r w:rsidRPr="00B34EAC">
          <w:t>Objecttype_proxy» BEGROEID TERREINDEEL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34EAC" w14:paraId="440FFBBF" w14:textId="77777777" w:rsidTr="00B34EAC">
        <w:trPr>
          <w:trHeight w:val="271"/>
          <w:ins w:id="932"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07AB4316" w14:textId="77777777" w:rsidR="00B34EAC" w:rsidRDefault="00B34EAC" w:rsidP="00B34EAC">
            <w:pPr>
              <w:rPr>
                <w:ins w:id="933" w:author="Arjan Kloosterboer" w:date="2017-09-21T14:45:00Z"/>
                <w:rFonts w:ascii="Calibri" w:hAnsi="Calibri" w:cs="Calibri"/>
                <w:color w:val="0F0F0F"/>
                <w:sz w:val="22"/>
                <w:szCs w:val="22"/>
              </w:rPr>
            </w:pPr>
            <w:ins w:id="934" w:author="Arjan Kloosterboer" w:date="2017-09-21T14:45: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50395F75" w14:textId="77777777" w:rsidR="00B34EAC" w:rsidRDefault="00B34EAC" w:rsidP="00B34EAC">
            <w:pPr>
              <w:rPr>
                <w:ins w:id="935" w:author="Arjan Kloosterboer" w:date="2017-09-21T14:45:00Z"/>
                <w:rFonts w:ascii="Calibri" w:hAnsi="Calibri" w:cs="Calibri"/>
                <w:color w:val="0F0F0F"/>
                <w:sz w:val="22"/>
                <w:szCs w:val="22"/>
              </w:rPr>
            </w:pPr>
            <w:ins w:id="936" w:author="Arjan Kloosterboer" w:date="2017-09-21T14:45:00Z">
              <w:r>
                <w:rPr>
                  <w:rFonts w:ascii="Calibri" w:hAnsi="Calibri" w:cs="Calibri"/>
                  <w:color w:val="0F0F0F"/>
                  <w:sz w:val="22"/>
                  <w:szCs w:val="22"/>
                </w:rPr>
                <w:t>BEGROEID TERREINDEEL</w:t>
              </w:r>
            </w:ins>
          </w:p>
        </w:tc>
      </w:tr>
      <w:tr w:rsidR="00B34EAC" w14:paraId="175322F3" w14:textId="77777777" w:rsidTr="00B34EAC">
        <w:trPr>
          <w:trHeight w:hRule="exact" w:val="128"/>
          <w:ins w:id="937"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3439ABF9" w14:textId="77777777" w:rsidR="00B34EAC" w:rsidRDefault="00B34EAC" w:rsidP="00B34EAC">
            <w:pPr>
              <w:rPr>
                <w:ins w:id="938" w:author="Arjan Kloosterboer" w:date="2017-09-21T14:45: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3874447" w14:textId="77777777" w:rsidR="00B34EAC" w:rsidRDefault="00B34EAC" w:rsidP="00B34EAC">
            <w:pPr>
              <w:rPr>
                <w:ins w:id="939" w:author="Arjan Kloosterboer" w:date="2017-09-21T14:45:00Z"/>
                <w:rFonts w:ascii="Calibri" w:hAnsi="Calibri" w:cs="Calibri"/>
                <w:color w:val="0F0F0F"/>
                <w:sz w:val="22"/>
                <w:szCs w:val="22"/>
              </w:rPr>
            </w:pPr>
          </w:p>
        </w:tc>
      </w:tr>
      <w:tr w:rsidR="00B34EAC" w14:paraId="43AC5C19" w14:textId="77777777" w:rsidTr="00B34EAC">
        <w:trPr>
          <w:ins w:id="940"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6B707EDE" w14:textId="77777777" w:rsidR="00B34EAC" w:rsidRDefault="00B34EAC" w:rsidP="00B34EAC">
            <w:pPr>
              <w:rPr>
                <w:ins w:id="941" w:author="Arjan Kloosterboer" w:date="2017-09-21T14:45:00Z"/>
                <w:rFonts w:ascii="Calibri" w:hAnsi="Calibri" w:cs="Calibri"/>
                <w:b/>
                <w:bCs/>
                <w:color w:val="0F0F0F"/>
                <w:sz w:val="22"/>
                <w:szCs w:val="22"/>
              </w:rPr>
            </w:pPr>
            <w:ins w:id="942" w:author="Arjan Kloosterboer" w:date="2017-09-21T14:45: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55C00C80" w14:textId="77777777" w:rsidR="00B34EAC" w:rsidRDefault="00B34EAC" w:rsidP="00B34EAC">
            <w:pPr>
              <w:rPr>
                <w:ins w:id="943" w:author="Arjan Kloosterboer" w:date="2017-09-21T14:45:00Z"/>
                <w:rFonts w:ascii="Calibri" w:hAnsi="Calibri" w:cs="Calibri"/>
                <w:color w:val="0F0F0F"/>
                <w:sz w:val="22"/>
                <w:szCs w:val="22"/>
              </w:rPr>
            </w:pPr>
            <w:ins w:id="944" w:author="Arjan Kloosterboer" w:date="2017-09-21T14:45:00Z">
              <w:r>
                <w:rPr>
                  <w:rFonts w:ascii="Calibri" w:hAnsi="Calibri" w:cs="Calibri"/>
                  <w:color w:val="0F0F0F"/>
                  <w:sz w:val="22"/>
                  <w:szCs w:val="22"/>
                </w:rPr>
                <w:t>RSGB</w:t>
              </w:r>
            </w:ins>
          </w:p>
        </w:tc>
      </w:tr>
      <w:tr w:rsidR="00B34EAC" w14:paraId="33D9B2FF" w14:textId="77777777" w:rsidTr="00B34EAC">
        <w:trPr>
          <w:trHeight w:hRule="exact" w:val="128"/>
          <w:ins w:id="945"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4655FD81" w14:textId="77777777" w:rsidR="00B34EAC" w:rsidRDefault="00B34EAC" w:rsidP="00B34EAC">
            <w:pPr>
              <w:rPr>
                <w:ins w:id="946" w:author="Arjan Kloosterboer" w:date="2017-09-21T14:45: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BEB1035" w14:textId="77777777" w:rsidR="00B34EAC" w:rsidRDefault="00B34EAC" w:rsidP="00B34EAC">
            <w:pPr>
              <w:rPr>
                <w:ins w:id="947" w:author="Arjan Kloosterboer" w:date="2017-09-21T14:45:00Z"/>
                <w:rFonts w:ascii="Calibri" w:hAnsi="Calibri" w:cs="Calibri"/>
                <w:color w:val="0F0F0F"/>
                <w:sz w:val="22"/>
                <w:szCs w:val="22"/>
              </w:rPr>
            </w:pPr>
          </w:p>
        </w:tc>
      </w:tr>
      <w:tr w:rsidR="00B34EAC" w14:paraId="4804C788" w14:textId="77777777" w:rsidTr="00B34EAC">
        <w:trPr>
          <w:ins w:id="948"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41B4B049" w14:textId="77777777" w:rsidR="00B34EAC" w:rsidRDefault="00B34EAC" w:rsidP="00B34EAC">
            <w:pPr>
              <w:rPr>
                <w:ins w:id="949" w:author="Arjan Kloosterboer" w:date="2017-09-21T14:45:00Z"/>
                <w:rFonts w:ascii="Calibri" w:hAnsi="Calibri" w:cs="Calibri"/>
                <w:b/>
                <w:bCs/>
                <w:color w:val="0F0F0F"/>
                <w:sz w:val="22"/>
                <w:szCs w:val="22"/>
              </w:rPr>
            </w:pPr>
            <w:ins w:id="950" w:author="Arjan Kloosterboer" w:date="2017-09-21T14:45: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4BDBBD94" w14:textId="77777777" w:rsidR="00B34EAC" w:rsidRDefault="00B34EAC" w:rsidP="00B34EAC">
            <w:pPr>
              <w:rPr>
                <w:ins w:id="951" w:author="Arjan Kloosterboer" w:date="2017-09-21T14:45:00Z"/>
                <w:rFonts w:ascii="Calibri" w:hAnsi="Calibri" w:cs="Calibri"/>
                <w:color w:val="0F0F0F"/>
                <w:sz w:val="22"/>
                <w:szCs w:val="22"/>
              </w:rPr>
            </w:pPr>
            <w:ins w:id="952" w:author="Arjan Kloosterboer" w:date="2017-09-21T14:45:00Z">
              <w:r>
                <w:rPr>
                  <w:rFonts w:ascii="Calibri" w:hAnsi="Calibri" w:cs="Calibri"/>
                  <w:color w:val="0F0F0F"/>
                  <w:sz w:val="22"/>
                  <w:szCs w:val="22"/>
                </w:rPr>
                <w:t>1 april 2017</w:t>
              </w:r>
            </w:ins>
          </w:p>
        </w:tc>
      </w:tr>
      <w:tr w:rsidR="00B34EAC" w14:paraId="2D36A4C0" w14:textId="77777777" w:rsidTr="00B34EAC">
        <w:trPr>
          <w:trHeight w:hRule="exact" w:val="128"/>
          <w:ins w:id="953"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7A679467" w14:textId="77777777" w:rsidR="00B34EAC" w:rsidRDefault="00B34EAC" w:rsidP="00B34EAC">
            <w:pPr>
              <w:rPr>
                <w:ins w:id="954" w:author="Arjan Kloosterboer" w:date="2017-09-21T14:45: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2B5381D" w14:textId="77777777" w:rsidR="00B34EAC" w:rsidRDefault="00B34EAC" w:rsidP="00B34EAC">
            <w:pPr>
              <w:rPr>
                <w:ins w:id="955" w:author="Arjan Kloosterboer" w:date="2017-09-21T14:45:00Z"/>
                <w:rFonts w:ascii="Calibri" w:hAnsi="Calibri" w:cs="Calibri"/>
                <w:color w:val="0F0F0F"/>
                <w:sz w:val="22"/>
                <w:szCs w:val="22"/>
              </w:rPr>
            </w:pPr>
          </w:p>
        </w:tc>
      </w:tr>
      <w:tr w:rsidR="00B34EAC" w14:paraId="58ADA0BD" w14:textId="77777777" w:rsidTr="00B34EAC">
        <w:trPr>
          <w:trHeight w:hRule="exact" w:val="256"/>
          <w:ins w:id="956"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245B291A" w14:textId="77777777" w:rsidR="00B34EAC" w:rsidRDefault="00B34EAC" w:rsidP="00B34EAC">
            <w:pPr>
              <w:rPr>
                <w:ins w:id="957" w:author="Arjan Kloosterboer" w:date="2017-09-21T14:45: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8448BA2" w14:textId="77777777" w:rsidR="00B34EAC" w:rsidRDefault="00B34EAC" w:rsidP="00B34EAC">
            <w:pPr>
              <w:rPr>
                <w:ins w:id="958" w:author="Arjan Kloosterboer" w:date="2017-09-21T14:45:00Z"/>
                <w:rFonts w:ascii="Calibri" w:hAnsi="Calibri" w:cs="Calibri"/>
                <w:color w:val="0F0F0F"/>
                <w:sz w:val="22"/>
                <w:szCs w:val="22"/>
              </w:rPr>
            </w:pPr>
          </w:p>
        </w:tc>
      </w:tr>
      <w:tr w:rsidR="00B34EAC" w14:paraId="4F6304E5" w14:textId="77777777" w:rsidTr="00B34EAC">
        <w:trPr>
          <w:ins w:id="959"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17FC592A" w14:textId="77777777" w:rsidR="00B34EAC" w:rsidRDefault="00B34EAC" w:rsidP="00B34EAC">
            <w:pPr>
              <w:rPr>
                <w:ins w:id="960" w:author="Arjan Kloosterboer" w:date="2017-09-21T14:45:00Z"/>
                <w:rFonts w:ascii="Calibri" w:hAnsi="Calibri" w:cs="Calibri"/>
                <w:b/>
                <w:bCs/>
                <w:color w:val="0F0F0F"/>
                <w:sz w:val="22"/>
                <w:szCs w:val="22"/>
              </w:rPr>
            </w:pPr>
            <w:ins w:id="961" w:author="Arjan Kloosterboer" w:date="2017-09-21T14:45: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46F56651" w14:textId="77777777" w:rsidR="00B34EAC" w:rsidRDefault="00B34EAC" w:rsidP="00B34EAC">
            <w:pPr>
              <w:rPr>
                <w:ins w:id="962" w:author="Arjan Kloosterboer" w:date="2017-09-21T14:45:00Z"/>
                <w:rFonts w:ascii="Calibri" w:hAnsi="Calibri" w:cs="Calibri"/>
                <w:b/>
                <w:bCs/>
                <w:color w:val="0F0F0F"/>
                <w:sz w:val="22"/>
                <w:szCs w:val="22"/>
              </w:rPr>
            </w:pPr>
          </w:p>
        </w:tc>
      </w:tr>
      <w:tr w:rsidR="00B34EAC" w14:paraId="0755B710" w14:textId="77777777" w:rsidTr="00B34EAC">
        <w:trPr>
          <w:ins w:id="963" w:author="Arjan Kloosterboer" w:date="2017-09-21T14:45:00Z"/>
        </w:trPr>
        <w:tc>
          <w:tcPr>
            <w:tcW w:w="450" w:type="dxa"/>
            <w:tcBorders>
              <w:top w:val="nil"/>
              <w:left w:val="nil"/>
              <w:bottom w:val="nil"/>
              <w:right w:val="nil"/>
            </w:tcBorders>
            <w:tcMar>
              <w:top w:w="0" w:type="dxa"/>
              <w:left w:w="60" w:type="dxa"/>
              <w:bottom w:w="0" w:type="dxa"/>
              <w:right w:w="60" w:type="dxa"/>
            </w:tcMar>
          </w:tcPr>
          <w:p w14:paraId="24BFAC5F" w14:textId="77777777" w:rsidR="00B34EAC" w:rsidRDefault="00B34EAC" w:rsidP="00B34EAC">
            <w:pPr>
              <w:rPr>
                <w:ins w:id="964" w:author="Arjan Kloosterboer" w:date="2017-09-21T14:45:00Z"/>
                <w:rFonts w:ascii="Calibri" w:hAnsi="Calibri" w:cs="Calibri"/>
                <w:i/>
                <w:iCs/>
                <w:color w:val="0F0F0F"/>
                <w:sz w:val="22"/>
                <w:szCs w:val="22"/>
              </w:rPr>
            </w:pPr>
            <w:bookmarkStart w:id="965" w:name="BKM_585289D7_FC98_4E2D_8A45_19B4B9376970"/>
          </w:p>
        </w:tc>
        <w:tc>
          <w:tcPr>
            <w:tcW w:w="2790" w:type="dxa"/>
            <w:gridSpan w:val="2"/>
            <w:tcBorders>
              <w:top w:val="nil"/>
              <w:left w:val="nil"/>
              <w:bottom w:val="nil"/>
              <w:right w:val="nil"/>
            </w:tcBorders>
            <w:tcMar>
              <w:top w:w="0" w:type="dxa"/>
              <w:left w:w="60" w:type="dxa"/>
              <w:bottom w:w="0" w:type="dxa"/>
              <w:right w:w="60" w:type="dxa"/>
            </w:tcMar>
          </w:tcPr>
          <w:p w14:paraId="6844708E" w14:textId="77777777" w:rsidR="00B34EAC" w:rsidRDefault="00B34EAC" w:rsidP="00B34EAC">
            <w:pPr>
              <w:rPr>
                <w:ins w:id="966" w:author="Arjan Kloosterboer" w:date="2017-09-21T14:45:00Z"/>
                <w:rFonts w:ascii="Calibri" w:hAnsi="Calibri" w:cs="Calibri"/>
                <w:color w:val="0F0F0F"/>
                <w:sz w:val="22"/>
                <w:szCs w:val="22"/>
              </w:rPr>
            </w:pPr>
            <w:ins w:id="967" w:author="Arjan Kloosterboer" w:date="2017-09-21T14:45: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249EF2B2" w14:textId="77777777" w:rsidR="00B34EAC" w:rsidRDefault="00B34EAC" w:rsidP="00B34EAC">
            <w:pPr>
              <w:rPr>
                <w:ins w:id="968" w:author="Arjan Kloosterboer" w:date="2017-09-21T14:45:00Z"/>
                <w:rFonts w:ascii="Calibri" w:hAnsi="Calibri" w:cs="Calibri"/>
                <w:color w:val="0F0F0F"/>
                <w:sz w:val="22"/>
                <w:szCs w:val="22"/>
              </w:rPr>
            </w:pPr>
            <w:ins w:id="969" w:author="Arjan Kloosterboer" w:date="2017-09-21T14:45: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00D15ADA" w14:textId="77777777" w:rsidR="00B34EAC" w:rsidRDefault="00B34EAC" w:rsidP="00B34EAC">
            <w:pPr>
              <w:rPr>
                <w:ins w:id="970" w:author="Arjan Kloosterboer" w:date="2017-09-21T14:45:00Z"/>
                <w:rFonts w:ascii="Calibri" w:hAnsi="Calibri" w:cs="Calibri"/>
                <w:color w:val="0F0F0F"/>
                <w:sz w:val="22"/>
                <w:szCs w:val="22"/>
              </w:rPr>
            </w:pPr>
            <w:ins w:id="971" w:author="Arjan Kloosterboer" w:date="2017-09-21T14:45: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7A971BE8" w14:textId="77777777" w:rsidR="00B34EAC" w:rsidRDefault="00B34EAC" w:rsidP="00B34EAC">
            <w:pPr>
              <w:rPr>
                <w:ins w:id="972" w:author="Arjan Kloosterboer" w:date="2017-09-21T14:45:00Z"/>
                <w:rFonts w:ascii="Calibri" w:hAnsi="Calibri" w:cs="Calibri"/>
                <w:i/>
                <w:iCs/>
                <w:color w:val="0F0F0F"/>
                <w:sz w:val="22"/>
                <w:szCs w:val="22"/>
              </w:rPr>
            </w:pPr>
            <w:ins w:id="973" w:author="Arjan Kloosterboer" w:date="2017-09-21T14:45:00Z">
              <w:r>
                <w:rPr>
                  <w:rFonts w:ascii="Calibri" w:hAnsi="Calibri" w:cs="Calibri"/>
                  <w:i/>
                  <w:iCs/>
                  <w:color w:val="0F0F0F"/>
                  <w:sz w:val="22"/>
                  <w:szCs w:val="22"/>
                </w:rPr>
                <w:t>Kardi-</w:t>
              </w:r>
            </w:ins>
          </w:p>
          <w:p w14:paraId="121694C3" w14:textId="77777777" w:rsidR="00B34EAC" w:rsidRDefault="00B34EAC" w:rsidP="00B34EAC">
            <w:pPr>
              <w:rPr>
                <w:ins w:id="974" w:author="Arjan Kloosterboer" w:date="2017-09-21T14:45:00Z"/>
                <w:rFonts w:ascii="Calibri" w:hAnsi="Calibri" w:cs="Calibri"/>
                <w:color w:val="0F0F0F"/>
                <w:sz w:val="22"/>
                <w:szCs w:val="22"/>
              </w:rPr>
            </w:pPr>
            <w:ins w:id="975" w:author="Arjan Kloosterboer" w:date="2017-09-21T14:45:00Z">
              <w:r>
                <w:rPr>
                  <w:rFonts w:ascii="Calibri" w:hAnsi="Calibri" w:cs="Calibri"/>
                  <w:i/>
                  <w:iCs/>
                  <w:color w:val="0F0F0F"/>
                  <w:sz w:val="22"/>
                  <w:szCs w:val="22"/>
                </w:rPr>
                <w:t>naliteit</w:t>
              </w:r>
            </w:ins>
          </w:p>
        </w:tc>
      </w:tr>
      <w:tr w:rsidR="00B34EAC" w14:paraId="711FEE42" w14:textId="77777777" w:rsidTr="00B34EAC">
        <w:trPr>
          <w:ins w:id="976" w:author="Arjan Kloosterboer" w:date="2017-09-21T14:45:00Z"/>
        </w:trPr>
        <w:tc>
          <w:tcPr>
            <w:tcW w:w="450" w:type="dxa"/>
            <w:tcBorders>
              <w:top w:val="nil"/>
              <w:left w:val="nil"/>
              <w:bottom w:val="nil"/>
              <w:right w:val="nil"/>
            </w:tcBorders>
            <w:tcMar>
              <w:top w:w="0" w:type="dxa"/>
              <w:left w:w="60" w:type="dxa"/>
              <w:bottom w:w="0" w:type="dxa"/>
              <w:right w:w="60" w:type="dxa"/>
            </w:tcMar>
          </w:tcPr>
          <w:p w14:paraId="7E5C9974" w14:textId="77777777" w:rsidR="00B34EAC" w:rsidRDefault="00B34EAC" w:rsidP="00B34EAC">
            <w:pPr>
              <w:rPr>
                <w:ins w:id="977" w:author="Arjan Kloosterboer" w:date="2017-09-21T14:45: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417803A2" w14:textId="77777777" w:rsidR="00B34EAC" w:rsidRDefault="00B34EAC" w:rsidP="00B34EAC">
            <w:pPr>
              <w:rPr>
                <w:ins w:id="978" w:author="Arjan Kloosterboer" w:date="2017-09-21T14:45:00Z"/>
                <w:rFonts w:ascii="Calibri" w:hAnsi="Calibri" w:cs="Calibri"/>
                <w:color w:val="0F0F0F"/>
                <w:sz w:val="22"/>
                <w:szCs w:val="22"/>
              </w:rPr>
            </w:pPr>
            <w:ins w:id="979" w:author="Arjan Kloosterboer" w:date="2017-09-21T14:45:00Z">
              <w:r>
                <w:rPr>
                  <w:rFonts w:ascii="Calibri" w:hAnsi="Calibri" w:cs="Calibri"/>
                  <w:color w:val="0F0F0F"/>
                  <w:sz w:val="22"/>
                  <w:szCs w:val="22"/>
                </w:rPr>
                <w:t>Identificatie begroeid terreindeel</w:t>
              </w:r>
            </w:ins>
          </w:p>
        </w:tc>
        <w:tc>
          <w:tcPr>
            <w:tcW w:w="4230" w:type="dxa"/>
            <w:tcBorders>
              <w:top w:val="nil"/>
              <w:left w:val="nil"/>
              <w:bottom w:val="nil"/>
              <w:right w:val="nil"/>
            </w:tcBorders>
            <w:tcMar>
              <w:top w:w="0" w:type="dxa"/>
              <w:left w:w="60" w:type="dxa"/>
              <w:bottom w:w="0" w:type="dxa"/>
              <w:right w:w="60" w:type="dxa"/>
            </w:tcMar>
          </w:tcPr>
          <w:p w14:paraId="34302782" w14:textId="77777777" w:rsidR="00B34EAC" w:rsidRDefault="00B34EAC" w:rsidP="00B34EAC">
            <w:pPr>
              <w:rPr>
                <w:ins w:id="980"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6686EE8" w14:textId="77777777" w:rsidR="00B34EAC" w:rsidRDefault="00B34EAC" w:rsidP="00B34EAC">
            <w:pPr>
              <w:rPr>
                <w:ins w:id="981"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5F739B76" w14:textId="77777777" w:rsidR="00B34EAC" w:rsidRDefault="00B34EAC" w:rsidP="00B34EAC">
            <w:pPr>
              <w:rPr>
                <w:ins w:id="982" w:author="Arjan Kloosterboer" w:date="2017-09-21T14:45:00Z"/>
                <w:rFonts w:ascii="Calibri" w:hAnsi="Calibri" w:cs="Calibri"/>
                <w:color w:val="0F0F0F"/>
                <w:sz w:val="22"/>
                <w:szCs w:val="22"/>
              </w:rPr>
            </w:pPr>
            <w:ins w:id="983" w:author="Arjan Kloosterboer" w:date="2017-09-21T14:45:00Z">
              <w:r>
                <w:rPr>
                  <w:rFonts w:ascii="Calibri" w:hAnsi="Calibri" w:cs="Calibri"/>
                  <w:color w:val="0F0F0F"/>
                  <w:sz w:val="22"/>
                  <w:szCs w:val="22"/>
                </w:rPr>
                <w:t>1 - 1</w:t>
              </w:r>
            </w:ins>
          </w:p>
        </w:tc>
        <w:bookmarkEnd w:id="965"/>
      </w:tr>
      <w:tr w:rsidR="00B34EAC" w14:paraId="258E3EFD" w14:textId="77777777" w:rsidTr="00B34EAC">
        <w:trPr>
          <w:ins w:id="984" w:author="Arjan Kloosterboer" w:date="2017-09-21T14:45:00Z"/>
        </w:trPr>
        <w:tc>
          <w:tcPr>
            <w:tcW w:w="450" w:type="dxa"/>
            <w:tcBorders>
              <w:top w:val="nil"/>
              <w:left w:val="nil"/>
              <w:bottom w:val="nil"/>
              <w:right w:val="nil"/>
            </w:tcBorders>
            <w:tcMar>
              <w:top w:w="0" w:type="dxa"/>
              <w:left w:w="60" w:type="dxa"/>
              <w:bottom w:w="0" w:type="dxa"/>
              <w:right w:w="60" w:type="dxa"/>
            </w:tcMar>
          </w:tcPr>
          <w:p w14:paraId="7104457F" w14:textId="77777777" w:rsidR="00B34EAC" w:rsidRDefault="00B34EAC" w:rsidP="00B34EAC">
            <w:pPr>
              <w:rPr>
                <w:ins w:id="985" w:author="Arjan Kloosterboer" w:date="2017-09-21T14:45:00Z"/>
                <w:rFonts w:ascii="Calibri" w:hAnsi="Calibri" w:cs="Calibri"/>
                <w:color w:val="0F0F0F"/>
                <w:sz w:val="22"/>
                <w:szCs w:val="22"/>
              </w:rPr>
            </w:pPr>
            <w:bookmarkStart w:id="986" w:name="BKM_3C80CF1D_4414_4F7C_9C34_6316B6E8E369"/>
          </w:p>
        </w:tc>
        <w:tc>
          <w:tcPr>
            <w:tcW w:w="2790" w:type="dxa"/>
            <w:gridSpan w:val="2"/>
            <w:tcBorders>
              <w:top w:val="nil"/>
              <w:left w:val="nil"/>
              <w:bottom w:val="nil"/>
              <w:right w:val="nil"/>
            </w:tcBorders>
            <w:tcMar>
              <w:top w:w="0" w:type="dxa"/>
              <w:left w:w="60" w:type="dxa"/>
              <w:bottom w:w="0" w:type="dxa"/>
              <w:right w:w="60" w:type="dxa"/>
            </w:tcMar>
          </w:tcPr>
          <w:p w14:paraId="4BEB0C27" w14:textId="77777777" w:rsidR="00B34EAC" w:rsidRDefault="00B34EAC" w:rsidP="00B34EAC">
            <w:pPr>
              <w:rPr>
                <w:ins w:id="987" w:author="Arjan Kloosterboer" w:date="2017-09-21T14:45:00Z"/>
                <w:rFonts w:ascii="Calibri" w:hAnsi="Calibri" w:cs="Calibri"/>
                <w:color w:val="0F0F0F"/>
                <w:sz w:val="22"/>
                <w:szCs w:val="22"/>
              </w:rPr>
            </w:pPr>
            <w:ins w:id="988" w:author="Arjan Kloosterboer" w:date="2017-09-21T14:45:00Z">
              <w:r>
                <w:rPr>
                  <w:rFonts w:ascii="Calibri" w:hAnsi="Calibri" w:cs="Calibri"/>
                  <w:color w:val="0F0F0F"/>
                  <w:sz w:val="22"/>
                  <w:szCs w:val="22"/>
                </w:rPr>
                <w:t>Geometrie begroeid terreindeel</w:t>
              </w:r>
            </w:ins>
          </w:p>
        </w:tc>
        <w:tc>
          <w:tcPr>
            <w:tcW w:w="4230" w:type="dxa"/>
            <w:tcBorders>
              <w:top w:val="nil"/>
              <w:left w:val="nil"/>
              <w:bottom w:val="nil"/>
              <w:right w:val="nil"/>
            </w:tcBorders>
            <w:tcMar>
              <w:top w:w="0" w:type="dxa"/>
              <w:left w:w="60" w:type="dxa"/>
              <w:bottom w:w="0" w:type="dxa"/>
              <w:right w:w="60" w:type="dxa"/>
            </w:tcMar>
          </w:tcPr>
          <w:p w14:paraId="133E071E" w14:textId="77777777" w:rsidR="00B34EAC" w:rsidRDefault="00B34EAC" w:rsidP="00B34EAC">
            <w:pPr>
              <w:rPr>
                <w:ins w:id="989"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DA3C04C" w14:textId="77777777" w:rsidR="00B34EAC" w:rsidRDefault="00B34EAC" w:rsidP="00B34EAC">
            <w:pPr>
              <w:rPr>
                <w:ins w:id="990"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E14F881" w14:textId="77777777" w:rsidR="00B34EAC" w:rsidRDefault="00B34EAC" w:rsidP="00B34EAC">
            <w:pPr>
              <w:rPr>
                <w:ins w:id="991" w:author="Arjan Kloosterboer" w:date="2017-09-21T14:45:00Z"/>
                <w:rFonts w:ascii="Calibri" w:hAnsi="Calibri" w:cs="Calibri"/>
                <w:color w:val="0F0F0F"/>
                <w:sz w:val="22"/>
                <w:szCs w:val="22"/>
              </w:rPr>
            </w:pPr>
            <w:ins w:id="992" w:author="Arjan Kloosterboer" w:date="2017-09-21T14:45:00Z">
              <w:r>
                <w:rPr>
                  <w:rFonts w:ascii="Calibri" w:hAnsi="Calibri" w:cs="Calibri"/>
                  <w:color w:val="0F0F0F"/>
                  <w:sz w:val="22"/>
                  <w:szCs w:val="22"/>
                </w:rPr>
                <w:t>1 - 1</w:t>
              </w:r>
            </w:ins>
          </w:p>
        </w:tc>
        <w:bookmarkEnd w:id="986"/>
      </w:tr>
      <w:tr w:rsidR="00B34EAC" w14:paraId="1654DFFE" w14:textId="77777777" w:rsidTr="00B34EAC">
        <w:trPr>
          <w:ins w:id="993" w:author="Arjan Kloosterboer" w:date="2017-09-21T14:45:00Z"/>
        </w:trPr>
        <w:tc>
          <w:tcPr>
            <w:tcW w:w="450" w:type="dxa"/>
            <w:tcBorders>
              <w:top w:val="nil"/>
              <w:left w:val="nil"/>
              <w:bottom w:val="nil"/>
              <w:right w:val="nil"/>
            </w:tcBorders>
            <w:tcMar>
              <w:top w:w="0" w:type="dxa"/>
              <w:left w:w="60" w:type="dxa"/>
              <w:bottom w:w="0" w:type="dxa"/>
              <w:right w:w="60" w:type="dxa"/>
            </w:tcMar>
          </w:tcPr>
          <w:p w14:paraId="5D132662" w14:textId="77777777" w:rsidR="00B34EAC" w:rsidRDefault="00B34EAC" w:rsidP="00B34EAC">
            <w:pPr>
              <w:rPr>
                <w:ins w:id="994" w:author="Arjan Kloosterboer" w:date="2017-09-21T14:45:00Z"/>
                <w:rFonts w:ascii="Calibri" w:hAnsi="Calibri" w:cs="Calibri"/>
                <w:color w:val="0F0F0F"/>
                <w:sz w:val="22"/>
                <w:szCs w:val="22"/>
              </w:rPr>
            </w:pPr>
            <w:bookmarkStart w:id="995" w:name="BKM_0E18F535_55DC_4B5B_BA2D_68FCBAA46383"/>
          </w:p>
        </w:tc>
        <w:tc>
          <w:tcPr>
            <w:tcW w:w="2790" w:type="dxa"/>
            <w:gridSpan w:val="2"/>
            <w:tcBorders>
              <w:top w:val="nil"/>
              <w:left w:val="nil"/>
              <w:bottom w:val="nil"/>
              <w:right w:val="nil"/>
            </w:tcBorders>
            <w:tcMar>
              <w:top w:w="0" w:type="dxa"/>
              <w:left w:w="60" w:type="dxa"/>
              <w:bottom w:w="0" w:type="dxa"/>
              <w:right w:w="60" w:type="dxa"/>
            </w:tcMar>
          </w:tcPr>
          <w:p w14:paraId="42B45977" w14:textId="77777777" w:rsidR="00B34EAC" w:rsidRDefault="00B34EAC" w:rsidP="00B34EAC">
            <w:pPr>
              <w:rPr>
                <w:ins w:id="996" w:author="Arjan Kloosterboer" w:date="2017-09-21T14:45:00Z"/>
                <w:rFonts w:ascii="Calibri" w:hAnsi="Calibri" w:cs="Calibri"/>
                <w:color w:val="0F0F0F"/>
                <w:sz w:val="22"/>
                <w:szCs w:val="22"/>
              </w:rPr>
            </w:pPr>
            <w:ins w:id="997" w:author="Arjan Kloosterboer" w:date="2017-09-21T14:45:00Z">
              <w:r>
                <w:rPr>
                  <w:rFonts w:ascii="Calibri" w:hAnsi="Calibri" w:cs="Calibri"/>
                  <w:color w:val="0F0F0F"/>
                  <w:sz w:val="22"/>
                  <w:szCs w:val="22"/>
                </w:rPr>
                <w:t>Fysiek voorkomen begroeid terreindeel</w:t>
              </w:r>
            </w:ins>
          </w:p>
        </w:tc>
        <w:tc>
          <w:tcPr>
            <w:tcW w:w="4230" w:type="dxa"/>
            <w:tcBorders>
              <w:top w:val="nil"/>
              <w:left w:val="nil"/>
              <w:bottom w:val="nil"/>
              <w:right w:val="nil"/>
            </w:tcBorders>
            <w:tcMar>
              <w:top w:w="0" w:type="dxa"/>
              <w:left w:w="60" w:type="dxa"/>
              <w:bottom w:w="0" w:type="dxa"/>
              <w:right w:w="60" w:type="dxa"/>
            </w:tcMar>
          </w:tcPr>
          <w:p w14:paraId="1BD8F83C" w14:textId="77777777" w:rsidR="00B34EAC" w:rsidRDefault="00B34EAC" w:rsidP="00B34EAC">
            <w:pPr>
              <w:rPr>
                <w:ins w:id="998"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DB7CCA4" w14:textId="77777777" w:rsidR="00B34EAC" w:rsidRDefault="00B34EAC" w:rsidP="00B34EAC">
            <w:pPr>
              <w:rPr>
                <w:ins w:id="999"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F32AE48" w14:textId="77777777" w:rsidR="00B34EAC" w:rsidRDefault="00B34EAC" w:rsidP="00B34EAC">
            <w:pPr>
              <w:rPr>
                <w:ins w:id="1000" w:author="Arjan Kloosterboer" w:date="2017-09-21T14:45:00Z"/>
                <w:rFonts w:ascii="Calibri" w:hAnsi="Calibri" w:cs="Calibri"/>
                <w:color w:val="0F0F0F"/>
                <w:sz w:val="22"/>
                <w:szCs w:val="22"/>
              </w:rPr>
            </w:pPr>
            <w:ins w:id="1001" w:author="Arjan Kloosterboer" w:date="2017-09-21T14:45:00Z">
              <w:r>
                <w:rPr>
                  <w:rFonts w:ascii="Calibri" w:hAnsi="Calibri" w:cs="Calibri"/>
                  <w:color w:val="0F0F0F"/>
                  <w:sz w:val="22"/>
                  <w:szCs w:val="22"/>
                </w:rPr>
                <w:t>1 - 1</w:t>
              </w:r>
            </w:ins>
          </w:p>
        </w:tc>
        <w:bookmarkEnd w:id="995"/>
      </w:tr>
      <w:tr w:rsidR="00B34EAC" w14:paraId="37328E81" w14:textId="77777777" w:rsidTr="00B34EAC">
        <w:trPr>
          <w:ins w:id="1002" w:author="Arjan Kloosterboer" w:date="2017-09-21T14:45:00Z"/>
        </w:trPr>
        <w:tc>
          <w:tcPr>
            <w:tcW w:w="450" w:type="dxa"/>
            <w:tcBorders>
              <w:top w:val="nil"/>
              <w:left w:val="nil"/>
              <w:bottom w:val="nil"/>
              <w:right w:val="nil"/>
            </w:tcBorders>
            <w:tcMar>
              <w:top w:w="0" w:type="dxa"/>
              <w:left w:w="60" w:type="dxa"/>
              <w:bottom w:w="0" w:type="dxa"/>
              <w:right w:w="60" w:type="dxa"/>
            </w:tcMar>
          </w:tcPr>
          <w:p w14:paraId="5121D2F6" w14:textId="77777777" w:rsidR="00B34EAC" w:rsidRDefault="00B34EAC" w:rsidP="00B34EAC">
            <w:pPr>
              <w:rPr>
                <w:ins w:id="1003" w:author="Arjan Kloosterboer" w:date="2017-09-21T14:45:00Z"/>
                <w:rFonts w:ascii="Calibri" w:hAnsi="Calibri" w:cs="Calibri"/>
                <w:color w:val="0F0F0F"/>
                <w:sz w:val="22"/>
                <w:szCs w:val="22"/>
              </w:rPr>
            </w:pPr>
            <w:bookmarkStart w:id="1004" w:name="BKM_432A5DDC_F850_4DDA_8524_2A419BDDDCA8"/>
          </w:p>
        </w:tc>
        <w:tc>
          <w:tcPr>
            <w:tcW w:w="2790" w:type="dxa"/>
            <w:gridSpan w:val="2"/>
            <w:tcBorders>
              <w:top w:val="nil"/>
              <w:left w:val="nil"/>
              <w:bottom w:val="nil"/>
              <w:right w:val="nil"/>
            </w:tcBorders>
            <w:tcMar>
              <w:top w:w="0" w:type="dxa"/>
              <w:left w:w="60" w:type="dxa"/>
              <w:bottom w:w="0" w:type="dxa"/>
              <w:right w:w="60" w:type="dxa"/>
            </w:tcMar>
          </w:tcPr>
          <w:p w14:paraId="19A71058" w14:textId="77777777" w:rsidR="00B34EAC" w:rsidRDefault="00B34EAC" w:rsidP="00B34EAC">
            <w:pPr>
              <w:rPr>
                <w:ins w:id="1005" w:author="Arjan Kloosterboer" w:date="2017-09-21T14:45:00Z"/>
                <w:rFonts w:ascii="Calibri" w:hAnsi="Calibri" w:cs="Calibri"/>
                <w:color w:val="0F0F0F"/>
                <w:sz w:val="22"/>
                <w:szCs w:val="22"/>
              </w:rPr>
            </w:pPr>
            <w:ins w:id="1006" w:author="Arjan Kloosterboer" w:date="2017-09-21T14:45:00Z">
              <w:r>
                <w:rPr>
                  <w:rFonts w:ascii="Calibri" w:hAnsi="Calibri" w:cs="Calibri"/>
                  <w:color w:val="0F0F0F"/>
                  <w:sz w:val="22"/>
                  <w:szCs w:val="22"/>
                </w:rPr>
                <w:t>Plus fysiek voorkomen begroeid terreindeel</w:t>
              </w:r>
            </w:ins>
          </w:p>
        </w:tc>
        <w:tc>
          <w:tcPr>
            <w:tcW w:w="4230" w:type="dxa"/>
            <w:tcBorders>
              <w:top w:val="nil"/>
              <w:left w:val="nil"/>
              <w:bottom w:val="nil"/>
              <w:right w:val="nil"/>
            </w:tcBorders>
            <w:tcMar>
              <w:top w:w="0" w:type="dxa"/>
              <w:left w:w="60" w:type="dxa"/>
              <w:bottom w:w="0" w:type="dxa"/>
              <w:right w:w="60" w:type="dxa"/>
            </w:tcMar>
          </w:tcPr>
          <w:p w14:paraId="392AC5CD" w14:textId="77777777" w:rsidR="00B34EAC" w:rsidRDefault="00B34EAC" w:rsidP="00B34EAC">
            <w:pPr>
              <w:rPr>
                <w:ins w:id="1007"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8F32E67" w14:textId="77777777" w:rsidR="00B34EAC" w:rsidRDefault="00B34EAC" w:rsidP="00B34EAC">
            <w:pPr>
              <w:rPr>
                <w:ins w:id="1008"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447F298" w14:textId="77777777" w:rsidR="00B34EAC" w:rsidRDefault="00B34EAC" w:rsidP="00B34EAC">
            <w:pPr>
              <w:rPr>
                <w:ins w:id="1009" w:author="Arjan Kloosterboer" w:date="2017-09-21T14:45:00Z"/>
                <w:rFonts w:ascii="Calibri" w:hAnsi="Calibri" w:cs="Calibri"/>
                <w:color w:val="0F0F0F"/>
                <w:sz w:val="22"/>
                <w:szCs w:val="22"/>
              </w:rPr>
            </w:pPr>
            <w:ins w:id="1010" w:author="Arjan Kloosterboer" w:date="2017-09-21T14:45:00Z">
              <w:r>
                <w:rPr>
                  <w:rFonts w:ascii="Calibri" w:hAnsi="Calibri" w:cs="Calibri"/>
                  <w:color w:val="0F0F0F"/>
                  <w:sz w:val="22"/>
                  <w:szCs w:val="22"/>
                </w:rPr>
                <w:t>0 - 1</w:t>
              </w:r>
            </w:ins>
          </w:p>
        </w:tc>
        <w:bookmarkEnd w:id="1004"/>
      </w:tr>
      <w:tr w:rsidR="00B34EAC" w14:paraId="714453D0" w14:textId="77777777" w:rsidTr="00B34EAC">
        <w:trPr>
          <w:ins w:id="1011" w:author="Arjan Kloosterboer" w:date="2017-09-21T14:45:00Z"/>
        </w:trPr>
        <w:tc>
          <w:tcPr>
            <w:tcW w:w="450" w:type="dxa"/>
            <w:tcBorders>
              <w:top w:val="nil"/>
              <w:left w:val="nil"/>
              <w:bottom w:val="nil"/>
              <w:right w:val="nil"/>
            </w:tcBorders>
            <w:tcMar>
              <w:top w:w="0" w:type="dxa"/>
              <w:left w:w="60" w:type="dxa"/>
              <w:bottom w:w="0" w:type="dxa"/>
              <w:right w:w="60" w:type="dxa"/>
            </w:tcMar>
          </w:tcPr>
          <w:p w14:paraId="2991CA2C" w14:textId="77777777" w:rsidR="00B34EAC" w:rsidRDefault="00B34EAC" w:rsidP="00B34EAC">
            <w:pPr>
              <w:rPr>
                <w:ins w:id="1012" w:author="Arjan Kloosterboer" w:date="2017-09-21T14:45:00Z"/>
                <w:rFonts w:ascii="Calibri" w:hAnsi="Calibri" w:cs="Calibri"/>
                <w:color w:val="0F0F0F"/>
                <w:sz w:val="22"/>
                <w:szCs w:val="22"/>
              </w:rPr>
            </w:pPr>
            <w:bookmarkStart w:id="1013" w:name="BKM_45178929_7E52_41F3_BB52_879DB6851B63"/>
          </w:p>
        </w:tc>
        <w:tc>
          <w:tcPr>
            <w:tcW w:w="2790" w:type="dxa"/>
            <w:gridSpan w:val="2"/>
            <w:tcBorders>
              <w:top w:val="nil"/>
              <w:left w:val="nil"/>
              <w:bottom w:val="nil"/>
              <w:right w:val="nil"/>
            </w:tcBorders>
            <w:tcMar>
              <w:top w:w="0" w:type="dxa"/>
              <w:left w:w="60" w:type="dxa"/>
              <w:bottom w:w="0" w:type="dxa"/>
              <w:right w:w="60" w:type="dxa"/>
            </w:tcMar>
          </w:tcPr>
          <w:p w14:paraId="5905D59F" w14:textId="77777777" w:rsidR="00B34EAC" w:rsidRDefault="00B34EAC" w:rsidP="00B34EAC">
            <w:pPr>
              <w:rPr>
                <w:ins w:id="1014" w:author="Arjan Kloosterboer" w:date="2017-09-21T14:45:00Z"/>
                <w:rFonts w:ascii="Calibri" w:hAnsi="Calibri" w:cs="Calibri"/>
                <w:color w:val="0F0F0F"/>
                <w:sz w:val="22"/>
                <w:szCs w:val="22"/>
              </w:rPr>
            </w:pPr>
            <w:ins w:id="1015" w:author="Arjan Kloosterboer" w:date="2017-09-21T14:45:00Z">
              <w:r>
                <w:rPr>
                  <w:rFonts w:ascii="Calibri" w:hAnsi="Calibri" w:cs="Calibri"/>
                  <w:color w:val="0F0F0F"/>
                  <w:sz w:val="22"/>
                  <w:szCs w:val="22"/>
                </w:rPr>
                <w:t>Datum begin geldigheid begroeid terreindeel</w:t>
              </w:r>
            </w:ins>
          </w:p>
        </w:tc>
        <w:tc>
          <w:tcPr>
            <w:tcW w:w="4230" w:type="dxa"/>
            <w:tcBorders>
              <w:top w:val="nil"/>
              <w:left w:val="nil"/>
              <w:bottom w:val="nil"/>
              <w:right w:val="nil"/>
            </w:tcBorders>
            <w:tcMar>
              <w:top w:w="0" w:type="dxa"/>
              <w:left w:w="60" w:type="dxa"/>
              <w:bottom w:w="0" w:type="dxa"/>
              <w:right w:w="60" w:type="dxa"/>
            </w:tcMar>
          </w:tcPr>
          <w:p w14:paraId="4FE11438" w14:textId="77777777" w:rsidR="00B34EAC" w:rsidRDefault="00B34EAC" w:rsidP="00B34EAC">
            <w:pPr>
              <w:rPr>
                <w:ins w:id="1016"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8D191EC" w14:textId="77777777" w:rsidR="00B34EAC" w:rsidRDefault="00B34EAC" w:rsidP="00B34EAC">
            <w:pPr>
              <w:rPr>
                <w:ins w:id="1017"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AD7BB96" w14:textId="77777777" w:rsidR="00B34EAC" w:rsidRDefault="00B34EAC" w:rsidP="00B34EAC">
            <w:pPr>
              <w:rPr>
                <w:ins w:id="1018" w:author="Arjan Kloosterboer" w:date="2017-09-21T14:45:00Z"/>
                <w:rFonts w:ascii="Calibri" w:hAnsi="Calibri" w:cs="Calibri"/>
                <w:color w:val="0F0F0F"/>
                <w:sz w:val="22"/>
                <w:szCs w:val="22"/>
              </w:rPr>
            </w:pPr>
            <w:ins w:id="1019" w:author="Arjan Kloosterboer" w:date="2017-09-21T14:45:00Z">
              <w:r>
                <w:rPr>
                  <w:rFonts w:ascii="Calibri" w:hAnsi="Calibri" w:cs="Calibri"/>
                  <w:color w:val="0F0F0F"/>
                  <w:sz w:val="22"/>
                  <w:szCs w:val="22"/>
                </w:rPr>
                <w:t>1 - 1</w:t>
              </w:r>
            </w:ins>
          </w:p>
        </w:tc>
        <w:bookmarkEnd w:id="1013"/>
      </w:tr>
      <w:tr w:rsidR="00B34EAC" w14:paraId="7E37E7CD" w14:textId="77777777" w:rsidTr="00B34EAC">
        <w:trPr>
          <w:ins w:id="1020" w:author="Arjan Kloosterboer" w:date="2017-09-21T14:45:00Z"/>
        </w:trPr>
        <w:tc>
          <w:tcPr>
            <w:tcW w:w="450" w:type="dxa"/>
            <w:tcBorders>
              <w:top w:val="nil"/>
              <w:left w:val="nil"/>
              <w:bottom w:val="nil"/>
              <w:right w:val="nil"/>
            </w:tcBorders>
            <w:tcMar>
              <w:top w:w="0" w:type="dxa"/>
              <w:left w:w="60" w:type="dxa"/>
              <w:bottom w:w="0" w:type="dxa"/>
              <w:right w:w="60" w:type="dxa"/>
            </w:tcMar>
          </w:tcPr>
          <w:p w14:paraId="6550492C" w14:textId="77777777" w:rsidR="00B34EAC" w:rsidRDefault="00B34EAC" w:rsidP="00B34EAC">
            <w:pPr>
              <w:rPr>
                <w:ins w:id="1021" w:author="Arjan Kloosterboer" w:date="2017-09-21T14:45:00Z"/>
                <w:rFonts w:ascii="Calibri" w:hAnsi="Calibri" w:cs="Calibri"/>
                <w:color w:val="0F0F0F"/>
                <w:sz w:val="22"/>
                <w:szCs w:val="22"/>
              </w:rPr>
            </w:pPr>
            <w:bookmarkStart w:id="1022" w:name="BKM_8E9A915B_02E0_4251_BD68_1CAEFE193699"/>
          </w:p>
        </w:tc>
        <w:tc>
          <w:tcPr>
            <w:tcW w:w="2790" w:type="dxa"/>
            <w:gridSpan w:val="2"/>
            <w:tcBorders>
              <w:top w:val="nil"/>
              <w:left w:val="nil"/>
              <w:bottom w:val="nil"/>
              <w:right w:val="nil"/>
            </w:tcBorders>
            <w:tcMar>
              <w:top w:w="0" w:type="dxa"/>
              <w:left w:w="60" w:type="dxa"/>
              <w:bottom w:w="0" w:type="dxa"/>
              <w:right w:w="60" w:type="dxa"/>
            </w:tcMar>
          </w:tcPr>
          <w:p w14:paraId="54140B81" w14:textId="77777777" w:rsidR="00B34EAC" w:rsidRDefault="00B34EAC" w:rsidP="00B34EAC">
            <w:pPr>
              <w:rPr>
                <w:ins w:id="1023" w:author="Arjan Kloosterboer" w:date="2017-09-21T14:45:00Z"/>
                <w:rFonts w:ascii="Calibri" w:hAnsi="Calibri" w:cs="Calibri"/>
                <w:color w:val="0F0F0F"/>
                <w:sz w:val="22"/>
                <w:szCs w:val="22"/>
              </w:rPr>
            </w:pPr>
            <w:ins w:id="1024" w:author="Arjan Kloosterboer" w:date="2017-09-21T14:45:00Z">
              <w:r>
                <w:rPr>
                  <w:rFonts w:ascii="Calibri" w:hAnsi="Calibri" w:cs="Calibri"/>
                  <w:color w:val="0F0F0F"/>
                  <w:sz w:val="22"/>
                  <w:szCs w:val="22"/>
                </w:rPr>
                <w:t>Datum einde geldigheid begroeid terreindeel</w:t>
              </w:r>
            </w:ins>
          </w:p>
        </w:tc>
        <w:tc>
          <w:tcPr>
            <w:tcW w:w="4230" w:type="dxa"/>
            <w:tcBorders>
              <w:top w:val="nil"/>
              <w:left w:val="nil"/>
              <w:bottom w:val="nil"/>
              <w:right w:val="nil"/>
            </w:tcBorders>
            <w:tcMar>
              <w:top w:w="0" w:type="dxa"/>
              <w:left w:w="60" w:type="dxa"/>
              <w:bottom w:w="0" w:type="dxa"/>
              <w:right w:w="60" w:type="dxa"/>
            </w:tcMar>
          </w:tcPr>
          <w:p w14:paraId="200A2AA2" w14:textId="77777777" w:rsidR="00B34EAC" w:rsidRDefault="00B34EAC" w:rsidP="00B34EAC">
            <w:pPr>
              <w:rPr>
                <w:ins w:id="1025"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112495D" w14:textId="77777777" w:rsidR="00B34EAC" w:rsidRDefault="00B34EAC" w:rsidP="00B34EAC">
            <w:pPr>
              <w:rPr>
                <w:ins w:id="1026"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5955DAF" w14:textId="77777777" w:rsidR="00B34EAC" w:rsidRDefault="00B34EAC" w:rsidP="00B34EAC">
            <w:pPr>
              <w:rPr>
                <w:ins w:id="1027" w:author="Arjan Kloosterboer" w:date="2017-09-21T14:45:00Z"/>
                <w:rFonts w:ascii="Calibri" w:hAnsi="Calibri" w:cs="Calibri"/>
                <w:color w:val="0F0F0F"/>
                <w:sz w:val="22"/>
                <w:szCs w:val="22"/>
              </w:rPr>
            </w:pPr>
            <w:ins w:id="1028" w:author="Arjan Kloosterboer" w:date="2017-09-21T14:45:00Z">
              <w:r>
                <w:rPr>
                  <w:rFonts w:ascii="Calibri" w:hAnsi="Calibri" w:cs="Calibri"/>
                  <w:color w:val="0F0F0F"/>
                  <w:sz w:val="22"/>
                  <w:szCs w:val="22"/>
                </w:rPr>
                <w:t>0 - 1</w:t>
              </w:r>
            </w:ins>
          </w:p>
        </w:tc>
        <w:bookmarkEnd w:id="1022"/>
      </w:tr>
    </w:tbl>
    <w:p w14:paraId="41C48C99" w14:textId="77777777" w:rsidR="00B34EAC" w:rsidRDefault="00B34EAC" w:rsidP="00B34EAC">
      <w:pPr>
        <w:rPr>
          <w:ins w:id="1029" w:author="Arjan Kloosterboer" w:date="2017-09-21T14:45: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34EAC" w14:paraId="786E4240" w14:textId="77777777" w:rsidTr="00B34EAC">
        <w:trPr>
          <w:ins w:id="1030" w:author="Arjan Kloosterboer" w:date="2017-09-21T14:45:00Z"/>
        </w:trPr>
        <w:tc>
          <w:tcPr>
            <w:tcW w:w="9360" w:type="dxa"/>
            <w:gridSpan w:val="3"/>
            <w:tcBorders>
              <w:top w:val="nil"/>
              <w:left w:val="nil"/>
              <w:bottom w:val="nil"/>
              <w:right w:val="nil"/>
            </w:tcBorders>
            <w:tcMar>
              <w:top w:w="0" w:type="dxa"/>
              <w:left w:w="60" w:type="dxa"/>
              <w:bottom w:w="0" w:type="dxa"/>
              <w:right w:w="60" w:type="dxa"/>
            </w:tcMar>
          </w:tcPr>
          <w:p w14:paraId="2C529D6E" w14:textId="77777777" w:rsidR="00B34EAC" w:rsidRDefault="00B34EAC" w:rsidP="00B34EAC">
            <w:pPr>
              <w:rPr>
                <w:ins w:id="1031" w:author="Arjan Kloosterboer" w:date="2017-09-21T14:45:00Z"/>
                <w:rFonts w:ascii="Calibri" w:hAnsi="Calibri" w:cs="Calibri"/>
                <w:color w:val="0F0F0F"/>
                <w:sz w:val="22"/>
                <w:szCs w:val="22"/>
              </w:rPr>
            </w:pPr>
            <w:ins w:id="1032" w:author="Arjan Kloosterboer" w:date="2017-09-21T14:45:00Z">
              <w:r>
                <w:rPr>
                  <w:rFonts w:ascii="Calibri" w:hAnsi="Calibri" w:cs="Calibri"/>
                  <w:b/>
                  <w:bCs/>
                  <w:color w:val="0F0F0F"/>
                  <w:sz w:val="22"/>
                  <w:szCs w:val="22"/>
                </w:rPr>
                <w:t>Overzicht relaties</w:t>
              </w:r>
            </w:ins>
          </w:p>
        </w:tc>
      </w:tr>
      <w:tr w:rsidR="00B34EAC" w14:paraId="289901A4" w14:textId="77777777" w:rsidTr="00B34EAC">
        <w:trPr>
          <w:ins w:id="1033" w:author="Arjan Kloosterboer" w:date="2017-09-21T14:45:00Z"/>
        </w:trPr>
        <w:tc>
          <w:tcPr>
            <w:tcW w:w="450" w:type="dxa"/>
            <w:tcBorders>
              <w:top w:val="nil"/>
              <w:left w:val="nil"/>
              <w:bottom w:val="nil"/>
              <w:right w:val="nil"/>
            </w:tcBorders>
            <w:tcMar>
              <w:top w:w="0" w:type="dxa"/>
              <w:left w:w="60" w:type="dxa"/>
              <w:bottom w:w="0" w:type="dxa"/>
              <w:right w:w="60" w:type="dxa"/>
            </w:tcMar>
          </w:tcPr>
          <w:p w14:paraId="38F0816B" w14:textId="77777777" w:rsidR="00B34EAC" w:rsidRDefault="00B34EAC" w:rsidP="00B34EAC">
            <w:pPr>
              <w:rPr>
                <w:ins w:id="1034" w:author="Arjan Kloosterboer" w:date="2017-09-21T14:45: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7DA1BC8F" w14:textId="77777777" w:rsidR="00B34EAC" w:rsidRDefault="00B34EAC" w:rsidP="00B34EAC">
            <w:pPr>
              <w:rPr>
                <w:ins w:id="1035" w:author="Arjan Kloosterboer" w:date="2017-09-21T14:45:00Z"/>
                <w:rFonts w:ascii="Calibri" w:hAnsi="Calibri" w:cs="Calibri"/>
                <w:i/>
                <w:iCs/>
                <w:color w:val="0F0F0F"/>
                <w:sz w:val="22"/>
                <w:szCs w:val="22"/>
              </w:rPr>
            </w:pPr>
            <w:ins w:id="1036" w:author="Arjan Kloosterboer" w:date="2017-09-21T14:45:00Z">
              <w:r>
                <w:rPr>
                  <w:rFonts w:ascii="Calibri" w:hAnsi="Calibri" w:cs="Calibri"/>
                  <w:i/>
                  <w:iCs/>
                  <w:color w:val="0F0F0F"/>
                  <w:sz w:val="22"/>
                  <w:szCs w:val="22"/>
                </w:rPr>
                <w:t>Relatienaam met</w:t>
              </w:r>
            </w:ins>
          </w:p>
          <w:p w14:paraId="40CBC039" w14:textId="77777777" w:rsidR="00B34EAC" w:rsidRDefault="00B34EAC" w:rsidP="00B34EAC">
            <w:pPr>
              <w:rPr>
                <w:ins w:id="1037" w:author="Arjan Kloosterboer" w:date="2017-09-21T14:45:00Z"/>
                <w:rFonts w:ascii="Calibri" w:hAnsi="Calibri" w:cs="Calibri"/>
                <w:color w:val="0F0F0F"/>
                <w:sz w:val="22"/>
                <w:szCs w:val="22"/>
              </w:rPr>
            </w:pPr>
            <w:ins w:id="1038" w:author="Arjan Kloosterboer" w:date="2017-09-21T14:45: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639A115D" w14:textId="77777777" w:rsidR="00B34EAC" w:rsidRDefault="00B34EAC" w:rsidP="00B34EAC">
            <w:pPr>
              <w:rPr>
                <w:ins w:id="1039" w:author="Arjan Kloosterboer" w:date="2017-09-21T14:45:00Z"/>
                <w:rFonts w:ascii="Calibri" w:hAnsi="Calibri" w:cs="Calibri"/>
                <w:color w:val="0F0F0F"/>
                <w:sz w:val="22"/>
                <w:szCs w:val="22"/>
              </w:rPr>
            </w:pPr>
            <w:ins w:id="1040" w:author="Arjan Kloosterboer" w:date="2017-09-21T14:45:00Z">
              <w:r>
                <w:rPr>
                  <w:rFonts w:ascii="Calibri" w:hAnsi="Calibri" w:cs="Calibri"/>
                  <w:i/>
                  <w:iCs/>
                  <w:color w:val="0F0F0F"/>
                  <w:sz w:val="22"/>
                  <w:szCs w:val="22"/>
                </w:rPr>
                <w:t>Definitie</w:t>
              </w:r>
            </w:ins>
          </w:p>
        </w:tc>
      </w:tr>
      <w:tr w:rsidR="00B34EAC" w14:paraId="392F7494" w14:textId="77777777" w:rsidTr="00B34EAC">
        <w:trPr>
          <w:ins w:id="1041" w:author="Arjan Kloosterboer" w:date="2017-09-21T14:45:00Z"/>
        </w:trPr>
        <w:tc>
          <w:tcPr>
            <w:tcW w:w="450" w:type="dxa"/>
            <w:tcBorders>
              <w:top w:val="nil"/>
              <w:left w:val="nil"/>
              <w:bottom w:val="nil"/>
              <w:right w:val="nil"/>
            </w:tcBorders>
            <w:tcMar>
              <w:top w:w="0" w:type="dxa"/>
              <w:left w:w="60" w:type="dxa"/>
              <w:bottom w:w="0" w:type="dxa"/>
              <w:right w:w="60" w:type="dxa"/>
            </w:tcMar>
          </w:tcPr>
          <w:p w14:paraId="10E0B6CA" w14:textId="77777777" w:rsidR="00B34EAC" w:rsidRDefault="00B34EAC" w:rsidP="00B34EAC">
            <w:pPr>
              <w:rPr>
                <w:ins w:id="1042" w:author="Arjan Kloosterboer" w:date="2017-09-21T14:45: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7D11E6E" w14:textId="77777777" w:rsidR="00B34EAC" w:rsidRDefault="00B34EAC" w:rsidP="00B34EAC">
            <w:pPr>
              <w:rPr>
                <w:ins w:id="1043" w:author="Arjan Kloosterboer" w:date="2017-09-21T14:45:00Z"/>
                <w:rFonts w:ascii="Calibri" w:hAnsi="Calibri" w:cs="Calibri"/>
                <w:color w:val="0F0F0F"/>
                <w:sz w:val="22"/>
                <w:szCs w:val="22"/>
              </w:rPr>
            </w:pPr>
            <w:ins w:id="1044" w:author="Arjan Kloosterboer" w:date="2017-09-21T14:45:00Z">
              <w:r>
                <w:rPr>
                  <w:rFonts w:ascii="Calibri" w:hAnsi="Calibri" w:cs="Calibri"/>
                  <w:color w:val="0F0F0F"/>
                  <w:sz w:val="22"/>
                  <w:szCs w:val="22"/>
                </w:rPr>
                <w:t>BEGROEID TERREINDEEL  []</w:t>
              </w:r>
            </w:ins>
          </w:p>
          <w:p w14:paraId="4C891A88" w14:textId="77777777" w:rsidR="00B34EAC" w:rsidRDefault="00B34EAC" w:rsidP="00B34EAC">
            <w:pPr>
              <w:rPr>
                <w:ins w:id="1045" w:author="Arjan Kloosterboer" w:date="2017-09-21T14:45:00Z"/>
                <w:rFonts w:ascii="Calibri" w:hAnsi="Calibri" w:cs="Calibri"/>
                <w:color w:val="0F0F0F"/>
                <w:sz w:val="22"/>
                <w:szCs w:val="22"/>
              </w:rPr>
            </w:pPr>
            <w:ins w:id="1046" w:author="Arjan Kloosterboer" w:date="2017-09-21T14:45:00Z">
              <w:r>
                <w:rPr>
                  <w:rFonts w:ascii="Calibri" w:hAnsi="Calibri" w:cs="Calibri"/>
                  <w:color w:val="0F0F0F"/>
                  <w:sz w:val="22"/>
                  <w:szCs w:val="22"/>
                </w:rPr>
                <w:lastRenderedPageBreak/>
                <w:t xml:space="preserve">  </w:t>
              </w:r>
            </w:ins>
          </w:p>
          <w:p w14:paraId="42CBB291" w14:textId="77777777" w:rsidR="00B34EAC" w:rsidRDefault="00B34EAC" w:rsidP="00B34EAC">
            <w:pPr>
              <w:rPr>
                <w:ins w:id="1047" w:author="Arjan Kloosterboer" w:date="2017-09-21T14:45:00Z"/>
                <w:rFonts w:ascii="Calibri" w:hAnsi="Calibri" w:cs="Calibri"/>
                <w:color w:val="0F0F0F"/>
                <w:sz w:val="22"/>
                <w:szCs w:val="22"/>
              </w:rPr>
            </w:pPr>
            <w:ins w:id="1048" w:author="Arjan Kloosterboer" w:date="2017-09-21T14:45:00Z">
              <w:r>
                <w:rPr>
                  <w:rFonts w:ascii="Calibri" w:hAnsi="Calibri" w:cs="Calibri"/>
                  <w:color w:val="0F0F0F"/>
                  <w:sz w:val="22"/>
                  <w:szCs w:val="22"/>
                </w:rPr>
                <w:t>BEGROEID TERREINDEEL  []</w:t>
              </w:r>
            </w:ins>
          </w:p>
        </w:tc>
        <w:tc>
          <w:tcPr>
            <w:tcW w:w="6120" w:type="dxa"/>
            <w:tcBorders>
              <w:top w:val="nil"/>
              <w:left w:val="nil"/>
              <w:bottom w:val="nil"/>
              <w:right w:val="nil"/>
            </w:tcBorders>
            <w:tcMar>
              <w:top w:w="0" w:type="dxa"/>
              <w:left w:w="60" w:type="dxa"/>
              <w:bottom w:w="0" w:type="dxa"/>
              <w:right w:w="60" w:type="dxa"/>
            </w:tcMar>
          </w:tcPr>
          <w:p w14:paraId="1B8E3261" w14:textId="77777777" w:rsidR="00B34EAC" w:rsidRDefault="00B34EAC" w:rsidP="00B34EAC">
            <w:pPr>
              <w:rPr>
                <w:ins w:id="1049" w:author="Arjan Kloosterboer" w:date="2017-09-21T14:45:00Z"/>
                <w:rFonts w:ascii="Calibri" w:hAnsi="Calibri" w:cs="Calibri"/>
                <w:color w:val="0F0F0F"/>
                <w:sz w:val="22"/>
                <w:szCs w:val="22"/>
              </w:rPr>
            </w:pPr>
          </w:p>
        </w:tc>
      </w:tr>
      <w:tr w:rsidR="00B34EAC" w14:paraId="06FC2E1C" w14:textId="77777777" w:rsidTr="00B34EAC">
        <w:trPr>
          <w:trHeight w:hRule="exact" w:val="128"/>
          <w:ins w:id="1050" w:author="Arjan Kloosterboer" w:date="2017-09-21T14:45:00Z"/>
        </w:trPr>
        <w:tc>
          <w:tcPr>
            <w:tcW w:w="450" w:type="dxa"/>
            <w:tcBorders>
              <w:top w:val="nil"/>
              <w:left w:val="nil"/>
              <w:bottom w:val="nil"/>
              <w:right w:val="nil"/>
            </w:tcBorders>
            <w:tcMar>
              <w:top w:w="0" w:type="dxa"/>
              <w:left w:w="60" w:type="dxa"/>
              <w:bottom w:w="0" w:type="dxa"/>
              <w:right w:w="60" w:type="dxa"/>
            </w:tcMar>
          </w:tcPr>
          <w:p w14:paraId="6C98143A" w14:textId="77777777" w:rsidR="00B34EAC" w:rsidRDefault="00B34EAC" w:rsidP="00B34EAC">
            <w:pPr>
              <w:rPr>
                <w:ins w:id="1051" w:author="Arjan Kloosterboer" w:date="2017-09-21T14:45: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214CD355" w14:textId="77777777" w:rsidR="00B34EAC" w:rsidRDefault="00B34EAC" w:rsidP="00B34EAC">
            <w:pPr>
              <w:rPr>
                <w:ins w:id="1052" w:author="Arjan Kloosterboer" w:date="2017-09-21T14:45: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1B542AD7" w14:textId="77777777" w:rsidR="00B34EAC" w:rsidRDefault="00B34EAC" w:rsidP="00B34EAC">
            <w:pPr>
              <w:rPr>
                <w:ins w:id="1053" w:author="Arjan Kloosterboer" w:date="2017-09-21T14:45:00Z"/>
                <w:rFonts w:ascii="Calibri" w:hAnsi="Calibri" w:cs="Calibri"/>
                <w:color w:val="0F0F0F"/>
                <w:sz w:val="22"/>
                <w:szCs w:val="22"/>
              </w:rPr>
            </w:pPr>
          </w:p>
        </w:tc>
      </w:tr>
      <w:tr w:rsidR="00B34EAC" w14:paraId="75BD36EA" w14:textId="77777777" w:rsidTr="00B34EAC">
        <w:trPr>
          <w:ins w:id="1054" w:author="Arjan Kloosterboer" w:date="2017-09-21T14:45:00Z"/>
        </w:trPr>
        <w:tc>
          <w:tcPr>
            <w:tcW w:w="450" w:type="dxa"/>
            <w:tcBorders>
              <w:top w:val="nil"/>
              <w:left w:val="nil"/>
              <w:bottom w:val="nil"/>
              <w:right w:val="nil"/>
            </w:tcBorders>
            <w:tcMar>
              <w:top w:w="0" w:type="dxa"/>
              <w:left w:w="60" w:type="dxa"/>
              <w:bottom w:w="0" w:type="dxa"/>
              <w:right w:w="60" w:type="dxa"/>
            </w:tcMar>
          </w:tcPr>
          <w:p w14:paraId="13819DE6" w14:textId="77777777" w:rsidR="00B34EAC" w:rsidRDefault="00B34EAC" w:rsidP="00B34EAC">
            <w:pPr>
              <w:rPr>
                <w:ins w:id="1055" w:author="Arjan Kloosterboer" w:date="2017-09-21T14:45: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E933D18" w14:textId="77777777" w:rsidR="00B34EAC" w:rsidRDefault="00B34EAC" w:rsidP="00B34EAC">
            <w:pPr>
              <w:rPr>
                <w:ins w:id="1056" w:author="Arjan Kloosterboer" w:date="2017-09-21T14:45:00Z"/>
                <w:rFonts w:ascii="Calibri" w:hAnsi="Calibri" w:cs="Calibri"/>
                <w:color w:val="0F0F0F"/>
                <w:sz w:val="22"/>
                <w:szCs w:val="22"/>
              </w:rPr>
            </w:pPr>
            <w:ins w:id="1057" w:author="Arjan Kloosterboer" w:date="2017-09-21T14:45:00Z">
              <w:r>
                <w:rPr>
                  <w:rFonts w:ascii="Calibri" w:hAnsi="Calibri" w:cs="Calibri"/>
                  <w:color w:val="0F0F0F"/>
                  <w:sz w:val="22"/>
                  <w:szCs w:val="22"/>
                </w:rPr>
                <w:t>OBJECT  [0..1]</w:t>
              </w:r>
            </w:ins>
          </w:p>
          <w:p w14:paraId="219BB8EF" w14:textId="77777777" w:rsidR="00B34EAC" w:rsidRDefault="00B34EAC" w:rsidP="00B34EAC">
            <w:pPr>
              <w:rPr>
                <w:ins w:id="1058" w:author="Arjan Kloosterboer" w:date="2017-09-21T14:45:00Z"/>
                <w:rFonts w:ascii="Calibri" w:hAnsi="Calibri" w:cs="Calibri"/>
                <w:color w:val="0F0F0F"/>
                <w:sz w:val="22"/>
                <w:szCs w:val="22"/>
              </w:rPr>
            </w:pPr>
            <w:ins w:id="1059" w:author="Arjan Kloosterboer" w:date="2017-09-21T14:45:00Z">
              <w:r>
                <w:rPr>
                  <w:rFonts w:ascii="Calibri" w:hAnsi="Calibri" w:cs="Calibri"/>
                  <w:color w:val="0F0F0F"/>
                  <w:sz w:val="22"/>
                  <w:szCs w:val="22"/>
                </w:rPr>
                <w:t xml:space="preserve">  is</w:t>
              </w:r>
            </w:ins>
          </w:p>
          <w:p w14:paraId="6E125BFF" w14:textId="77777777" w:rsidR="00B34EAC" w:rsidRDefault="00B34EAC" w:rsidP="00B34EAC">
            <w:pPr>
              <w:rPr>
                <w:ins w:id="1060" w:author="Arjan Kloosterboer" w:date="2017-09-21T14:45:00Z"/>
                <w:rFonts w:ascii="Calibri" w:hAnsi="Calibri" w:cs="Calibri"/>
                <w:color w:val="0F0F0F"/>
                <w:sz w:val="22"/>
                <w:szCs w:val="22"/>
              </w:rPr>
            </w:pPr>
            <w:ins w:id="1061" w:author="Arjan Kloosterboer" w:date="2017-09-21T14:45:00Z">
              <w:r>
                <w:rPr>
                  <w:rFonts w:ascii="Calibri" w:hAnsi="Calibri" w:cs="Calibri"/>
                  <w:color w:val="0F0F0F"/>
                  <w:sz w:val="22"/>
                  <w:szCs w:val="22"/>
                </w:rPr>
                <w:t>BEGROEID TERREINDEEL  [1]</w:t>
              </w:r>
            </w:ins>
          </w:p>
        </w:tc>
        <w:tc>
          <w:tcPr>
            <w:tcW w:w="6120" w:type="dxa"/>
            <w:tcBorders>
              <w:top w:val="nil"/>
              <w:left w:val="nil"/>
              <w:bottom w:val="nil"/>
              <w:right w:val="nil"/>
            </w:tcBorders>
            <w:tcMar>
              <w:top w:w="0" w:type="dxa"/>
              <w:left w:w="60" w:type="dxa"/>
              <w:bottom w:w="0" w:type="dxa"/>
              <w:right w:w="60" w:type="dxa"/>
            </w:tcMar>
          </w:tcPr>
          <w:p w14:paraId="51604829" w14:textId="77777777" w:rsidR="00B34EAC" w:rsidRDefault="00B34EAC" w:rsidP="00B34EAC">
            <w:pPr>
              <w:rPr>
                <w:ins w:id="1062" w:author="Arjan Kloosterboer" w:date="2017-09-21T14:45:00Z"/>
                <w:rFonts w:ascii="Calibri" w:hAnsi="Calibri" w:cs="Calibri"/>
                <w:color w:val="0F0F0F"/>
                <w:sz w:val="22"/>
                <w:szCs w:val="22"/>
              </w:rPr>
            </w:pPr>
            <w:ins w:id="1063" w:author="Arjan Kloosterboer" w:date="2017-09-21T14:45:00Z">
              <w:r>
                <w:rPr>
                  <w:rFonts w:ascii="Calibri" w:hAnsi="Calibri" w:cs="Calibri"/>
                  <w:color w:val="000000"/>
                  <w:sz w:val="22"/>
                  <w:szCs w:val="22"/>
                </w:rPr>
                <w:t>Een  BEGROEID TERREINDEEL komt voor in de hoedanigheid van een OBJECT bij een zaak</w:t>
              </w:r>
            </w:ins>
          </w:p>
        </w:tc>
      </w:tr>
      <w:tr w:rsidR="00B34EAC" w14:paraId="241BFD8A" w14:textId="77777777" w:rsidTr="00B34EAC">
        <w:trPr>
          <w:trHeight w:hRule="exact" w:val="128"/>
          <w:ins w:id="1064" w:author="Arjan Kloosterboer" w:date="2017-09-21T14:45:00Z"/>
        </w:trPr>
        <w:tc>
          <w:tcPr>
            <w:tcW w:w="450" w:type="dxa"/>
            <w:tcBorders>
              <w:top w:val="nil"/>
              <w:left w:val="nil"/>
              <w:bottom w:val="nil"/>
              <w:right w:val="nil"/>
            </w:tcBorders>
            <w:tcMar>
              <w:top w:w="0" w:type="dxa"/>
              <w:left w:w="60" w:type="dxa"/>
              <w:bottom w:w="0" w:type="dxa"/>
              <w:right w:w="60" w:type="dxa"/>
            </w:tcMar>
          </w:tcPr>
          <w:p w14:paraId="76F0B008" w14:textId="77777777" w:rsidR="00B34EAC" w:rsidRDefault="00B34EAC" w:rsidP="00B34EAC">
            <w:pPr>
              <w:rPr>
                <w:ins w:id="1065" w:author="Arjan Kloosterboer" w:date="2017-09-21T14:45: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A9E1B05" w14:textId="77777777" w:rsidR="00B34EAC" w:rsidRDefault="00B34EAC" w:rsidP="00B34EAC">
            <w:pPr>
              <w:rPr>
                <w:ins w:id="1066" w:author="Arjan Kloosterboer" w:date="2017-09-21T14:45: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6E7F48E2" w14:textId="77777777" w:rsidR="00B34EAC" w:rsidRDefault="00B34EAC" w:rsidP="00B34EAC">
            <w:pPr>
              <w:rPr>
                <w:ins w:id="1067" w:author="Arjan Kloosterboer" w:date="2017-09-21T14:45:00Z"/>
                <w:rFonts w:ascii="Calibri" w:hAnsi="Calibri" w:cs="Calibri"/>
                <w:color w:val="0F0F0F"/>
                <w:sz w:val="22"/>
                <w:szCs w:val="22"/>
              </w:rPr>
            </w:pPr>
          </w:p>
        </w:tc>
      </w:tr>
    </w:tbl>
    <w:p w14:paraId="60DA5F49" w14:textId="77777777" w:rsidR="00B34EAC" w:rsidRPr="00E072A0" w:rsidRDefault="00B34EAC" w:rsidP="00B34EAC">
      <w:pPr>
        <w:rPr>
          <w:ins w:id="1068" w:author="Arjan Kloosterboer" w:date="2017-09-21T14:45: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34EAC" w14:paraId="2195089D" w14:textId="77777777" w:rsidTr="00B34EAC">
        <w:trPr>
          <w:ins w:id="1069" w:author="Arjan Kloosterboer" w:date="2017-09-21T14:45:00Z"/>
        </w:trPr>
        <w:tc>
          <w:tcPr>
            <w:tcW w:w="9360" w:type="dxa"/>
            <w:tcBorders>
              <w:top w:val="nil"/>
              <w:left w:val="nil"/>
              <w:bottom w:val="nil"/>
              <w:right w:val="nil"/>
            </w:tcBorders>
            <w:tcMar>
              <w:top w:w="0" w:type="dxa"/>
              <w:left w:w="60" w:type="dxa"/>
              <w:bottom w:w="0" w:type="dxa"/>
              <w:right w:w="60" w:type="dxa"/>
            </w:tcMar>
          </w:tcPr>
          <w:p w14:paraId="348670A7" w14:textId="77777777" w:rsidR="00B34EAC" w:rsidRDefault="00B34EAC" w:rsidP="00B34EAC">
            <w:pPr>
              <w:rPr>
                <w:ins w:id="1070" w:author="Arjan Kloosterboer" w:date="2017-09-21T14:45:00Z"/>
                <w:rFonts w:ascii="Calibri" w:hAnsi="Calibri" w:cs="Calibri"/>
                <w:b/>
                <w:bCs/>
                <w:color w:val="0F0F0F"/>
                <w:sz w:val="22"/>
                <w:szCs w:val="22"/>
              </w:rPr>
            </w:pPr>
            <w:ins w:id="1071" w:author="Arjan Kloosterboer" w:date="2017-09-21T14:45:00Z">
              <w:r>
                <w:rPr>
                  <w:rFonts w:ascii="Calibri" w:hAnsi="Calibri" w:cs="Calibri"/>
                  <w:b/>
                  <w:bCs/>
                  <w:color w:val="0F0F0F"/>
                  <w:sz w:val="22"/>
                  <w:szCs w:val="22"/>
                </w:rPr>
                <w:t>Toelichting objecttype</w:t>
              </w:r>
            </w:ins>
          </w:p>
          <w:p w14:paraId="249C772F" w14:textId="77777777" w:rsidR="00B34EAC" w:rsidRDefault="00B34EAC" w:rsidP="00B34EAC">
            <w:pPr>
              <w:ind w:left="720"/>
              <w:rPr>
                <w:ins w:id="1072" w:author="Arjan Kloosterboer" w:date="2017-09-21T14:45:00Z"/>
                <w:rFonts w:ascii="Calibri" w:hAnsi="Calibri" w:cs="Calibri"/>
                <w:color w:val="0F0F0F"/>
                <w:sz w:val="22"/>
                <w:szCs w:val="22"/>
              </w:rPr>
            </w:pPr>
          </w:p>
        </w:tc>
        <w:bookmarkEnd w:id="930"/>
      </w:tr>
    </w:tbl>
    <w:p w14:paraId="7457F2EB" w14:textId="306CF6AB"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BESLUIT</w:t>
      </w:r>
      <w:r w:rsidR="003B6B78">
        <w:fldChar w:fldCharType="end"/>
      </w:r>
      <w:ins w:id="1073" w:author="Arjan Kloosterboer" w:date="2017-09-21T12:44:00Z">
        <w:r w:rsidR="00BB0431">
          <w:t xml:space="preserve"> (ALS 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4FDD70E9" w14:textId="77777777" w:rsidTr="00847C61">
        <w:trPr>
          <w:trHeight w:val="271"/>
        </w:trPr>
        <w:tc>
          <w:tcPr>
            <w:tcW w:w="2340" w:type="dxa"/>
            <w:gridSpan w:val="2"/>
            <w:tcBorders>
              <w:top w:val="nil"/>
              <w:left w:val="nil"/>
              <w:bottom w:val="nil"/>
              <w:right w:val="nil"/>
            </w:tcBorders>
          </w:tcPr>
          <w:p w14:paraId="6D0F05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45A8641" w14:textId="6029BB02"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BESLUIT</w:t>
            </w:r>
            <w:r w:rsidRPr="00474957">
              <w:rPr>
                <w:rFonts w:ascii="Arial" w:hAnsi="Arial" w:cs="Arial"/>
                <w:szCs w:val="24"/>
                <w:lang w:val="en-AU" w:eastAsia="en-US"/>
              </w:rPr>
              <w:fldChar w:fldCharType="end"/>
            </w:r>
            <w:ins w:id="1074" w:author="Arjan Kloosterboer" w:date="2017-09-21T12:44:00Z">
              <w:r w:rsidR="00BB0431">
                <w:rPr>
                  <w:rFonts w:ascii="Arial" w:hAnsi="Arial" w:cs="Arial"/>
                  <w:szCs w:val="24"/>
                  <w:lang w:val="en-AU" w:eastAsia="en-US"/>
                </w:rPr>
                <w:t xml:space="preserve"> (ALS OBJECT)</w:t>
              </w:r>
            </w:ins>
          </w:p>
        </w:tc>
      </w:tr>
      <w:tr w:rsidR="00847C61" w:rsidRPr="00474957" w14:paraId="598A5682" w14:textId="77777777" w:rsidTr="00847C61">
        <w:trPr>
          <w:trHeight w:hRule="exact" w:val="128"/>
        </w:trPr>
        <w:tc>
          <w:tcPr>
            <w:tcW w:w="2340" w:type="dxa"/>
            <w:gridSpan w:val="2"/>
            <w:tcBorders>
              <w:top w:val="nil"/>
              <w:left w:val="nil"/>
              <w:bottom w:val="nil"/>
              <w:right w:val="nil"/>
            </w:tcBorders>
          </w:tcPr>
          <w:p w14:paraId="7D4179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3ED81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0234D78" w14:textId="77777777" w:rsidTr="00847C61">
        <w:trPr>
          <w:trHeight w:val="151"/>
        </w:trPr>
        <w:tc>
          <w:tcPr>
            <w:tcW w:w="2340" w:type="dxa"/>
            <w:gridSpan w:val="2"/>
            <w:tcBorders>
              <w:top w:val="nil"/>
              <w:left w:val="nil"/>
              <w:bottom w:val="nil"/>
              <w:right w:val="nil"/>
            </w:tcBorders>
          </w:tcPr>
          <w:p w14:paraId="2B25B05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FEBB2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41E6A808" w14:textId="77777777" w:rsidTr="00847C61">
        <w:trPr>
          <w:trHeight w:hRule="exact" w:val="128"/>
        </w:trPr>
        <w:tc>
          <w:tcPr>
            <w:tcW w:w="2340" w:type="dxa"/>
            <w:gridSpan w:val="2"/>
            <w:tcBorders>
              <w:top w:val="nil"/>
              <w:left w:val="nil"/>
              <w:bottom w:val="nil"/>
              <w:right w:val="nil"/>
            </w:tcBorders>
          </w:tcPr>
          <w:p w14:paraId="155FE2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A7627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12F6C70" w14:textId="77777777" w:rsidTr="00847C61">
        <w:tc>
          <w:tcPr>
            <w:tcW w:w="2340" w:type="dxa"/>
            <w:gridSpan w:val="2"/>
            <w:tcBorders>
              <w:top w:val="nil"/>
              <w:left w:val="nil"/>
              <w:bottom w:val="nil"/>
              <w:right w:val="nil"/>
            </w:tcBorders>
          </w:tcPr>
          <w:p w14:paraId="48C91B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6624E9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55ECE7C8" w14:textId="77777777" w:rsidTr="00847C61">
        <w:trPr>
          <w:trHeight w:hRule="exact" w:val="241"/>
        </w:trPr>
        <w:tc>
          <w:tcPr>
            <w:tcW w:w="2340" w:type="dxa"/>
            <w:gridSpan w:val="2"/>
            <w:tcBorders>
              <w:top w:val="nil"/>
              <w:left w:val="nil"/>
              <w:bottom w:val="nil"/>
              <w:right w:val="nil"/>
            </w:tcBorders>
          </w:tcPr>
          <w:p w14:paraId="035FCCC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D3F715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49E2B4E" w14:textId="77777777" w:rsidTr="00847C61">
        <w:tc>
          <w:tcPr>
            <w:tcW w:w="2340" w:type="dxa"/>
            <w:gridSpan w:val="2"/>
            <w:tcBorders>
              <w:top w:val="nil"/>
              <w:left w:val="nil"/>
              <w:bottom w:val="nil"/>
              <w:right w:val="nil"/>
            </w:tcBorders>
          </w:tcPr>
          <w:p w14:paraId="7C84CC2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D99E9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EE086A9" w14:textId="77777777" w:rsidTr="00847C61">
        <w:tc>
          <w:tcPr>
            <w:tcW w:w="450" w:type="dxa"/>
            <w:tcBorders>
              <w:top w:val="nil"/>
              <w:left w:val="nil"/>
              <w:bottom w:val="nil"/>
              <w:right w:val="nil"/>
            </w:tcBorders>
          </w:tcPr>
          <w:p w14:paraId="22F04E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075" w:name="BKM_A386007B_C272_4048_8E05_7B0E82ECE7F2"/>
          </w:p>
        </w:tc>
        <w:tc>
          <w:tcPr>
            <w:tcW w:w="2790" w:type="dxa"/>
            <w:gridSpan w:val="2"/>
            <w:tcBorders>
              <w:top w:val="nil"/>
              <w:left w:val="nil"/>
              <w:bottom w:val="nil"/>
              <w:right w:val="nil"/>
            </w:tcBorders>
          </w:tcPr>
          <w:p w14:paraId="7802D4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F9E81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6F6681B9" w14:textId="77777777" w:rsidTr="00847C61">
        <w:tc>
          <w:tcPr>
            <w:tcW w:w="450" w:type="dxa"/>
            <w:tcBorders>
              <w:top w:val="nil"/>
              <w:left w:val="nil"/>
              <w:bottom w:val="nil"/>
              <w:right w:val="nil"/>
            </w:tcBorders>
          </w:tcPr>
          <w:p w14:paraId="269AD4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D989F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Besluitidentificatie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08F2AB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Besluitidentificatie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75"/>
      </w:tr>
      <w:tr w:rsidR="00B60E1B" w:rsidRPr="00474957" w14:paraId="7FC8B9CC" w14:textId="77777777" w:rsidTr="00847C61">
        <w:tc>
          <w:tcPr>
            <w:tcW w:w="450" w:type="dxa"/>
            <w:tcBorders>
              <w:top w:val="nil"/>
              <w:left w:val="nil"/>
              <w:bottom w:val="nil"/>
              <w:right w:val="nil"/>
            </w:tcBorders>
          </w:tcPr>
          <w:p w14:paraId="09FF634A" w14:textId="77777777" w:rsidR="00B60E1B" w:rsidRPr="00474957" w:rsidRDefault="00B60E1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590C70E" w14:textId="426C5A3E" w:rsidR="00B60E1B" w:rsidRPr="00474957" w:rsidRDefault="00B60E1B" w:rsidP="00847C61">
            <w:pPr>
              <w:widowControl w:val="0"/>
              <w:autoSpaceDE w:val="0"/>
              <w:autoSpaceDN w:val="0"/>
              <w:adjustRightInd w:val="0"/>
              <w:spacing w:line="240" w:lineRule="auto"/>
              <w:contextualSpacing w:val="0"/>
              <w:rPr>
                <w:rFonts w:ascii="Arial" w:hAnsi="Arial" w:cs="Arial"/>
                <w:szCs w:val="24"/>
                <w:lang w:val="en-AU" w:eastAsia="en-US"/>
              </w:rPr>
            </w:pPr>
            <w:ins w:id="1076" w:author="Arjan Kloosterboer" w:date="2017-03-13T13:37:00Z">
              <w:r>
                <w:rPr>
                  <w:rFonts w:ascii="Arial" w:hAnsi="Arial" w:cs="Arial"/>
                  <w:szCs w:val="24"/>
                  <w:lang w:val="en-AU" w:eastAsia="en-US"/>
                </w:rPr>
                <w:t>Verantwoordelijke organisatie</w:t>
              </w:r>
            </w:ins>
          </w:p>
        </w:tc>
        <w:tc>
          <w:tcPr>
            <w:tcW w:w="6120" w:type="dxa"/>
            <w:tcBorders>
              <w:top w:val="nil"/>
              <w:left w:val="nil"/>
              <w:bottom w:val="nil"/>
              <w:right w:val="nil"/>
            </w:tcBorders>
          </w:tcPr>
          <w:p w14:paraId="3E312E44" w14:textId="70DBC8A0" w:rsidR="00B60E1B" w:rsidRPr="00B60E1B" w:rsidRDefault="00B60E1B"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ins w:id="1077" w:author="Arjan Kloosterboer" w:date="2017-03-13T13:37: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w:t>
              </w:r>
              <w:r>
                <w:rPr>
                  <w:rFonts w:ascii="Calibri" w:hAnsi="Calibri" w:cs="Arial"/>
                  <w:color w:val="000000"/>
                  <w:sz w:val="22"/>
                  <w:szCs w:val="24"/>
                  <w:lang w:eastAsia="en-US"/>
                </w:rPr>
                <w:t>.(Attribuutsoort)</w:t>
              </w:r>
              <w:r w:rsidRPr="00B60E1B">
                <w:rPr>
                  <w:rFonts w:ascii="Arial" w:hAnsi="Arial" w:cs="Arial"/>
                  <w:szCs w:val="24"/>
                  <w:lang w:eastAsia="en-US"/>
                </w:rPr>
                <w:t xml:space="preserve"> Verantwoordelijke organisatie</w:t>
              </w:r>
            </w:ins>
          </w:p>
        </w:tc>
      </w:tr>
      <w:tr w:rsidR="00847C61" w:rsidRPr="00474957" w14:paraId="4C6562F4" w14:textId="77777777" w:rsidTr="00847C61">
        <w:tc>
          <w:tcPr>
            <w:tcW w:w="450" w:type="dxa"/>
            <w:tcBorders>
              <w:top w:val="nil"/>
              <w:left w:val="nil"/>
              <w:bottom w:val="nil"/>
              <w:right w:val="nil"/>
            </w:tcBorders>
          </w:tcPr>
          <w:p w14:paraId="4A8B8E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78" w:name="BKM_AD672508_4D7B_4bff_830A_705151BB1692"/>
          </w:p>
        </w:tc>
        <w:tc>
          <w:tcPr>
            <w:tcW w:w="2790" w:type="dxa"/>
            <w:gridSpan w:val="2"/>
            <w:tcBorders>
              <w:top w:val="nil"/>
              <w:left w:val="nil"/>
              <w:bottom w:val="nil"/>
              <w:right w:val="nil"/>
            </w:tcBorders>
          </w:tcPr>
          <w:p w14:paraId="66F3B90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Besluitdatum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F0E23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Besluitdatum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78"/>
      </w:tr>
      <w:tr w:rsidR="00847C61" w:rsidRPr="00474957" w14:paraId="69483218" w14:textId="77777777" w:rsidTr="00847C61">
        <w:tc>
          <w:tcPr>
            <w:tcW w:w="450" w:type="dxa"/>
            <w:tcBorders>
              <w:top w:val="nil"/>
              <w:left w:val="nil"/>
              <w:bottom w:val="nil"/>
              <w:right w:val="nil"/>
            </w:tcBorders>
          </w:tcPr>
          <w:p w14:paraId="689201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79" w:name="BKM_FB444EE7_DBE0_4d94_B24F_6442F1F69760"/>
          </w:p>
        </w:tc>
        <w:tc>
          <w:tcPr>
            <w:tcW w:w="2790" w:type="dxa"/>
            <w:gridSpan w:val="2"/>
            <w:tcBorders>
              <w:top w:val="nil"/>
              <w:left w:val="nil"/>
              <w:bottom w:val="nil"/>
              <w:right w:val="nil"/>
            </w:tcBorders>
          </w:tcPr>
          <w:p w14:paraId="4452996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Ingangsdatum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FD3BE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Ingangsdatum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79"/>
      </w:tr>
      <w:tr w:rsidR="00847C61" w:rsidRPr="00474957" w14:paraId="7E69287E" w14:textId="77777777" w:rsidTr="00847C61">
        <w:tc>
          <w:tcPr>
            <w:tcW w:w="450" w:type="dxa"/>
            <w:tcBorders>
              <w:top w:val="nil"/>
              <w:left w:val="nil"/>
              <w:bottom w:val="nil"/>
              <w:right w:val="nil"/>
            </w:tcBorders>
          </w:tcPr>
          <w:p w14:paraId="11B6A4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80" w:name="BKM_086C04BA_1214_4f39_B924_AE9BBDC4183E"/>
          </w:p>
        </w:tc>
        <w:tc>
          <w:tcPr>
            <w:tcW w:w="2790" w:type="dxa"/>
            <w:gridSpan w:val="2"/>
            <w:tcBorders>
              <w:top w:val="nil"/>
              <w:left w:val="nil"/>
              <w:bottom w:val="nil"/>
              <w:right w:val="nil"/>
            </w:tcBorders>
          </w:tcPr>
          <w:p w14:paraId="26DA3D8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Vervaldatum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D77223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Vervaldatum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80"/>
      </w:tr>
      <w:tr w:rsidR="00847C61" w:rsidRPr="00474957" w14:paraId="4C67C6C1" w14:textId="77777777" w:rsidTr="00847C61">
        <w:tc>
          <w:tcPr>
            <w:tcW w:w="450" w:type="dxa"/>
            <w:tcBorders>
              <w:top w:val="nil"/>
              <w:left w:val="nil"/>
              <w:bottom w:val="nil"/>
              <w:right w:val="nil"/>
            </w:tcBorders>
          </w:tcPr>
          <w:p w14:paraId="23435B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81" w:name="BKM_B01784A8_C6B9_42fb_B234_97CF28D03D9C"/>
          </w:p>
        </w:tc>
        <w:tc>
          <w:tcPr>
            <w:tcW w:w="2790" w:type="dxa"/>
            <w:gridSpan w:val="2"/>
            <w:tcBorders>
              <w:top w:val="nil"/>
              <w:left w:val="nil"/>
              <w:bottom w:val="nil"/>
              <w:right w:val="nil"/>
            </w:tcBorders>
          </w:tcPr>
          <w:p w14:paraId="6A20663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Besluittype-omschrijving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7FD53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Besluittype-omschrijving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81"/>
      </w:tr>
      <w:tr w:rsidR="00847C61" w:rsidRPr="00474957" w14:paraId="15C650CF" w14:textId="77777777" w:rsidTr="00847C61">
        <w:tc>
          <w:tcPr>
            <w:tcW w:w="450" w:type="dxa"/>
            <w:tcBorders>
              <w:top w:val="nil"/>
              <w:left w:val="nil"/>
              <w:bottom w:val="nil"/>
              <w:right w:val="nil"/>
            </w:tcBorders>
          </w:tcPr>
          <w:p w14:paraId="4440BA6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82" w:name="BKM_2C3AC8CA_F3F0_4550_8600_76D909C044DF"/>
          </w:p>
        </w:tc>
        <w:tc>
          <w:tcPr>
            <w:tcW w:w="2790" w:type="dxa"/>
            <w:gridSpan w:val="2"/>
            <w:tcBorders>
              <w:top w:val="nil"/>
              <w:left w:val="nil"/>
              <w:bottom w:val="nil"/>
              <w:right w:val="nil"/>
            </w:tcBorders>
          </w:tcPr>
          <w:p w14:paraId="023B9E3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Besluittype-omschrijving generiek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4308E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Besluittype-omschrijving generiek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82"/>
      </w:tr>
    </w:tbl>
    <w:p w14:paraId="7416D5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D8864DD" w14:textId="77777777" w:rsidTr="00847C61">
        <w:tc>
          <w:tcPr>
            <w:tcW w:w="9360" w:type="dxa"/>
            <w:gridSpan w:val="3"/>
            <w:tcBorders>
              <w:top w:val="nil"/>
              <w:left w:val="nil"/>
              <w:bottom w:val="nil"/>
              <w:right w:val="nil"/>
            </w:tcBorders>
          </w:tcPr>
          <w:p w14:paraId="2B0EB02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BD2C59A" w14:textId="77777777" w:rsidTr="00847C61">
        <w:tc>
          <w:tcPr>
            <w:tcW w:w="450" w:type="dxa"/>
            <w:tcBorders>
              <w:top w:val="nil"/>
              <w:left w:val="nil"/>
              <w:bottom w:val="nil"/>
              <w:right w:val="nil"/>
            </w:tcBorders>
          </w:tcPr>
          <w:p w14:paraId="249261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1EC3B3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4D60F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332DB7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2BA06104" w14:textId="77777777" w:rsidTr="00847C61">
        <w:tc>
          <w:tcPr>
            <w:tcW w:w="450" w:type="dxa"/>
            <w:tcBorders>
              <w:top w:val="nil"/>
              <w:left w:val="nil"/>
              <w:bottom w:val="nil"/>
              <w:right w:val="nil"/>
            </w:tcBorders>
          </w:tcPr>
          <w:p w14:paraId="5FF3AB24"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1F96A3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786C3C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6B669F74" w14:textId="1426D6E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BESLUIT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1083" w:author="Arjan Kloosterboer" w:date="2017-09-21T12:49: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5B000A84" w14:textId="4412F8E4"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Een BESLUIT </w:t>
            </w:r>
            <w:ins w:id="1084" w:author="Arjan Kloosterboer" w:date="2017-09-21T12:49:00Z">
              <w:r w:rsidR="00BB0431" w:rsidRPr="00BB0431">
                <w:rPr>
                  <w:rFonts w:ascii="Arial" w:hAnsi="Arial" w:cs="Arial"/>
                  <w:szCs w:val="24"/>
                  <w:lang w:eastAsia="en-US"/>
                </w:rPr>
                <w:t xml:space="preserve"> (ALS OBJECT) </w:t>
              </w:r>
            </w:ins>
            <w:r w:rsidR="00847C61" w:rsidRPr="00474957">
              <w:rPr>
                <w:rFonts w:ascii="Calibri" w:hAnsi="Calibri" w:cs="Arial"/>
                <w:color w:val="0F0F0F"/>
                <w:sz w:val="22"/>
                <w:szCs w:val="24"/>
                <w:lang w:eastAsia="en-US"/>
              </w:rPr>
              <w:t>is een specialisatie van OBJECT.</w:t>
            </w:r>
            <w:r w:rsidRPr="00474957">
              <w:rPr>
                <w:rFonts w:ascii="Arial" w:hAnsi="Arial" w:cs="Arial"/>
                <w:szCs w:val="24"/>
                <w:lang w:val="en-AU" w:eastAsia="en-US"/>
              </w:rPr>
              <w:fldChar w:fldCharType="end"/>
            </w:r>
          </w:p>
        </w:tc>
      </w:tr>
      <w:tr w:rsidR="00847C61" w:rsidRPr="00474957" w14:paraId="395A6E7D" w14:textId="77777777" w:rsidTr="00847C61">
        <w:trPr>
          <w:trHeight w:hRule="exact" w:val="128"/>
        </w:trPr>
        <w:tc>
          <w:tcPr>
            <w:tcW w:w="450" w:type="dxa"/>
            <w:tcBorders>
              <w:top w:val="nil"/>
              <w:left w:val="nil"/>
              <w:bottom w:val="nil"/>
              <w:right w:val="nil"/>
            </w:tcBorders>
          </w:tcPr>
          <w:p w14:paraId="42B6A1F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370F7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4FD855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D4D79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686372FC" w14:textId="77777777" w:rsidTr="00847C61">
        <w:trPr>
          <w:cantSplit/>
        </w:trPr>
        <w:tc>
          <w:tcPr>
            <w:tcW w:w="9360" w:type="dxa"/>
            <w:tcBorders>
              <w:top w:val="nil"/>
              <w:left w:val="nil"/>
              <w:bottom w:val="nil"/>
              <w:right w:val="nil"/>
            </w:tcBorders>
          </w:tcPr>
          <w:p w14:paraId="002F271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2BFB727A"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BESLUIT die in het RGBZ gebruikt worden bij deze specialisatie van OBJECT. Zie voor de specificaties van deze gegevens het RGBZ.</w:t>
            </w:r>
          </w:p>
        </w:tc>
      </w:tr>
    </w:tbl>
    <w:bookmarkStart w:id="1085" w:name="BKM_FB7151C3_3018_444d_B601_C40EBF5DA045"/>
    <w:bookmarkEnd w:id="1085"/>
    <w:p w14:paraId="4A3F0C68"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BUURT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EBFB61F" w14:textId="77777777" w:rsidTr="00847C61">
        <w:trPr>
          <w:trHeight w:val="271"/>
        </w:trPr>
        <w:tc>
          <w:tcPr>
            <w:tcW w:w="2340" w:type="dxa"/>
            <w:gridSpan w:val="2"/>
            <w:tcBorders>
              <w:top w:val="nil"/>
              <w:left w:val="nil"/>
              <w:bottom w:val="nil"/>
              <w:right w:val="nil"/>
            </w:tcBorders>
          </w:tcPr>
          <w:p w14:paraId="6FCBC9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810274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BUURT</w:t>
            </w:r>
            <w:r w:rsidRPr="00474957">
              <w:rPr>
                <w:rFonts w:ascii="Arial" w:hAnsi="Arial" w:cs="Arial"/>
                <w:szCs w:val="24"/>
                <w:lang w:val="en-AU" w:eastAsia="en-US"/>
              </w:rPr>
              <w:fldChar w:fldCharType="end"/>
            </w:r>
          </w:p>
        </w:tc>
      </w:tr>
      <w:tr w:rsidR="00847C61" w:rsidRPr="00474957" w14:paraId="011EE528" w14:textId="77777777" w:rsidTr="00847C61">
        <w:trPr>
          <w:trHeight w:hRule="exact" w:val="128"/>
        </w:trPr>
        <w:tc>
          <w:tcPr>
            <w:tcW w:w="2340" w:type="dxa"/>
            <w:gridSpan w:val="2"/>
            <w:tcBorders>
              <w:top w:val="nil"/>
              <w:left w:val="nil"/>
              <w:bottom w:val="nil"/>
              <w:right w:val="nil"/>
            </w:tcBorders>
          </w:tcPr>
          <w:p w14:paraId="3BBA89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E32E24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AFBF42A" w14:textId="77777777" w:rsidTr="00847C61">
        <w:trPr>
          <w:trHeight w:val="151"/>
        </w:trPr>
        <w:tc>
          <w:tcPr>
            <w:tcW w:w="2340" w:type="dxa"/>
            <w:gridSpan w:val="2"/>
            <w:tcBorders>
              <w:top w:val="nil"/>
              <w:left w:val="nil"/>
              <w:bottom w:val="nil"/>
              <w:right w:val="nil"/>
            </w:tcBorders>
          </w:tcPr>
          <w:p w14:paraId="1949E7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348CD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r>
      <w:tr w:rsidR="00847C61" w:rsidRPr="00474957" w14:paraId="50FE1620" w14:textId="77777777" w:rsidTr="00847C61">
        <w:trPr>
          <w:trHeight w:hRule="exact" w:val="128"/>
        </w:trPr>
        <w:tc>
          <w:tcPr>
            <w:tcW w:w="2340" w:type="dxa"/>
            <w:gridSpan w:val="2"/>
            <w:tcBorders>
              <w:top w:val="nil"/>
              <w:left w:val="nil"/>
              <w:bottom w:val="nil"/>
              <w:right w:val="nil"/>
            </w:tcBorders>
          </w:tcPr>
          <w:p w14:paraId="0ED2E3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B6A88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E623950" w14:textId="77777777" w:rsidTr="00847C61">
        <w:tc>
          <w:tcPr>
            <w:tcW w:w="2340" w:type="dxa"/>
            <w:gridSpan w:val="2"/>
            <w:tcBorders>
              <w:top w:val="nil"/>
              <w:left w:val="nil"/>
              <w:bottom w:val="nil"/>
              <w:right w:val="nil"/>
            </w:tcBorders>
          </w:tcPr>
          <w:p w14:paraId="3EA3A84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77AD5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7258682F" w14:textId="77777777" w:rsidTr="00847C61">
        <w:trPr>
          <w:trHeight w:hRule="exact" w:val="241"/>
        </w:trPr>
        <w:tc>
          <w:tcPr>
            <w:tcW w:w="2340" w:type="dxa"/>
            <w:gridSpan w:val="2"/>
            <w:tcBorders>
              <w:top w:val="nil"/>
              <w:left w:val="nil"/>
              <w:bottom w:val="nil"/>
              <w:right w:val="nil"/>
            </w:tcBorders>
          </w:tcPr>
          <w:p w14:paraId="093D71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5477B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97C4D32" w14:textId="77777777" w:rsidTr="00847C61">
        <w:tc>
          <w:tcPr>
            <w:tcW w:w="2340" w:type="dxa"/>
            <w:gridSpan w:val="2"/>
            <w:tcBorders>
              <w:top w:val="nil"/>
              <w:left w:val="nil"/>
              <w:bottom w:val="nil"/>
              <w:right w:val="nil"/>
            </w:tcBorders>
          </w:tcPr>
          <w:p w14:paraId="44A1B8C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B398A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8E7A626" w14:textId="77777777" w:rsidTr="00847C61">
        <w:tc>
          <w:tcPr>
            <w:tcW w:w="450" w:type="dxa"/>
            <w:tcBorders>
              <w:top w:val="nil"/>
              <w:left w:val="nil"/>
              <w:bottom w:val="nil"/>
              <w:right w:val="nil"/>
            </w:tcBorders>
          </w:tcPr>
          <w:p w14:paraId="70AA561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086" w:name="BKM_662A4741_B66D_4edd_B0AD_B7A3CA26E380"/>
          </w:p>
        </w:tc>
        <w:tc>
          <w:tcPr>
            <w:tcW w:w="2790" w:type="dxa"/>
            <w:gridSpan w:val="2"/>
            <w:tcBorders>
              <w:top w:val="nil"/>
              <w:left w:val="nil"/>
              <w:bottom w:val="nil"/>
              <w:right w:val="nil"/>
            </w:tcBorders>
          </w:tcPr>
          <w:p w14:paraId="51B5DC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8CF04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515E9612" w14:textId="77777777" w:rsidTr="00847C61">
        <w:tc>
          <w:tcPr>
            <w:tcW w:w="450" w:type="dxa"/>
            <w:tcBorders>
              <w:top w:val="nil"/>
              <w:left w:val="nil"/>
              <w:bottom w:val="nil"/>
              <w:right w:val="nil"/>
            </w:tcBorders>
          </w:tcPr>
          <w:p w14:paraId="79DDE0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FF614F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Buurtcode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E8F7A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BUURT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Buurtcode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86"/>
      </w:tr>
      <w:tr w:rsidR="00847C61" w:rsidRPr="00474957" w14:paraId="724FBE04" w14:textId="77777777" w:rsidTr="00847C61">
        <w:tc>
          <w:tcPr>
            <w:tcW w:w="450" w:type="dxa"/>
            <w:tcBorders>
              <w:top w:val="nil"/>
              <w:left w:val="nil"/>
              <w:bottom w:val="nil"/>
              <w:right w:val="nil"/>
            </w:tcBorders>
          </w:tcPr>
          <w:p w14:paraId="34B018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87" w:name="BKM_FB857DE9_E300_4210_B070_41574E237AB6"/>
          </w:p>
        </w:tc>
        <w:tc>
          <w:tcPr>
            <w:tcW w:w="2790" w:type="dxa"/>
            <w:gridSpan w:val="2"/>
            <w:tcBorders>
              <w:top w:val="nil"/>
              <w:left w:val="nil"/>
              <w:bottom w:val="nil"/>
              <w:right w:val="nil"/>
            </w:tcBorders>
          </w:tcPr>
          <w:p w14:paraId="62AD245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Buurtnaam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757E74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BUURT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Buurtnaam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87"/>
      </w:tr>
      <w:tr w:rsidR="00847C61" w:rsidRPr="00474957" w14:paraId="5D009783" w14:textId="77777777" w:rsidTr="00847C61">
        <w:tc>
          <w:tcPr>
            <w:tcW w:w="450" w:type="dxa"/>
            <w:tcBorders>
              <w:top w:val="nil"/>
              <w:left w:val="nil"/>
              <w:bottom w:val="nil"/>
              <w:right w:val="nil"/>
            </w:tcBorders>
          </w:tcPr>
          <w:p w14:paraId="7839A6F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88" w:name="BKM_B749F56A_0753_496e_A9AC_BEA449BA262B"/>
          </w:p>
        </w:tc>
        <w:tc>
          <w:tcPr>
            <w:tcW w:w="2790" w:type="dxa"/>
            <w:gridSpan w:val="2"/>
            <w:tcBorders>
              <w:top w:val="nil"/>
              <w:left w:val="nil"/>
              <w:bottom w:val="nil"/>
              <w:right w:val="nil"/>
            </w:tcBorders>
          </w:tcPr>
          <w:p w14:paraId="56C8751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Buurtgeometrie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34159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BUURT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Buurtgeometrie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88"/>
      </w:tr>
      <w:tr w:rsidR="00847C61" w:rsidRPr="00474957" w14:paraId="3A701374" w14:textId="77777777" w:rsidTr="00847C61">
        <w:tc>
          <w:tcPr>
            <w:tcW w:w="450" w:type="dxa"/>
            <w:tcBorders>
              <w:top w:val="nil"/>
              <w:left w:val="nil"/>
              <w:bottom w:val="nil"/>
              <w:right w:val="nil"/>
            </w:tcBorders>
          </w:tcPr>
          <w:p w14:paraId="7AC16B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89" w:name="BKM_0429755C_CB5A_46cf_8ED3_13282BAC6359"/>
          </w:p>
        </w:tc>
        <w:tc>
          <w:tcPr>
            <w:tcW w:w="2790" w:type="dxa"/>
            <w:gridSpan w:val="2"/>
            <w:tcBorders>
              <w:top w:val="nil"/>
              <w:left w:val="nil"/>
              <w:bottom w:val="nil"/>
              <w:right w:val="nil"/>
            </w:tcBorders>
          </w:tcPr>
          <w:p w14:paraId="6936E7F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buurt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A6CC9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BUURT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buurt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89"/>
      </w:tr>
      <w:tr w:rsidR="00847C61" w:rsidRPr="00474957" w14:paraId="6EC98B2A" w14:textId="77777777" w:rsidTr="00847C61">
        <w:tc>
          <w:tcPr>
            <w:tcW w:w="450" w:type="dxa"/>
            <w:tcBorders>
              <w:top w:val="nil"/>
              <w:left w:val="nil"/>
              <w:bottom w:val="nil"/>
              <w:right w:val="nil"/>
            </w:tcBorders>
          </w:tcPr>
          <w:p w14:paraId="78A726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90" w:name="BKM_110A140F_4A35_4917_ADE2_2FFAF3705130"/>
          </w:p>
        </w:tc>
        <w:tc>
          <w:tcPr>
            <w:tcW w:w="2790" w:type="dxa"/>
            <w:gridSpan w:val="2"/>
            <w:tcBorders>
              <w:top w:val="nil"/>
              <w:left w:val="nil"/>
              <w:bottom w:val="nil"/>
              <w:right w:val="nil"/>
            </w:tcBorders>
          </w:tcPr>
          <w:p w14:paraId="3F74432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buurt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A4186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BUURT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buurt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90"/>
      </w:tr>
      <w:tr w:rsidR="00847C61" w:rsidRPr="00474957" w14:paraId="69B62950" w14:textId="77777777" w:rsidTr="00847C61">
        <w:tc>
          <w:tcPr>
            <w:tcW w:w="450" w:type="dxa"/>
            <w:tcBorders>
              <w:top w:val="nil"/>
              <w:left w:val="nil"/>
              <w:bottom w:val="nil"/>
              <w:right w:val="nil"/>
            </w:tcBorders>
          </w:tcPr>
          <w:p w14:paraId="44ECB2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91" w:name="BKM_6B9FF425_1D82_498a_A153_0469CA5559C3"/>
          </w:p>
        </w:tc>
        <w:tc>
          <w:tcPr>
            <w:tcW w:w="2790" w:type="dxa"/>
            <w:gridSpan w:val="2"/>
            <w:tcBorders>
              <w:top w:val="nil"/>
              <w:left w:val="nil"/>
              <w:bottom w:val="nil"/>
              <w:right w:val="nil"/>
            </w:tcBorders>
          </w:tcPr>
          <w:p w14:paraId="478DCBB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Wijkcode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5CDF82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Wijkcode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91"/>
      </w:tr>
      <w:tr w:rsidR="00847C61" w:rsidRPr="00474957" w14:paraId="727325B1" w14:textId="77777777" w:rsidTr="00847C61">
        <w:tc>
          <w:tcPr>
            <w:tcW w:w="450" w:type="dxa"/>
            <w:tcBorders>
              <w:top w:val="nil"/>
              <w:left w:val="nil"/>
              <w:bottom w:val="nil"/>
              <w:right w:val="nil"/>
            </w:tcBorders>
          </w:tcPr>
          <w:p w14:paraId="0C5BDB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92" w:name="BKM_D4BE2D5F_89F6_46aa_AE5B_A058BF97B84E"/>
          </w:p>
        </w:tc>
        <w:tc>
          <w:tcPr>
            <w:tcW w:w="2790" w:type="dxa"/>
            <w:gridSpan w:val="2"/>
            <w:tcBorders>
              <w:top w:val="nil"/>
              <w:left w:val="nil"/>
              <w:bottom w:val="nil"/>
              <w:right w:val="nil"/>
            </w:tcBorders>
          </w:tcPr>
          <w:p w14:paraId="3B0FC75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7603F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Gemeentecode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92"/>
      </w:tr>
    </w:tbl>
    <w:p w14:paraId="4679E1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819537F" w14:textId="77777777" w:rsidTr="00847C61">
        <w:tc>
          <w:tcPr>
            <w:tcW w:w="9360" w:type="dxa"/>
            <w:gridSpan w:val="3"/>
            <w:tcBorders>
              <w:top w:val="nil"/>
              <w:left w:val="nil"/>
              <w:bottom w:val="nil"/>
              <w:right w:val="nil"/>
            </w:tcBorders>
          </w:tcPr>
          <w:p w14:paraId="4CDA27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684993AB" w14:textId="77777777" w:rsidTr="00847C61">
        <w:tc>
          <w:tcPr>
            <w:tcW w:w="450" w:type="dxa"/>
            <w:tcBorders>
              <w:top w:val="nil"/>
              <w:left w:val="nil"/>
              <w:bottom w:val="nil"/>
              <w:right w:val="nil"/>
            </w:tcBorders>
          </w:tcPr>
          <w:p w14:paraId="2EA5224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1021C4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7A86FA3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7399D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683E4BC2" w14:textId="77777777" w:rsidTr="00847C61">
        <w:tc>
          <w:tcPr>
            <w:tcW w:w="450" w:type="dxa"/>
            <w:tcBorders>
              <w:top w:val="nil"/>
              <w:left w:val="nil"/>
              <w:bottom w:val="nil"/>
              <w:right w:val="nil"/>
            </w:tcBorders>
          </w:tcPr>
          <w:p w14:paraId="69B2F29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11090A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438A00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203B700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BUURT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346A54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BUURT is een specialisatie van OBJECT.</w:t>
            </w:r>
            <w:r w:rsidRPr="00474957">
              <w:rPr>
                <w:rFonts w:ascii="Arial" w:hAnsi="Arial" w:cs="Arial"/>
                <w:szCs w:val="24"/>
                <w:lang w:val="en-AU" w:eastAsia="en-US"/>
              </w:rPr>
              <w:fldChar w:fldCharType="end"/>
            </w:r>
          </w:p>
        </w:tc>
      </w:tr>
      <w:tr w:rsidR="00847C61" w:rsidRPr="00474957" w14:paraId="13DEF085" w14:textId="77777777" w:rsidTr="00847C61">
        <w:trPr>
          <w:trHeight w:hRule="exact" w:val="128"/>
        </w:trPr>
        <w:tc>
          <w:tcPr>
            <w:tcW w:w="450" w:type="dxa"/>
            <w:tcBorders>
              <w:top w:val="nil"/>
              <w:left w:val="nil"/>
              <w:bottom w:val="nil"/>
              <w:right w:val="nil"/>
            </w:tcBorders>
          </w:tcPr>
          <w:p w14:paraId="38ED449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16C488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226C1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ABDD1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D2F05AF" w14:textId="77777777" w:rsidTr="00847C61">
        <w:trPr>
          <w:cantSplit/>
        </w:trPr>
        <w:tc>
          <w:tcPr>
            <w:tcW w:w="9360" w:type="dxa"/>
            <w:tcBorders>
              <w:top w:val="nil"/>
              <w:left w:val="nil"/>
              <w:bottom w:val="nil"/>
              <w:right w:val="nil"/>
            </w:tcBorders>
          </w:tcPr>
          <w:p w14:paraId="0F21DA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20CC8577"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BUURT die in het RGBZ gebruikt worden bij deze specialisatie van OBJECT.</w:t>
            </w:r>
          </w:p>
          <w:p w14:paraId="6128E432"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Zie voor de specificaties van deze gegevens het RSGB.</w:t>
            </w:r>
          </w:p>
          <w:p w14:paraId="78C73451"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p>
        </w:tc>
      </w:tr>
    </w:tbl>
    <w:bookmarkStart w:id="1093" w:name="BKM_79585091_C793_4168_B4E0_1FC1635DB9FD"/>
    <w:bookmarkEnd w:id="1093"/>
    <w:p w14:paraId="5FF9C099" w14:textId="62CD5A08"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BB0431">
        <w:rPr>
          <w:rFonts w:ascii="Arial" w:hAnsi="Arial"/>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ENKELVOUDIG INFORMATIEOBJECT</w:t>
      </w:r>
      <w:r w:rsidR="003B6B78">
        <w:fldChar w:fldCharType="end"/>
      </w:r>
      <w:ins w:id="1094" w:author="Arjan Kloosterboer" w:date="2017-09-21T12:44:00Z">
        <w:r w:rsidR="00BB0431">
          <w:t xml:space="preserve"> (ALS 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0361C0C1" w14:textId="77777777" w:rsidTr="00847C61">
        <w:trPr>
          <w:trHeight w:val="271"/>
        </w:trPr>
        <w:tc>
          <w:tcPr>
            <w:tcW w:w="2340" w:type="dxa"/>
            <w:gridSpan w:val="2"/>
            <w:tcBorders>
              <w:top w:val="nil"/>
              <w:left w:val="nil"/>
              <w:bottom w:val="nil"/>
              <w:right w:val="nil"/>
            </w:tcBorders>
          </w:tcPr>
          <w:p w14:paraId="0B5E86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44476E5D" w14:textId="761F0AE0"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ENKELVOUDIG INFORMATIEOBJECT</w:t>
            </w:r>
            <w:r w:rsidRPr="00474957">
              <w:rPr>
                <w:rFonts w:ascii="Arial" w:hAnsi="Arial" w:cs="Arial"/>
                <w:szCs w:val="24"/>
                <w:lang w:val="en-AU" w:eastAsia="en-US"/>
              </w:rPr>
              <w:fldChar w:fldCharType="end"/>
            </w:r>
            <w:ins w:id="1095" w:author="Arjan Kloosterboer" w:date="2017-09-21T12:44:00Z">
              <w:r w:rsidR="00BB0431">
                <w:rPr>
                  <w:rFonts w:ascii="Arial" w:hAnsi="Arial" w:cs="Arial"/>
                  <w:szCs w:val="24"/>
                  <w:lang w:val="en-AU" w:eastAsia="en-US"/>
                </w:rPr>
                <w:t xml:space="preserve"> (ALS OBJECT)</w:t>
              </w:r>
            </w:ins>
          </w:p>
        </w:tc>
      </w:tr>
      <w:tr w:rsidR="00847C61" w:rsidRPr="00474957" w14:paraId="6723ACC4" w14:textId="77777777" w:rsidTr="00847C61">
        <w:trPr>
          <w:trHeight w:hRule="exact" w:val="128"/>
        </w:trPr>
        <w:tc>
          <w:tcPr>
            <w:tcW w:w="2340" w:type="dxa"/>
            <w:gridSpan w:val="2"/>
            <w:tcBorders>
              <w:top w:val="nil"/>
              <w:left w:val="nil"/>
              <w:bottom w:val="nil"/>
              <w:right w:val="nil"/>
            </w:tcBorders>
          </w:tcPr>
          <w:p w14:paraId="582C4CD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68D55D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0680130" w14:textId="77777777" w:rsidTr="00847C61">
        <w:trPr>
          <w:trHeight w:val="151"/>
        </w:trPr>
        <w:tc>
          <w:tcPr>
            <w:tcW w:w="2340" w:type="dxa"/>
            <w:gridSpan w:val="2"/>
            <w:tcBorders>
              <w:top w:val="nil"/>
              <w:left w:val="nil"/>
              <w:bottom w:val="nil"/>
              <w:right w:val="nil"/>
            </w:tcBorders>
          </w:tcPr>
          <w:p w14:paraId="5EA7BED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6451C7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0C60E0EF" w14:textId="77777777" w:rsidTr="00847C61">
        <w:trPr>
          <w:trHeight w:hRule="exact" w:val="128"/>
        </w:trPr>
        <w:tc>
          <w:tcPr>
            <w:tcW w:w="2340" w:type="dxa"/>
            <w:gridSpan w:val="2"/>
            <w:tcBorders>
              <w:top w:val="nil"/>
              <w:left w:val="nil"/>
              <w:bottom w:val="nil"/>
              <w:right w:val="nil"/>
            </w:tcBorders>
          </w:tcPr>
          <w:p w14:paraId="210267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444BF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1E7E9C0" w14:textId="77777777" w:rsidTr="00847C61">
        <w:tc>
          <w:tcPr>
            <w:tcW w:w="2340" w:type="dxa"/>
            <w:gridSpan w:val="2"/>
            <w:tcBorders>
              <w:top w:val="nil"/>
              <w:left w:val="nil"/>
              <w:bottom w:val="nil"/>
              <w:right w:val="nil"/>
            </w:tcBorders>
          </w:tcPr>
          <w:p w14:paraId="7BA1FA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018C91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3644BE69" w14:textId="77777777" w:rsidTr="00847C61">
        <w:trPr>
          <w:trHeight w:hRule="exact" w:val="241"/>
        </w:trPr>
        <w:tc>
          <w:tcPr>
            <w:tcW w:w="2340" w:type="dxa"/>
            <w:gridSpan w:val="2"/>
            <w:tcBorders>
              <w:top w:val="nil"/>
              <w:left w:val="nil"/>
              <w:bottom w:val="nil"/>
              <w:right w:val="nil"/>
            </w:tcBorders>
          </w:tcPr>
          <w:p w14:paraId="58FF35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1B5608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564D09A" w14:textId="77777777" w:rsidTr="00847C61">
        <w:tc>
          <w:tcPr>
            <w:tcW w:w="2340" w:type="dxa"/>
            <w:gridSpan w:val="2"/>
            <w:tcBorders>
              <w:top w:val="nil"/>
              <w:left w:val="nil"/>
              <w:bottom w:val="nil"/>
              <w:right w:val="nil"/>
            </w:tcBorders>
          </w:tcPr>
          <w:p w14:paraId="064991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4F6AF5C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EA5EF01" w14:textId="77777777" w:rsidTr="00847C61">
        <w:tc>
          <w:tcPr>
            <w:tcW w:w="450" w:type="dxa"/>
            <w:tcBorders>
              <w:top w:val="nil"/>
              <w:left w:val="nil"/>
              <w:bottom w:val="nil"/>
              <w:right w:val="nil"/>
            </w:tcBorders>
          </w:tcPr>
          <w:p w14:paraId="17A38B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096" w:name="BKM_40C59944_FC8E_47b9_A42E_0E607DBABC87"/>
          </w:p>
        </w:tc>
        <w:tc>
          <w:tcPr>
            <w:tcW w:w="2790" w:type="dxa"/>
            <w:gridSpan w:val="2"/>
            <w:tcBorders>
              <w:top w:val="nil"/>
              <w:left w:val="nil"/>
              <w:bottom w:val="nil"/>
              <w:right w:val="nil"/>
            </w:tcBorders>
          </w:tcPr>
          <w:p w14:paraId="783CA13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902E2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4B7EDF19" w14:textId="77777777" w:rsidTr="00847C61">
        <w:tc>
          <w:tcPr>
            <w:tcW w:w="450" w:type="dxa"/>
            <w:tcBorders>
              <w:top w:val="nil"/>
              <w:left w:val="nil"/>
              <w:bottom w:val="nil"/>
              <w:right w:val="nil"/>
            </w:tcBorders>
          </w:tcPr>
          <w:p w14:paraId="0ECE9F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7C13D3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B551E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96"/>
      </w:tr>
      <w:tr w:rsidR="00B60E1B" w:rsidRPr="00474957" w14:paraId="1BE887A0" w14:textId="77777777" w:rsidTr="00847C61">
        <w:trPr>
          <w:ins w:id="1097" w:author="Arjan Kloosterboer" w:date="2017-03-13T13:38:00Z"/>
        </w:trPr>
        <w:tc>
          <w:tcPr>
            <w:tcW w:w="450" w:type="dxa"/>
            <w:tcBorders>
              <w:top w:val="nil"/>
              <w:left w:val="nil"/>
              <w:bottom w:val="nil"/>
              <w:right w:val="nil"/>
            </w:tcBorders>
          </w:tcPr>
          <w:p w14:paraId="21D376B6" w14:textId="77777777" w:rsidR="00B60E1B" w:rsidRPr="00474957" w:rsidRDefault="00B60E1B" w:rsidP="00847C61">
            <w:pPr>
              <w:widowControl w:val="0"/>
              <w:autoSpaceDE w:val="0"/>
              <w:autoSpaceDN w:val="0"/>
              <w:adjustRightInd w:val="0"/>
              <w:spacing w:line="240" w:lineRule="auto"/>
              <w:contextualSpacing w:val="0"/>
              <w:rPr>
                <w:ins w:id="1098" w:author="Arjan Kloosterboer" w:date="2017-03-13T13:38:00Z"/>
                <w:rFonts w:ascii="Calibri" w:hAnsi="Calibri" w:cs="Arial"/>
                <w:color w:val="0F0F0F"/>
                <w:sz w:val="22"/>
                <w:szCs w:val="24"/>
                <w:lang w:eastAsia="en-US"/>
              </w:rPr>
            </w:pPr>
          </w:p>
        </w:tc>
        <w:tc>
          <w:tcPr>
            <w:tcW w:w="2790" w:type="dxa"/>
            <w:gridSpan w:val="2"/>
            <w:tcBorders>
              <w:top w:val="nil"/>
              <w:left w:val="nil"/>
              <w:bottom w:val="nil"/>
              <w:right w:val="nil"/>
            </w:tcBorders>
          </w:tcPr>
          <w:p w14:paraId="487DF6D6" w14:textId="0E187910" w:rsidR="00B60E1B" w:rsidRPr="00474957" w:rsidRDefault="00B60E1B" w:rsidP="00847C61">
            <w:pPr>
              <w:widowControl w:val="0"/>
              <w:autoSpaceDE w:val="0"/>
              <w:autoSpaceDN w:val="0"/>
              <w:adjustRightInd w:val="0"/>
              <w:spacing w:line="240" w:lineRule="auto"/>
              <w:contextualSpacing w:val="0"/>
              <w:rPr>
                <w:ins w:id="1099" w:author="Arjan Kloosterboer" w:date="2017-03-13T13:38:00Z"/>
                <w:rFonts w:ascii="Arial" w:hAnsi="Arial" w:cs="Arial"/>
                <w:szCs w:val="24"/>
                <w:lang w:val="en-AU" w:eastAsia="en-US"/>
              </w:rPr>
            </w:pPr>
            <w:ins w:id="1100" w:author="Arjan Kloosterboer" w:date="2017-03-13T13:38:00Z">
              <w:r>
                <w:rPr>
                  <w:rFonts w:ascii="Arial" w:hAnsi="Arial" w:cs="Arial"/>
                  <w:szCs w:val="24"/>
                  <w:lang w:val="en-AU" w:eastAsia="en-US"/>
                </w:rPr>
                <w:t>Bronorganisatie</w:t>
              </w:r>
            </w:ins>
          </w:p>
        </w:tc>
        <w:tc>
          <w:tcPr>
            <w:tcW w:w="6120" w:type="dxa"/>
            <w:tcBorders>
              <w:top w:val="nil"/>
              <w:left w:val="nil"/>
              <w:bottom w:val="nil"/>
              <w:right w:val="nil"/>
            </w:tcBorders>
          </w:tcPr>
          <w:p w14:paraId="23735DF7" w14:textId="21342CBF" w:rsidR="00B60E1B" w:rsidRPr="00474957" w:rsidRDefault="00B60E1B" w:rsidP="00847C61">
            <w:pPr>
              <w:widowControl w:val="0"/>
              <w:autoSpaceDE w:val="0"/>
              <w:autoSpaceDN w:val="0"/>
              <w:adjustRightInd w:val="0"/>
              <w:spacing w:line="240" w:lineRule="auto"/>
              <w:contextualSpacing w:val="0"/>
              <w:rPr>
                <w:ins w:id="1101" w:author="Arjan Kloosterboer" w:date="2017-03-13T13:38:00Z"/>
                <w:rFonts w:ascii="Calibri" w:hAnsi="Calibri" w:cs="Arial"/>
                <w:color w:val="000000"/>
                <w:sz w:val="22"/>
                <w:szCs w:val="24"/>
                <w:lang w:eastAsia="en-US"/>
              </w:rPr>
            </w:pPr>
            <w:ins w:id="1102" w:author="Arjan Kloosterboer" w:date="2017-03-13T13:38: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Pr>
                  <w:rFonts w:ascii="Arial" w:hAnsi="Arial" w:cs="Arial"/>
                  <w:szCs w:val="24"/>
                  <w:lang w:val="en-AU" w:eastAsia="en-US"/>
                </w:rPr>
                <w:t xml:space="preserve"> Bronorganisatie</w:t>
              </w:r>
            </w:ins>
          </w:p>
        </w:tc>
      </w:tr>
      <w:tr w:rsidR="00847C61" w:rsidRPr="00474957" w14:paraId="20A570F7" w14:textId="77777777" w:rsidTr="00847C61">
        <w:tc>
          <w:tcPr>
            <w:tcW w:w="450" w:type="dxa"/>
            <w:tcBorders>
              <w:top w:val="nil"/>
              <w:left w:val="nil"/>
              <w:bottom w:val="nil"/>
              <w:right w:val="nil"/>
            </w:tcBorders>
          </w:tcPr>
          <w:p w14:paraId="5D41A56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103" w:name="BKM_2937A30E_C82C_4b3a_A475_B09734EAEA60"/>
          </w:p>
        </w:tc>
        <w:tc>
          <w:tcPr>
            <w:tcW w:w="2790" w:type="dxa"/>
            <w:gridSpan w:val="2"/>
            <w:tcBorders>
              <w:top w:val="nil"/>
              <w:left w:val="nil"/>
              <w:bottom w:val="nil"/>
              <w:right w:val="nil"/>
            </w:tcBorders>
          </w:tcPr>
          <w:p w14:paraId="3A748DF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Informatieobjectontvangstdatum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477BD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Ontvangstdatum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103"/>
      </w:tr>
      <w:tr w:rsidR="00847C61" w:rsidRPr="00474957" w14:paraId="3E369500" w14:textId="77777777" w:rsidTr="00847C61">
        <w:tc>
          <w:tcPr>
            <w:tcW w:w="450" w:type="dxa"/>
            <w:tcBorders>
              <w:top w:val="nil"/>
              <w:left w:val="nil"/>
              <w:bottom w:val="nil"/>
              <w:right w:val="nil"/>
            </w:tcBorders>
          </w:tcPr>
          <w:p w14:paraId="05EB663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104" w:name="BKM_F047322B_69FA_47cd_A9CC_3B5F261CDF4E"/>
          </w:p>
        </w:tc>
        <w:tc>
          <w:tcPr>
            <w:tcW w:w="2790" w:type="dxa"/>
            <w:gridSpan w:val="2"/>
            <w:tcBorders>
              <w:top w:val="nil"/>
              <w:left w:val="nil"/>
              <w:bottom w:val="nil"/>
              <w:right w:val="nil"/>
            </w:tcBorders>
          </w:tcPr>
          <w:p w14:paraId="32BDCF9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Informatieobjectcreatiedatum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6D255E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Creatiedatum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104"/>
      </w:tr>
      <w:tr w:rsidR="00847C61" w:rsidRPr="00474957" w14:paraId="42CD37C1" w14:textId="77777777" w:rsidTr="00847C61">
        <w:tc>
          <w:tcPr>
            <w:tcW w:w="450" w:type="dxa"/>
            <w:tcBorders>
              <w:top w:val="nil"/>
              <w:left w:val="nil"/>
              <w:bottom w:val="nil"/>
              <w:right w:val="nil"/>
            </w:tcBorders>
          </w:tcPr>
          <w:p w14:paraId="4EFEF42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105" w:name="BKM_D3846E9E_BB6D_423d_B4EF_1E6CAEF39917"/>
          </w:p>
        </w:tc>
        <w:tc>
          <w:tcPr>
            <w:tcW w:w="2790" w:type="dxa"/>
            <w:gridSpan w:val="2"/>
            <w:tcBorders>
              <w:top w:val="nil"/>
              <w:left w:val="nil"/>
              <w:bottom w:val="nil"/>
              <w:right w:val="nil"/>
            </w:tcBorders>
          </w:tcPr>
          <w:p w14:paraId="25EA074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Informatieobjecttitel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E266A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Titel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105"/>
      </w:tr>
      <w:tr w:rsidR="00847C61" w:rsidRPr="00474957" w14:paraId="464FFBE3" w14:textId="77777777" w:rsidTr="00847C61">
        <w:tc>
          <w:tcPr>
            <w:tcW w:w="450" w:type="dxa"/>
            <w:tcBorders>
              <w:top w:val="nil"/>
              <w:left w:val="nil"/>
              <w:bottom w:val="nil"/>
              <w:right w:val="nil"/>
            </w:tcBorders>
          </w:tcPr>
          <w:p w14:paraId="55E0B9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106" w:name="BKM_9A4B09E2_5139_40bd_8B29_CDE5BC3F0699"/>
          </w:p>
        </w:tc>
        <w:tc>
          <w:tcPr>
            <w:tcW w:w="2790" w:type="dxa"/>
            <w:gridSpan w:val="2"/>
            <w:tcBorders>
              <w:top w:val="nil"/>
              <w:left w:val="nil"/>
              <w:bottom w:val="nil"/>
              <w:right w:val="nil"/>
            </w:tcBorders>
          </w:tcPr>
          <w:p w14:paraId="2934CF6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Informatieobjecttype-omschrijving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A04697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Informatieobjecttype-omschrijving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106"/>
      </w:tr>
      <w:tr w:rsidR="00847C61" w:rsidRPr="00474957" w14:paraId="31BC1430" w14:textId="77777777" w:rsidTr="00847C61">
        <w:tc>
          <w:tcPr>
            <w:tcW w:w="450" w:type="dxa"/>
            <w:tcBorders>
              <w:top w:val="nil"/>
              <w:left w:val="nil"/>
              <w:bottom w:val="nil"/>
              <w:right w:val="nil"/>
            </w:tcBorders>
          </w:tcPr>
          <w:p w14:paraId="057F09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107" w:name="BKM_BA854584_AC5D_4df9_A755_033AD0644B70"/>
          </w:p>
        </w:tc>
        <w:tc>
          <w:tcPr>
            <w:tcW w:w="2790" w:type="dxa"/>
            <w:gridSpan w:val="2"/>
            <w:tcBorders>
              <w:top w:val="nil"/>
              <w:left w:val="nil"/>
              <w:bottom w:val="nil"/>
              <w:right w:val="nil"/>
            </w:tcBorders>
          </w:tcPr>
          <w:p w14:paraId="75A1615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Informatieobjecttype-omschrijving generiek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B2050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Informatieobjecttype-omschrijving generiek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107"/>
      </w:tr>
    </w:tbl>
    <w:p w14:paraId="175F54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297ED4B" w14:textId="77777777" w:rsidTr="00847C61">
        <w:tc>
          <w:tcPr>
            <w:tcW w:w="9360" w:type="dxa"/>
            <w:gridSpan w:val="3"/>
            <w:tcBorders>
              <w:top w:val="nil"/>
              <w:left w:val="nil"/>
              <w:bottom w:val="nil"/>
              <w:right w:val="nil"/>
            </w:tcBorders>
          </w:tcPr>
          <w:p w14:paraId="3F31BF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5924E905" w14:textId="77777777" w:rsidTr="00847C61">
        <w:tc>
          <w:tcPr>
            <w:tcW w:w="450" w:type="dxa"/>
            <w:tcBorders>
              <w:top w:val="nil"/>
              <w:left w:val="nil"/>
              <w:bottom w:val="nil"/>
              <w:right w:val="nil"/>
            </w:tcBorders>
          </w:tcPr>
          <w:p w14:paraId="49773D9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E81F67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AD8E0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D232A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3250A14A" w14:textId="77777777" w:rsidTr="00847C61">
        <w:tc>
          <w:tcPr>
            <w:tcW w:w="450" w:type="dxa"/>
            <w:tcBorders>
              <w:top w:val="nil"/>
              <w:left w:val="nil"/>
              <w:bottom w:val="nil"/>
              <w:right w:val="nil"/>
            </w:tcBorders>
          </w:tcPr>
          <w:p w14:paraId="780C57AE"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C8C998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08E9EE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1166589C" w14:textId="661F3D5C"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ENKELVOUDIG INFORMATIEOBJECT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1108" w:author="Arjan Kloosterboer" w:date="2017-09-21T12:50: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1E620B1A" w14:textId="46F875A2"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Een ENKELVOUDIG </w:t>
            </w:r>
            <w:del w:id="1109" w:author="Arjan Kloosterboer" w:date="2017-09-21T12:50:00Z">
              <w:r w:rsidR="00847C61" w:rsidRPr="00474957" w:rsidDel="00BB0431">
                <w:rPr>
                  <w:rFonts w:ascii="Calibri" w:hAnsi="Calibri" w:cs="Arial"/>
                  <w:color w:val="0F0F0F"/>
                  <w:sz w:val="22"/>
                  <w:szCs w:val="24"/>
                  <w:lang w:eastAsia="en-US"/>
                </w:rPr>
                <w:delText xml:space="preserve">DOCUMENT </w:delText>
              </w:r>
            </w:del>
            <w:ins w:id="1110" w:author="Arjan Kloosterboer" w:date="2017-09-21T12:50:00Z">
              <w:r w:rsidR="00BB0431">
                <w:rPr>
                  <w:rFonts w:ascii="Calibri" w:hAnsi="Calibri" w:cs="Arial"/>
                  <w:color w:val="0F0F0F"/>
                  <w:sz w:val="22"/>
                  <w:szCs w:val="24"/>
                  <w:lang w:eastAsia="en-US"/>
                </w:rPr>
                <w:t xml:space="preserve">INFORMATIEOBJECT </w:t>
              </w:r>
              <w:r w:rsidR="00BB0431" w:rsidRPr="00BB0431">
                <w:rPr>
                  <w:rFonts w:ascii="Arial" w:hAnsi="Arial" w:cs="Arial"/>
                  <w:szCs w:val="24"/>
                  <w:lang w:eastAsia="en-US"/>
                </w:rPr>
                <w:t xml:space="preserve"> (ALS OBJECT)</w:t>
              </w:r>
              <w:r w:rsidR="00BB0431" w:rsidRPr="00474957">
                <w:rPr>
                  <w:rFonts w:ascii="Calibri" w:hAnsi="Calibri" w:cs="Arial"/>
                  <w:color w:val="0F0F0F"/>
                  <w:sz w:val="22"/>
                  <w:szCs w:val="24"/>
                  <w:lang w:eastAsia="en-US"/>
                </w:rPr>
                <w:t xml:space="preserve"> </w:t>
              </w:r>
            </w:ins>
            <w:r w:rsidR="00847C61" w:rsidRPr="00474957">
              <w:rPr>
                <w:rFonts w:ascii="Calibri" w:hAnsi="Calibri" w:cs="Arial"/>
                <w:color w:val="0F0F0F"/>
                <w:sz w:val="22"/>
                <w:szCs w:val="24"/>
                <w:lang w:eastAsia="en-US"/>
              </w:rPr>
              <w:t>is een specialisatie van OBJECT.</w:t>
            </w:r>
            <w:r w:rsidRPr="00474957">
              <w:rPr>
                <w:rFonts w:ascii="Arial" w:hAnsi="Arial" w:cs="Arial"/>
                <w:szCs w:val="24"/>
                <w:lang w:val="en-AU" w:eastAsia="en-US"/>
              </w:rPr>
              <w:fldChar w:fldCharType="end"/>
            </w:r>
          </w:p>
        </w:tc>
      </w:tr>
      <w:tr w:rsidR="00847C61" w:rsidRPr="00474957" w14:paraId="7149737E" w14:textId="77777777" w:rsidTr="00847C61">
        <w:trPr>
          <w:trHeight w:hRule="exact" w:val="128"/>
        </w:trPr>
        <w:tc>
          <w:tcPr>
            <w:tcW w:w="450" w:type="dxa"/>
            <w:tcBorders>
              <w:top w:val="nil"/>
              <w:left w:val="nil"/>
              <w:bottom w:val="nil"/>
              <w:right w:val="nil"/>
            </w:tcBorders>
          </w:tcPr>
          <w:p w14:paraId="5A485A3D"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4BAC58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C37BC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29E095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B980E77" w14:textId="77777777" w:rsidTr="00B34EAC">
        <w:trPr>
          <w:cantSplit/>
        </w:trPr>
        <w:tc>
          <w:tcPr>
            <w:tcW w:w="9360" w:type="dxa"/>
            <w:tcBorders>
              <w:top w:val="nil"/>
              <w:left w:val="nil"/>
              <w:bottom w:val="nil"/>
              <w:right w:val="nil"/>
            </w:tcBorders>
          </w:tcPr>
          <w:p w14:paraId="27DF71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4218C706"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ENKELVOUDIG INFORMATIEOBJECT die in het RGBZ gebruikt worden bij deze specialisatie van OBJECT. Zie voor de specificaties van deze gegevens het RGBZ.</w:t>
            </w:r>
          </w:p>
        </w:tc>
      </w:tr>
    </w:tbl>
    <w:p w14:paraId="0B2B4713" w14:textId="77777777" w:rsidR="00B34EAC" w:rsidRDefault="00B34EAC" w:rsidP="00B34EAC">
      <w:pPr>
        <w:pStyle w:val="Kop3"/>
        <w:rPr>
          <w:ins w:id="1111" w:author="Arjan Kloosterboer" w:date="2017-09-21T14:47:00Z"/>
          <w:rFonts w:eastAsia="Times New Roman"/>
          <w:color w:val="0F0F0F"/>
        </w:rPr>
      </w:pPr>
      <w:bookmarkStart w:id="1112" w:name="BKM_8F6C9309_4243_4148_BF8E_CBCBF9C93931"/>
      <w:bookmarkStart w:id="1113" w:name="BKM_4E8E05BD_F1E7_4EC4_8D44_A22A7A97C72F"/>
      <w:bookmarkEnd w:id="1112"/>
      <w:ins w:id="1114" w:author="Arjan Kloosterboer" w:date="2017-09-21T14:47:00Z">
        <w:r>
          <w:rPr>
            <w:rFonts w:ascii="Calibri" w:eastAsia="Times New Roman" w:hAnsi="Calibri" w:cs="Calibri"/>
            <w:color w:val="0F0F0F"/>
            <w:sz w:val="28"/>
            <w:szCs w:val="28"/>
          </w:rPr>
          <w:t>«Objecttype_proxy» FUNCTIONEEL GEBIED</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34EAC" w14:paraId="77E0DC3B" w14:textId="77777777" w:rsidTr="00B34EAC">
        <w:trPr>
          <w:trHeight w:val="271"/>
          <w:ins w:id="1115"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16526DDC" w14:textId="77777777" w:rsidR="00B34EAC" w:rsidRDefault="00B34EAC" w:rsidP="00B34EAC">
            <w:pPr>
              <w:rPr>
                <w:ins w:id="1116" w:author="Arjan Kloosterboer" w:date="2017-09-21T14:47:00Z"/>
                <w:rFonts w:ascii="Calibri" w:hAnsi="Calibri" w:cs="Calibri"/>
                <w:color w:val="0F0F0F"/>
                <w:sz w:val="22"/>
                <w:szCs w:val="22"/>
              </w:rPr>
            </w:pPr>
            <w:ins w:id="1117" w:author="Arjan Kloosterboer" w:date="2017-09-21T14:47: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734D4F1C" w14:textId="77777777" w:rsidR="00B34EAC" w:rsidRDefault="00B34EAC" w:rsidP="00B34EAC">
            <w:pPr>
              <w:rPr>
                <w:ins w:id="1118" w:author="Arjan Kloosterboer" w:date="2017-09-21T14:47:00Z"/>
                <w:rFonts w:ascii="Calibri" w:hAnsi="Calibri" w:cs="Calibri"/>
                <w:color w:val="0F0F0F"/>
                <w:sz w:val="22"/>
                <w:szCs w:val="22"/>
              </w:rPr>
            </w:pPr>
            <w:ins w:id="1119" w:author="Arjan Kloosterboer" w:date="2017-09-21T14:47:00Z">
              <w:r>
                <w:rPr>
                  <w:rFonts w:ascii="Calibri" w:hAnsi="Calibri" w:cs="Calibri"/>
                  <w:color w:val="0F0F0F"/>
                  <w:sz w:val="22"/>
                  <w:szCs w:val="22"/>
                </w:rPr>
                <w:t>FUNCTIONEEL GEBIED</w:t>
              </w:r>
            </w:ins>
          </w:p>
        </w:tc>
      </w:tr>
      <w:tr w:rsidR="00B34EAC" w14:paraId="4ACFC780" w14:textId="77777777" w:rsidTr="00B34EAC">
        <w:trPr>
          <w:trHeight w:hRule="exact" w:val="128"/>
          <w:ins w:id="1120"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086DB567" w14:textId="77777777" w:rsidR="00B34EAC" w:rsidRDefault="00B34EAC" w:rsidP="00B34EAC">
            <w:pPr>
              <w:rPr>
                <w:ins w:id="1121"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3D4EE88" w14:textId="77777777" w:rsidR="00B34EAC" w:rsidRDefault="00B34EAC" w:rsidP="00B34EAC">
            <w:pPr>
              <w:rPr>
                <w:ins w:id="1122" w:author="Arjan Kloosterboer" w:date="2017-09-21T14:47:00Z"/>
                <w:rFonts w:ascii="Calibri" w:hAnsi="Calibri" w:cs="Calibri"/>
                <w:color w:val="0F0F0F"/>
                <w:sz w:val="22"/>
                <w:szCs w:val="22"/>
              </w:rPr>
            </w:pPr>
          </w:p>
        </w:tc>
      </w:tr>
      <w:tr w:rsidR="00B34EAC" w14:paraId="6D2AF60D" w14:textId="77777777" w:rsidTr="00B34EAC">
        <w:trPr>
          <w:ins w:id="1123"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20254927" w14:textId="77777777" w:rsidR="00B34EAC" w:rsidRDefault="00B34EAC" w:rsidP="00B34EAC">
            <w:pPr>
              <w:rPr>
                <w:ins w:id="1124" w:author="Arjan Kloosterboer" w:date="2017-09-21T14:47:00Z"/>
                <w:rFonts w:ascii="Calibri" w:hAnsi="Calibri" w:cs="Calibri"/>
                <w:b/>
                <w:bCs/>
                <w:color w:val="0F0F0F"/>
                <w:sz w:val="22"/>
                <w:szCs w:val="22"/>
              </w:rPr>
            </w:pPr>
            <w:ins w:id="1125" w:author="Arjan Kloosterboer" w:date="2017-09-21T14:47: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517413DD" w14:textId="77777777" w:rsidR="00B34EAC" w:rsidRDefault="00B34EAC" w:rsidP="00B34EAC">
            <w:pPr>
              <w:rPr>
                <w:ins w:id="1126" w:author="Arjan Kloosterboer" w:date="2017-09-21T14:47:00Z"/>
                <w:rFonts w:ascii="Calibri" w:hAnsi="Calibri" w:cs="Calibri"/>
                <w:color w:val="0F0F0F"/>
                <w:sz w:val="22"/>
                <w:szCs w:val="22"/>
              </w:rPr>
            </w:pPr>
            <w:ins w:id="1127" w:author="Arjan Kloosterboer" w:date="2017-09-21T14:47:00Z">
              <w:r>
                <w:rPr>
                  <w:rFonts w:ascii="Calibri" w:hAnsi="Calibri" w:cs="Calibri"/>
                  <w:color w:val="0F0F0F"/>
                  <w:sz w:val="22"/>
                  <w:szCs w:val="22"/>
                </w:rPr>
                <w:t>RSGB</w:t>
              </w:r>
            </w:ins>
          </w:p>
        </w:tc>
      </w:tr>
      <w:tr w:rsidR="00B34EAC" w14:paraId="4EEC7545" w14:textId="77777777" w:rsidTr="00B34EAC">
        <w:trPr>
          <w:trHeight w:hRule="exact" w:val="128"/>
          <w:ins w:id="1128"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242E38BA" w14:textId="77777777" w:rsidR="00B34EAC" w:rsidRDefault="00B34EAC" w:rsidP="00B34EAC">
            <w:pPr>
              <w:rPr>
                <w:ins w:id="1129"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C42EF8B" w14:textId="77777777" w:rsidR="00B34EAC" w:rsidRDefault="00B34EAC" w:rsidP="00B34EAC">
            <w:pPr>
              <w:rPr>
                <w:ins w:id="1130" w:author="Arjan Kloosterboer" w:date="2017-09-21T14:47:00Z"/>
                <w:rFonts w:ascii="Calibri" w:hAnsi="Calibri" w:cs="Calibri"/>
                <w:color w:val="0F0F0F"/>
                <w:sz w:val="22"/>
                <w:szCs w:val="22"/>
              </w:rPr>
            </w:pPr>
          </w:p>
        </w:tc>
      </w:tr>
      <w:tr w:rsidR="00B34EAC" w14:paraId="34BA81A3" w14:textId="77777777" w:rsidTr="00B34EAC">
        <w:trPr>
          <w:ins w:id="1131"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605BC6BC" w14:textId="77777777" w:rsidR="00B34EAC" w:rsidRDefault="00B34EAC" w:rsidP="00B34EAC">
            <w:pPr>
              <w:rPr>
                <w:ins w:id="1132" w:author="Arjan Kloosterboer" w:date="2017-09-21T14:47:00Z"/>
                <w:rFonts w:ascii="Calibri" w:hAnsi="Calibri" w:cs="Calibri"/>
                <w:b/>
                <w:bCs/>
                <w:color w:val="0F0F0F"/>
                <w:sz w:val="22"/>
                <w:szCs w:val="22"/>
              </w:rPr>
            </w:pPr>
            <w:ins w:id="1133" w:author="Arjan Kloosterboer" w:date="2017-09-21T14:47: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3BE3FF00" w14:textId="77777777" w:rsidR="00B34EAC" w:rsidRDefault="00B34EAC" w:rsidP="00B34EAC">
            <w:pPr>
              <w:rPr>
                <w:ins w:id="1134" w:author="Arjan Kloosterboer" w:date="2017-09-21T14:47:00Z"/>
                <w:rFonts w:ascii="Calibri" w:hAnsi="Calibri" w:cs="Calibri"/>
                <w:color w:val="0F0F0F"/>
                <w:sz w:val="22"/>
                <w:szCs w:val="22"/>
              </w:rPr>
            </w:pPr>
            <w:ins w:id="1135" w:author="Arjan Kloosterboer" w:date="2017-09-21T14:47:00Z">
              <w:r>
                <w:rPr>
                  <w:rFonts w:ascii="Calibri" w:hAnsi="Calibri" w:cs="Calibri"/>
                  <w:color w:val="0F0F0F"/>
                  <w:sz w:val="22"/>
                  <w:szCs w:val="22"/>
                </w:rPr>
                <w:t>1 april 2017</w:t>
              </w:r>
            </w:ins>
          </w:p>
        </w:tc>
      </w:tr>
      <w:tr w:rsidR="00B34EAC" w14:paraId="5BA2B0DA" w14:textId="77777777" w:rsidTr="00B34EAC">
        <w:trPr>
          <w:trHeight w:hRule="exact" w:val="128"/>
          <w:ins w:id="1136"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720C0D7F" w14:textId="77777777" w:rsidR="00B34EAC" w:rsidRDefault="00B34EAC" w:rsidP="00B34EAC">
            <w:pPr>
              <w:rPr>
                <w:ins w:id="1137"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36EC5AF" w14:textId="77777777" w:rsidR="00B34EAC" w:rsidRDefault="00B34EAC" w:rsidP="00B34EAC">
            <w:pPr>
              <w:rPr>
                <w:ins w:id="1138" w:author="Arjan Kloosterboer" w:date="2017-09-21T14:47:00Z"/>
                <w:rFonts w:ascii="Calibri" w:hAnsi="Calibri" w:cs="Calibri"/>
                <w:color w:val="0F0F0F"/>
                <w:sz w:val="22"/>
                <w:szCs w:val="22"/>
              </w:rPr>
            </w:pPr>
          </w:p>
        </w:tc>
      </w:tr>
      <w:tr w:rsidR="00B34EAC" w14:paraId="4FA74354" w14:textId="77777777" w:rsidTr="00B34EAC">
        <w:trPr>
          <w:trHeight w:hRule="exact" w:val="256"/>
          <w:ins w:id="1139"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0B6772B7" w14:textId="77777777" w:rsidR="00B34EAC" w:rsidRDefault="00B34EAC" w:rsidP="00B34EAC">
            <w:pPr>
              <w:rPr>
                <w:ins w:id="1140"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AA88FF4" w14:textId="77777777" w:rsidR="00B34EAC" w:rsidRDefault="00B34EAC" w:rsidP="00B34EAC">
            <w:pPr>
              <w:rPr>
                <w:ins w:id="1141" w:author="Arjan Kloosterboer" w:date="2017-09-21T14:47:00Z"/>
                <w:rFonts w:ascii="Calibri" w:hAnsi="Calibri" w:cs="Calibri"/>
                <w:color w:val="0F0F0F"/>
                <w:sz w:val="22"/>
                <w:szCs w:val="22"/>
              </w:rPr>
            </w:pPr>
          </w:p>
        </w:tc>
      </w:tr>
      <w:tr w:rsidR="00B34EAC" w14:paraId="76D1D03C" w14:textId="77777777" w:rsidTr="00B34EAC">
        <w:trPr>
          <w:ins w:id="1142"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5ECED67D" w14:textId="77777777" w:rsidR="00B34EAC" w:rsidRDefault="00B34EAC" w:rsidP="00B34EAC">
            <w:pPr>
              <w:rPr>
                <w:ins w:id="1143" w:author="Arjan Kloosterboer" w:date="2017-09-21T14:47:00Z"/>
                <w:rFonts w:ascii="Calibri" w:hAnsi="Calibri" w:cs="Calibri"/>
                <w:b/>
                <w:bCs/>
                <w:color w:val="0F0F0F"/>
                <w:sz w:val="22"/>
                <w:szCs w:val="22"/>
              </w:rPr>
            </w:pPr>
            <w:ins w:id="1144" w:author="Arjan Kloosterboer" w:date="2017-09-21T14:47: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4007659B" w14:textId="77777777" w:rsidR="00B34EAC" w:rsidRDefault="00B34EAC" w:rsidP="00B34EAC">
            <w:pPr>
              <w:rPr>
                <w:ins w:id="1145" w:author="Arjan Kloosterboer" w:date="2017-09-21T14:47:00Z"/>
                <w:rFonts w:ascii="Calibri" w:hAnsi="Calibri" w:cs="Calibri"/>
                <w:b/>
                <w:bCs/>
                <w:color w:val="0F0F0F"/>
                <w:sz w:val="22"/>
                <w:szCs w:val="22"/>
              </w:rPr>
            </w:pPr>
          </w:p>
        </w:tc>
      </w:tr>
      <w:tr w:rsidR="00B34EAC" w14:paraId="73D89D91" w14:textId="77777777" w:rsidTr="00B34EAC">
        <w:trPr>
          <w:ins w:id="1146" w:author="Arjan Kloosterboer" w:date="2017-09-21T14:47:00Z"/>
        </w:trPr>
        <w:tc>
          <w:tcPr>
            <w:tcW w:w="450" w:type="dxa"/>
            <w:tcBorders>
              <w:top w:val="nil"/>
              <w:left w:val="nil"/>
              <w:bottom w:val="nil"/>
              <w:right w:val="nil"/>
            </w:tcBorders>
            <w:tcMar>
              <w:top w:w="0" w:type="dxa"/>
              <w:left w:w="60" w:type="dxa"/>
              <w:bottom w:w="0" w:type="dxa"/>
              <w:right w:w="60" w:type="dxa"/>
            </w:tcMar>
          </w:tcPr>
          <w:p w14:paraId="6A2E8156" w14:textId="77777777" w:rsidR="00B34EAC" w:rsidRDefault="00B34EAC" w:rsidP="00B34EAC">
            <w:pPr>
              <w:rPr>
                <w:ins w:id="1147" w:author="Arjan Kloosterboer" w:date="2017-09-21T14:47:00Z"/>
                <w:rFonts w:ascii="Calibri" w:hAnsi="Calibri" w:cs="Calibri"/>
                <w:i/>
                <w:iCs/>
                <w:color w:val="0F0F0F"/>
                <w:sz w:val="22"/>
                <w:szCs w:val="22"/>
              </w:rPr>
            </w:pPr>
            <w:bookmarkStart w:id="1148" w:name="BKM_C2AA7DAB_9464_45A3_A97C_1FFD429169FB"/>
          </w:p>
        </w:tc>
        <w:tc>
          <w:tcPr>
            <w:tcW w:w="2790" w:type="dxa"/>
            <w:gridSpan w:val="2"/>
            <w:tcBorders>
              <w:top w:val="nil"/>
              <w:left w:val="nil"/>
              <w:bottom w:val="nil"/>
              <w:right w:val="nil"/>
            </w:tcBorders>
            <w:tcMar>
              <w:top w:w="0" w:type="dxa"/>
              <w:left w:w="60" w:type="dxa"/>
              <w:bottom w:w="0" w:type="dxa"/>
              <w:right w:w="60" w:type="dxa"/>
            </w:tcMar>
          </w:tcPr>
          <w:p w14:paraId="15249DAE" w14:textId="77777777" w:rsidR="00B34EAC" w:rsidRDefault="00B34EAC" w:rsidP="00B34EAC">
            <w:pPr>
              <w:rPr>
                <w:ins w:id="1149" w:author="Arjan Kloosterboer" w:date="2017-09-21T14:47:00Z"/>
                <w:rFonts w:ascii="Calibri" w:hAnsi="Calibri" w:cs="Calibri"/>
                <w:color w:val="0F0F0F"/>
                <w:sz w:val="22"/>
                <w:szCs w:val="22"/>
              </w:rPr>
            </w:pPr>
            <w:ins w:id="1150" w:author="Arjan Kloosterboer" w:date="2017-09-21T14:47: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38C1E318" w14:textId="77777777" w:rsidR="00B34EAC" w:rsidRDefault="00B34EAC" w:rsidP="00B34EAC">
            <w:pPr>
              <w:rPr>
                <w:ins w:id="1151" w:author="Arjan Kloosterboer" w:date="2017-09-21T14:47:00Z"/>
                <w:rFonts w:ascii="Calibri" w:hAnsi="Calibri" w:cs="Calibri"/>
                <w:color w:val="0F0F0F"/>
                <w:sz w:val="22"/>
                <w:szCs w:val="22"/>
              </w:rPr>
            </w:pPr>
            <w:ins w:id="1152" w:author="Arjan Kloosterboer" w:date="2017-09-21T14:47: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0131E31E" w14:textId="77777777" w:rsidR="00B34EAC" w:rsidRDefault="00B34EAC" w:rsidP="00B34EAC">
            <w:pPr>
              <w:rPr>
                <w:ins w:id="1153" w:author="Arjan Kloosterboer" w:date="2017-09-21T14:47:00Z"/>
                <w:rFonts w:ascii="Calibri" w:hAnsi="Calibri" w:cs="Calibri"/>
                <w:color w:val="0F0F0F"/>
                <w:sz w:val="22"/>
                <w:szCs w:val="22"/>
              </w:rPr>
            </w:pPr>
            <w:ins w:id="1154" w:author="Arjan Kloosterboer" w:date="2017-09-21T14:47: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71E2AFBE" w14:textId="77777777" w:rsidR="00B34EAC" w:rsidRDefault="00B34EAC" w:rsidP="00B34EAC">
            <w:pPr>
              <w:rPr>
                <w:ins w:id="1155" w:author="Arjan Kloosterboer" w:date="2017-09-21T14:47:00Z"/>
                <w:rFonts w:ascii="Calibri" w:hAnsi="Calibri" w:cs="Calibri"/>
                <w:i/>
                <w:iCs/>
                <w:color w:val="0F0F0F"/>
                <w:sz w:val="22"/>
                <w:szCs w:val="22"/>
              </w:rPr>
            </w:pPr>
            <w:ins w:id="1156" w:author="Arjan Kloosterboer" w:date="2017-09-21T14:47:00Z">
              <w:r>
                <w:rPr>
                  <w:rFonts w:ascii="Calibri" w:hAnsi="Calibri" w:cs="Calibri"/>
                  <w:i/>
                  <w:iCs/>
                  <w:color w:val="0F0F0F"/>
                  <w:sz w:val="22"/>
                  <w:szCs w:val="22"/>
                </w:rPr>
                <w:t>Kardi-</w:t>
              </w:r>
            </w:ins>
          </w:p>
          <w:p w14:paraId="207CEE8F" w14:textId="77777777" w:rsidR="00B34EAC" w:rsidRDefault="00B34EAC" w:rsidP="00B34EAC">
            <w:pPr>
              <w:rPr>
                <w:ins w:id="1157" w:author="Arjan Kloosterboer" w:date="2017-09-21T14:47:00Z"/>
                <w:rFonts w:ascii="Calibri" w:hAnsi="Calibri" w:cs="Calibri"/>
                <w:color w:val="0F0F0F"/>
                <w:sz w:val="22"/>
                <w:szCs w:val="22"/>
              </w:rPr>
            </w:pPr>
            <w:ins w:id="1158" w:author="Arjan Kloosterboer" w:date="2017-09-21T14:47:00Z">
              <w:r>
                <w:rPr>
                  <w:rFonts w:ascii="Calibri" w:hAnsi="Calibri" w:cs="Calibri"/>
                  <w:i/>
                  <w:iCs/>
                  <w:color w:val="0F0F0F"/>
                  <w:sz w:val="22"/>
                  <w:szCs w:val="22"/>
                </w:rPr>
                <w:t>naliteit</w:t>
              </w:r>
            </w:ins>
          </w:p>
        </w:tc>
      </w:tr>
      <w:tr w:rsidR="00B34EAC" w14:paraId="6B48EE8E" w14:textId="77777777" w:rsidTr="00B34EAC">
        <w:trPr>
          <w:ins w:id="1159" w:author="Arjan Kloosterboer" w:date="2017-09-21T14:47:00Z"/>
        </w:trPr>
        <w:tc>
          <w:tcPr>
            <w:tcW w:w="450" w:type="dxa"/>
            <w:tcBorders>
              <w:top w:val="nil"/>
              <w:left w:val="nil"/>
              <w:bottom w:val="nil"/>
              <w:right w:val="nil"/>
            </w:tcBorders>
            <w:tcMar>
              <w:top w:w="0" w:type="dxa"/>
              <w:left w:w="60" w:type="dxa"/>
              <w:bottom w:w="0" w:type="dxa"/>
              <w:right w:w="60" w:type="dxa"/>
            </w:tcMar>
          </w:tcPr>
          <w:p w14:paraId="5821B7AA" w14:textId="77777777" w:rsidR="00B34EAC" w:rsidRDefault="00B34EAC" w:rsidP="00B34EAC">
            <w:pPr>
              <w:rPr>
                <w:ins w:id="1160" w:author="Arjan Kloosterboer" w:date="2017-09-21T14:47: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208FD57E" w14:textId="77777777" w:rsidR="00B34EAC" w:rsidRDefault="00B34EAC" w:rsidP="00B34EAC">
            <w:pPr>
              <w:rPr>
                <w:ins w:id="1161" w:author="Arjan Kloosterboer" w:date="2017-09-21T14:47:00Z"/>
                <w:rFonts w:ascii="Calibri" w:hAnsi="Calibri" w:cs="Calibri"/>
                <w:color w:val="0F0F0F"/>
                <w:sz w:val="22"/>
                <w:szCs w:val="22"/>
              </w:rPr>
            </w:pPr>
            <w:ins w:id="1162" w:author="Arjan Kloosterboer" w:date="2017-09-21T14:47:00Z">
              <w:r>
                <w:rPr>
                  <w:rFonts w:ascii="Calibri" w:hAnsi="Calibri" w:cs="Calibri"/>
                  <w:color w:val="0F0F0F"/>
                  <w:sz w:val="22"/>
                  <w:szCs w:val="22"/>
                </w:rPr>
                <w:t>Identificatie functioneel gebied</w:t>
              </w:r>
            </w:ins>
          </w:p>
        </w:tc>
        <w:tc>
          <w:tcPr>
            <w:tcW w:w="4230" w:type="dxa"/>
            <w:tcBorders>
              <w:top w:val="nil"/>
              <w:left w:val="nil"/>
              <w:bottom w:val="nil"/>
              <w:right w:val="nil"/>
            </w:tcBorders>
            <w:tcMar>
              <w:top w:w="0" w:type="dxa"/>
              <w:left w:w="60" w:type="dxa"/>
              <w:bottom w:w="0" w:type="dxa"/>
              <w:right w:w="60" w:type="dxa"/>
            </w:tcMar>
          </w:tcPr>
          <w:p w14:paraId="48FE095B" w14:textId="77777777" w:rsidR="00B34EAC" w:rsidRDefault="00B34EAC" w:rsidP="00B34EAC">
            <w:pPr>
              <w:rPr>
                <w:ins w:id="1163"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4B9C5F1" w14:textId="77777777" w:rsidR="00B34EAC" w:rsidRDefault="00B34EAC" w:rsidP="00B34EAC">
            <w:pPr>
              <w:rPr>
                <w:ins w:id="1164"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5EB9F3D" w14:textId="77777777" w:rsidR="00B34EAC" w:rsidRDefault="00B34EAC" w:rsidP="00B34EAC">
            <w:pPr>
              <w:rPr>
                <w:ins w:id="1165" w:author="Arjan Kloosterboer" w:date="2017-09-21T14:47:00Z"/>
                <w:rFonts w:ascii="Calibri" w:hAnsi="Calibri" w:cs="Calibri"/>
                <w:color w:val="0F0F0F"/>
                <w:sz w:val="22"/>
                <w:szCs w:val="22"/>
              </w:rPr>
            </w:pPr>
            <w:ins w:id="1166" w:author="Arjan Kloosterboer" w:date="2017-09-21T14:47:00Z">
              <w:r>
                <w:rPr>
                  <w:rFonts w:ascii="Calibri" w:hAnsi="Calibri" w:cs="Calibri"/>
                  <w:color w:val="0F0F0F"/>
                  <w:sz w:val="22"/>
                  <w:szCs w:val="22"/>
                </w:rPr>
                <w:t>1 - 1</w:t>
              </w:r>
            </w:ins>
          </w:p>
        </w:tc>
        <w:bookmarkEnd w:id="1148"/>
      </w:tr>
      <w:tr w:rsidR="00B34EAC" w14:paraId="280D596F" w14:textId="77777777" w:rsidTr="00B34EAC">
        <w:trPr>
          <w:ins w:id="1167" w:author="Arjan Kloosterboer" w:date="2017-09-21T14:47:00Z"/>
        </w:trPr>
        <w:tc>
          <w:tcPr>
            <w:tcW w:w="450" w:type="dxa"/>
            <w:tcBorders>
              <w:top w:val="nil"/>
              <w:left w:val="nil"/>
              <w:bottom w:val="nil"/>
              <w:right w:val="nil"/>
            </w:tcBorders>
            <w:tcMar>
              <w:top w:w="0" w:type="dxa"/>
              <w:left w:w="60" w:type="dxa"/>
              <w:bottom w:w="0" w:type="dxa"/>
              <w:right w:w="60" w:type="dxa"/>
            </w:tcMar>
          </w:tcPr>
          <w:p w14:paraId="67F4A01D" w14:textId="77777777" w:rsidR="00B34EAC" w:rsidRDefault="00B34EAC" w:rsidP="00B34EAC">
            <w:pPr>
              <w:rPr>
                <w:ins w:id="1168" w:author="Arjan Kloosterboer" w:date="2017-09-21T14:47:00Z"/>
                <w:rFonts w:ascii="Calibri" w:hAnsi="Calibri" w:cs="Calibri"/>
                <w:color w:val="0F0F0F"/>
                <w:sz w:val="22"/>
                <w:szCs w:val="22"/>
              </w:rPr>
            </w:pPr>
            <w:bookmarkStart w:id="1169" w:name="BKM_FE11B0B7_65C7_4D34_BFF6_E02EBBA8CC8D"/>
          </w:p>
        </w:tc>
        <w:tc>
          <w:tcPr>
            <w:tcW w:w="2790" w:type="dxa"/>
            <w:gridSpan w:val="2"/>
            <w:tcBorders>
              <w:top w:val="nil"/>
              <w:left w:val="nil"/>
              <w:bottom w:val="nil"/>
              <w:right w:val="nil"/>
            </w:tcBorders>
            <w:tcMar>
              <w:top w:w="0" w:type="dxa"/>
              <w:left w:w="60" w:type="dxa"/>
              <w:bottom w:w="0" w:type="dxa"/>
              <w:right w:w="60" w:type="dxa"/>
            </w:tcMar>
          </w:tcPr>
          <w:p w14:paraId="2EAF7358" w14:textId="77777777" w:rsidR="00B34EAC" w:rsidRDefault="00B34EAC" w:rsidP="00B34EAC">
            <w:pPr>
              <w:rPr>
                <w:ins w:id="1170" w:author="Arjan Kloosterboer" w:date="2017-09-21T14:47:00Z"/>
                <w:rFonts w:ascii="Calibri" w:hAnsi="Calibri" w:cs="Calibri"/>
                <w:color w:val="0F0F0F"/>
                <w:sz w:val="22"/>
                <w:szCs w:val="22"/>
              </w:rPr>
            </w:pPr>
            <w:ins w:id="1171" w:author="Arjan Kloosterboer" w:date="2017-09-21T14:47:00Z">
              <w:r>
                <w:rPr>
                  <w:rFonts w:ascii="Calibri" w:hAnsi="Calibri" w:cs="Calibri"/>
                  <w:color w:val="0F0F0F"/>
                  <w:sz w:val="22"/>
                  <w:szCs w:val="22"/>
                </w:rPr>
                <w:t>Geometrie functioneel gebied</w:t>
              </w:r>
            </w:ins>
          </w:p>
        </w:tc>
        <w:tc>
          <w:tcPr>
            <w:tcW w:w="4230" w:type="dxa"/>
            <w:tcBorders>
              <w:top w:val="nil"/>
              <w:left w:val="nil"/>
              <w:bottom w:val="nil"/>
              <w:right w:val="nil"/>
            </w:tcBorders>
            <w:tcMar>
              <w:top w:w="0" w:type="dxa"/>
              <w:left w:w="60" w:type="dxa"/>
              <w:bottom w:w="0" w:type="dxa"/>
              <w:right w:w="60" w:type="dxa"/>
            </w:tcMar>
          </w:tcPr>
          <w:p w14:paraId="1BE8C5A5" w14:textId="77777777" w:rsidR="00B34EAC" w:rsidRDefault="00B34EAC" w:rsidP="00B34EAC">
            <w:pPr>
              <w:rPr>
                <w:ins w:id="1172"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BF31A24" w14:textId="77777777" w:rsidR="00B34EAC" w:rsidRDefault="00B34EAC" w:rsidP="00B34EAC">
            <w:pPr>
              <w:rPr>
                <w:ins w:id="1173"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83EB0B1" w14:textId="77777777" w:rsidR="00B34EAC" w:rsidRDefault="00B34EAC" w:rsidP="00B34EAC">
            <w:pPr>
              <w:rPr>
                <w:ins w:id="1174" w:author="Arjan Kloosterboer" w:date="2017-09-21T14:47:00Z"/>
                <w:rFonts w:ascii="Calibri" w:hAnsi="Calibri" w:cs="Calibri"/>
                <w:color w:val="0F0F0F"/>
                <w:sz w:val="22"/>
                <w:szCs w:val="22"/>
              </w:rPr>
            </w:pPr>
            <w:ins w:id="1175" w:author="Arjan Kloosterboer" w:date="2017-09-21T14:47:00Z">
              <w:r>
                <w:rPr>
                  <w:rFonts w:ascii="Calibri" w:hAnsi="Calibri" w:cs="Calibri"/>
                  <w:color w:val="0F0F0F"/>
                  <w:sz w:val="22"/>
                  <w:szCs w:val="22"/>
                </w:rPr>
                <w:t>1 - 1</w:t>
              </w:r>
            </w:ins>
          </w:p>
        </w:tc>
        <w:bookmarkEnd w:id="1169"/>
      </w:tr>
      <w:tr w:rsidR="00B34EAC" w14:paraId="56FE2EEA" w14:textId="77777777" w:rsidTr="00B34EAC">
        <w:trPr>
          <w:ins w:id="1176" w:author="Arjan Kloosterboer" w:date="2017-09-21T14:47:00Z"/>
        </w:trPr>
        <w:tc>
          <w:tcPr>
            <w:tcW w:w="450" w:type="dxa"/>
            <w:tcBorders>
              <w:top w:val="nil"/>
              <w:left w:val="nil"/>
              <w:bottom w:val="nil"/>
              <w:right w:val="nil"/>
            </w:tcBorders>
            <w:tcMar>
              <w:top w:w="0" w:type="dxa"/>
              <w:left w:w="60" w:type="dxa"/>
              <w:bottom w:w="0" w:type="dxa"/>
              <w:right w:w="60" w:type="dxa"/>
            </w:tcMar>
          </w:tcPr>
          <w:p w14:paraId="232CB6B7" w14:textId="77777777" w:rsidR="00B34EAC" w:rsidRDefault="00B34EAC" w:rsidP="00B34EAC">
            <w:pPr>
              <w:rPr>
                <w:ins w:id="1177" w:author="Arjan Kloosterboer" w:date="2017-09-21T14:47:00Z"/>
                <w:rFonts w:ascii="Calibri" w:hAnsi="Calibri" w:cs="Calibri"/>
                <w:color w:val="0F0F0F"/>
                <w:sz w:val="22"/>
                <w:szCs w:val="22"/>
              </w:rPr>
            </w:pPr>
            <w:bookmarkStart w:id="1178" w:name="BKM_41925CBB_F954_4496_8402_C612360AB2FF"/>
          </w:p>
        </w:tc>
        <w:tc>
          <w:tcPr>
            <w:tcW w:w="2790" w:type="dxa"/>
            <w:gridSpan w:val="2"/>
            <w:tcBorders>
              <w:top w:val="nil"/>
              <w:left w:val="nil"/>
              <w:bottom w:val="nil"/>
              <w:right w:val="nil"/>
            </w:tcBorders>
            <w:tcMar>
              <w:top w:w="0" w:type="dxa"/>
              <w:left w:w="60" w:type="dxa"/>
              <w:bottom w:w="0" w:type="dxa"/>
              <w:right w:w="60" w:type="dxa"/>
            </w:tcMar>
          </w:tcPr>
          <w:p w14:paraId="056A5796" w14:textId="77777777" w:rsidR="00B34EAC" w:rsidRDefault="00B34EAC" w:rsidP="00B34EAC">
            <w:pPr>
              <w:rPr>
                <w:ins w:id="1179" w:author="Arjan Kloosterboer" w:date="2017-09-21T14:47:00Z"/>
                <w:rFonts w:ascii="Calibri" w:hAnsi="Calibri" w:cs="Calibri"/>
                <w:color w:val="0F0F0F"/>
                <w:sz w:val="22"/>
                <w:szCs w:val="22"/>
              </w:rPr>
            </w:pPr>
            <w:ins w:id="1180" w:author="Arjan Kloosterboer" w:date="2017-09-21T14:47:00Z">
              <w:r>
                <w:rPr>
                  <w:rFonts w:ascii="Calibri" w:hAnsi="Calibri" w:cs="Calibri"/>
                  <w:color w:val="0F0F0F"/>
                  <w:sz w:val="22"/>
                  <w:szCs w:val="22"/>
                </w:rPr>
                <w:t>Naam functioneel gebied</w:t>
              </w:r>
            </w:ins>
          </w:p>
        </w:tc>
        <w:tc>
          <w:tcPr>
            <w:tcW w:w="4230" w:type="dxa"/>
            <w:tcBorders>
              <w:top w:val="nil"/>
              <w:left w:val="nil"/>
              <w:bottom w:val="nil"/>
              <w:right w:val="nil"/>
            </w:tcBorders>
            <w:tcMar>
              <w:top w:w="0" w:type="dxa"/>
              <w:left w:w="60" w:type="dxa"/>
              <w:bottom w:w="0" w:type="dxa"/>
              <w:right w:w="60" w:type="dxa"/>
            </w:tcMar>
          </w:tcPr>
          <w:p w14:paraId="5BAEC572" w14:textId="77777777" w:rsidR="00B34EAC" w:rsidRDefault="00B34EAC" w:rsidP="00B34EAC">
            <w:pPr>
              <w:rPr>
                <w:ins w:id="1181"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AD989D8" w14:textId="77777777" w:rsidR="00B34EAC" w:rsidRDefault="00B34EAC" w:rsidP="00B34EAC">
            <w:pPr>
              <w:rPr>
                <w:ins w:id="1182"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689FEBB" w14:textId="77777777" w:rsidR="00B34EAC" w:rsidRDefault="00B34EAC" w:rsidP="00B34EAC">
            <w:pPr>
              <w:rPr>
                <w:ins w:id="1183" w:author="Arjan Kloosterboer" w:date="2017-09-21T14:47:00Z"/>
                <w:rFonts w:ascii="Calibri" w:hAnsi="Calibri" w:cs="Calibri"/>
                <w:color w:val="0F0F0F"/>
                <w:sz w:val="22"/>
                <w:szCs w:val="22"/>
              </w:rPr>
            </w:pPr>
            <w:ins w:id="1184" w:author="Arjan Kloosterboer" w:date="2017-09-21T14:47:00Z">
              <w:r>
                <w:rPr>
                  <w:rFonts w:ascii="Calibri" w:hAnsi="Calibri" w:cs="Calibri"/>
                  <w:color w:val="0F0F0F"/>
                  <w:sz w:val="22"/>
                  <w:szCs w:val="22"/>
                </w:rPr>
                <w:t>0 - 1</w:t>
              </w:r>
            </w:ins>
          </w:p>
        </w:tc>
        <w:bookmarkEnd w:id="1178"/>
      </w:tr>
      <w:tr w:rsidR="00B34EAC" w14:paraId="3C637BA1" w14:textId="77777777" w:rsidTr="00B34EAC">
        <w:trPr>
          <w:ins w:id="1185" w:author="Arjan Kloosterboer" w:date="2017-09-21T14:47:00Z"/>
        </w:trPr>
        <w:tc>
          <w:tcPr>
            <w:tcW w:w="450" w:type="dxa"/>
            <w:tcBorders>
              <w:top w:val="nil"/>
              <w:left w:val="nil"/>
              <w:bottom w:val="nil"/>
              <w:right w:val="nil"/>
            </w:tcBorders>
            <w:tcMar>
              <w:top w:w="0" w:type="dxa"/>
              <w:left w:w="60" w:type="dxa"/>
              <w:bottom w:w="0" w:type="dxa"/>
              <w:right w:w="60" w:type="dxa"/>
            </w:tcMar>
          </w:tcPr>
          <w:p w14:paraId="705A9ED2" w14:textId="77777777" w:rsidR="00B34EAC" w:rsidRDefault="00B34EAC" w:rsidP="00B34EAC">
            <w:pPr>
              <w:rPr>
                <w:ins w:id="1186" w:author="Arjan Kloosterboer" w:date="2017-09-21T14:47:00Z"/>
                <w:rFonts w:ascii="Calibri" w:hAnsi="Calibri" w:cs="Calibri"/>
                <w:color w:val="0F0F0F"/>
                <w:sz w:val="22"/>
                <w:szCs w:val="22"/>
              </w:rPr>
            </w:pPr>
            <w:bookmarkStart w:id="1187" w:name="BKM_C6B73639_2830_41F7_931E_D84D9F7D693A"/>
          </w:p>
        </w:tc>
        <w:tc>
          <w:tcPr>
            <w:tcW w:w="2790" w:type="dxa"/>
            <w:gridSpan w:val="2"/>
            <w:tcBorders>
              <w:top w:val="nil"/>
              <w:left w:val="nil"/>
              <w:bottom w:val="nil"/>
              <w:right w:val="nil"/>
            </w:tcBorders>
            <w:tcMar>
              <w:top w:w="0" w:type="dxa"/>
              <w:left w:w="60" w:type="dxa"/>
              <w:bottom w:w="0" w:type="dxa"/>
              <w:right w:w="60" w:type="dxa"/>
            </w:tcMar>
          </w:tcPr>
          <w:p w14:paraId="5F8BD9FE" w14:textId="77777777" w:rsidR="00B34EAC" w:rsidRDefault="00B34EAC" w:rsidP="00B34EAC">
            <w:pPr>
              <w:rPr>
                <w:ins w:id="1188" w:author="Arjan Kloosterboer" w:date="2017-09-21T14:47:00Z"/>
                <w:rFonts w:ascii="Calibri" w:hAnsi="Calibri" w:cs="Calibri"/>
                <w:color w:val="0F0F0F"/>
                <w:sz w:val="22"/>
                <w:szCs w:val="22"/>
              </w:rPr>
            </w:pPr>
            <w:ins w:id="1189" w:author="Arjan Kloosterboer" w:date="2017-09-21T14:47:00Z">
              <w:r>
                <w:rPr>
                  <w:rFonts w:ascii="Calibri" w:hAnsi="Calibri" w:cs="Calibri"/>
                  <w:color w:val="0F0F0F"/>
                  <w:sz w:val="22"/>
                  <w:szCs w:val="22"/>
                </w:rPr>
                <w:t>Datum begin geldigheid functioneel gebied</w:t>
              </w:r>
            </w:ins>
          </w:p>
        </w:tc>
        <w:tc>
          <w:tcPr>
            <w:tcW w:w="4230" w:type="dxa"/>
            <w:tcBorders>
              <w:top w:val="nil"/>
              <w:left w:val="nil"/>
              <w:bottom w:val="nil"/>
              <w:right w:val="nil"/>
            </w:tcBorders>
            <w:tcMar>
              <w:top w:w="0" w:type="dxa"/>
              <w:left w:w="60" w:type="dxa"/>
              <w:bottom w:w="0" w:type="dxa"/>
              <w:right w:w="60" w:type="dxa"/>
            </w:tcMar>
          </w:tcPr>
          <w:p w14:paraId="1336E148" w14:textId="77777777" w:rsidR="00B34EAC" w:rsidRDefault="00B34EAC" w:rsidP="00B34EAC">
            <w:pPr>
              <w:rPr>
                <w:ins w:id="1190"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B6D523C" w14:textId="77777777" w:rsidR="00B34EAC" w:rsidRDefault="00B34EAC" w:rsidP="00B34EAC">
            <w:pPr>
              <w:rPr>
                <w:ins w:id="1191"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BF8A1C9" w14:textId="77777777" w:rsidR="00B34EAC" w:rsidRDefault="00B34EAC" w:rsidP="00B34EAC">
            <w:pPr>
              <w:rPr>
                <w:ins w:id="1192" w:author="Arjan Kloosterboer" w:date="2017-09-21T14:47:00Z"/>
                <w:rFonts w:ascii="Calibri" w:hAnsi="Calibri" w:cs="Calibri"/>
                <w:color w:val="0F0F0F"/>
                <w:sz w:val="22"/>
                <w:szCs w:val="22"/>
              </w:rPr>
            </w:pPr>
            <w:ins w:id="1193" w:author="Arjan Kloosterboer" w:date="2017-09-21T14:47:00Z">
              <w:r>
                <w:rPr>
                  <w:rFonts w:ascii="Calibri" w:hAnsi="Calibri" w:cs="Calibri"/>
                  <w:color w:val="0F0F0F"/>
                  <w:sz w:val="22"/>
                  <w:szCs w:val="22"/>
                </w:rPr>
                <w:t>1 - 1</w:t>
              </w:r>
            </w:ins>
          </w:p>
        </w:tc>
        <w:bookmarkEnd w:id="1187"/>
      </w:tr>
      <w:tr w:rsidR="00B34EAC" w14:paraId="71D6169F" w14:textId="77777777" w:rsidTr="00B34EAC">
        <w:trPr>
          <w:ins w:id="1194" w:author="Arjan Kloosterboer" w:date="2017-09-21T14:47:00Z"/>
        </w:trPr>
        <w:tc>
          <w:tcPr>
            <w:tcW w:w="450" w:type="dxa"/>
            <w:tcBorders>
              <w:top w:val="nil"/>
              <w:left w:val="nil"/>
              <w:bottom w:val="nil"/>
              <w:right w:val="nil"/>
            </w:tcBorders>
            <w:tcMar>
              <w:top w:w="0" w:type="dxa"/>
              <w:left w:w="60" w:type="dxa"/>
              <w:bottom w:w="0" w:type="dxa"/>
              <w:right w:w="60" w:type="dxa"/>
            </w:tcMar>
          </w:tcPr>
          <w:p w14:paraId="4F8AA0A3" w14:textId="77777777" w:rsidR="00B34EAC" w:rsidRDefault="00B34EAC" w:rsidP="00B34EAC">
            <w:pPr>
              <w:rPr>
                <w:ins w:id="1195" w:author="Arjan Kloosterboer" w:date="2017-09-21T14:47:00Z"/>
                <w:rFonts w:ascii="Calibri" w:hAnsi="Calibri" w:cs="Calibri"/>
                <w:color w:val="0F0F0F"/>
                <w:sz w:val="22"/>
                <w:szCs w:val="22"/>
              </w:rPr>
            </w:pPr>
            <w:bookmarkStart w:id="1196" w:name="BKM_4F15F732_6215_4905_BC9F_DD7240520356"/>
          </w:p>
        </w:tc>
        <w:tc>
          <w:tcPr>
            <w:tcW w:w="2790" w:type="dxa"/>
            <w:gridSpan w:val="2"/>
            <w:tcBorders>
              <w:top w:val="nil"/>
              <w:left w:val="nil"/>
              <w:bottom w:val="nil"/>
              <w:right w:val="nil"/>
            </w:tcBorders>
            <w:tcMar>
              <w:top w:w="0" w:type="dxa"/>
              <w:left w:w="60" w:type="dxa"/>
              <w:bottom w:w="0" w:type="dxa"/>
              <w:right w:w="60" w:type="dxa"/>
            </w:tcMar>
          </w:tcPr>
          <w:p w14:paraId="14415C31" w14:textId="77777777" w:rsidR="00B34EAC" w:rsidRDefault="00B34EAC" w:rsidP="00B34EAC">
            <w:pPr>
              <w:rPr>
                <w:ins w:id="1197" w:author="Arjan Kloosterboer" w:date="2017-09-21T14:47:00Z"/>
                <w:rFonts w:ascii="Calibri" w:hAnsi="Calibri" w:cs="Calibri"/>
                <w:color w:val="0F0F0F"/>
                <w:sz w:val="22"/>
                <w:szCs w:val="22"/>
              </w:rPr>
            </w:pPr>
            <w:ins w:id="1198" w:author="Arjan Kloosterboer" w:date="2017-09-21T14:47:00Z">
              <w:r>
                <w:rPr>
                  <w:rFonts w:ascii="Calibri" w:hAnsi="Calibri" w:cs="Calibri"/>
                  <w:color w:val="0F0F0F"/>
                  <w:sz w:val="22"/>
                  <w:szCs w:val="22"/>
                </w:rPr>
                <w:t>Datum einde geldigheid functioneel gebied</w:t>
              </w:r>
            </w:ins>
          </w:p>
        </w:tc>
        <w:tc>
          <w:tcPr>
            <w:tcW w:w="4230" w:type="dxa"/>
            <w:tcBorders>
              <w:top w:val="nil"/>
              <w:left w:val="nil"/>
              <w:bottom w:val="nil"/>
              <w:right w:val="nil"/>
            </w:tcBorders>
            <w:tcMar>
              <w:top w:w="0" w:type="dxa"/>
              <w:left w:w="60" w:type="dxa"/>
              <w:bottom w:w="0" w:type="dxa"/>
              <w:right w:w="60" w:type="dxa"/>
            </w:tcMar>
          </w:tcPr>
          <w:p w14:paraId="2A7A8883" w14:textId="77777777" w:rsidR="00B34EAC" w:rsidRDefault="00B34EAC" w:rsidP="00B34EAC">
            <w:pPr>
              <w:rPr>
                <w:ins w:id="1199"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9D3D2B8" w14:textId="77777777" w:rsidR="00B34EAC" w:rsidRDefault="00B34EAC" w:rsidP="00B34EAC">
            <w:pPr>
              <w:rPr>
                <w:ins w:id="1200"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E47C17A" w14:textId="77777777" w:rsidR="00B34EAC" w:rsidRDefault="00B34EAC" w:rsidP="00B34EAC">
            <w:pPr>
              <w:rPr>
                <w:ins w:id="1201" w:author="Arjan Kloosterboer" w:date="2017-09-21T14:47:00Z"/>
                <w:rFonts w:ascii="Calibri" w:hAnsi="Calibri" w:cs="Calibri"/>
                <w:color w:val="0F0F0F"/>
                <w:sz w:val="22"/>
                <w:szCs w:val="22"/>
              </w:rPr>
            </w:pPr>
            <w:ins w:id="1202" w:author="Arjan Kloosterboer" w:date="2017-09-21T14:47:00Z">
              <w:r>
                <w:rPr>
                  <w:rFonts w:ascii="Calibri" w:hAnsi="Calibri" w:cs="Calibri"/>
                  <w:color w:val="0F0F0F"/>
                  <w:sz w:val="22"/>
                  <w:szCs w:val="22"/>
                </w:rPr>
                <w:t>0 - 1</w:t>
              </w:r>
            </w:ins>
          </w:p>
        </w:tc>
        <w:bookmarkEnd w:id="1196"/>
      </w:tr>
    </w:tbl>
    <w:p w14:paraId="3D2EBF88" w14:textId="77777777" w:rsidR="00B34EAC" w:rsidRDefault="00B34EAC" w:rsidP="00B34EAC">
      <w:pPr>
        <w:rPr>
          <w:ins w:id="1203" w:author="Arjan Kloosterboer" w:date="2017-09-21T14:4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34EAC" w14:paraId="733CE192" w14:textId="77777777" w:rsidTr="00B34EAC">
        <w:trPr>
          <w:ins w:id="1204" w:author="Arjan Kloosterboer" w:date="2017-09-21T14:47:00Z"/>
        </w:trPr>
        <w:tc>
          <w:tcPr>
            <w:tcW w:w="9360" w:type="dxa"/>
            <w:gridSpan w:val="3"/>
            <w:tcBorders>
              <w:top w:val="nil"/>
              <w:left w:val="nil"/>
              <w:bottom w:val="nil"/>
              <w:right w:val="nil"/>
            </w:tcBorders>
            <w:tcMar>
              <w:top w:w="0" w:type="dxa"/>
              <w:left w:w="60" w:type="dxa"/>
              <w:bottom w:w="0" w:type="dxa"/>
              <w:right w:w="60" w:type="dxa"/>
            </w:tcMar>
          </w:tcPr>
          <w:p w14:paraId="4576A24B" w14:textId="77777777" w:rsidR="00B34EAC" w:rsidRDefault="00B34EAC" w:rsidP="00B34EAC">
            <w:pPr>
              <w:rPr>
                <w:ins w:id="1205" w:author="Arjan Kloosterboer" w:date="2017-09-21T14:47:00Z"/>
                <w:rFonts w:ascii="Calibri" w:hAnsi="Calibri" w:cs="Calibri"/>
                <w:color w:val="0F0F0F"/>
                <w:sz w:val="22"/>
                <w:szCs w:val="22"/>
              </w:rPr>
            </w:pPr>
            <w:ins w:id="1206" w:author="Arjan Kloosterboer" w:date="2017-09-21T14:47:00Z">
              <w:r>
                <w:rPr>
                  <w:rFonts w:ascii="Calibri" w:hAnsi="Calibri" w:cs="Calibri"/>
                  <w:b/>
                  <w:bCs/>
                  <w:color w:val="0F0F0F"/>
                  <w:sz w:val="22"/>
                  <w:szCs w:val="22"/>
                </w:rPr>
                <w:t>Overzicht relaties</w:t>
              </w:r>
            </w:ins>
          </w:p>
        </w:tc>
      </w:tr>
      <w:tr w:rsidR="00B34EAC" w14:paraId="3B1E3107" w14:textId="77777777" w:rsidTr="00B34EAC">
        <w:trPr>
          <w:ins w:id="1207" w:author="Arjan Kloosterboer" w:date="2017-09-21T14:47:00Z"/>
        </w:trPr>
        <w:tc>
          <w:tcPr>
            <w:tcW w:w="450" w:type="dxa"/>
            <w:tcBorders>
              <w:top w:val="nil"/>
              <w:left w:val="nil"/>
              <w:bottom w:val="nil"/>
              <w:right w:val="nil"/>
            </w:tcBorders>
            <w:tcMar>
              <w:top w:w="0" w:type="dxa"/>
              <w:left w:w="60" w:type="dxa"/>
              <w:bottom w:w="0" w:type="dxa"/>
              <w:right w:w="60" w:type="dxa"/>
            </w:tcMar>
          </w:tcPr>
          <w:p w14:paraId="01A6A570" w14:textId="77777777" w:rsidR="00B34EAC" w:rsidRDefault="00B34EAC" w:rsidP="00B34EAC">
            <w:pPr>
              <w:rPr>
                <w:ins w:id="1208" w:author="Arjan Kloosterboer" w:date="2017-09-21T14:47: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712575DA" w14:textId="77777777" w:rsidR="00B34EAC" w:rsidRDefault="00B34EAC" w:rsidP="00B34EAC">
            <w:pPr>
              <w:rPr>
                <w:ins w:id="1209" w:author="Arjan Kloosterboer" w:date="2017-09-21T14:47:00Z"/>
                <w:rFonts w:ascii="Calibri" w:hAnsi="Calibri" w:cs="Calibri"/>
                <w:i/>
                <w:iCs/>
                <w:color w:val="0F0F0F"/>
                <w:sz w:val="22"/>
                <w:szCs w:val="22"/>
              </w:rPr>
            </w:pPr>
            <w:ins w:id="1210" w:author="Arjan Kloosterboer" w:date="2017-09-21T14:47:00Z">
              <w:r>
                <w:rPr>
                  <w:rFonts w:ascii="Calibri" w:hAnsi="Calibri" w:cs="Calibri"/>
                  <w:i/>
                  <w:iCs/>
                  <w:color w:val="0F0F0F"/>
                  <w:sz w:val="22"/>
                  <w:szCs w:val="22"/>
                </w:rPr>
                <w:t>Relatienaam met</w:t>
              </w:r>
            </w:ins>
          </w:p>
          <w:p w14:paraId="452726EE" w14:textId="77777777" w:rsidR="00B34EAC" w:rsidRDefault="00B34EAC" w:rsidP="00B34EAC">
            <w:pPr>
              <w:rPr>
                <w:ins w:id="1211" w:author="Arjan Kloosterboer" w:date="2017-09-21T14:47:00Z"/>
                <w:rFonts w:ascii="Calibri" w:hAnsi="Calibri" w:cs="Calibri"/>
                <w:color w:val="0F0F0F"/>
                <w:sz w:val="22"/>
                <w:szCs w:val="22"/>
              </w:rPr>
            </w:pPr>
            <w:ins w:id="1212" w:author="Arjan Kloosterboer" w:date="2017-09-21T14:47: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0A0D4BB6" w14:textId="77777777" w:rsidR="00B34EAC" w:rsidRDefault="00B34EAC" w:rsidP="00B34EAC">
            <w:pPr>
              <w:rPr>
                <w:ins w:id="1213" w:author="Arjan Kloosterboer" w:date="2017-09-21T14:47:00Z"/>
                <w:rFonts w:ascii="Calibri" w:hAnsi="Calibri" w:cs="Calibri"/>
                <w:color w:val="0F0F0F"/>
                <w:sz w:val="22"/>
                <w:szCs w:val="22"/>
              </w:rPr>
            </w:pPr>
            <w:ins w:id="1214" w:author="Arjan Kloosterboer" w:date="2017-09-21T14:47:00Z">
              <w:r>
                <w:rPr>
                  <w:rFonts w:ascii="Calibri" w:hAnsi="Calibri" w:cs="Calibri"/>
                  <w:i/>
                  <w:iCs/>
                  <w:color w:val="0F0F0F"/>
                  <w:sz w:val="22"/>
                  <w:szCs w:val="22"/>
                </w:rPr>
                <w:t>Definitie</w:t>
              </w:r>
            </w:ins>
          </w:p>
        </w:tc>
      </w:tr>
      <w:tr w:rsidR="00B34EAC" w14:paraId="778A3F7C" w14:textId="77777777" w:rsidTr="00B34EAC">
        <w:trPr>
          <w:ins w:id="1215" w:author="Arjan Kloosterboer" w:date="2017-09-21T14:47:00Z"/>
        </w:trPr>
        <w:tc>
          <w:tcPr>
            <w:tcW w:w="450" w:type="dxa"/>
            <w:tcBorders>
              <w:top w:val="nil"/>
              <w:left w:val="nil"/>
              <w:bottom w:val="nil"/>
              <w:right w:val="nil"/>
            </w:tcBorders>
            <w:tcMar>
              <w:top w:w="0" w:type="dxa"/>
              <w:left w:w="60" w:type="dxa"/>
              <w:bottom w:w="0" w:type="dxa"/>
              <w:right w:w="60" w:type="dxa"/>
            </w:tcMar>
          </w:tcPr>
          <w:p w14:paraId="104B9DF5" w14:textId="77777777" w:rsidR="00B34EAC" w:rsidRDefault="00B34EAC" w:rsidP="00B34EAC">
            <w:pPr>
              <w:rPr>
                <w:ins w:id="1216"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FF76D43" w14:textId="77777777" w:rsidR="00B34EAC" w:rsidRDefault="00B34EAC" w:rsidP="00B34EAC">
            <w:pPr>
              <w:rPr>
                <w:ins w:id="1217" w:author="Arjan Kloosterboer" w:date="2017-09-21T14:47:00Z"/>
                <w:rFonts w:ascii="Calibri" w:hAnsi="Calibri" w:cs="Calibri"/>
                <w:color w:val="0F0F0F"/>
                <w:sz w:val="22"/>
                <w:szCs w:val="22"/>
              </w:rPr>
            </w:pPr>
            <w:ins w:id="1218" w:author="Arjan Kloosterboer" w:date="2017-09-21T14:47:00Z">
              <w:r>
                <w:rPr>
                  <w:rFonts w:ascii="Calibri" w:hAnsi="Calibri" w:cs="Calibri"/>
                  <w:color w:val="0F0F0F"/>
                  <w:sz w:val="22"/>
                  <w:szCs w:val="22"/>
                </w:rPr>
                <w:t>FUNCTIONEEL GEBIED  []</w:t>
              </w:r>
            </w:ins>
          </w:p>
          <w:p w14:paraId="12277218" w14:textId="77777777" w:rsidR="00B34EAC" w:rsidRDefault="00B34EAC" w:rsidP="00B34EAC">
            <w:pPr>
              <w:rPr>
                <w:ins w:id="1219" w:author="Arjan Kloosterboer" w:date="2017-09-21T14:47:00Z"/>
                <w:rFonts w:ascii="Calibri" w:hAnsi="Calibri" w:cs="Calibri"/>
                <w:color w:val="0F0F0F"/>
                <w:sz w:val="22"/>
                <w:szCs w:val="22"/>
              </w:rPr>
            </w:pPr>
            <w:ins w:id="1220" w:author="Arjan Kloosterboer" w:date="2017-09-21T14:47:00Z">
              <w:r>
                <w:rPr>
                  <w:rFonts w:ascii="Calibri" w:hAnsi="Calibri" w:cs="Calibri"/>
                  <w:color w:val="0F0F0F"/>
                  <w:sz w:val="22"/>
                  <w:szCs w:val="22"/>
                </w:rPr>
                <w:t xml:space="preserve">  </w:t>
              </w:r>
            </w:ins>
          </w:p>
          <w:p w14:paraId="0E50B287" w14:textId="77777777" w:rsidR="00B34EAC" w:rsidRDefault="00B34EAC" w:rsidP="00B34EAC">
            <w:pPr>
              <w:rPr>
                <w:ins w:id="1221" w:author="Arjan Kloosterboer" w:date="2017-09-21T14:47:00Z"/>
                <w:rFonts w:ascii="Calibri" w:hAnsi="Calibri" w:cs="Calibri"/>
                <w:color w:val="0F0F0F"/>
                <w:sz w:val="22"/>
                <w:szCs w:val="22"/>
              </w:rPr>
            </w:pPr>
            <w:ins w:id="1222" w:author="Arjan Kloosterboer" w:date="2017-09-21T14:47:00Z">
              <w:r>
                <w:rPr>
                  <w:rFonts w:ascii="Calibri" w:hAnsi="Calibri" w:cs="Calibri"/>
                  <w:color w:val="0F0F0F"/>
                  <w:sz w:val="22"/>
                  <w:szCs w:val="22"/>
                </w:rPr>
                <w:t>FUNCTIONEEL GEBIED  []</w:t>
              </w:r>
            </w:ins>
          </w:p>
        </w:tc>
        <w:tc>
          <w:tcPr>
            <w:tcW w:w="6120" w:type="dxa"/>
            <w:tcBorders>
              <w:top w:val="nil"/>
              <w:left w:val="nil"/>
              <w:bottom w:val="nil"/>
              <w:right w:val="nil"/>
            </w:tcBorders>
            <w:tcMar>
              <w:top w:w="0" w:type="dxa"/>
              <w:left w:w="60" w:type="dxa"/>
              <w:bottom w:w="0" w:type="dxa"/>
              <w:right w:w="60" w:type="dxa"/>
            </w:tcMar>
          </w:tcPr>
          <w:p w14:paraId="48DD942C" w14:textId="77777777" w:rsidR="00B34EAC" w:rsidRDefault="00B34EAC" w:rsidP="00B34EAC">
            <w:pPr>
              <w:rPr>
                <w:ins w:id="1223" w:author="Arjan Kloosterboer" w:date="2017-09-21T14:47:00Z"/>
                <w:rFonts w:ascii="Calibri" w:hAnsi="Calibri" w:cs="Calibri"/>
                <w:color w:val="0F0F0F"/>
                <w:sz w:val="22"/>
                <w:szCs w:val="22"/>
              </w:rPr>
            </w:pPr>
          </w:p>
        </w:tc>
      </w:tr>
      <w:tr w:rsidR="00B34EAC" w14:paraId="05051574" w14:textId="77777777" w:rsidTr="00B34EAC">
        <w:trPr>
          <w:trHeight w:hRule="exact" w:val="128"/>
          <w:ins w:id="1224" w:author="Arjan Kloosterboer" w:date="2017-09-21T14:47:00Z"/>
        </w:trPr>
        <w:tc>
          <w:tcPr>
            <w:tcW w:w="450" w:type="dxa"/>
            <w:tcBorders>
              <w:top w:val="nil"/>
              <w:left w:val="nil"/>
              <w:bottom w:val="nil"/>
              <w:right w:val="nil"/>
            </w:tcBorders>
            <w:tcMar>
              <w:top w:w="0" w:type="dxa"/>
              <w:left w:w="60" w:type="dxa"/>
              <w:bottom w:w="0" w:type="dxa"/>
              <w:right w:w="60" w:type="dxa"/>
            </w:tcMar>
          </w:tcPr>
          <w:p w14:paraId="0DB280A5" w14:textId="77777777" w:rsidR="00B34EAC" w:rsidRDefault="00B34EAC" w:rsidP="00B34EAC">
            <w:pPr>
              <w:rPr>
                <w:ins w:id="1225"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3FDF284" w14:textId="77777777" w:rsidR="00B34EAC" w:rsidRDefault="00B34EAC" w:rsidP="00B34EAC">
            <w:pPr>
              <w:rPr>
                <w:ins w:id="1226" w:author="Arjan Kloosterboer" w:date="2017-09-21T14:4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104D6AC1" w14:textId="77777777" w:rsidR="00B34EAC" w:rsidRDefault="00B34EAC" w:rsidP="00B34EAC">
            <w:pPr>
              <w:rPr>
                <w:ins w:id="1227" w:author="Arjan Kloosterboer" w:date="2017-09-21T14:47:00Z"/>
                <w:rFonts w:ascii="Calibri" w:hAnsi="Calibri" w:cs="Calibri"/>
                <w:color w:val="0F0F0F"/>
                <w:sz w:val="22"/>
                <w:szCs w:val="22"/>
              </w:rPr>
            </w:pPr>
          </w:p>
        </w:tc>
      </w:tr>
      <w:tr w:rsidR="00B34EAC" w14:paraId="38EF66F8" w14:textId="77777777" w:rsidTr="00B34EAC">
        <w:trPr>
          <w:ins w:id="1228" w:author="Arjan Kloosterboer" w:date="2017-09-21T14:47:00Z"/>
        </w:trPr>
        <w:tc>
          <w:tcPr>
            <w:tcW w:w="450" w:type="dxa"/>
            <w:tcBorders>
              <w:top w:val="nil"/>
              <w:left w:val="nil"/>
              <w:bottom w:val="nil"/>
              <w:right w:val="nil"/>
            </w:tcBorders>
            <w:tcMar>
              <w:top w:w="0" w:type="dxa"/>
              <w:left w:w="60" w:type="dxa"/>
              <w:bottom w:w="0" w:type="dxa"/>
              <w:right w:w="60" w:type="dxa"/>
            </w:tcMar>
          </w:tcPr>
          <w:p w14:paraId="2F14C47B" w14:textId="77777777" w:rsidR="00B34EAC" w:rsidRDefault="00B34EAC" w:rsidP="00B34EAC">
            <w:pPr>
              <w:rPr>
                <w:ins w:id="1229"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AC26525" w14:textId="77777777" w:rsidR="00B34EAC" w:rsidRDefault="00B34EAC" w:rsidP="00B34EAC">
            <w:pPr>
              <w:rPr>
                <w:ins w:id="1230" w:author="Arjan Kloosterboer" w:date="2017-09-21T14:47:00Z"/>
                <w:rFonts w:ascii="Calibri" w:hAnsi="Calibri" w:cs="Calibri"/>
                <w:color w:val="0F0F0F"/>
                <w:sz w:val="22"/>
                <w:szCs w:val="22"/>
              </w:rPr>
            </w:pPr>
            <w:ins w:id="1231" w:author="Arjan Kloosterboer" w:date="2017-09-21T14:47:00Z">
              <w:r>
                <w:rPr>
                  <w:rFonts w:ascii="Calibri" w:hAnsi="Calibri" w:cs="Calibri"/>
                  <w:color w:val="0F0F0F"/>
                  <w:sz w:val="22"/>
                  <w:szCs w:val="22"/>
                </w:rPr>
                <w:t>OBJECT  [0..1]</w:t>
              </w:r>
            </w:ins>
          </w:p>
          <w:p w14:paraId="1EAF1AB4" w14:textId="77777777" w:rsidR="00B34EAC" w:rsidRDefault="00B34EAC" w:rsidP="00B34EAC">
            <w:pPr>
              <w:rPr>
                <w:ins w:id="1232" w:author="Arjan Kloosterboer" w:date="2017-09-21T14:47:00Z"/>
                <w:rFonts w:ascii="Calibri" w:hAnsi="Calibri" w:cs="Calibri"/>
                <w:color w:val="0F0F0F"/>
                <w:sz w:val="22"/>
                <w:szCs w:val="22"/>
              </w:rPr>
            </w:pPr>
            <w:ins w:id="1233" w:author="Arjan Kloosterboer" w:date="2017-09-21T14:47:00Z">
              <w:r>
                <w:rPr>
                  <w:rFonts w:ascii="Calibri" w:hAnsi="Calibri" w:cs="Calibri"/>
                  <w:color w:val="0F0F0F"/>
                  <w:sz w:val="22"/>
                  <w:szCs w:val="22"/>
                </w:rPr>
                <w:t xml:space="preserve">  is</w:t>
              </w:r>
            </w:ins>
          </w:p>
          <w:p w14:paraId="3EA03233" w14:textId="77777777" w:rsidR="00B34EAC" w:rsidRDefault="00B34EAC" w:rsidP="00B34EAC">
            <w:pPr>
              <w:rPr>
                <w:ins w:id="1234" w:author="Arjan Kloosterboer" w:date="2017-09-21T14:47:00Z"/>
                <w:rFonts w:ascii="Calibri" w:hAnsi="Calibri" w:cs="Calibri"/>
                <w:color w:val="0F0F0F"/>
                <w:sz w:val="22"/>
                <w:szCs w:val="22"/>
              </w:rPr>
            </w:pPr>
            <w:ins w:id="1235" w:author="Arjan Kloosterboer" w:date="2017-09-21T14:47:00Z">
              <w:r>
                <w:rPr>
                  <w:rFonts w:ascii="Calibri" w:hAnsi="Calibri" w:cs="Calibri"/>
                  <w:color w:val="0F0F0F"/>
                  <w:sz w:val="22"/>
                  <w:szCs w:val="22"/>
                </w:rPr>
                <w:t>FUNCTIONEEL GEBIED  [1]</w:t>
              </w:r>
            </w:ins>
          </w:p>
        </w:tc>
        <w:tc>
          <w:tcPr>
            <w:tcW w:w="6120" w:type="dxa"/>
            <w:tcBorders>
              <w:top w:val="nil"/>
              <w:left w:val="nil"/>
              <w:bottom w:val="nil"/>
              <w:right w:val="nil"/>
            </w:tcBorders>
            <w:tcMar>
              <w:top w:w="0" w:type="dxa"/>
              <w:left w:w="60" w:type="dxa"/>
              <w:bottom w:w="0" w:type="dxa"/>
              <w:right w:w="60" w:type="dxa"/>
            </w:tcMar>
          </w:tcPr>
          <w:p w14:paraId="22B29AF5" w14:textId="77777777" w:rsidR="00B34EAC" w:rsidRDefault="00B34EAC" w:rsidP="00B34EAC">
            <w:pPr>
              <w:rPr>
                <w:ins w:id="1236" w:author="Arjan Kloosterboer" w:date="2017-09-21T14:47:00Z"/>
                <w:rFonts w:ascii="Calibri" w:hAnsi="Calibri" w:cs="Calibri"/>
                <w:color w:val="0F0F0F"/>
                <w:sz w:val="22"/>
                <w:szCs w:val="22"/>
              </w:rPr>
            </w:pPr>
            <w:ins w:id="1237" w:author="Arjan Kloosterboer" w:date="2017-09-21T14:47:00Z">
              <w:r>
                <w:rPr>
                  <w:rFonts w:ascii="Calibri" w:hAnsi="Calibri" w:cs="Calibri"/>
                  <w:color w:val="000000"/>
                  <w:sz w:val="22"/>
                  <w:szCs w:val="22"/>
                </w:rPr>
                <w:t>Een  FUNCTIONELE EENHEID komt voor in de hoedanigheid van een OBJECT bij een zaak</w:t>
              </w:r>
            </w:ins>
          </w:p>
        </w:tc>
      </w:tr>
      <w:tr w:rsidR="00B34EAC" w14:paraId="5ECA13C6" w14:textId="77777777" w:rsidTr="00B34EAC">
        <w:trPr>
          <w:trHeight w:hRule="exact" w:val="128"/>
          <w:ins w:id="1238" w:author="Arjan Kloosterboer" w:date="2017-09-21T14:47:00Z"/>
        </w:trPr>
        <w:tc>
          <w:tcPr>
            <w:tcW w:w="450" w:type="dxa"/>
            <w:tcBorders>
              <w:top w:val="nil"/>
              <w:left w:val="nil"/>
              <w:bottom w:val="nil"/>
              <w:right w:val="nil"/>
            </w:tcBorders>
            <w:tcMar>
              <w:top w:w="0" w:type="dxa"/>
              <w:left w:w="60" w:type="dxa"/>
              <w:bottom w:w="0" w:type="dxa"/>
              <w:right w:w="60" w:type="dxa"/>
            </w:tcMar>
          </w:tcPr>
          <w:p w14:paraId="534E1A40" w14:textId="77777777" w:rsidR="00B34EAC" w:rsidRDefault="00B34EAC" w:rsidP="00B34EAC">
            <w:pPr>
              <w:rPr>
                <w:ins w:id="1239"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7651E123" w14:textId="77777777" w:rsidR="00B34EAC" w:rsidRDefault="00B34EAC" w:rsidP="00B34EAC">
            <w:pPr>
              <w:rPr>
                <w:ins w:id="1240" w:author="Arjan Kloosterboer" w:date="2017-09-21T14:4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3E36FE64" w14:textId="77777777" w:rsidR="00B34EAC" w:rsidRDefault="00B34EAC" w:rsidP="00B34EAC">
            <w:pPr>
              <w:rPr>
                <w:ins w:id="1241" w:author="Arjan Kloosterboer" w:date="2017-09-21T14:47:00Z"/>
                <w:rFonts w:ascii="Calibri" w:hAnsi="Calibri" w:cs="Calibri"/>
                <w:color w:val="0F0F0F"/>
                <w:sz w:val="22"/>
                <w:szCs w:val="22"/>
              </w:rPr>
            </w:pPr>
          </w:p>
        </w:tc>
      </w:tr>
    </w:tbl>
    <w:p w14:paraId="09657DC8" w14:textId="77777777" w:rsidR="00B34EAC" w:rsidRPr="00E072A0" w:rsidRDefault="00B34EAC" w:rsidP="00B34EAC">
      <w:pPr>
        <w:rPr>
          <w:ins w:id="1242" w:author="Arjan Kloosterboer" w:date="2017-09-21T14:4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34EAC" w14:paraId="112C617B" w14:textId="77777777" w:rsidTr="00B34EAC">
        <w:trPr>
          <w:ins w:id="1243" w:author="Arjan Kloosterboer" w:date="2017-09-21T14:47:00Z"/>
        </w:trPr>
        <w:tc>
          <w:tcPr>
            <w:tcW w:w="9360" w:type="dxa"/>
            <w:tcBorders>
              <w:top w:val="nil"/>
              <w:left w:val="nil"/>
              <w:bottom w:val="nil"/>
              <w:right w:val="nil"/>
            </w:tcBorders>
            <w:tcMar>
              <w:top w:w="0" w:type="dxa"/>
              <w:left w:w="60" w:type="dxa"/>
              <w:bottom w:w="0" w:type="dxa"/>
              <w:right w:w="60" w:type="dxa"/>
            </w:tcMar>
          </w:tcPr>
          <w:p w14:paraId="159715E2" w14:textId="77777777" w:rsidR="00B34EAC" w:rsidRDefault="00B34EAC" w:rsidP="00B34EAC">
            <w:pPr>
              <w:rPr>
                <w:ins w:id="1244" w:author="Arjan Kloosterboer" w:date="2017-09-21T14:47:00Z"/>
                <w:rFonts w:ascii="Calibri" w:hAnsi="Calibri" w:cs="Calibri"/>
                <w:b/>
                <w:bCs/>
                <w:color w:val="0F0F0F"/>
                <w:sz w:val="22"/>
                <w:szCs w:val="22"/>
              </w:rPr>
            </w:pPr>
            <w:ins w:id="1245" w:author="Arjan Kloosterboer" w:date="2017-09-21T14:47:00Z">
              <w:r>
                <w:rPr>
                  <w:rFonts w:ascii="Calibri" w:hAnsi="Calibri" w:cs="Calibri"/>
                  <w:b/>
                  <w:bCs/>
                  <w:color w:val="0F0F0F"/>
                  <w:sz w:val="22"/>
                  <w:szCs w:val="22"/>
                </w:rPr>
                <w:t>Toelichting objecttype</w:t>
              </w:r>
            </w:ins>
          </w:p>
          <w:p w14:paraId="602F49BA" w14:textId="77777777" w:rsidR="00B34EAC" w:rsidRDefault="00B34EAC" w:rsidP="00B34EAC">
            <w:pPr>
              <w:ind w:left="720"/>
              <w:rPr>
                <w:ins w:id="1246" w:author="Arjan Kloosterboer" w:date="2017-09-21T14:47:00Z"/>
                <w:rFonts w:ascii="Calibri" w:hAnsi="Calibri" w:cs="Calibri"/>
                <w:color w:val="0F0F0F"/>
                <w:sz w:val="22"/>
                <w:szCs w:val="22"/>
              </w:rPr>
            </w:pPr>
          </w:p>
        </w:tc>
        <w:bookmarkEnd w:id="1113"/>
      </w:tr>
    </w:tbl>
    <w:p w14:paraId="6EA4574A" w14:textId="77777777" w:rsidR="00B34EAC" w:rsidRDefault="00B34EAC" w:rsidP="00B34EAC">
      <w:pPr>
        <w:pStyle w:val="Kop3"/>
        <w:rPr>
          <w:ins w:id="1247" w:author="Arjan Kloosterboer" w:date="2017-09-21T14:47:00Z"/>
          <w:rFonts w:eastAsia="Times New Roman"/>
          <w:color w:val="0F0F0F"/>
        </w:rPr>
      </w:pPr>
      <w:bookmarkStart w:id="1248" w:name="BKM_BA824EB0_89F8_423E_8805_92A34DCA9C59"/>
      <w:ins w:id="1249" w:author="Arjan Kloosterboer" w:date="2017-09-21T14:47:00Z">
        <w:r>
          <w:rPr>
            <w:rFonts w:ascii="Calibri" w:eastAsia="Times New Roman" w:hAnsi="Calibri" w:cs="Calibri"/>
            <w:color w:val="0F0F0F"/>
            <w:sz w:val="28"/>
            <w:szCs w:val="28"/>
          </w:rPr>
          <w:t>«Objecttype_proxy» GEBOUWINSTALLATIE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34EAC" w14:paraId="6A3C19FB" w14:textId="77777777" w:rsidTr="00B34EAC">
        <w:trPr>
          <w:trHeight w:val="271"/>
          <w:ins w:id="1250"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31B5A726" w14:textId="77777777" w:rsidR="00B34EAC" w:rsidRDefault="00B34EAC" w:rsidP="00B34EAC">
            <w:pPr>
              <w:rPr>
                <w:ins w:id="1251" w:author="Arjan Kloosterboer" w:date="2017-09-21T14:47:00Z"/>
                <w:rFonts w:ascii="Calibri" w:hAnsi="Calibri" w:cs="Calibri"/>
                <w:color w:val="0F0F0F"/>
                <w:sz w:val="22"/>
                <w:szCs w:val="22"/>
              </w:rPr>
            </w:pPr>
            <w:ins w:id="1252" w:author="Arjan Kloosterboer" w:date="2017-09-21T14:47: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20DA1A9F" w14:textId="77777777" w:rsidR="00B34EAC" w:rsidRDefault="00B34EAC" w:rsidP="00B34EAC">
            <w:pPr>
              <w:rPr>
                <w:ins w:id="1253" w:author="Arjan Kloosterboer" w:date="2017-09-21T14:47:00Z"/>
                <w:rFonts w:ascii="Calibri" w:hAnsi="Calibri" w:cs="Calibri"/>
                <w:color w:val="0F0F0F"/>
                <w:sz w:val="22"/>
                <w:szCs w:val="22"/>
              </w:rPr>
            </w:pPr>
            <w:ins w:id="1254" w:author="Arjan Kloosterboer" w:date="2017-09-21T14:47:00Z">
              <w:r>
                <w:rPr>
                  <w:rFonts w:ascii="Calibri" w:hAnsi="Calibri" w:cs="Calibri"/>
                  <w:color w:val="0F0F0F"/>
                  <w:sz w:val="22"/>
                  <w:szCs w:val="22"/>
                </w:rPr>
                <w:t>GEBOUWINSTALLATIE</w:t>
              </w:r>
            </w:ins>
          </w:p>
        </w:tc>
      </w:tr>
      <w:tr w:rsidR="00B34EAC" w14:paraId="2E9CAA67" w14:textId="77777777" w:rsidTr="00B34EAC">
        <w:trPr>
          <w:trHeight w:hRule="exact" w:val="128"/>
          <w:ins w:id="1255"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1EBD9252" w14:textId="77777777" w:rsidR="00B34EAC" w:rsidRDefault="00B34EAC" w:rsidP="00B34EAC">
            <w:pPr>
              <w:rPr>
                <w:ins w:id="1256"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9A308FC" w14:textId="77777777" w:rsidR="00B34EAC" w:rsidRDefault="00B34EAC" w:rsidP="00B34EAC">
            <w:pPr>
              <w:rPr>
                <w:ins w:id="1257" w:author="Arjan Kloosterboer" w:date="2017-09-21T14:47:00Z"/>
                <w:rFonts w:ascii="Calibri" w:hAnsi="Calibri" w:cs="Calibri"/>
                <w:color w:val="0F0F0F"/>
                <w:sz w:val="22"/>
                <w:szCs w:val="22"/>
              </w:rPr>
            </w:pPr>
          </w:p>
        </w:tc>
      </w:tr>
      <w:tr w:rsidR="00B34EAC" w14:paraId="794CF2B2" w14:textId="77777777" w:rsidTr="00B34EAC">
        <w:trPr>
          <w:ins w:id="1258"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4B41F8C0" w14:textId="77777777" w:rsidR="00B34EAC" w:rsidRDefault="00B34EAC" w:rsidP="00B34EAC">
            <w:pPr>
              <w:rPr>
                <w:ins w:id="1259" w:author="Arjan Kloosterboer" w:date="2017-09-21T14:47:00Z"/>
                <w:rFonts w:ascii="Calibri" w:hAnsi="Calibri" w:cs="Calibri"/>
                <w:b/>
                <w:bCs/>
                <w:color w:val="0F0F0F"/>
                <w:sz w:val="22"/>
                <w:szCs w:val="22"/>
              </w:rPr>
            </w:pPr>
            <w:ins w:id="1260" w:author="Arjan Kloosterboer" w:date="2017-09-21T14:47: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3CF0B498" w14:textId="77777777" w:rsidR="00B34EAC" w:rsidRDefault="00B34EAC" w:rsidP="00B34EAC">
            <w:pPr>
              <w:rPr>
                <w:ins w:id="1261" w:author="Arjan Kloosterboer" w:date="2017-09-21T14:47:00Z"/>
                <w:rFonts w:ascii="Calibri" w:hAnsi="Calibri" w:cs="Calibri"/>
                <w:color w:val="0F0F0F"/>
                <w:sz w:val="22"/>
                <w:szCs w:val="22"/>
              </w:rPr>
            </w:pPr>
            <w:ins w:id="1262" w:author="Arjan Kloosterboer" w:date="2017-09-21T14:47:00Z">
              <w:r>
                <w:rPr>
                  <w:rFonts w:ascii="Calibri" w:hAnsi="Calibri" w:cs="Calibri"/>
                  <w:color w:val="0F0F0F"/>
                  <w:sz w:val="22"/>
                  <w:szCs w:val="22"/>
                </w:rPr>
                <w:t>RSGB</w:t>
              </w:r>
            </w:ins>
          </w:p>
        </w:tc>
      </w:tr>
      <w:tr w:rsidR="00B34EAC" w14:paraId="17F92B17" w14:textId="77777777" w:rsidTr="00B34EAC">
        <w:trPr>
          <w:trHeight w:hRule="exact" w:val="128"/>
          <w:ins w:id="1263"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1807A1CF" w14:textId="77777777" w:rsidR="00B34EAC" w:rsidRDefault="00B34EAC" w:rsidP="00B34EAC">
            <w:pPr>
              <w:rPr>
                <w:ins w:id="1264"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7D74183" w14:textId="77777777" w:rsidR="00B34EAC" w:rsidRDefault="00B34EAC" w:rsidP="00B34EAC">
            <w:pPr>
              <w:rPr>
                <w:ins w:id="1265" w:author="Arjan Kloosterboer" w:date="2017-09-21T14:47:00Z"/>
                <w:rFonts w:ascii="Calibri" w:hAnsi="Calibri" w:cs="Calibri"/>
                <w:color w:val="0F0F0F"/>
                <w:sz w:val="22"/>
                <w:szCs w:val="22"/>
              </w:rPr>
            </w:pPr>
          </w:p>
        </w:tc>
      </w:tr>
      <w:tr w:rsidR="00B34EAC" w14:paraId="6904A83C" w14:textId="77777777" w:rsidTr="00B34EAC">
        <w:trPr>
          <w:ins w:id="1266"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4CF6C56E" w14:textId="77777777" w:rsidR="00B34EAC" w:rsidRDefault="00B34EAC" w:rsidP="00B34EAC">
            <w:pPr>
              <w:rPr>
                <w:ins w:id="1267" w:author="Arjan Kloosterboer" w:date="2017-09-21T14:47:00Z"/>
                <w:rFonts w:ascii="Calibri" w:hAnsi="Calibri" w:cs="Calibri"/>
                <w:b/>
                <w:bCs/>
                <w:color w:val="0F0F0F"/>
                <w:sz w:val="22"/>
                <w:szCs w:val="22"/>
              </w:rPr>
            </w:pPr>
            <w:ins w:id="1268" w:author="Arjan Kloosterboer" w:date="2017-09-21T14:47: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3200F004" w14:textId="77777777" w:rsidR="00B34EAC" w:rsidRDefault="00B34EAC" w:rsidP="00B34EAC">
            <w:pPr>
              <w:rPr>
                <w:ins w:id="1269" w:author="Arjan Kloosterboer" w:date="2017-09-21T14:47:00Z"/>
                <w:rFonts w:ascii="Calibri" w:hAnsi="Calibri" w:cs="Calibri"/>
                <w:color w:val="0F0F0F"/>
                <w:sz w:val="22"/>
                <w:szCs w:val="22"/>
              </w:rPr>
            </w:pPr>
            <w:ins w:id="1270" w:author="Arjan Kloosterboer" w:date="2017-09-21T14:47:00Z">
              <w:r>
                <w:rPr>
                  <w:rFonts w:ascii="Calibri" w:hAnsi="Calibri" w:cs="Calibri"/>
                  <w:color w:val="0F0F0F"/>
                  <w:sz w:val="22"/>
                  <w:szCs w:val="22"/>
                </w:rPr>
                <w:t>1 april 2017</w:t>
              </w:r>
            </w:ins>
          </w:p>
        </w:tc>
      </w:tr>
      <w:tr w:rsidR="00B34EAC" w14:paraId="7754B185" w14:textId="77777777" w:rsidTr="00B34EAC">
        <w:trPr>
          <w:trHeight w:hRule="exact" w:val="128"/>
          <w:ins w:id="1271"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72B6FD61" w14:textId="77777777" w:rsidR="00B34EAC" w:rsidRDefault="00B34EAC" w:rsidP="00B34EAC">
            <w:pPr>
              <w:rPr>
                <w:ins w:id="1272"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1236E8B" w14:textId="77777777" w:rsidR="00B34EAC" w:rsidRDefault="00B34EAC" w:rsidP="00B34EAC">
            <w:pPr>
              <w:rPr>
                <w:ins w:id="1273" w:author="Arjan Kloosterboer" w:date="2017-09-21T14:47:00Z"/>
                <w:rFonts w:ascii="Calibri" w:hAnsi="Calibri" w:cs="Calibri"/>
                <w:color w:val="0F0F0F"/>
                <w:sz w:val="22"/>
                <w:szCs w:val="22"/>
              </w:rPr>
            </w:pPr>
          </w:p>
        </w:tc>
      </w:tr>
      <w:tr w:rsidR="00B34EAC" w14:paraId="78DA0EBA" w14:textId="77777777" w:rsidTr="00B34EAC">
        <w:trPr>
          <w:trHeight w:hRule="exact" w:val="256"/>
          <w:ins w:id="1274"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072B323B" w14:textId="77777777" w:rsidR="00B34EAC" w:rsidRDefault="00B34EAC" w:rsidP="00B34EAC">
            <w:pPr>
              <w:rPr>
                <w:ins w:id="1275"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F32BF1A" w14:textId="77777777" w:rsidR="00B34EAC" w:rsidRDefault="00B34EAC" w:rsidP="00B34EAC">
            <w:pPr>
              <w:rPr>
                <w:ins w:id="1276" w:author="Arjan Kloosterboer" w:date="2017-09-21T14:47:00Z"/>
                <w:rFonts w:ascii="Calibri" w:hAnsi="Calibri" w:cs="Calibri"/>
                <w:color w:val="0F0F0F"/>
                <w:sz w:val="22"/>
                <w:szCs w:val="22"/>
              </w:rPr>
            </w:pPr>
          </w:p>
        </w:tc>
      </w:tr>
      <w:tr w:rsidR="00B34EAC" w14:paraId="6E9909F9" w14:textId="77777777" w:rsidTr="00B34EAC">
        <w:trPr>
          <w:ins w:id="1277"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6073DDF2" w14:textId="77777777" w:rsidR="00B34EAC" w:rsidRDefault="00B34EAC" w:rsidP="00B34EAC">
            <w:pPr>
              <w:rPr>
                <w:ins w:id="1278" w:author="Arjan Kloosterboer" w:date="2017-09-21T14:47:00Z"/>
                <w:rFonts w:ascii="Calibri" w:hAnsi="Calibri" w:cs="Calibri"/>
                <w:b/>
                <w:bCs/>
                <w:color w:val="0F0F0F"/>
                <w:sz w:val="22"/>
                <w:szCs w:val="22"/>
              </w:rPr>
            </w:pPr>
            <w:ins w:id="1279" w:author="Arjan Kloosterboer" w:date="2017-09-21T14:47: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581667CD" w14:textId="77777777" w:rsidR="00B34EAC" w:rsidRDefault="00B34EAC" w:rsidP="00B34EAC">
            <w:pPr>
              <w:rPr>
                <w:ins w:id="1280" w:author="Arjan Kloosterboer" w:date="2017-09-21T14:47:00Z"/>
                <w:rFonts w:ascii="Calibri" w:hAnsi="Calibri" w:cs="Calibri"/>
                <w:b/>
                <w:bCs/>
                <w:color w:val="0F0F0F"/>
                <w:sz w:val="22"/>
                <w:szCs w:val="22"/>
              </w:rPr>
            </w:pPr>
          </w:p>
        </w:tc>
      </w:tr>
      <w:tr w:rsidR="00B34EAC" w14:paraId="69A436CF" w14:textId="77777777" w:rsidTr="00B34EAC">
        <w:trPr>
          <w:ins w:id="1281" w:author="Arjan Kloosterboer" w:date="2017-09-21T14:47:00Z"/>
        </w:trPr>
        <w:tc>
          <w:tcPr>
            <w:tcW w:w="450" w:type="dxa"/>
            <w:tcBorders>
              <w:top w:val="nil"/>
              <w:left w:val="nil"/>
              <w:bottom w:val="nil"/>
              <w:right w:val="nil"/>
            </w:tcBorders>
            <w:tcMar>
              <w:top w:w="0" w:type="dxa"/>
              <w:left w:w="60" w:type="dxa"/>
              <w:bottom w:w="0" w:type="dxa"/>
              <w:right w:w="60" w:type="dxa"/>
            </w:tcMar>
          </w:tcPr>
          <w:p w14:paraId="002081E2" w14:textId="77777777" w:rsidR="00B34EAC" w:rsidRDefault="00B34EAC" w:rsidP="00B34EAC">
            <w:pPr>
              <w:rPr>
                <w:ins w:id="1282" w:author="Arjan Kloosterboer" w:date="2017-09-21T14:47:00Z"/>
                <w:rFonts w:ascii="Calibri" w:hAnsi="Calibri" w:cs="Calibri"/>
                <w:i/>
                <w:iCs/>
                <w:color w:val="0F0F0F"/>
                <w:sz w:val="22"/>
                <w:szCs w:val="22"/>
              </w:rPr>
            </w:pPr>
            <w:bookmarkStart w:id="1283" w:name="BKM_464E01EB_5502_4E27_91A7_09AB31DC7FC7"/>
          </w:p>
        </w:tc>
        <w:tc>
          <w:tcPr>
            <w:tcW w:w="2790" w:type="dxa"/>
            <w:gridSpan w:val="2"/>
            <w:tcBorders>
              <w:top w:val="nil"/>
              <w:left w:val="nil"/>
              <w:bottom w:val="nil"/>
              <w:right w:val="nil"/>
            </w:tcBorders>
            <w:tcMar>
              <w:top w:w="0" w:type="dxa"/>
              <w:left w:w="60" w:type="dxa"/>
              <w:bottom w:w="0" w:type="dxa"/>
              <w:right w:w="60" w:type="dxa"/>
            </w:tcMar>
          </w:tcPr>
          <w:p w14:paraId="7A236848" w14:textId="77777777" w:rsidR="00B34EAC" w:rsidRDefault="00B34EAC" w:rsidP="00B34EAC">
            <w:pPr>
              <w:rPr>
                <w:ins w:id="1284" w:author="Arjan Kloosterboer" w:date="2017-09-21T14:47:00Z"/>
                <w:rFonts w:ascii="Calibri" w:hAnsi="Calibri" w:cs="Calibri"/>
                <w:color w:val="0F0F0F"/>
                <w:sz w:val="22"/>
                <w:szCs w:val="22"/>
              </w:rPr>
            </w:pPr>
            <w:ins w:id="1285" w:author="Arjan Kloosterboer" w:date="2017-09-21T14:47: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3B64804E" w14:textId="77777777" w:rsidR="00B34EAC" w:rsidRDefault="00B34EAC" w:rsidP="00B34EAC">
            <w:pPr>
              <w:rPr>
                <w:ins w:id="1286" w:author="Arjan Kloosterboer" w:date="2017-09-21T14:47:00Z"/>
                <w:rFonts w:ascii="Calibri" w:hAnsi="Calibri" w:cs="Calibri"/>
                <w:color w:val="0F0F0F"/>
                <w:sz w:val="22"/>
                <w:szCs w:val="22"/>
              </w:rPr>
            </w:pPr>
            <w:ins w:id="1287" w:author="Arjan Kloosterboer" w:date="2017-09-21T14:47: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199AF2A6" w14:textId="77777777" w:rsidR="00B34EAC" w:rsidRDefault="00B34EAC" w:rsidP="00B34EAC">
            <w:pPr>
              <w:rPr>
                <w:ins w:id="1288" w:author="Arjan Kloosterboer" w:date="2017-09-21T14:47:00Z"/>
                <w:rFonts w:ascii="Calibri" w:hAnsi="Calibri" w:cs="Calibri"/>
                <w:color w:val="0F0F0F"/>
                <w:sz w:val="22"/>
                <w:szCs w:val="22"/>
              </w:rPr>
            </w:pPr>
            <w:ins w:id="1289" w:author="Arjan Kloosterboer" w:date="2017-09-21T14:47: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685B9AA0" w14:textId="77777777" w:rsidR="00B34EAC" w:rsidRDefault="00B34EAC" w:rsidP="00B34EAC">
            <w:pPr>
              <w:rPr>
                <w:ins w:id="1290" w:author="Arjan Kloosterboer" w:date="2017-09-21T14:47:00Z"/>
                <w:rFonts w:ascii="Calibri" w:hAnsi="Calibri" w:cs="Calibri"/>
                <w:i/>
                <w:iCs/>
                <w:color w:val="0F0F0F"/>
                <w:sz w:val="22"/>
                <w:szCs w:val="22"/>
              </w:rPr>
            </w:pPr>
            <w:ins w:id="1291" w:author="Arjan Kloosterboer" w:date="2017-09-21T14:47:00Z">
              <w:r>
                <w:rPr>
                  <w:rFonts w:ascii="Calibri" w:hAnsi="Calibri" w:cs="Calibri"/>
                  <w:i/>
                  <w:iCs/>
                  <w:color w:val="0F0F0F"/>
                  <w:sz w:val="22"/>
                  <w:szCs w:val="22"/>
                </w:rPr>
                <w:t>Kardi-</w:t>
              </w:r>
            </w:ins>
          </w:p>
          <w:p w14:paraId="1D47E18A" w14:textId="77777777" w:rsidR="00B34EAC" w:rsidRDefault="00B34EAC" w:rsidP="00B34EAC">
            <w:pPr>
              <w:rPr>
                <w:ins w:id="1292" w:author="Arjan Kloosterboer" w:date="2017-09-21T14:47:00Z"/>
                <w:rFonts w:ascii="Calibri" w:hAnsi="Calibri" w:cs="Calibri"/>
                <w:color w:val="0F0F0F"/>
                <w:sz w:val="22"/>
                <w:szCs w:val="22"/>
              </w:rPr>
            </w:pPr>
            <w:ins w:id="1293" w:author="Arjan Kloosterboer" w:date="2017-09-21T14:47:00Z">
              <w:r>
                <w:rPr>
                  <w:rFonts w:ascii="Calibri" w:hAnsi="Calibri" w:cs="Calibri"/>
                  <w:i/>
                  <w:iCs/>
                  <w:color w:val="0F0F0F"/>
                  <w:sz w:val="22"/>
                  <w:szCs w:val="22"/>
                </w:rPr>
                <w:t>naliteit</w:t>
              </w:r>
            </w:ins>
          </w:p>
        </w:tc>
      </w:tr>
      <w:tr w:rsidR="00B34EAC" w14:paraId="4639A143" w14:textId="77777777" w:rsidTr="00B34EAC">
        <w:trPr>
          <w:ins w:id="1294" w:author="Arjan Kloosterboer" w:date="2017-09-21T14:47:00Z"/>
        </w:trPr>
        <w:tc>
          <w:tcPr>
            <w:tcW w:w="450" w:type="dxa"/>
            <w:tcBorders>
              <w:top w:val="nil"/>
              <w:left w:val="nil"/>
              <w:bottom w:val="nil"/>
              <w:right w:val="nil"/>
            </w:tcBorders>
            <w:tcMar>
              <w:top w:w="0" w:type="dxa"/>
              <w:left w:w="60" w:type="dxa"/>
              <w:bottom w:w="0" w:type="dxa"/>
              <w:right w:w="60" w:type="dxa"/>
            </w:tcMar>
          </w:tcPr>
          <w:p w14:paraId="5BD78E92" w14:textId="77777777" w:rsidR="00B34EAC" w:rsidRDefault="00B34EAC" w:rsidP="00B34EAC">
            <w:pPr>
              <w:rPr>
                <w:ins w:id="1295" w:author="Arjan Kloosterboer" w:date="2017-09-21T14:47: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77855C0A" w14:textId="77777777" w:rsidR="00B34EAC" w:rsidRDefault="00B34EAC" w:rsidP="00B34EAC">
            <w:pPr>
              <w:rPr>
                <w:ins w:id="1296" w:author="Arjan Kloosterboer" w:date="2017-09-21T14:47:00Z"/>
                <w:rFonts w:ascii="Calibri" w:hAnsi="Calibri" w:cs="Calibri"/>
                <w:color w:val="0F0F0F"/>
                <w:sz w:val="22"/>
                <w:szCs w:val="22"/>
              </w:rPr>
            </w:pPr>
            <w:ins w:id="1297" w:author="Arjan Kloosterboer" w:date="2017-09-21T14:47:00Z">
              <w:r>
                <w:rPr>
                  <w:rFonts w:ascii="Calibri" w:hAnsi="Calibri" w:cs="Calibri"/>
                  <w:color w:val="0F0F0F"/>
                  <w:sz w:val="22"/>
                  <w:szCs w:val="22"/>
                </w:rPr>
                <w:t xml:space="preserve">Identificatie </w:t>
              </w:r>
              <w:r>
                <w:rPr>
                  <w:rFonts w:ascii="Calibri" w:hAnsi="Calibri" w:cs="Calibri"/>
                  <w:color w:val="0F0F0F"/>
                  <w:sz w:val="22"/>
                  <w:szCs w:val="22"/>
                </w:rPr>
                <w:lastRenderedPageBreak/>
                <w:t>gebouwinstallatie</w:t>
              </w:r>
            </w:ins>
          </w:p>
        </w:tc>
        <w:tc>
          <w:tcPr>
            <w:tcW w:w="4230" w:type="dxa"/>
            <w:tcBorders>
              <w:top w:val="nil"/>
              <w:left w:val="nil"/>
              <w:bottom w:val="nil"/>
              <w:right w:val="nil"/>
            </w:tcBorders>
            <w:tcMar>
              <w:top w:w="0" w:type="dxa"/>
              <w:left w:w="60" w:type="dxa"/>
              <w:bottom w:w="0" w:type="dxa"/>
              <w:right w:w="60" w:type="dxa"/>
            </w:tcMar>
          </w:tcPr>
          <w:p w14:paraId="5228E624" w14:textId="77777777" w:rsidR="00B34EAC" w:rsidRDefault="00B34EAC" w:rsidP="00B34EAC">
            <w:pPr>
              <w:rPr>
                <w:ins w:id="1298"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611CC52" w14:textId="77777777" w:rsidR="00B34EAC" w:rsidRDefault="00B34EAC" w:rsidP="00B34EAC">
            <w:pPr>
              <w:rPr>
                <w:ins w:id="1299"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3D82613" w14:textId="77777777" w:rsidR="00B34EAC" w:rsidRDefault="00B34EAC" w:rsidP="00B34EAC">
            <w:pPr>
              <w:rPr>
                <w:ins w:id="1300" w:author="Arjan Kloosterboer" w:date="2017-09-21T14:47:00Z"/>
                <w:rFonts w:ascii="Calibri" w:hAnsi="Calibri" w:cs="Calibri"/>
                <w:color w:val="0F0F0F"/>
                <w:sz w:val="22"/>
                <w:szCs w:val="22"/>
              </w:rPr>
            </w:pPr>
            <w:ins w:id="1301" w:author="Arjan Kloosterboer" w:date="2017-09-21T14:47:00Z">
              <w:r>
                <w:rPr>
                  <w:rFonts w:ascii="Calibri" w:hAnsi="Calibri" w:cs="Calibri"/>
                  <w:color w:val="0F0F0F"/>
                  <w:sz w:val="22"/>
                  <w:szCs w:val="22"/>
                </w:rPr>
                <w:t>1 - 1</w:t>
              </w:r>
            </w:ins>
          </w:p>
        </w:tc>
        <w:bookmarkEnd w:id="1283"/>
      </w:tr>
      <w:tr w:rsidR="00B34EAC" w14:paraId="7C5500BD" w14:textId="77777777" w:rsidTr="00B34EAC">
        <w:trPr>
          <w:ins w:id="1302" w:author="Arjan Kloosterboer" w:date="2017-09-21T14:47:00Z"/>
        </w:trPr>
        <w:tc>
          <w:tcPr>
            <w:tcW w:w="450" w:type="dxa"/>
            <w:tcBorders>
              <w:top w:val="nil"/>
              <w:left w:val="nil"/>
              <w:bottom w:val="nil"/>
              <w:right w:val="nil"/>
            </w:tcBorders>
            <w:tcMar>
              <w:top w:w="0" w:type="dxa"/>
              <w:left w:w="60" w:type="dxa"/>
              <w:bottom w:w="0" w:type="dxa"/>
              <w:right w:w="60" w:type="dxa"/>
            </w:tcMar>
          </w:tcPr>
          <w:p w14:paraId="2BEC52A5" w14:textId="77777777" w:rsidR="00B34EAC" w:rsidRDefault="00B34EAC" w:rsidP="00B34EAC">
            <w:pPr>
              <w:rPr>
                <w:ins w:id="1303" w:author="Arjan Kloosterboer" w:date="2017-09-21T14:47:00Z"/>
                <w:rFonts w:ascii="Calibri" w:hAnsi="Calibri" w:cs="Calibri"/>
                <w:color w:val="0F0F0F"/>
                <w:sz w:val="22"/>
                <w:szCs w:val="22"/>
              </w:rPr>
            </w:pPr>
            <w:bookmarkStart w:id="1304" w:name="BKM_79C32D5E_B6FE_4FA6_9915_261CDD387AA6"/>
          </w:p>
        </w:tc>
        <w:tc>
          <w:tcPr>
            <w:tcW w:w="2790" w:type="dxa"/>
            <w:gridSpan w:val="2"/>
            <w:tcBorders>
              <w:top w:val="nil"/>
              <w:left w:val="nil"/>
              <w:bottom w:val="nil"/>
              <w:right w:val="nil"/>
            </w:tcBorders>
            <w:tcMar>
              <w:top w:w="0" w:type="dxa"/>
              <w:left w:w="60" w:type="dxa"/>
              <w:bottom w:w="0" w:type="dxa"/>
              <w:right w:w="60" w:type="dxa"/>
            </w:tcMar>
          </w:tcPr>
          <w:p w14:paraId="242B4C79" w14:textId="77777777" w:rsidR="00B34EAC" w:rsidRDefault="00B34EAC" w:rsidP="00B34EAC">
            <w:pPr>
              <w:rPr>
                <w:ins w:id="1305" w:author="Arjan Kloosterboer" w:date="2017-09-21T14:47:00Z"/>
                <w:rFonts w:ascii="Calibri" w:hAnsi="Calibri" w:cs="Calibri"/>
                <w:color w:val="0F0F0F"/>
                <w:sz w:val="22"/>
                <w:szCs w:val="22"/>
              </w:rPr>
            </w:pPr>
            <w:ins w:id="1306" w:author="Arjan Kloosterboer" w:date="2017-09-21T14:47:00Z">
              <w:r>
                <w:rPr>
                  <w:rFonts w:ascii="Calibri" w:hAnsi="Calibri" w:cs="Calibri"/>
                  <w:color w:val="0F0F0F"/>
                  <w:sz w:val="22"/>
                  <w:szCs w:val="22"/>
                </w:rPr>
                <w:t>Geomettrie gebouwinstallatie</w:t>
              </w:r>
            </w:ins>
          </w:p>
        </w:tc>
        <w:tc>
          <w:tcPr>
            <w:tcW w:w="4230" w:type="dxa"/>
            <w:tcBorders>
              <w:top w:val="nil"/>
              <w:left w:val="nil"/>
              <w:bottom w:val="nil"/>
              <w:right w:val="nil"/>
            </w:tcBorders>
            <w:tcMar>
              <w:top w:w="0" w:type="dxa"/>
              <w:left w:w="60" w:type="dxa"/>
              <w:bottom w:w="0" w:type="dxa"/>
              <w:right w:w="60" w:type="dxa"/>
            </w:tcMar>
          </w:tcPr>
          <w:p w14:paraId="2C219134" w14:textId="77777777" w:rsidR="00B34EAC" w:rsidRDefault="00B34EAC" w:rsidP="00B34EAC">
            <w:pPr>
              <w:rPr>
                <w:ins w:id="1307"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ECC4A2A" w14:textId="77777777" w:rsidR="00B34EAC" w:rsidRDefault="00B34EAC" w:rsidP="00B34EAC">
            <w:pPr>
              <w:rPr>
                <w:ins w:id="1308"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E45F1AB" w14:textId="77777777" w:rsidR="00B34EAC" w:rsidRDefault="00B34EAC" w:rsidP="00B34EAC">
            <w:pPr>
              <w:rPr>
                <w:ins w:id="1309" w:author="Arjan Kloosterboer" w:date="2017-09-21T14:47:00Z"/>
                <w:rFonts w:ascii="Calibri" w:hAnsi="Calibri" w:cs="Calibri"/>
                <w:color w:val="0F0F0F"/>
                <w:sz w:val="22"/>
                <w:szCs w:val="22"/>
              </w:rPr>
            </w:pPr>
            <w:ins w:id="1310" w:author="Arjan Kloosterboer" w:date="2017-09-21T14:47:00Z">
              <w:r>
                <w:rPr>
                  <w:rFonts w:ascii="Calibri" w:hAnsi="Calibri" w:cs="Calibri"/>
                  <w:color w:val="0F0F0F"/>
                  <w:sz w:val="22"/>
                  <w:szCs w:val="22"/>
                </w:rPr>
                <w:t>1 - 1</w:t>
              </w:r>
            </w:ins>
          </w:p>
        </w:tc>
        <w:bookmarkEnd w:id="1304"/>
      </w:tr>
      <w:tr w:rsidR="00B34EAC" w14:paraId="0709F49A" w14:textId="77777777" w:rsidTr="00B34EAC">
        <w:trPr>
          <w:ins w:id="1311" w:author="Arjan Kloosterboer" w:date="2017-09-21T14:47:00Z"/>
        </w:trPr>
        <w:tc>
          <w:tcPr>
            <w:tcW w:w="450" w:type="dxa"/>
            <w:tcBorders>
              <w:top w:val="nil"/>
              <w:left w:val="nil"/>
              <w:bottom w:val="nil"/>
              <w:right w:val="nil"/>
            </w:tcBorders>
            <w:tcMar>
              <w:top w:w="0" w:type="dxa"/>
              <w:left w:w="60" w:type="dxa"/>
              <w:bottom w:w="0" w:type="dxa"/>
              <w:right w:w="60" w:type="dxa"/>
            </w:tcMar>
          </w:tcPr>
          <w:p w14:paraId="640A47C5" w14:textId="77777777" w:rsidR="00B34EAC" w:rsidRDefault="00B34EAC" w:rsidP="00B34EAC">
            <w:pPr>
              <w:rPr>
                <w:ins w:id="1312" w:author="Arjan Kloosterboer" w:date="2017-09-21T14:47:00Z"/>
                <w:rFonts w:ascii="Calibri" w:hAnsi="Calibri" w:cs="Calibri"/>
                <w:color w:val="0F0F0F"/>
                <w:sz w:val="22"/>
                <w:szCs w:val="22"/>
              </w:rPr>
            </w:pPr>
            <w:bookmarkStart w:id="1313" w:name="BKM_77E43247_21E4_4D83_A904_ED67626CA5CA"/>
          </w:p>
        </w:tc>
        <w:tc>
          <w:tcPr>
            <w:tcW w:w="2790" w:type="dxa"/>
            <w:gridSpan w:val="2"/>
            <w:tcBorders>
              <w:top w:val="nil"/>
              <w:left w:val="nil"/>
              <w:bottom w:val="nil"/>
              <w:right w:val="nil"/>
            </w:tcBorders>
            <w:tcMar>
              <w:top w:w="0" w:type="dxa"/>
              <w:left w:w="60" w:type="dxa"/>
              <w:bottom w:w="0" w:type="dxa"/>
              <w:right w:w="60" w:type="dxa"/>
            </w:tcMar>
          </w:tcPr>
          <w:p w14:paraId="79704D2B" w14:textId="77777777" w:rsidR="00B34EAC" w:rsidRDefault="00B34EAC" w:rsidP="00B34EAC">
            <w:pPr>
              <w:rPr>
                <w:ins w:id="1314" w:author="Arjan Kloosterboer" w:date="2017-09-21T14:47:00Z"/>
                <w:rFonts w:ascii="Calibri" w:hAnsi="Calibri" w:cs="Calibri"/>
                <w:color w:val="0F0F0F"/>
                <w:sz w:val="22"/>
                <w:szCs w:val="22"/>
              </w:rPr>
            </w:pPr>
            <w:ins w:id="1315" w:author="Arjan Kloosterboer" w:date="2017-09-21T14:47:00Z">
              <w:r>
                <w:rPr>
                  <w:rFonts w:ascii="Calibri" w:hAnsi="Calibri" w:cs="Calibri"/>
                  <w:color w:val="0F0F0F"/>
                  <w:sz w:val="22"/>
                  <w:szCs w:val="22"/>
                </w:rPr>
                <w:t>Type gebouwinstallatie</w:t>
              </w:r>
            </w:ins>
          </w:p>
        </w:tc>
        <w:tc>
          <w:tcPr>
            <w:tcW w:w="4230" w:type="dxa"/>
            <w:tcBorders>
              <w:top w:val="nil"/>
              <w:left w:val="nil"/>
              <w:bottom w:val="nil"/>
              <w:right w:val="nil"/>
            </w:tcBorders>
            <w:tcMar>
              <w:top w:w="0" w:type="dxa"/>
              <w:left w:w="60" w:type="dxa"/>
              <w:bottom w:w="0" w:type="dxa"/>
              <w:right w:w="60" w:type="dxa"/>
            </w:tcMar>
          </w:tcPr>
          <w:p w14:paraId="644D6D72" w14:textId="77777777" w:rsidR="00B34EAC" w:rsidRDefault="00B34EAC" w:rsidP="00B34EAC">
            <w:pPr>
              <w:rPr>
                <w:ins w:id="1316"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96C8DF4" w14:textId="77777777" w:rsidR="00B34EAC" w:rsidRDefault="00B34EAC" w:rsidP="00B34EAC">
            <w:pPr>
              <w:rPr>
                <w:ins w:id="1317"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48E6D75" w14:textId="77777777" w:rsidR="00B34EAC" w:rsidRDefault="00B34EAC" w:rsidP="00B34EAC">
            <w:pPr>
              <w:rPr>
                <w:ins w:id="1318" w:author="Arjan Kloosterboer" w:date="2017-09-21T14:47:00Z"/>
                <w:rFonts w:ascii="Calibri" w:hAnsi="Calibri" w:cs="Calibri"/>
                <w:color w:val="0F0F0F"/>
                <w:sz w:val="22"/>
                <w:szCs w:val="22"/>
              </w:rPr>
            </w:pPr>
            <w:ins w:id="1319" w:author="Arjan Kloosterboer" w:date="2017-09-21T14:47:00Z">
              <w:r>
                <w:rPr>
                  <w:rFonts w:ascii="Calibri" w:hAnsi="Calibri" w:cs="Calibri"/>
                  <w:color w:val="0F0F0F"/>
                  <w:sz w:val="22"/>
                  <w:szCs w:val="22"/>
                </w:rPr>
                <w:t>0 - 1</w:t>
              </w:r>
            </w:ins>
          </w:p>
        </w:tc>
        <w:bookmarkEnd w:id="1313"/>
      </w:tr>
      <w:tr w:rsidR="00B34EAC" w14:paraId="677085F0" w14:textId="77777777" w:rsidTr="00B34EAC">
        <w:trPr>
          <w:ins w:id="1320" w:author="Arjan Kloosterboer" w:date="2017-09-21T14:47:00Z"/>
        </w:trPr>
        <w:tc>
          <w:tcPr>
            <w:tcW w:w="450" w:type="dxa"/>
            <w:tcBorders>
              <w:top w:val="nil"/>
              <w:left w:val="nil"/>
              <w:bottom w:val="nil"/>
              <w:right w:val="nil"/>
            </w:tcBorders>
            <w:tcMar>
              <w:top w:w="0" w:type="dxa"/>
              <w:left w:w="60" w:type="dxa"/>
              <w:bottom w:w="0" w:type="dxa"/>
              <w:right w:w="60" w:type="dxa"/>
            </w:tcMar>
          </w:tcPr>
          <w:p w14:paraId="23F97C48" w14:textId="77777777" w:rsidR="00B34EAC" w:rsidRDefault="00B34EAC" w:rsidP="00B34EAC">
            <w:pPr>
              <w:rPr>
                <w:ins w:id="1321" w:author="Arjan Kloosterboer" w:date="2017-09-21T14:47:00Z"/>
                <w:rFonts w:ascii="Calibri" w:hAnsi="Calibri" w:cs="Calibri"/>
                <w:color w:val="0F0F0F"/>
                <w:sz w:val="22"/>
                <w:szCs w:val="22"/>
              </w:rPr>
            </w:pPr>
            <w:bookmarkStart w:id="1322" w:name="BKM_2637FBB3_41FD_4C08_8623_7838CCD54682"/>
          </w:p>
        </w:tc>
        <w:tc>
          <w:tcPr>
            <w:tcW w:w="2790" w:type="dxa"/>
            <w:gridSpan w:val="2"/>
            <w:tcBorders>
              <w:top w:val="nil"/>
              <w:left w:val="nil"/>
              <w:bottom w:val="nil"/>
              <w:right w:val="nil"/>
            </w:tcBorders>
            <w:tcMar>
              <w:top w:w="0" w:type="dxa"/>
              <w:left w:w="60" w:type="dxa"/>
              <w:bottom w:w="0" w:type="dxa"/>
              <w:right w:w="60" w:type="dxa"/>
            </w:tcMar>
          </w:tcPr>
          <w:p w14:paraId="3521A2CF" w14:textId="77777777" w:rsidR="00B34EAC" w:rsidRDefault="00B34EAC" w:rsidP="00B34EAC">
            <w:pPr>
              <w:rPr>
                <w:ins w:id="1323" w:author="Arjan Kloosterboer" w:date="2017-09-21T14:47:00Z"/>
                <w:rFonts w:ascii="Calibri" w:hAnsi="Calibri" w:cs="Calibri"/>
                <w:color w:val="0F0F0F"/>
                <w:sz w:val="22"/>
                <w:szCs w:val="22"/>
              </w:rPr>
            </w:pPr>
            <w:ins w:id="1324" w:author="Arjan Kloosterboer" w:date="2017-09-21T14:47:00Z">
              <w:r>
                <w:rPr>
                  <w:rFonts w:ascii="Calibri" w:hAnsi="Calibri" w:cs="Calibri"/>
                  <w:color w:val="0F0F0F"/>
                  <w:sz w:val="22"/>
                  <w:szCs w:val="22"/>
                </w:rPr>
                <w:t>Datum begin geldigheid gebouwinstallatie</w:t>
              </w:r>
            </w:ins>
          </w:p>
        </w:tc>
        <w:tc>
          <w:tcPr>
            <w:tcW w:w="4230" w:type="dxa"/>
            <w:tcBorders>
              <w:top w:val="nil"/>
              <w:left w:val="nil"/>
              <w:bottom w:val="nil"/>
              <w:right w:val="nil"/>
            </w:tcBorders>
            <w:tcMar>
              <w:top w:w="0" w:type="dxa"/>
              <w:left w:w="60" w:type="dxa"/>
              <w:bottom w:w="0" w:type="dxa"/>
              <w:right w:w="60" w:type="dxa"/>
            </w:tcMar>
          </w:tcPr>
          <w:p w14:paraId="666FB211" w14:textId="77777777" w:rsidR="00B34EAC" w:rsidRDefault="00B34EAC" w:rsidP="00B34EAC">
            <w:pPr>
              <w:rPr>
                <w:ins w:id="1325"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60F3254" w14:textId="77777777" w:rsidR="00B34EAC" w:rsidRDefault="00B34EAC" w:rsidP="00B34EAC">
            <w:pPr>
              <w:rPr>
                <w:ins w:id="1326"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00ABFE4" w14:textId="77777777" w:rsidR="00B34EAC" w:rsidRDefault="00B34EAC" w:rsidP="00B34EAC">
            <w:pPr>
              <w:rPr>
                <w:ins w:id="1327" w:author="Arjan Kloosterboer" w:date="2017-09-21T14:47:00Z"/>
                <w:rFonts w:ascii="Calibri" w:hAnsi="Calibri" w:cs="Calibri"/>
                <w:color w:val="0F0F0F"/>
                <w:sz w:val="22"/>
                <w:szCs w:val="22"/>
              </w:rPr>
            </w:pPr>
            <w:ins w:id="1328" w:author="Arjan Kloosterboer" w:date="2017-09-21T14:47:00Z">
              <w:r>
                <w:rPr>
                  <w:rFonts w:ascii="Calibri" w:hAnsi="Calibri" w:cs="Calibri"/>
                  <w:color w:val="0F0F0F"/>
                  <w:sz w:val="22"/>
                  <w:szCs w:val="22"/>
                </w:rPr>
                <w:t>1 - 1</w:t>
              </w:r>
            </w:ins>
          </w:p>
        </w:tc>
        <w:bookmarkEnd w:id="1322"/>
      </w:tr>
      <w:tr w:rsidR="00B34EAC" w14:paraId="3F049941" w14:textId="77777777" w:rsidTr="00B34EAC">
        <w:trPr>
          <w:ins w:id="1329" w:author="Arjan Kloosterboer" w:date="2017-09-21T14:47:00Z"/>
        </w:trPr>
        <w:tc>
          <w:tcPr>
            <w:tcW w:w="450" w:type="dxa"/>
            <w:tcBorders>
              <w:top w:val="nil"/>
              <w:left w:val="nil"/>
              <w:bottom w:val="nil"/>
              <w:right w:val="nil"/>
            </w:tcBorders>
            <w:tcMar>
              <w:top w:w="0" w:type="dxa"/>
              <w:left w:w="60" w:type="dxa"/>
              <w:bottom w:w="0" w:type="dxa"/>
              <w:right w:w="60" w:type="dxa"/>
            </w:tcMar>
          </w:tcPr>
          <w:p w14:paraId="62CF289E" w14:textId="77777777" w:rsidR="00B34EAC" w:rsidRDefault="00B34EAC" w:rsidP="00B34EAC">
            <w:pPr>
              <w:rPr>
                <w:ins w:id="1330" w:author="Arjan Kloosterboer" w:date="2017-09-21T14:47:00Z"/>
                <w:rFonts w:ascii="Calibri" w:hAnsi="Calibri" w:cs="Calibri"/>
                <w:color w:val="0F0F0F"/>
                <w:sz w:val="22"/>
                <w:szCs w:val="22"/>
              </w:rPr>
            </w:pPr>
            <w:bookmarkStart w:id="1331" w:name="BKM_52B9ECF3_7548_4223_86D6_FFDC263754D7"/>
          </w:p>
        </w:tc>
        <w:tc>
          <w:tcPr>
            <w:tcW w:w="2790" w:type="dxa"/>
            <w:gridSpan w:val="2"/>
            <w:tcBorders>
              <w:top w:val="nil"/>
              <w:left w:val="nil"/>
              <w:bottom w:val="nil"/>
              <w:right w:val="nil"/>
            </w:tcBorders>
            <w:tcMar>
              <w:top w:w="0" w:type="dxa"/>
              <w:left w:w="60" w:type="dxa"/>
              <w:bottom w:w="0" w:type="dxa"/>
              <w:right w:w="60" w:type="dxa"/>
            </w:tcMar>
          </w:tcPr>
          <w:p w14:paraId="40562CD6" w14:textId="77777777" w:rsidR="00B34EAC" w:rsidRDefault="00B34EAC" w:rsidP="00B34EAC">
            <w:pPr>
              <w:rPr>
                <w:ins w:id="1332" w:author="Arjan Kloosterboer" w:date="2017-09-21T14:47:00Z"/>
                <w:rFonts w:ascii="Calibri" w:hAnsi="Calibri" w:cs="Calibri"/>
                <w:color w:val="0F0F0F"/>
                <w:sz w:val="22"/>
                <w:szCs w:val="22"/>
              </w:rPr>
            </w:pPr>
            <w:ins w:id="1333" w:author="Arjan Kloosterboer" w:date="2017-09-21T14:47:00Z">
              <w:r>
                <w:rPr>
                  <w:rFonts w:ascii="Calibri" w:hAnsi="Calibri" w:cs="Calibri"/>
                  <w:color w:val="0F0F0F"/>
                  <w:sz w:val="22"/>
                  <w:szCs w:val="22"/>
                </w:rPr>
                <w:t>Datum einde geldigheid gebouwinstallatie</w:t>
              </w:r>
            </w:ins>
          </w:p>
        </w:tc>
        <w:tc>
          <w:tcPr>
            <w:tcW w:w="4230" w:type="dxa"/>
            <w:tcBorders>
              <w:top w:val="nil"/>
              <w:left w:val="nil"/>
              <w:bottom w:val="nil"/>
              <w:right w:val="nil"/>
            </w:tcBorders>
            <w:tcMar>
              <w:top w:w="0" w:type="dxa"/>
              <w:left w:w="60" w:type="dxa"/>
              <w:bottom w:w="0" w:type="dxa"/>
              <w:right w:w="60" w:type="dxa"/>
            </w:tcMar>
          </w:tcPr>
          <w:p w14:paraId="4502D5C0" w14:textId="77777777" w:rsidR="00B34EAC" w:rsidRDefault="00B34EAC" w:rsidP="00B34EAC">
            <w:pPr>
              <w:rPr>
                <w:ins w:id="1334"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8CEEF95" w14:textId="77777777" w:rsidR="00B34EAC" w:rsidRDefault="00B34EAC" w:rsidP="00B34EAC">
            <w:pPr>
              <w:rPr>
                <w:ins w:id="1335"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55C9EFE2" w14:textId="77777777" w:rsidR="00B34EAC" w:rsidRDefault="00B34EAC" w:rsidP="00B34EAC">
            <w:pPr>
              <w:rPr>
                <w:ins w:id="1336" w:author="Arjan Kloosterboer" w:date="2017-09-21T14:47:00Z"/>
                <w:rFonts w:ascii="Calibri" w:hAnsi="Calibri" w:cs="Calibri"/>
                <w:color w:val="0F0F0F"/>
                <w:sz w:val="22"/>
                <w:szCs w:val="22"/>
              </w:rPr>
            </w:pPr>
            <w:ins w:id="1337" w:author="Arjan Kloosterboer" w:date="2017-09-21T14:47:00Z">
              <w:r>
                <w:rPr>
                  <w:rFonts w:ascii="Calibri" w:hAnsi="Calibri" w:cs="Calibri"/>
                  <w:color w:val="0F0F0F"/>
                  <w:sz w:val="22"/>
                  <w:szCs w:val="22"/>
                </w:rPr>
                <w:t>0 - 1</w:t>
              </w:r>
            </w:ins>
          </w:p>
        </w:tc>
        <w:bookmarkEnd w:id="1331"/>
      </w:tr>
    </w:tbl>
    <w:p w14:paraId="2E781886" w14:textId="77777777" w:rsidR="00B34EAC" w:rsidRDefault="00B34EAC" w:rsidP="00B34EAC">
      <w:pPr>
        <w:rPr>
          <w:ins w:id="1338" w:author="Arjan Kloosterboer" w:date="2017-09-21T14:4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34EAC" w14:paraId="64631109" w14:textId="77777777" w:rsidTr="00B34EAC">
        <w:trPr>
          <w:ins w:id="1339" w:author="Arjan Kloosterboer" w:date="2017-09-21T14:47:00Z"/>
        </w:trPr>
        <w:tc>
          <w:tcPr>
            <w:tcW w:w="9360" w:type="dxa"/>
            <w:gridSpan w:val="3"/>
            <w:tcBorders>
              <w:top w:val="nil"/>
              <w:left w:val="nil"/>
              <w:bottom w:val="nil"/>
              <w:right w:val="nil"/>
            </w:tcBorders>
            <w:tcMar>
              <w:top w:w="0" w:type="dxa"/>
              <w:left w:w="60" w:type="dxa"/>
              <w:bottom w:w="0" w:type="dxa"/>
              <w:right w:w="60" w:type="dxa"/>
            </w:tcMar>
          </w:tcPr>
          <w:p w14:paraId="50519236" w14:textId="77777777" w:rsidR="00B34EAC" w:rsidRDefault="00B34EAC" w:rsidP="00B34EAC">
            <w:pPr>
              <w:rPr>
                <w:ins w:id="1340" w:author="Arjan Kloosterboer" w:date="2017-09-21T14:47:00Z"/>
                <w:rFonts w:ascii="Calibri" w:hAnsi="Calibri" w:cs="Calibri"/>
                <w:color w:val="0F0F0F"/>
                <w:sz w:val="22"/>
                <w:szCs w:val="22"/>
              </w:rPr>
            </w:pPr>
            <w:ins w:id="1341" w:author="Arjan Kloosterboer" w:date="2017-09-21T14:47:00Z">
              <w:r>
                <w:rPr>
                  <w:rFonts w:ascii="Calibri" w:hAnsi="Calibri" w:cs="Calibri"/>
                  <w:b/>
                  <w:bCs/>
                  <w:color w:val="0F0F0F"/>
                  <w:sz w:val="22"/>
                  <w:szCs w:val="22"/>
                </w:rPr>
                <w:t>Overzicht relaties</w:t>
              </w:r>
            </w:ins>
          </w:p>
        </w:tc>
      </w:tr>
      <w:tr w:rsidR="00B34EAC" w14:paraId="0F39F161" w14:textId="77777777" w:rsidTr="00B34EAC">
        <w:trPr>
          <w:ins w:id="1342" w:author="Arjan Kloosterboer" w:date="2017-09-21T14:47:00Z"/>
        </w:trPr>
        <w:tc>
          <w:tcPr>
            <w:tcW w:w="450" w:type="dxa"/>
            <w:tcBorders>
              <w:top w:val="nil"/>
              <w:left w:val="nil"/>
              <w:bottom w:val="nil"/>
              <w:right w:val="nil"/>
            </w:tcBorders>
            <w:tcMar>
              <w:top w:w="0" w:type="dxa"/>
              <w:left w:w="60" w:type="dxa"/>
              <w:bottom w:w="0" w:type="dxa"/>
              <w:right w:w="60" w:type="dxa"/>
            </w:tcMar>
          </w:tcPr>
          <w:p w14:paraId="479163EE" w14:textId="77777777" w:rsidR="00B34EAC" w:rsidRDefault="00B34EAC" w:rsidP="00B34EAC">
            <w:pPr>
              <w:rPr>
                <w:ins w:id="1343" w:author="Arjan Kloosterboer" w:date="2017-09-21T14:47: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2FB37D40" w14:textId="77777777" w:rsidR="00B34EAC" w:rsidRDefault="00B34EAC" w:rsidP="00B34EAC">
            <w:pPr>
              <w:rPr>
                <w:ins w:id="1344" w:author="Arjan Kloosterboer" w:date="2017-09-21T14:47:00Z"/>
                <w:rFonts w:ascii="Calibri" w:hAnsi="Calibri" w:cs="Calibri"/>
                <w:i/>
                <w:iCs/>
                <w:color w:val="0F0F0F"/>
                <w:sz w:val="22"/>
                <w:szCs w:val="22"/>
              </w:rPr>
            </w:pPr>
            <w:ins w:id="1345" w:author="Arjan Kloosterboer" w:date="2017-09-21T14:47:00Z">
              <w:r>
                <w:rPr>
                  <w:rFonts w:ascii="Calibri" w:hAnsi="Calibri" w:cs="Calibri"/>
                  <w:i/>
                  <w:iCs/>
                  <w:color w:val="0F0F0F"/>
                  <w:sz w:val="22"/>
                  <w:szCs w:val="22"/>
                </w:rPr>
                <w:t>Relatienaam met</w:t>
              </w:r>
            </w:ins>
          </w:p>
          <w:p w14:paraId="13D8C749" w14:textId="77777777" w:rsidR="00B34EAC" w:rsidRDefault="00B34EAC" w:rsidP="00B34EAC">
            <w:pPr>
              <w:rPr>
                <w:ins w:id="1346" w:author="Arjan Kloosterboer" w:date="2017-09-21T14:47:00Z"/>
                <w:rFonts w:ascii="Calibri" w:hAnsi="Calibri" w:cs="Calibri"/>
                <w:color w:val="0F0F0F"/>
                <w:sz w:val="22"/>
                <w:szCs w:val="22"/>
              </w:rPr>
            </w:pPr>
            <w:ins w:id="1347" w:author="Arjan Kloosterboer" w:date="2017-09-21T14:47: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7E61F67C" w14:textId="77777777" w:rsidR="00B34EAC" w:rsidRDefault="00B34EAC" w:rsidP="00B34EAC">
            <w:pPr>
              <w:rPr>
                <w:ins w:id="1348" w:author="Arjan Kloosterboer" w:date="2017-09-21T14:47:00Z"/>
                <w:rFonts w:ascii="Calibri" w:hAnsi="Calibri" w:cs="Calibri"/>
                <w:color w:val="0F0F0F"/>
                <w:sz w:val="22"/>
                <w:szCs w:val="22"/>
              </w:rPr>
            </w:pPr>
            <w:ins w:id="1349" w:author="Arjan Kloosterboer" w:date="2017-09-21T14:47:00Z">
              <w:r>
                <w:rPr>
                  <w:rFonts w:ascii="Calibri" w:hAnsi="Calibri" w:cs="Calibri"/>
                  <w:i/>
                  <w:iCs/>
                  <w:color w:val="0F0F0F"/>
                  <w:sz w:val="22"/>
                  <w:szCs w:val="22"/>
                </w:rPr>
                <w:t>Definitie</w:t>
              </w:r>
            </w:ins>
          </w:p>
        </w:tc>
      </w:tr>
      <w:tr w:rsidR="00B34EAC" w14:paraId="2A258B73" w14:textId="77777777" w:rsidTr="00B34EAC">
        <w:trPr>
          <w:ins w:id="1350" w:author="Arjan Kloosterboer" w:date="2017-09-21T14:47:00Z"/>
        </w:trPr>
        <w:tc>
          <w:tcPr>
            <w:tcW w:w="450" w:type="dxa"/>
            <w:tcBorders>
              <w:top w:val="nil"/>
              <w:left w:val="nil"/>
              <w:bottom w:val="nil"/>
              <w:right w:val="nil"/>
            </w:tcBorders>
            <w:tcMar>
              <w:top w:w="0" w:type="dxa"/>
              <w:left w:w="60" w:type="dxa"/>
              <w:bottom w:w="0" w:type="dxa"/>
              <w:right w:w="60" w:type="dxa"/>
            </w:tcMar>
          </w:tcPr>
          <w:p w14:paraId="3CEDD34E" w14:textId="77777777" w:rsidR="00B34EAC" w:rsidRDefault="00B34EAC" w:rsidP="00B34EAC">
            <w:pPr>
              <w:rPr>
                <w:ins w:id="1351"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AD0329A" w14:textId="77777777" w:rsidR="00B34EAC" w:rsidRDefault="00B34EAC" w:rsidP="00B34EAC">
            <w:pPr>
              <w:rPr>
                <w:ins w:id="1352" w:author="Arjan Kloosterboer" w:date="2017-09-21T14:47:00Z"/>
                <w:rFonts w:ascii="Calibri" w:hAnsi="Calibri" w:cs="Calibri"/>
                <w:color w:val="0F0F0F"/>
                <w:sz w:val="22"/>
                <w:szCs w:val="22"/>
              </w:rPr>
            </w:pPr>
            <w:ins w:id="1353" w:author="Arjan Kloosterboer" w:date="2017-09-21T14:47:00Z">
              <w:r>
                <w:rPr>
                  <w:rFonts w:ascii="Calibri" w:hAnsi="Calibri" w:cs="Calibri"/>
                  <w:color w:val="0F0F0F"/>
                  <w:sz w:val="22"/>
                  <w:szCs w:val="22"/>
                </w:rPr>
                <w:t>GEBOUWINSTALLATIE  []</w:t>
              </w:r>
            </w:ins>
          </w:p>
          <w:p w14:paraId="7031FA8F" w14:textId="77777777" w:rsidR="00B34EAC" w:rsidRDefault="00B34EAC" w:rsidP="00B34EAC">
            <w:pPr>
              <w:rPr>
                <w:ins w:id="1354" w:author="Arjan Kloosterboer" w:date="2017-09-21T14:47:00Z"/>
                <w:rFonts w:ascii="Calibri" w:hAnsi="Calibri" w:cs="Calibri"/>
                <w:color w:val="0F0F0F"/>
                <w:sz w:val="22"/>
                <w:szCs w:val="22"/>
              </w:rPr>
            </w:pPr>
            <w:ins w:id="1355" w:author="Arjan Kloosterboer" w:date="2017-09-21T14:47:00Z">
              <w:r>
                <w:rPr>
                  <w:rFonts w:ascii="Calibri" w:hAnsi="Calibri" w:cs="Calibri"/>
                  <w:color w:val="0F0F0F"/>
                  <w:sz w:val="22"/>
                  <w:szCs w:val="22"/>
                </w:rPr>
                <w:t xml:space="preserve">  </w:t>
              </w:r>
            </w:ins>
          </w:p>
          <w:p w14:paraId="48663E21" w14:textId="77777777" w:rsidR="00B34EAC" w:rsidRDefault="00B34EAC" w:rsidP="00B34EAC">
            <w:pPr>
              <w:rPr>
                <w:ins w:id="1356" w:author="Arjan Kloosterboer" w:date="2017-09-21T14:47:00Z"/>
                <w:rFonts w:ascii="Calibri" w:hAnsi="Calibri" w:cs="Calibri"/>
                <w:color w:val="0F0F0F"/>
                <w:sz w:val="22"/>
                <w:szCs w:val="22"/>
              </w:rPr>
            </w:pPr>
            <w:ins w:id="1357" w:author="Arjan Kloosterboer" w:date="2017-09-21T14:47:00Z">
              <w:r>
                <w:rPr>
                  <w:rFonts w:ascii="Calibri" w:hAnsi="Calibri" w:cs="Calibri"/>
                  <w:color w:val="0F0F0F"/>
                  <w:sz w:val="22"/>
                  <w:szCs w:val="22"/>
                </w:rPr>
                <w:t>GEBOUWINSTALLATIE  []</w:t>
              </w:r>
            </w:ins>
          </w:p>
        </w:tc>
        <w:tc>
          <w:tcPr>
            <w:tcW w:w="6120" w:type="dxa"/>
            <w:tcBorders>
              <w:top w:val="nil"/>
              <w:left w:val="nil"/>
              <w:bottom w:val="nil"/>
              <w:right w:val="nil"/>
            </w:tcBorders>
            <w:tcMar>
              <w:top w:w="0" w:type="dxa"/>
              <w:left w:w="60" w:type="dxa"/>
              <w:bottom w:w="0" w:type="dxa"/>
              <w:right w:w="60" w:type="dxa"/>
            </w:tcMar>
          </w:tcPr>
          <w:p w14:paraId="156A4D56" w14:textId="77777777" w:rsidR="00B34EAC" w:rsidRDefault="00B34EAC" w:rsidP="00B34EAC">
            <w:pPr>
              <w:rPr>
                <w:ins w:id="1358" w:author="Arjan Kloosterboer" w:date="2017-09-21T14:47:00Z"/>
                <w:rFonts w:ascii="Calibri" w:hAnsi="Calibri" w:cs="Calibri"/>
                <w:color w:val="0F0F0F"/>
                <w:sz w:val="22"/>
                <w:szCs w:val="22"/>
              </w:rPr>
            </w:pPr>
          </w:p>
        </w:tc>
      </w:tr>
      <w:tr w:rsidR="00B34EAC" w14:paraId="3F01B7F6" w14:textId="77777777" w:rsidTr="00B34EAC">
        <w:trPr>
          <w:trHeight w:hRule="exact" w:val="128"/>
          <w:ins w:id="1359" w:author="Arjan Kloosterboer" w:date="2017-09-21T14:47:00Z"/>
        </w:trPr>
        <w:tc>
          <w:tcPr>
            <w:tcW w:w="450" w:type="dxa"/>
            <w:tcBorders>
              <w:top w:val="nil"/>
              <w:left w:val="nil"/>
              <w:bottom w:val="nil"/>
              <w:right w:val="nil"/>
            </w:tcBorders>
            <w:tcMar>
              <w:top w:w="0" w:type="dxa"/>
              <w:left w:w="60" w:type="dxa"/>
              <w:bottom w:w="0" w:type="dxa"/>
              <w:right w:w="60" w:type="dxa"/>
            </w:tcMar>
          </w:tcPr>
          <w:p w14:paraId="7D637EE2" w14:textId="77777777" w:rsidR="00B34EAC" w:rsidRDefault="00B34EAC" w:rsidP="00B34EAC">
            <w:pPr>
              <w:rPr>
                <w:ins w:id="1360"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D07A893" w14:textId="77777777" w:rsidR="00B34EAC" w:rsidRDefault="00B34EAC" w:rsidP="00B34EAC">
            <w:pPr>
              <w:rPr>
                <w:ins w:id="1361" w:author="Arjan Kloosterboer" w:date="2017-09-21T14:4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9DAEEA3" w14:textId="77777777" w:rsidR="00B34EAC" w:rsidRDefault="00B34EAC" w:rsidP="00B34EAC">
            <w:pPr>
              <w:rPr>
                <w:ins w:id="1362" w:author="Arjan Kloosterboer" w:date="2017-09-21T14:47:00Z"/>
                <w:rFonts w:ascii="Calibri" w:hAnsi="Calibri" w:cs="Calibri"/>
                <w:color w:val="0F0F0F"/>
                <w:sz w:val="22"/>
                <w:szCs w:val="22"/>
              </w:rPr>
            </w:pPr>
          </w:p>
        </w:tc>
      </w:tr>
      <w:tr w:rsidR="00B34EAC" w14:paraId="6B5CD442" w14:textId="77777777" w:rsidTr="00B34EAC">
        <w:trPr>
          <w:ins w:id="1363" w:author="Arjan Kloosterboer" w:date="2017-09-21T14:47:00Z"/>
        </w:trPr>
        <w:tc>
          <w:tcPr>
            <w:tcW w:w="450" w:type="dxa"/>
            <w:tcBorders>
              <w:top w:val="nil"/>
              <w:left w:val="nil"/>
              <w:bottom w:val="nil"/>
              <w:right w:val="nil"/>
            </w:tcBorders>
            <w:tcMar>
              <w:top w:w="0" w:type="dxa"/>
              <w:left w:w="60" w:type="dxa"/>
              <w:bottom w:w="0" w:type="dxa"/>
              <w:right w:w="60" w:type="dxa"/>
            </w:tcMar>
          </w:tcPr>
          <w:p w14:paraId="3FFB1C8D" w14:textId="77777777" w:rsidR="00B34EAC" w:rsidRDefault="00B34EAC" w:rsidP="00B34EAC">
            <w:pPr>
              <w:rPr>
                <w:ins w:id="1364"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F83324E" w14:textId="77777777" w:rsidR="00B34EAC" w:rsidRDefault="00B34EAC" w:rsidP="00B34EAC">
            <w:pPr>
              <w:rPr>
                <w:ins w:id="1365" w:author="Arjan Kloosterboer" w:date="2017-09-21T14:47:00Z"/>
                <w:rFonts w:ascii="Calibri" w:hAnsi="Calibri" w:cs="Calibri"/>
                <w:color w:val="0F0F0F"/>
                <w:sz w:val="22"/>
                <w:szCs w:val="22"/>
              </w:rPr>
            </w:pPr>
            <w:ins w:id="1366" w:author="Arjan Kloosterboer" w:date="2017-09-21T14:47:00Z">
              <w:r>
                <w:rPr>
                  <w:rFonts w:ascii="Calibri" w:hAnsi="Calibri" w:cs="Calibri"/>
                  <w:color w:val="0F0F0F"/>
                  <w:sz w:val="22"/>
                  <w:szCs w:val="22"/>
                </w:rPr>
                <w:t>OBJECT  [0..1]</w:t>
              </w:r>
            </w:ins>
          </w:p>
          <w:p w14:paraId="072D8F17" w14:textId="77777777" w:rsidR="00B34EAC" w:rsidRDefault="00B34EAC" w:rsidP="00B34EAC">
            <w:pPr>
              <w:rPr>
                <w:ins w:id="1367" w:author="Arjan Kloosterboer" w:date="2017-09-21T14:47:00Z"/>
                <w:rFonts w:ascii="Calibri" w:hAnsi="Calibri" w:cs="Calibri"/>
                <w:color w:val="0F0F0F"/>
                <w:sz w:val="22"/>
                <w:szCs w:val="22"/>
              </w:rPr>
            </w:pPr>
            <w:ins w:id="1368" w:author="Arjan Kloosterboer" w:date="2017-09-21T14:47:00Z">
              <w:r>
                <w:rPr>
                  <w:rFonts w:ascii="Calibri" w:hAnsi="Calibri" w:cs="Calibri"/>
                  <w:color w:val="0F0F0F"/>
                  <w:sz w:val="22"/>
                  <w:szCs w:val="22"/>
                </w:rPr>
                <w:t xml:space="preserve">  is</w:t>
              </w:r>
            </w:ins>
          </w:p>
          <w:p w14:paraId="79D71408" w14:textId="77777777" w:rsidR="00B34EAC" w:rsidRDefault="00B34EAC" w:rsidP="00B34EAC">
            <w:pPr>
              <w:rPr>
                <w:ins w:id="1369" w:author="Arjan Kloosterboer" w:date="2017-09-21T14:47:00Z"/>
                <w:rFonts w:ascii="Calibri" w:hAnsi="Calibri" w:cs="Calibri"/>
                <w:color w:val="0F0F0F"/>
                <w:sz w:val="22"/>
                <w:szCs w:val="22"/>
              </w:rPr>
            </w:pPr>
            <w:ins w:id="1370" w:author="Arjan Kloosterboer" w:date="2017-09-21T14:47:00Z">
              <w:r>
                <w:rPr>
                  <w:rFonts w:ascii="Calibri" w:hAnsi="Calibri" w:cs="Calibri"/>
                  <w:color w:val="0F0F0F"/>
                  <w:sz w:val="22"/>
                  <w:szCs w:val="22"/>
                </w:rPr>
                <w:t>GEBOUWINSTALLATIE  [1]</w:t>
              </w:r>
            </w:ins>
          </w:p>
        </w:tc>
        <w:tc>
          <w:tcPr>
            <w:tcW w:w="6120" w:type="dxa"/>
            <w:tcBorders>
              <w:top w:val="nil"/>
              <w:left w:val="nil"/>
              <w:bottom w:val="nil"/>
              <w:right w:val="nil"/>
            </w:tcBorders>
            <w:tcMar>
              <w:top w:w="0" w:type="dxa"/>
              <w:left w:w="60" w:type="dxa"/>
              <w:bottom w:w="0" w:type="dxa"/>
              <w:right w:w="60" w:type="dxa"/>
            </w:tcMar>
          </w:tcPr>
          <w:p w14:paraId="4B287D54" w14:textId="77777777" w:rsidR="00B34EAC" w:rsidRDefault="00B34EAC" w:rsidP="00B34EAC">
            <w:pPr>
              <w:rPr>
                <w:ins w:id="1371" w:author="Arjan Kloosterboer" w:date="2017-09-21T14:47:00Z"/>
                <w:rFonts w:ascii="Calibri" w:hAnsi="Calibri" w:cs="Calibri"/>
                <w:color w:val="0F0F0F"/>
                <w:sz w:val="22"/>
                <w:szCs w:val="22"/>
              </w:rPr>
            </w:pPr>
            <w:ins w:id="1372" w:author="Arjan Kloosterboer" w:date="2017-09-21T14:47:00Z">
              <w:r>
                <w:rPr>
                  <w:rFonts w:ascii="Calibri" w:hAnsi="Calibri" w:cs="Calibri"/>
                  <w:color w:val="000000"/>
                  <w:sz w:val="22"/>
                  <w:szCs w:val="22"/>
                </w:rPr>
                <w:t>Een  GEBOUWINSTALLATIE N komt voor in de hoedanigheid van een OBJECT bij een zaak</w:t>
              </w:r>
            </w:ins>
          </w:p>
        </w:tc>
      </w:tr>
      <w:tr w:rsidR="00B34EAC" w14:paraId="1D48FDAF" w14:textId="77777777" w:rsidTr="00B34EAC">
        <w:trPr>
          <w:trHeight w:hRule="exact" w:val="128"/>
          <w:ins w:id="1373" w:author="Arjan Kloosterboer" w:date="2017-09-21T14:47:00Z"/>
        </w:trPr>
        <w:tc>
          <w:tcPr>
            <w:tcW w:w="450" w:type="dxa"/>
            <w:tcBorders>
              <w:top w:val="nil"/>
              <w:left w:val="nil"/>
              <w:bottom w:val="nil"/>
              <w:right w:val="nil"/>
            </w:tcBorders>
            <w:tcMar>
              <w:top w:w="0" w:type="dxa"/>
              <w:left w:w="60" w:type="dxa"/>
              <w:bottom w:w="0" w:type="dxa"/>
              <w:right w:w="60" w:type="dxa"/>
            </w:tcMar>
          </w:tcPr>
          <w:p w14:paraId="6347D286" w14:textId="77777777" w:rsidR="00B34EAC" w:rsidRDefault="00B34EAC" w:rsidP="00B34EAC">
            <w:pPr>
              <w:rPr>
                <w:ins w:id="1374"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56443E8" w14:textId="77777777" w:rsidR="00B34EAC" w:rsidRDefault="00B34EAC" w:rsidP="00B34EAC">
            <w:pPr>
              <w:rPr>
                <w:ins w:id="1375" w:author="Arjan Kloosterboer" w:date="2017-09-21T14:4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28E0456" w14:textId="77777777" w:rsidR="00B34EAC" w:rsidRDefault="00B34EAC" w:rsidP="00B34EAC">
            <w:pPr>
              <w:rPr>
                <w:ins w:id="1376" w:author="Arjan Kloosterboer" w:date="2017-09-21T14:47:00Z"/>
                <w:rFonts w:ascii="Calibri" w:hAnsi="Calibri" w:cs="Calibri"/>
                <w:color w:val="0F0F0F"/>
                <w:sz w:val="22"/>
                <w:szCs w:val="22"/>
              </w:rPr>
            </w:pPr>
          </w:p>
        </w:tc>
      </w:tr>
    </w:tbl>
    <w:p w14:paraId="1438DD06" w14:textId="77777777" w:rsidR="00B34EAC" w:rsidRPr="00E072A0" w:rsidRDefault="00B34EAC" w:rsidP="00B34EAC">
      <w:pPr>
        <w:rPr>
          <w:ins w:id="1377" w:author="Arjan Kloosterboer" w:date="2017-09-21T14:4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34EAC" w14:paraId="1C64B126" w14:textId="77777777" w:rsidTr="00B34EAC">
        <w:trPr>
          <w:ins w:id="1378" w:author="Arjan Kloosterboer" w:date="2017-09-21T14:47:00Z"/>
        </w:trPr>
        <w:tc>
          <w:tcPr>
            <w:tcW w:w="9360" w:type="dxa"/>
            <w:tcBorders>
              <w:top w:val="nil"/>
              <w:left w:val="nil"/>
              <w:bottom w:val="nil"/>
              <w:right w:val="nil"/>
            </w:tcBorders>
            <w:tcMar>
              <w:top w:w="0" w:type="dxa"/>
              <w:left w:w="60" w:type="dxa"/>
              <w:bottom w:w="0" w:type="dxa"/>
              <w:right w:w="60" w:type="dxa"/>
            </w:tcMar>
          </w:tcPr>
          <w:p w14:paraId="6483ED5E" w14:textId="77777777" w:rsidR="00B34EAC" w:rsidRDefault="00B34EAC" w:rsidP="00B34EAC">
            <w:pPr>
              <w:rPr>
                <w:ins w:id="1379" w:author="Arjan Kloosterboer" w:date="2017-09-21T14:47:00Z"/>
                <w:rFonts w:ascii="Calibri" w:hAnsi="Calibri" w:cs="Calibri"/>
                <w:b/>
                <w:bCs/>
                <w:color w:val="0F0F0F"/>
                <w:sz w:val="22"/>
                <w:szCs w:val="22"/>
              </w:rPr>
            </w:pPr>
            <w:ins w:id="1380" w:author="Arjan Kloosterboer" w:date="2017-09-21T14:47:00Z">
              <w:r>
                <w:rPr>
                  <w:rFonts w:ascii="Calibri" w:hAnsi="Calibri" w:cs="Calibri"/>
                  <w:b/>
                  <w:bCs/>
                  <w:color w:val="0F0F0F"/>
                  <w:sz w:val="22"/>
                  <w:szCs w:val="22"/>
                </w:rPr>
                <w:t>Toelichting objecttype</w:t>
              </w:r>
            </w:ins>
          </w:p>
          <w:p w14:paraId="34362636" w14:textId="77777777" w:rsidR="00B34EAC" w:rsidRDefault="00B34EAC" w:rsidP="00B34EAC">
            <w:pPr>
              <w:ind w:left="720"/>
              <w:rPr>
                <w:ins w:id="1381" w:author="Arjan Kloosterboer" w:date="2017-09-21T14:47:00Z"/>
                <w:rFonts w:ascii="Calibri" w:hAnsi="Calibri" w:cs="Calibri"/>
                <w:color w:val="0F0F0F"/>
                <w:sz w:val="22"/>
                <w:szCs w:val="22"/>
              </w:rPr>
            </w:pPr>
          </w:p>
        </w:tc>
        <w:bookmarkEnd w:id="1248"/>
      </w:tr>
    </w:tbl>
    <w:p w14:paraId="236FCA8B"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GEMEENTE</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0FEB03C2" w14:textId="77777777" w:rsidTr="00847C61">
        <w:trPr>
          <w:trHeight w:val="271"/>
        </w:trPr>
        <w:tc>
          <w:tcPr>
            <w:tcW w:w="2340" w:type="dxa"/>
            <w:gridSpan w:val="2"/>
            <w:tcBorders>
              <w:top w:val="nil"/>
              <w:left w:val="nil"/>
              <w:bottom w:val="nil"/>
              <w:right w:val="nil"/>
            </w:tcBorders>
          </w:tcPr>
          <w:p w14:paraId="12B9EBC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196C40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w:t>
            </w:r>
            <w:r w:rsidRPr="00474957">
              <w:rPr>
                <w:rFonts w:ascii="Arial" w:hAnsi="Arial" w:cs="Arial"/>
                <w:szCs w:val="24"/>
                <w:lang w:val="en-AU" w:eastAsia="en-US"/>
              </w:rPr>
              <w:fldChar w:fldCharType="end"/>
            </w:r>
          </w:p>
        </w:tc>
      </w:tr>
      <w:tr w:rsidR="00847C61" w:rsidRPr="00474957" w14:paraId="46D9EE77" w14:textId="77777777" w:rsidTr="00847C61">
        <w:trPr>
          <w:trHeight w:hRule="exact" w:val="128"/>
        </w:trPr>
        <w:tc>
          <w:tcPr>
            <w:tcW w:w="2340" w:type="dxa"/>
            <w:gridSpan w:val="2"/>
            <w:tcBorders>
              <w:top w:val="nil"/>
              <w:left w:val="nil"/>
              <w:bottom w:val="nil"/>
              <w:right w:val="nil"/>
            </w:tcBorders>
          </w:tcPr>
          <w:p w14:paraId="45FBDA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9F3BE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4BED86A" w14:textId="77777777" w:rsidTr="00847C61">
        <w:trPr>
          <w:trHeight w:val="151"/>
        </w:trPr>
        <w:tc>
          <w:tcPr>
            <w:tcW w:w="2340" w:type="dxa"/>
            <w:gridSpan w:val="2"/>
            <w:tcBorders>
              <w:top w:val="nil"/>
              <w:left w:val="nil"/>
              <w:bottom w:val="nil"/>
              <w:right w:val="nil"/>
            </w:tcBorders>
          </w:tcPr>
          <w:p w14:paraId="319E23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1AC1B8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7B6FBECC" w14:textId="77777777" w:rsidTr="00847C61">
        <w:trPr>
          <w:trHeight w:hRule="exact" w:val="128"/>
        </w:trPr>
        <w:tc>
          <w:tcPr>
            <w:tcW w:w="2340" w:type="dxa"/>
            <w:gridSpan w:val="2"/>
            <w:tcBorders>
              <w:top w:val="nil"/>
              <w:left w:val="nil"/>
              <w:bottom w:val="nil"/>
              <w:right w:val="nil"/>
            </w:tcBorders>
          </w:tcPr>
          <w:p w14:paraId="788120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CC84E4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E59D566" w14:textId="77777777" w:rsidTr="00847C61">
        <w:tc>
          <w:tcPr>
            <w:tcW w:w="2340" w:type="dxa"/>
            <w:gridSpan w:val="2"/>
            <w:tcBorders>
              <w:top w:val="nil"/>
              <w:left w:val="nil"/>
              <w:bottom w:val="nil"/>
              <w:right w:val="nil"/>
            </w:tcBorders>
          </w:tcPr>
          <w:p w14:paraId="08F7A3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F4753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7853A820" w14:textId="77777777" w:rsidTr="00847C61">
        <w:trPr>
          <w:trHeight w:hRule="exact" w:val="241"/>
        </w:trPr>
        <w:tc>
          <w:tcPr>
            <w:tcW w:w="2340" w:type="dxa"/>
            <w:gridSpan w:val="2"/>
            <w:tcBorders>
              <w:top w:val="nil"/>
              <w:left w:val="nil"/>
              <w:bottom w:val="nil"/>
              <w:right w:val="nil"/>
            </w:tcBorders>
          </w:tcPr>
          <w:p w14:paraId="275C63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E5D31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C2C8E5B" w14:textId="77777777" w:rsidTr="00847C61">
        <w:tc>
          <w:tcPr>
            <w:tcW w:w="2340" w:type="dxa"/>
            <w:gridSpan w:val="2"/>
            <w:tcBorders>
              <w:top w:val="nil"/>
              <w:left w:val="nil"/>
              <w:bottom w:val="nil"/>
              <w:right w:val="nil"/>
            </w:tcBorders>
          </w:tcPr>
          <w:p w14:paraId="3C65BF1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66001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E5D92FA" w14:textId="77777777" w:rsidTr="00847C61">
        <w:tc>
          <w:tcPr>
            <w:tcW w:w="450" w:type="dxa"/>
            <w:tcBorders>
              <w:top w:val="nil"/>
              <w:left w:val="nil"/>
              <w:bottom w:val="nil"/>
              <w:right w:val="nil"/>
            </w:tcBorders>
          </w:tcPr>
          <w:p w14:paraId="645E0A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382" w:name="BKM_0416B092_6517_4046_8286_63369E17A158"/>
          </w:p>
        </w:tc>
        <w:tc>
          <w:tcPr>
            <w:tcW w:w="2790" w:type="dxa"/>
            <w:gridSpan w:val="2"/>
            <w:tcBorders>
              <w:top w:val="nil"/>
              <w:left w:val="nil"/>
              <w:bottom w:val="nil"/>
              <w:right w:val="nil"/>
            </w:tcBorders>
          </w:tcPr>
          <w:p w14:paraId="06C021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3E409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981B309" w14:textId="77777777" w:rsidTr="00847C61">
        <w:tc>
          <w:tcPr>
            <w:tcW w:w="450" w:type="dxa"/>
            <w:tcBorders>
              <w:top w:val="nil"/>
              <w:left w:val="nil"/>
              <w:bottom w:val="nil"/>
              <w:right w:val="nil"/>
            </w:tcBorders>
          </w:tcPr>
          <w:p w14:paraId="56DC5E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F1E909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29E2F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Gemeentecode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382"/>
      </w:tr>
      <w:tr w:rsidR="00847C61" w:rsidRPr="00474957" w14:paraId="76D6D42F" w14:textId="77777777" w:rsidTr="00847C61">
        <w:tc>
          <w:tcPr>
            <w:tcW w:w="450" w:type="dxa"/>
            <w:tcBorders>
              <w:top w:val="nil"/>
              <w:left w:val="nil"/>
              <w:bottom w:val="nil"/>
              <w:right w:val="nil"/>
            </w:tcBorders>
          </w:tcPr>
          <w:p w14:paraId="7FBE62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83" w:name="BKM_242A5D52_BD6F_40ae_B400_7EC63D1EF218"/>
          </w:p>
        </w:tc>
        <w:tc>
          <w:tcPr>
            <w:tcW w:w="2790" w:type="dxa"/>
            <w:gridSpan w:val="2"/>
            <w:tcBorders>
              <w:top w:val="nil"/>
              <w:left w:val="nil"/>
              <w:bottom w:val="nil"/>
              <w:right w:val="nil"/>
            </w:tcBorders>
          </w:tcPr>
          <w:p w14:paraId="45C710D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0DE9A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Gemeentenaam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383"/>
      </w:tr>
      <w:tr w:rsidR="00847C61" w:rsidRPr="00474957" w14:paraId="2D496AC1" w14:textId="77777777" w:rsidTr="00847C61">
        <w:tc>
          <w:tcPr>
            <w:tcW w:w="450" w:type="dxa"/>
            <w:tcBorders>
              <w:top w:val="nil"/>
              <w:left w:val="nil"/>
              <w:bottom w:val="nil"/>
              <w:right w:val="nil"/>
            </w:tcBorders>
          </w:tcPr>
          <w:p w14:paraId="2A96FC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84" w:name="BKM_8C5EB864_A805_407b_8F65_EF771A2A324F"/>
          </w:p>
        </w:tc>
        <w:tc>
          <w:tcPr>
            <w:tcW w:w="2790" w:type="dxa"/>
            <w:gridSpan w:val="2"/>
            <w:tcBorders>
              <w:top w:val="nil"/>
              <w:left w:val="nil"/>
              <w:bottom w:val="nil"/>
              <w:right w:val="nil"/>
            </w:tcBorders>
          </w:tcPr>
          <w:p w14:paraId="7D69142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336ED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Gemeentegeometrie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384"/>
      </w:tr>
      <w:tr w:rsidR="00847C61" w:rsidRPr="00474957" w14:paraId="46EF0A1D" w14:textId="77777777" w:rsidTr="00847C61">
        <w:tc>
          <w:tcPr>
            <w:tcW w:w="450" w:type="dxa"/>
            <w:tcBorders>
              <w:top w:val="nil"/>
              <w:left w:val="nil"/>
              <w:bottom w:val="nil"/>
              <w:right w:val="nil"/>
            </w:tcBorders>
          </w:tcPr>
          <w:p w14:paraId="749144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85" w:name="BKM_940E1C1E_C1EC_4c79_8ABD_1F126BAD9A30"/>
          </w:p>
        </w:tc>
        <w:tc>
          <w:tcPr>
            <w:tcW w:w="2790" w:type="dxa"/>
            <w:gridSpan w:val="2"/>
            <w:tcBorders>
              <w:top w:val="nil"/>
              <w:left w:val="nil"/>
              <w:bottom w:val="nil"/>
              <w:right w:val="nil"/>
            </w:tcBorders>
          </w:tcPr>
          <w:p w14:paraId="0400D32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gemeente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EB0927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gemeente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385"/>
      </w:tr>
      <w:tr w:rsidR="00847C61" w:rsidRPr="00474957" w14:paraId="63B43DC9" w14:textId="77777777" w:rsidTr="00847C61">
        <w:tc>
          <w:tcPr>
            <w:tcW w:w="450" w:type="dxa"/>
            <w:tcBorders>
              <w:top w:val="nil"/>
              <w:left w:val="nil"/>
              <w:bottom w:val="nil"/>
              <w:right w:val="nil"/>
            </w:tcBorders>
          </w:tcPr>
          <w:p w14:paraId="5B63C7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86" w:name="BKM_813A7350_32C4_4ecc_AE79_2AF67A0C4E8F"/>
          </w:p>
        </w:tc>
        <w:tc>
          <w:tcPr>
            <w:tcW w:w="2790" w:type="dxa"/>
            <w:gridSpan w:val="2"/>
            <w:tcBorders>
              <w:top w:val="nil"/>
              <w:left w:val="nil"/>
              <w:bottom w:val="nil"/>
              <w:right w:val="nil"/>
            </w:tcBorders>
          </w:tcPr>
          <w:p w14:paraId="1DDD4F5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gemeente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E385F7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gemeente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386"/>
      </w:tr>
    </w:tbl>
    <w:p w14:paraId="14B340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CBCAA6F" w14:textId="77777777" w:rsidTr="00847C61">
        <w:tc>
          <w:tcPr>
            <w:tcW w:w="9360" w:type="dxa"/>
            <w:gridSpan w:val="3"/>
            <w:tcBorders>
              <w:top w:val="nil"/>
              <w:left w:val="nil"/>
              <w:bottom w:val="nil"/>
              <w:right w:val="nil"/>
            </w:tcBorders>
          </w:tcPr>
          <w:p w14:paraId="3BB012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2D1BD62" w14:textId="77777777" w:rsidTr="00847C61">
        <w:tc>
          <w:tcPr>
            <w:tcW w:w="450" w:type="dxa"/>
            <w:tcBorders>
              <w:top w:val="nil"/>
              <w:left w:val="nil"/>
              <w:bottom w:val="nil"/>
              <w:right w:val="nil"/>
            </w:tcBorders>
          </w:tcPr>
          <w:p w14:paraId="1CE356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588658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34F973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60DF552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3B432A8" w14:textId="77777777" w:rsidTr="00847C61">
        <w:tc>
          <w:tcPr>
            <w:tcW w:w="450" w:type="dxa"/>
            <w:tcBorders>
              <w:top w:val="nil"/>
              <w:left w:val="nil"/>
              <w:bottom w:val="nil"/>
              <w:right w:val="nil"/>
            </w:tcBorders>
          </w:tcPr>
          <w:p w14:paraId="735B561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2032D3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EEB58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5AEEA1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GEMEENTE</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25721A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GEMEENTE is een specialisatie van OBJECT.</w:t>
            </w:r>
            <w:r w:rsidRPr="00474957">
              <w:rPr>
                <w:rFonts w:ascii="Arial" w:hAnsi="Arial" w:cs="Arial"/>
                <w:szCs w:val="24"/>
                <w:lang w:val="en-AU" w:eastAsia="en-US"/>
              </w:rPr>
              <w:fldChar w:fldCharType="end"/>
            </w:r>
          </w:p>
        </w:tc>
      </w:tr>
      <w:tr w:rsidR="00847C61" w:rsidRPr="00474957" w14:paraId="6056929C" w14:textId="77777777" w:rsidTr="00847C61">
        <w:trPr>
          <w:trHeight w:hRule="exact" w:val="128"/>
        </w:trPr>
        <w:tc>
          <w:tcPr>
            <w:tcW w:w="450" w:type="dxa"/>
            <w:tcBorders>
              <w:top w:val="nil"/>
              <w:left w:val="nil"/>
              <w:bottom w:val="nil"/>
              <w:right w:val="nil"/>
            </w:tcBorders>
          </w:tcPr>
          <w:p w14:paraId="7308291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B1CBA2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81D8A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44343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99F4683" w14:textId="77777777" w:rsidTr="00847C61">
        <w:trPr>
          <w:cantSplit/>
        </w:trPr>
        <w:tc>
          <w:tcPr>
            <w:tcW w:w="9360" w:type="dxa"/>
            <w:tcBorders>
              <w:top w:val="nil"/>
              <w:left w:val="nil"/>
              <w:bottom w:val="nil"/>
              <w:right w:val="nil"/>
            </w:tcBorders>
          </w:tcPr>
          <w:p w14:paraId="537469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34039CB3"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GEMEENTE die in het RGBZ gebruikt worden bij deze specialisatie van OBJECT. Zie voor de specificaties van deze gegevens het RSGB.</w:t>
            </w:r>
          </w:p>
        </w:tc>
      </w:tr>
    </w:tbl>
    <w:bookmarkStart w:id="1387" w:name="BKM_BE39C1E7_BF01_466c_B0ED_C5FE4967D488"/>
    <w:bookmarkEnd w:id="1387"/>
    <w:p w14:paraId="3E60CE01" w14:textId="5CC75570" w:rsidR="00847C61" w:rsidRPr="00474957" w:rsidDel="00F42581" w:rsidRDefault="00DE73DB" w:rsidP="00847C61">
      <w:pPr>
        <w:pStyle w:val="Kop3"/>
        <w:rPr>
          <w:del w:id="1388" w:author="Arjan Kloosterboer" w:date="2017-09-21T12:43:00Z"/>
          <w:rFonts w:ascii="Arial" w:hAnsi="Arial"/>
          <w:sz w:val="30"/>
        </w:rPr>
      </w:pPr>
      <w:del w:id="1389" w:author="Arjan Kloosterboer" w:date="2017-09-21T12:43:00Z">
        <w:r w:rsidRPr="00474957" w:rsidDel="00F42581">
          <w:rPr>
            <w:rFonts w:ascii="Arial" w:hAnsi="Arial"/>
            <w:b w:val="0"/>
            <w:bCs w:val="0"/>
            <w:lang w:val="en-AU"/>
          </w:rPr>
          <w:lastRenderedPageBreak/>
          <w:fldChar w:fldCharType="begin" w:fldLock="1"/>
        </w:r>
        <w:r w:rsidR="00847C61" w:rsidRPr="00474957" w:rsidDel="00F42581">
          <w:rPr>
            <w:rFonts w:ascii="Arial" w:hAnsi="Arial"/>
            <w:lang w:val="en-AU"/>
          </w:rPr>
          <w:delInstrText xml:space="preserve">MERGEFIELD </w:delInstrText>
        </w:r>
        <w:r w:rsidR="00847C61" w:rsidRPr="00474957" w:rsidDel="00F42581">
          <w:delInstrText>Element.Stereotype</w:delInstrText>
        </w:r>
        <w:r w:rsidRPr="00474957" w:rsidDel="00F42581">
          <w:rPr>
            <w:rFonts w:ascii="Arial" w:hAnsi="Arial"/>
            <w:b w:val="0"/>
            <w:bCs w:val="0"/>
            <w:lang w:val="en-AU"/>
          </w:rPr>
          <w:fldChar w:fldCharType="separate"/>
        </w:r>
        <w:r w:rsidR="00847C61" w:rsidDel="00F42581">
          <w:delText>Objecttype</w:delText>
        </w:r>
        <w:r w:rsidRPr="00474957" w:rsidDel="00F42581">
          <w:rPr>
            <w:rFonts w:ascii="Arial" w:hAnsi="Arial"/>
            <w:b w:val="0"/>
            <w:bCs w:val="0"/>
            <w:lang w:val="en-AU"/>
          </w:rPr>
          <w:fldChar w:fldCharType="end"/>
        </w:r>
        <w:r w:rsidR="00847C61" w:rsidRPr="00474957" w:rsidDel="00F42581">
          <w:delText xml:space="preserve"> </w:delText>
        </w:r>
        <w:r w:rsidR="003B6B78" w:rsidDel="00F42581">
          <w:rPr>
            <w:b w:val="0"/>
            <w:bCs w:val="0"/>
          </w:rPr>
          <w:fldChar w:fldCharType="begin" w:fldLock="1"/>
        </w:r>
        <w:r w:rsidR="003B6B78" w:rsidDel="00F42581">
          <w:delInstrText>MERGEFIELD Element.Name</w:delInstrText>
        </w:r>
        <w:r w:rsidR="003B6B78" w:rsidDel="00F42581">
          <w:rPr>
            <w:b w:val="0"/>
            <w:bCs w:val="0"/>
          </w:rPr>
          <w:fldChar w:fldCharType="separate"/>
        </w:r>
        <w:r w:rsidR="00847C61" w:rsidRPr="00474957" w:rsidDel="00F42581">
          <w:delText>GEMEENTELIJKE OPENBARE RUIMTE</w:delText>
        </w:r>
        <w:r w:rsidR="003B6B78" w:rsidDel="00F42581">
          <w:rPr>
            <w:b w:val="0"/>
            <w:bCs w:val="0"/>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rsidDel="00F42581" w14:paraId="1AFF108A" w14:textId="10FDC3FE" w:rsidTr="00847C61">
        <w:trPr>
          <w:trHeight w:val="271"/>
          <w:del w:id="1390" w:author="Arjan Kloosterboer" w:date="2017-09-21T12:43:00Z"/>
        </w:trPr>
        <w:tc>
          <w:tcPr>
            <w:tcW w:w="2340" w:type="dxa"/>
            <w:gridSpan w:val="2"/>
            <w:tcBorders>
              <w:top w:val="nil"/>
              <w:left w:val="nil"/>
              <w:bottom w:val="nil"/>
              <w:right w:val="nil"/>
            </w:tcBorders>
          </w:tcPr>
          <w:p w14:paraId="22CBE1F8" w14:textId="4CA310A1" w:rsidR="00847C61" w:rsidRPr="00474957" w:rsidDel="00F42581" w:rsidRDefault="00847C61" w:rsidP="00847C61">
            <w:pPr>
              <w:widowControl w:val="0"/>
              <w:autoSpaceDE w:val="0"/>
              <w:autoSpaceDN w:val="0"/>
              <w:adjustRightInd w:val="0"/>
              <w:spacing w:line="240" w:lineRule="auto"/>
              <w:contextualSpacing w:val="0"/>
              <w:rPr>
                <w:del w:id="1391" w:author="Arjan Kloosterboer" w:date="2017-09-21T12:43:00Z"/>
                <w:rFonts w:ascii="Calibri" w:hAnsi="Calibri" w:cs="Arial"/>
                <w:color w:val="0F0F0F"/>
                <w:sz w:val="22"/>
                <w:szCs w:val="24"/>
                <w:lang w:eastAsia="en-US"/>
              </w:rPr>
            </w:pPr>
            <w:del w:id="1392" w:author="Arjan Kloosterboer" w:date="2017-09-21T12:43:00Z">
              <w:r w:rsidRPr="00474957" w:rsidDel="00F42581">
                <w:rPr>
                  <w:rFonts w:ascii="Calibri" w:hAnsi="Calibri" w:cs="Arial"/>
                  <w:b/>
                  <w:color w:val="0F0F0F"/>
                  <w:sz w:val="22"/>
                  <w:szCs w:val="24"/>
                  <w:lang w:eastAsia="en-US"/>
                </w:rPr>
                <w:delText>Naam</w:delText>
              </w:r>
            </w:del>
          </w:p>
        </w:tc>
        <w:tc>
          <w:tcPr>
            <w:tcW w:w="7020" w:type="dxa"/>
            <w:gridSpan w:val="2"/>
            <w:tcBorders>
              <w:top w:val="nil"/>
              <w:left w:val="nil"/>
              <w:bottom w:val="nil"/>
              <w:right w:val="nil"/>
            </w:tcBorders>
          </w:tcPr>
          <w:p w14:paraId="02A8A643" w14:textId="037A96F4" w:rsidR="00847C61" w:rsidRPr="00474957" w:rsidDel="00F42581" w:rsidRDefault="00DE73DB" w:rsidP="00847C61">
            <w:pPr>
              <w:widowControl w:val="0"/>
              <w:autoSpaceDE w:val="0"/>
              <w:autoSpaceDN w:val="0"/>
              <w:adjustRightInd w:val="0"/>
              <w:spacing w:line="240" w:lineRule="auto"/>
              <w:contextualSpacing w:val="0"/>
              <w:rPr>
                <w:del w:id="1393" w:author="Arjan Kloosterboer" w:date="2017-09-21T12:43:00Z"/>
                <w:rFonts w:ascii="Calibri" w:hAnsi="Calibri" w:cs="Arial"/>
                <w:color w:val="0F0F0F"/>
                <w:sz w:val="22"/>
                <w:szCs w:val="24"/>
                <w:lang w:eastAsia="en-US"/>
              </w:rPr>
            </w:pPr>
            <w:del w:id="1394"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Element.Name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GEMEENTELIJKE OPENBARE RUIMTE</w:delText>
              </w:r>
              <w:r w:rsidRPr="00474957" w:rsidDel="00F42581">
                <w:rPr>
                  <w:rFonts w:ascii="Arial" w:hAnsi="Arial" w:cs="Arial"/>
                  <w:szCs w:val="24"/>
                  <w:lang w:val="en-AU" w:eastAsia="en-US"/>
                </w:rPr>
                <w:fldChar w:fldCharType="end"/>
              </w:r>
            </w:del>
          </w:p>
        </w:tc>
      </w:tr>
      <w:tr w:rsidR="00847C61" w:rsidRPr="00474957" w:rsidDel="00F42581" w14:paraId="7AE0F3C0" w14:textId="23F74B68" w:rsidTr="00847C61">
        <w:trPr>
          <w:trHeight w:hRule="exact" w:val="128"/>
          <w:del w:id="1395" w:author="Arjan Kloosterboer" w:date="2017-09-21T12:43:00Z"/>
        </w:trPr>
        <w:tc>
          <w:tcPr>
            <w:tcW w:w="2340" w:type="dxa"/>
            <w:gridSpan w:val="2"/>
            <w:tcBorders>
              <w:top w:val="nil"/>
              <w:left w:val="nil"/>
              <w:bottom w:val="nil"/>
              <w:right w:val="nil"/>
            </w:tcBorders>
          </w:tcPr>
          <w:p w14:paraId="462A3A74" w14:textId="7254A756" w:rsidR="00847C61" w:rsidRPr="00474957" w:rsidDel="00F42581" w:rsidRDefault="00847C61" w:rsidP="00847C61">
            <w:pPr>
              <w:widowControl w:val="0"/>
              <w:autoSpaceDE w:val="0"/>
              <w:autoSpaceDN w:val="0"/>
              <w:adjustRightInd w:val="0"/>
              <w:spacing w:line="240" w:lineRule="auto"/>
              <w:contextualSpacing w:val="0"/>
              <w:rPr>
                <w:del w:id="1396"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5D114716" w14:textId="34A473B2" w:rsidR="00847C61" w:rsidRPr="00474957" w:rsidDel="00F42581" w:rsidRDefault="00847C61" w:rsidP="00847C61">
            <w:pPr>
              <w:widowControl w:val="0"/>
              <w:autoSpaceDE w:val="0"/>
              <w:autoSpaceDN w:val="0"/>
              <w:adjustRightInd w:val="0"/>
              <w:spacing w:line="240" w:lineRule="auto"/>
              <w:contextualSpacing w:val="0"/>
              <w:rPr>
                <w:del w:id="1397" w:author="Arjan Kloosterboer" w:date="2017-09-21T12:43:00Z"/>
                <w:rFonts w:ascii="Calibri" w:hAnsi="Calibri" w:cs="Arial"/>
                <w:color w:val="0F0F0F"/>
                <w:sz w:val="22"/>
                <w:szCs w:val="24"/>
                <w:lang w:eastAsia="en-US"/>
              </w:rPr>
            </w:pPr>
          </w:p>
        </w:tc>
      </w:tr>
      <w:tr w:rsidR="00847C61" w:rsidRPr="00474957" w:rsidDel="00F42581" w14:paraId="74EA6F89" w14:textId="4F88C171" w:rsidTr="00847C61">
        <w:trPr>
          <w:trHeight w:val="151"/>
          <w:del w:id="1398" w:author="Arjan Kloosterboer" w:date="2017-09-21T12:43:00Z"/>
        </w:trPr>
        <w:tc>
          <w:tcPr>
            <w:tcW w:w="2340" w:type="dxa"/>
            <w:gridSpan w:val="2"/>
            <w:tcBorders>
              <w:top w:val="nil"/>
              <w:left w:val="nil"/>
              <w:bottom w:val="nil"/>
              <w:right w:val="nil"/>
            </w:tcBorders>
          </w:tcPr>
          <w:p w14:paraId="22F40802" w14:textId="6114A328" w:rsidR="00847C61" w:rsidRPr="00474957" w:rsidDel="00F42581" w:rsidRDefault="00847C61" w:rsidP="00847C61">
            <w:pPr>
              <w:widowControl w:val="0"/>
              <w:autoSpaceDE w:val="0"/>
              <w:autoSpaceDN w:val="0"/>
              <w:adjustRightInd w:val="0"/>
              <w:spacing w:line="240" w:lineRule="auto"/>
              <w:contextualSpacing w:val="0"/>
              <w:rPr>
                <w:del w:id="1399" w:author="Arjan Kloosterboer" w:date="2017-09-21T12:43:00Z"/>
                <w:rFonts w:ascii="Calibri" w:hAnsi="Calibri" w:cs="Arial"/>
                <w:b/>
                <w:color w:val="0F0F0F"/>
                <w:sz w:val="22"/>
                <w:szCs w:val="24"/>
                <w:lang w:eastAsia="en-US"/>
              </w:rPr>
            </w:pPr>
            <w:del w:id="1400" w:author="Arjan Kloosterboer" w:date="2017-09-21T12:43:00Z">
              <w:r w:rsidRPr="00474957" w:rsidDel="00F42581">
                <w:rPr>
                  <w:rFonts w:ascii="Calibri" w:hAnsi="Calibri" w:cs="Arial"/>
                  <w:b/>
                  <w:color w:val="0F0F0F"/>
                  <w:sz w:val="22"/>
                  <w:szCs w:val="24"/>
                  <w:lang w:eastAsia="en-US"/>
                </w:rPr>
                <w:delText>Herkomst objecttype</w:delText>
              </w:r>
            </w:del>
          </w:p>
        </w:tc>
        <w:tc>
          <w:tcPr>
            <w:tcW w:w="7020" w:type="dxa"/>
            <w:gridSpan w:val="2"/>
            <w:tcBorders>
              <w:top w:val="nil"/>
              <w:left w:val="nil"/>
              <w:bottom w:val="nil"/>
              <w:right w:val="nil"/>
            </w:tcBorders>
          </w:tcPr>
          <w:p w14:paraId="06E406ED" w14:textId="6FC40F38" w:rsidR="00847C61" w:rsidRPr="00474957" w:rsidDel="00F42581" w:rsidRDefault="00847C61" w:rsidP="00847C61">
            <w:pPr>
              <w:widowControl w:val="0"/>
              <w:autoSpaceDE w:val="0"/>
              <w:autoSpaceDN w:val="0"/>
              <w:adjustRightInd w:val="0"/>
              <w:spacing w:line="240" w:lineRule="auto"/>
              <w:contextualSpacing w:val="0"/>
              <w:rPr>
                <w:del w:id="1401" w:author="Arjan Kloosterboer" w:date="2017-09-21T12:43:00Z"/>
                <w:rFonts w:ascii="Calibri" w:hAnsi="Calibri" w:cs="Arial"/>
                <w:b/>
                <w:color w:val="0F0F0F"/>
                <w:sz w:val="22"/>
                <w:szCs w:val="24"/>
                <w:lang w:eastAsia="en-US"/>
              </w:rPr>
            </w:pPr>
            <w:del w:id="1402" w:author="Arjan Kloosterboer" w:date="2017-09-21T12:43:00Z">
              <w:r w:rsidRPr="00474957" w:rsidDel="00F42581">
                <w:rPr>
                  <w:rFonts w:ascii="Calibri" w:hAnsi="Calibri" w:cs="Arial"/>
                  <w:b/>
                  <w:color w:val="0F0F0F"/>
                  <w:sz w:val="22"/>
                  <w:szCs w:val="24"/>
                  <w:lang w:eastAsia="en-US"/>
                </w:rPr>
                <w:delText>RSGB</w:delText>
              </w:r>
            </w:del>
          </w:p>
        </w:tc>
      </w:tr>
      <w:tr w:rsidR="00847C61" w:rsidRPr="00474957" w:rsidDel="00F42581" w14:paraId="10ED9A50" w14:textId="37B26585" w:rsidTr="00847C61">
        <w:trPr>
          <w:trHeight w:hRule="exact" w:val="128"/>
          <w:del w:id="1403" w:author="Arjan Kloosterboer" w:date="2017-09-21T12:43:00Z"/>
        </w:trPr>
        <w:tc>
          <w:tcPr>
            <w:tcW w:w="2340" w:type="dxa"/>
            <w:gridSpan w:val="2"/>
            <w:tcBorders>
              <w:top w:val="nil"/>
              <w:left w:val="nil"/>
              <w:bottom w:val="nil"/>
              <w:right w:val="nil"/>
            </w:tcBorders>
          </w:tcPr>
          <w:p w14:paraId="60C5D8DF" w14:textId="4C71EDAF" w:rsidR="00847C61" w:rsidRPr="00474957" w:rsidDel="00F42581" w:rsidRDefault="00847C61" w:rsidP="00847C61">
            <w:pPr>
              <w:widowControl w:val="0"/>
              <w:autoSpaceDE w:val="0"/>
              <w:autoSpaceDN w:val="0"/>
              <w:adjustRightInd w:val="0"/>
              <w:spacing w:line="240" w:lineRule="auto"/>
              <w:contextualSpacing w:val="0"/>
              <w:rPr>
                <w:del w:id="1404"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211DD7D4" w14:textId="49B8200D" w:rsidR="00847C61" w:rsidRPr="00474957" w:rsidDel="00F42581" w:rsidRDefault="00847C61" w:rsidP="00847C61">
            <w:pPr>
              <w:widowControl w:val="0"/>
              <w:autoSpaceDE w:val="0"/>
              <w:autoSpaceDN w:val="0"/>
              <w:adjustRightInd w:val="0"/>
              <w:spacing w:line="240" w:lineRule="auto"/>
              <w:contextualSpacing w:val="0"/>
              <w:rPr>
                <w:del w:id="1405" w:author="Arjan Kloosterboer" w:date="2017-09-21T12:43:00Z"/>
                <w:rFonts w:ascii="Calibri" w:hAnsi="Calibri" w:cs="Arial"/>
                <w:color w:val="0F0F0F"/>
                <w:sz w:val="22"/>
                <w:szCs w:val="24"/>
                <w:lang w:eastAsia="en-US"/>
              </w:rPr>
            </w:pPr>
          </w:p>
        </w:tc>
      </w:tr>
      <w:tr w:rsidR="00847C61" w:rsidRPr="00474957" w:rsidDel="00F42581" w14:paraId="6B060F83" w14:textId="5624675A" w:rsidTr="00847C61">
        <w:trPr>
          <w:del w:id="1406" w:author="Arjan Kloosterboer" w:date="2017-09-21T12:43:00Z"/>
        </w:trPr>
        <w:tc>
          <w:tcPr>
            <w:tcW w:w="2340" w:type="dxa"/>
            <w:gridSpan w:val="2"/>
            <w:tcBorders>
              <w:top w:val="nil"/>
              <w:left w:val="nil"/>
              <w:bottom w:val="nil"/>
              <w:right w:val="nil"/>
            </w:tcBorders>
          </w:tcPr>
          <w:p w14:paraId="0645AEAE" w14:textId="51ED6E24" w:rsidR="00847C61" w:rsidRPr="00474957" w:rsidDel="00F42581" w:rsidRDefault="00847C61" w:rsidP="00847C61">
            <w:pPr>
              <w:widowControl w:val="0"/>
              <w:autoSpaceDE w:val="0"/>
              <w:autoSpaceDN w:val="0"/>
              <w:adjustRightInd w:val="0"/>
              <w:spacing w:line="240" w:lineRule="auto"/>
              <w:contextualSpacing w:val="0"/>
              <w:rPr>
                <w:del w:id="1407" w:author="Arjan Kloosterboer" w:date="2017-09-21T12:43:00Z"/>
                <w:rFonts w:ascii="Calibri" w:hAnsi="Calibri" w:cs="Arial"/>
                <w:b/>
                <w:color w:val="0F0F0F"/>
                <w:sz w:val="22"/>
                <w:szCs w:val="24"/>
                <w:lang w:eastAsia="en-US"/>
              </w:rPr>
            </w:pPr>
            <w:del w:id="1408" w:author="Arjan Kloosterboer" w:date="2017-09-21T12:43:00Z">
              <w:r w:rsidRPr="00474957" w:rsidDel="00F42581">
                <w:rPr>
                  <w:rFonts w:ascii="Calibri" w:hAnsi="Calibri" w:cs="Arial"/>
                  <w:b/>
                  <w:color w:val="0F0F0F"/>
                  <w:sz w:val="22"/>
                  <w:szCs w:val="24"/>
                  <w:lang w:eastAsia="en-US"/>
                </w:rPr>
                <w:delText>Datum opname object</w:delText>
              </w:r>
            </w:del>
          </w:p>
        </w:tc>
        <w:tc>
          <w:tcPr>
            <w:tcW w:w="7020" w:type="dxa"/>
            <w:gridSpan w:val="2"/>
            <w:tcBorders>
              <w:top w:val="nil"/>
              <w:left w:val="nil"/>
              <w:bottom w:val="nil"/>
              <w:right w:val="nil"/>
            </w:tcBorders>
          </w:tcPr>
          <w:p w14:paraId="3A4B04DB" w14:textId="1CA73837" w:rsidR="00847C61" w:rsidRPr="00474957" w:rsidDel="00F42581" w:rsidRDefault="00847C61" w:rsidP="00847C61">
            <w:pPr>
              <w:widowControl w:val="0"/>
              <w:autoSpaceDE w:val="0"/>
              <w:autoSpaceDN w:val="0"/>
              <w:adjustRightInd w:val="0"/>
              <w:spacing w:line="240" w:lineRule="auto"/>
              <w:contextualSpacing w:val="0"/>
              <w:rPr>
                <w:del w:id="1409" w:author="Arjan Kloosterboer" w:date="2017-09-21T12:43:00Z"/>
                <w:rFonts w:ascii="Calibri" w:hAnsi="Calibri" w:cs="Arial"/>
                <w:color w:val="0F0F0F"/>
                <w:sz w:val="22"/>
                <w:szCs w:val="24"/>
                <w:lang w:eastAsia="en-US"/>
              </w:rPr>
            </w:pPr>
            <w:del w:id="1410" w:author="Arjan Kloosterboer" w:date="2017-09-21T12:43:00Z">
              <w:r w:rsidRPr="00474957" w:rsidDel="00F42581">
                <w:rPr>
                  <w:rFonts w:ascii="Calibri" w:hAnsi="Calibri" w:cs="Arial"/>
                  <w:color w:val="0F0F0F"/>
                  <w:sz w:val="22"/>
                  <w:szCs w:val="24"/>
                  <w:lang w:eastAsia="en-US"/>
                </w:rPr>
                <w:delText>september 2010</w:delText>
              </w:r>
            </w:del>
          </w:p>
        </w:tc>
      </w:tr>
      <w:tr w:rsidR="00847C61" w:rsidRPr="00474957" w:rsidDel="00F42581" w14:paraId="23B8DD59" w14:textId="09A613CB" w:rsidTr="00847C61">
        <w:trPr>
          <w:trHeight w:hRule="exact" w:val="241"/>
          <w:del w:id="1411" w:author="Arjan Kloosterboer" w:date="2017-09-21T12:43:00Z"/>
        </w:trPr>
        <w:tc>
          <w:tcPr>
            <w:tcW w:w="2340" w:type="dxa"/>
            <w:gridSpan w:val="2"/>
            <w:tcBorders>
              <w:top w:val="nil"/>
              <w:left w:val="nil"/>
              <w:bottom w:val="nil"/>
              <w:right w:val="nil"/>
            </w:tcBorders>
          </w:tcPr>
          <w:p w14:paraId="628DF924" w14:textId="4D9DCB93" w:rsidR="00847C61" w:rsidRPr="00474957" w:rsidDel="00F42581" w:rsidRDefault="00847C61" w:rsidP="00847C61">
            <w:pPr>
              <w:widowControl w:val="0"/>
              <w:autoSpaceDE w:val="0"/>
              <w:autoSpaceDN w:val="0"/>
              <w:adjustRightInd w:val="0"/>
              <w:spacing w:line="240" w:lineRule="auto"/>
              <w:contextualSpacing w:val="0"/>
              <w:rPr>
                <w:del w:id="1412"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7B9BD149" w14:textId="3997A51D" w:rsidR="00847C61" w:rsidRPr="00474957" w:rsidDel="00F42581" w:rsidRDefault="00847C61" w:rsidP="00847C61">
            <w:pPr>
              <w:widowControl w:val="0"/>
              <w:autoSpaceDE w:val="0"/>
              <w:autoSpaceDN w:val="0"/>
              <w:adjustRightInd w:val="0"/>
              <w:spacing w:line="240" w:lineRule="auto"/>
              <w:contextualSpacing w:val="0"/>
              <w:rPr>
                <w:del w:id="1413" w:author="Arjan Kloosterboer" w:date="2017-09-21T12:43:00Z"/>
                <w:rFonts w:ascii="Calibri" w:hAnsi="Calibri" w:cs="Arial"/>
                <w:color w:val="0F0F0F"/>
                <w:sz w:val="22"/>
                <w:szCs w:val="24"/>
                <w:lang w:eastAsia="en-US"/>
              </w:rPr>
            </w:pPr>
          </w:p>
        </w:tc>
      </w:tr>
      <w:tr w:rsidR="00847C61" w:rsidRPr="00474957" w:rsidDel="00F42581" w14:paraId="2D8C5AFB" w14:textId="4C2DC24D" w:rsidTr="00847C61">
        <w:trPr>
          <w:del w:id="1414" w:author="Arjan Kloosterboer" w:date="2017-09-21T12:43:00Z"/>
        </w:trPr>
        <w:tc>
          <w:tcPr>
            <w:tcW w:w="2340" w:type="dxa"/>
            <w:gridSpan w:val="2"/>
            <w:tcBorders>
              <w:top w:val="nil"/>
              <w:left w:val="nil"/>
              <w:bottom w:val="nil"/>
              <w:right w:val="nil"/>
            </w:tcBorders>
          </w:tcPr>
          <w:p w14:paraId="061074AE" w14:textId="43520672" w:rsidR="00847C61" w:rsidRPr="00474957" w:rsidDel="00F42581" w:rsidRDefault="00847C61" w:rsidP="00847C61">
            <w:pPr>
              <w:widowControl w:val="0"/>
              <w:autoSpaceDE w:val="0"/>
              <w:autoSpaceDN w:val="0"/>
              <w:adjustRightInd w:val="0"/>
              <w:spacing w:line="240" w:lineRule="auto"/>
              <w:contextualSpacing w:val="0"/>
              <w:rPr>
                <w:del w:id="1415" w:author="Arjan Kloosterboer" w:date="2017-09-21T12:43:00Z"/>
                <w:rFonts w:ascii="Calibri" w:hAnsi="Calibri" w:cs="Arial"/>
                <w:b/>
                <w:color w:val="0F0F0F"/>
                <w:sz w:val="22"/>
                <w:szCs w:val="24"/>
                <w:lang w:eastAsia="en-US"/>
              </w:rPr>
            </w:pPr>
            <w:del w:id="1416" w:author="Arjan Kloosterboer" w:date="2017-09-21T12:43:00Z">
              <w:r w:rsidRPr="00474957" w:rsidDel="00F42581">
                <w:rPr>
                  <w:rFonts w:ascii="Calibri" w:hAnsi="Calibri" w:cs="Arial"/>
                  <w:b/>
                  <w:color w:val="0F0F0F"/>
                  <w:sz w:val="22"/>
                  <w:szCs w:val="24"/>
                  <w:lang w:eastAsia="en-US"/>
                </w:rPr>
                <w:delText>Overzicht attributen</w:delText>
              </w:r>
            </w:del>
          </w:p>
        </w:tc>
        <w:tc>
          <w:tcPr>
            <w:tcW w:w="7020" w:type="dxa"/>
            <w:gridSpan w:val="2"/>
            <w:tcBorders>
              <w:top w:val="nil"/>
              <w:left w:val="nil"/>
              <w:bottom w:val="nil"/>
              <w:right w:val="nil"/>
            </w:tcBorders>
          </w:tcPr>
          <w:p w14:paraId="4058E66B" w14:textId="3CCE29FE" w:rsidR="00847C61" w:rsidRPr="00474957" w:rsidDel="00F42581" w:rsidRDefault="00847C61" w:rsidP="00847C61">
            <w:pPr>
              <w:widowControl w:val="0"/>
              <w:autoSpaceDE w:val="0"/>
              <w:autoSpaceDN w:val="0"/>
              <w:adjustRightInd w:val="0"/>
              <w:spacing w:line="240" w:lineRule="auto"/>
              <w:contextualSpacing w:val="0"/>
              <w:rPr>
                <w:del w:id="1417" w:author="Arjan Kloosterboer" w:date="2017-09-21T12:43:00Z"/>
                <w:rFonts w:ascii="Calibri" w:hAnsi="Calibri" w:cs="Arial"/>
                <w:color w:val="0F0F0F"/>
                <w:sz w:val="22"/>
                <w:szCs w:val="24"/>
                <w:lang w:eastAsia="en-US"/>
              </w:rPr>
            </w:pPr>
          </w:p>
        </w:tc>
      </w:tr>
      <w:tr w:rsidR="00847C61" w:rsidRPr="00474957" w:rsidDel="00F42581" w14:paraId="50E47426" w14:textId="53C877BD" w:rsidTr="00847C61">
        <w:trPr>
          <w:del w:id="1418" w:author="Arjan Kloosterboer" w:date="2017-09-21T12:43:00Z"/>
        </w:trPr>
        <w:tc>
          <w:tcPr>
            <w:tcW w:w="450" w:type="dxa"/>
            <w:tcBorders>
              <w:top w:val="nil"/>
              <w:left w:val="nil"/>
              <w:bottom w:val="nil"/>
              <w:right w:val="nil"/>
            </w:tcBorders>
          </w:tcPr>
          <w:p w14:paraId="7C8B2D4A" w14:textId="1283D353" w:rsidR="00847C61" w:rsidRPr="00474957" w:rsidDel="00F42581" w:rsidRDefault="00847C61" w:rsidP="00847C61">
            <w:pPr>
              <w:widowControl w:val="0"/>
              <w:autoSpaceDE w:val="0"/>
              <w:autoSpaceDN w:val="0"/>
              <w:adjustRightInd w:val="0"/>
              <w:spacing w:line="240" w:lineRule="auto"/>
              <w:contextualSpacing w:val="0"/>
              <w:rPr>
                <w:del w:id="1419" w:author="Arjan Kloosterboer" w:date="2017-09-21T12:43:00Z"/>
                <w:rFonts w:ascii="Calibri" w:hAnsi="Calibri" w:cs="Arial"/>
                <w:i/>
                <w:color w:val="0F0F0F"/>
                <w:sz w:val="22"/>
                <w:szCs w:val="24"/>
                <w:lang w:eastAsia="en-US"/>
              </w:rPr>
            </w:pPr>
            <w:bookmarkStart w:id="1420" w:name="BKM_A4C58148_8CE4_43a7_A2CC_32A1A2A32DFE"/>
          </w:p>
        </w:tc>
        <w:tc>
          <w:tcPr>
            <w:tcW w:w="2790" w:type="dxa"/>
            <w:gridSpan w:val="2"/>
            <w:tcBorders>
              <w:top w:val="nil"/>
              <w:left w:val="nil"/>
              <w:bottom w:val="nil"/>
              <w:right w:val="nil"/>
            </w:tcBorders>
          </w:tcPr>
          <w:p w14:paraId="0255757C" w14:textId="79CE5C7E" w:rsidR="00847C61" w:rsidRPr="00474957" w:rsidDel="00F42581" w:rsidRDefault="00847C61" w:rsidP="00847C61">
            <w:pPr>
              <w:widowControl w:val="0"/>
              <w:autoSpaceDE w:val="0"/>
              <w:autoSpaceDN w:val="0"/>
              <w:adjustRightInd w:val="0"/>
              <w:spacing w:line="240" w:lineRule="auto"/>
              <w:contextualSpacing w:val="0"/>
              <w:rPr>
                <w:del w:id="1421" w:author="Arjan Kloosterboer" w:date="2017-09-21T12:43:00Z"/>
                <w:rFonts w:ascii="Calibri" w:hAnsi="Calibri" w:cs="Arial"/>
                <w:color w:val="0F0F0F"/>
                <w:sz w:val="22"/>
                <w:szCs w:val="24"/>
                <w:lang w:eastAsia="en-US"/>
              </w:rPr>
            </w:pPr>
            <w:del w:id="1422" w:author="Arjan Kloosterboer" w:date="2017-09-21T12:43:00Z">
              <w:r w:rsidRPr="00474957" w:rsidDel="00F42581">
                <w:rPr>
                  <w:rFonts w:ascii="Calibri" w:hAnsi="Calibri" w:cs="Arial"/>
                  <w:i/>
                  <w:color w:val="0F0F0F"/>
                  <w:sz w:val="22"/>
                  <w:szCs w:val="24"/>
                  <w:lang w:eastAsia="en-US"/>
                </w:rPr>
                <w:delText>Attribuutnaam</w:delText>
              </w:r>
            </w:del>
          </w:p>
        </w:tc>
        <w:tc>
          <w:tcPr>
            <w:tcW w:w="6120" w:type="dxa"/>
            <w:tcBorders>
              <w:top w:val="nil"/>
              <w:left w:val="nil"/>
              <w:bottom w:val="nil"/>
              <w:right w:val="nil"/>
            </w:tcBorders>
          </w:tcPr>
          <w:p w14:paraId="2388C46E" w14:textId="4E454DDA" w:rsidR="00847C61" w:rsidRPr="00474957" w:rsidDel="00F42581" w:rsidRDefault="00847C61" w:rsidP="00847C61">
            <w:pPr>
              <w:widowControl w:val="0"/>
              <w:autoSpaceDE w:val="0"/>
              <w:autoSpaceDN w:val="0"/>
              <w:adjustRightInd w:val="0"/>
              <w:spacing w:line="240" w:lineRule="auto"/>
              <w:contextualSpacing w:val="0"/>
              <w:rPr>
                <w:del w:id="1423" w:author="Arjan Kloosterboer" w:date="2017-09-21T12:43:00Z"/>
                <w:rFonts w:ascii="Calibri" w:hAnsi="Calibri" w:cs="Arial"/>
                <w:color w:val="0F0F0F"/>
                <w:sz w:val="22"/>
                <w:szCs w:val="24"/>
                <w:lang w:eastAsia="en-US"/>
              </w:rPr>
            </w:pPr>
            <w:del w:id="1424" w:author="Arjan Kloosterboer" w:date="2017-09-21T12:43:00Z">
              <w:r w:rsidRPr="00474957" w:rsidDel="00F42581">
                <w:rPr>
                  <w:rFonts w:ascii="Calibri" w:hAnsi="Calibri" w:cs="Arial"/>
                  <w:i/>
                  <w:color w:val="000000"/>
                  <w:sz w:val="22"/>
                  <w:szCs w:val="24"/>
                  <w:lang w:eastAsia="en-US"/>
                </w:rPr>
                <w:delText>Herkomst</w:delText>
              </w:r>
            </w:del>
          </w:p>
        </w:tc>
      </w:tr>
      <w:tr w:rsidR="00847C61" w:rsidRPr="00474957" w:rsidDel="00F42581" w14:paraId="6F6B56AB" w14:textId="1BC0B09D" w:rsidTr="00847C61">
        <w:trPr>
          <w:del w:id="1425" w:author="Arjan Kloosterboer" w:date="2017-09-21T12:43:00Z"/>
        </w:trPr>
        <w:tc>
          <w:tcPr>
            <w:tcW w:w="450" w:type="dxa"/>
            <w:tcBorders>
              <w:top w:val="nil"/>
              <w:left w:val="nil"/>
              <w:bottom w:val="nil"/>
              <w:right w:val="nil"/>
            </w:tcBorders>
          </w:tcPr>
          <w:p w14:paraId="6748AB85" w14:textId="4CA67BCE" w:rsidR="00847C61" w:rsidRPr="00474957" w:rsidDel="00F42581" w:rsidRDefault="00847C61" w:rsidP="00847C61">
            <w:pPr>
              <w:widowControl w:val="0"/>
              <w:autoSpaceDE w:val="0"/>
              <w:autoSpaceDN w:val="0"/>
              <w:adjustRightInd w:val="0"/>
              <w:spacing w:line="240" w:lineRule="auto"/>
              <w:contextualSpacing w:val="0"/>
              <w:rPr>
                <w:del w:id="1426" w:author="Arjan Kloosterboer" w:date="2017-09-21T12:43:00Z"/>
                <w:rFonts w:ascii="Calibri" w:hAnsi="Calibri" w:cs="Arial"/>
                <w:color w:val="0F0F0F"/>
                <w:sz w:val="22"/>
                <w:szCs w:val="24"/>
                <w:lang w:eastAsia="en-US"/>
              </w:rPr>
            </w:pPr>
          </w:p>
        </w:tc>
        <w:tc>
          <w:tcPr>
            <w:tcW w:w="2790" w:type="dxa"/>
            <w:gridSpan w:val="2"/>
            <w:tcBorders>
              <w:top w:val="nil"/>
              <w:left w:val="nil"/>
              <w:bottom w:val="nil"/>
              <w:right w:val="nil"/>
            </w:tcBorders>
          </w:tcPr>
          <w:p w14:paraId="69E905B9" w14:textId="331F3911" w:rsidR="00847C61" w:rsidRPr="00474957" w:rsidDel="00F42581" w:rsidRDefault="00DE73DB" w:rsidP="00847C61">
            <w:pPr>
              <w:widowControl w:val="0"/>
              <w:autoSpaceDE w:val="0"/>
              <w:autoSpaceDN w:val="0"/>
              <w:adjustRightInd w:val="0"/>
              <w:spacing w:line="240" w:lineRule="auto"/>
              <w:contextualSpacing w:val="0"/>
              <w:rPr>
                <w:del w:id="1427" w:author="Arjan Kloosterboer" w:date="2017-09-21T12:43:00Z"/>
                <w:rFonts w:ascii="Calibri" w:hAnsi="Calibri" w:cs="Arial"/>
                <w:color w:val="0F0F0F"/>
                <w:sz w:val="22"/>
                <w:szCs w:val="24"/>
                <w:lang w:eastAsia="en-US"/>
              </w:rPr>
            </w:pPr>
            <w:del w:id="1428"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Gemeentecode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2B8D8671" w14:textId="2247136B" w:rsidR="00847C61" w:rsidRPr="00474957" w:rsidDel="00F42581" w:rsidRDefault="00847C61" w:rsidP="00847C61">
            <w:pPr>
              <w:widowControl w:val="0"/>
              <w:autoSpaceDE w:val="0"/>
              <w:autoSpaceDN w:val="0"/>
              <w:adjustRightInd w:val="0"/>
              <w:spacing w:line="240" w:lineRule="auto"/>
              <w:contextualSpacing w:val="0"/>
              <w:rPr>
                <w:del w:id="1429" w:author="Arjan Kloosterboer" w:date="2017-09-21T12:43:00Z"/>
                <w:rFonts w:ascii="Calibri" w:hAnsi="Calibri" w:cs="Arial"/>
                <w:color w:val="0F0F0F"/>
                <w:sz w:val="22"/>
                <w:szCs w:val="24"/>
                <w:lang w:eastAsia="en-US"/>
              </w:rPr>
            </w:pPr>
            <w:del w:id="1430"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Gemeentecode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20"/>
      </w:tr>
      <w:tr w:rsidR="00847C61" w:rsidRPr="00474957" w:rsidDel="00F42581" w14:paraId="603C5A2B" w14:textId="07EBC774" w:rsidTr="00847C61">
        <w:trPr>
          <w:del w:id="1431" w:author="Arjan Kloosterboer" w:date="2017-09-21T12:43:00Z"/>
        </w:trPr>
        <w:tc>
          <w:tcPr>
            <w:tcW w:w="450" w:type="dxa"/>
            <w:tcBorders>
              <w:top w:val="nil"/>
              <w:left w:val="nil"/>
              <w:bottom w:val="nil"/>
              <w:right w:val="nil"/>
            </w:tcBorders>
          </w:tcPr>
          <w:p w14:paraId="03E8D21D" w14:textId="4A44281D" w:rsidR="00847C61" w:rsidRPr="00474957" w:rsidDel="00F42581" w:rsidRDefault="00847C61" w:rsidP="00847C61">
            <w:pPr>
              <w:widowControl w:val="0"/>
              <w:autoSpaceDE w:val="0"/>
              <w:autoSpaceDN w:val="0"/>
              <w:adjustRightInd w:val="0"/>
              <w:spacing w:line="240" w:lineRule="auto"/>
              <w:contextualSpacing w:val="0"/>
              <w:rPr>
                <w:del w:id="1432" w:author="Arjan Kloosterboer" w:date="2017-09-21T12:43:00Z"/>
                <w:rFonts w:ascii="Calibri" w:hAnsi="Calibri" w:cs="Arial"/>
                <w:color w:val="0F0F0F"/>
                <w:sz w:val="22"/>
                <w:szCs w:val="24"/>
                <w:lang w:eastAsia="en-US"/>
              </w:rPr>
            </w:pPr>
            <w:bookmarkStart w:id="1433" w:name="BKM_57FC03DA_A121_4dbc_8CB3_0F177F4C9CF6"/>
          </w:p>
        </w:tc>
        <w:tc>
          <w:tcPr>
            <w:tcW w:w="2790" w:type="dxa"/>
            <w:gridSpan w:val="2"/>
            <w:tcBorders>
              <w:top w:val="nil"/>
              <w:left w:val="nil"/>
              <w:bottom w:val="nil"/>
              <w:right w:val="nil"/>
            </w:tcBorders>
          </w:tcPr>
          <w:p w14:paraId="15D15CE8" w14:textId="5530799D" w:rsidR="00847C61" w:rsidRPr="00474957" w:rsidDel="00F42581" w:rsidRDefault="00DE73DB" w:rsidP="00847C61">
            <w:pPr>
              <w:widowControl w:val="0"/>
              <w:autoSpaceDE w:val="0"/>
              <w:autoSpaceDN w:val="0"/>
              <w:adjustRightInd w:val="0"/>
              <w:spacing w:line="240" w:lineRule="auto"/>
              <w:contextualSpacing w:val="0"/>
              <w:rPr>
                <w:del w:id="1434" w:author="Arjan Kloosterboer" w:date="2017-09-21T12:43:00Z"/>
                <w:rFonts w:ascii="Calibri" w:hAnsi="Calibri" w:cs="Arial"/>
                <w:color w:val="0F0F0F"/>
                <w:sz w:val="22"/>
                <w:szCs w:val="24"/>
                <w:lang w:eastAsia="en-US"/>
              </w:rPr>
            </w:pPr>
            <w:del w:id="1435"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Identificatiecode gemeentelijke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1BE5F6DE" w14:textId="25173F80" w:rsidR="00847C61" w:rsidRPr="00474957" w:rsidDel="00F42581" w:rsidRDefault="00847C61" w:rsidP="00847C61">
            <w:pPr>
              <w:widowControl w:val="0"/>
              <w:autoSpaceDE w:val="0"/>
              <w:autoSpaceDN w:val="0"/>
              <w:adjustRightInd w:val="0"/>
              <w:spacing w:line="240" w:lineRule="auto"/>
              <w:contextualSpacing w:val="0"/>
              <w:rPr>
                <w:del w:id="1436" w:author="Arjan Kloosterboer" w:date="2017-09-21T12:43:00Z"/>
                <w:rFonts w:ascii="Calibri" w:hAnsi="Calibri" w:cs="Arial"/>
                <w:color w:val="0F0F0F"/>
                <w:sz w:val="22"/>
                <w:szCs w:val="24"/>
                <w:lang w:eastAsia="en-US"/>
              </w:rPr>
            </w:pPr>
            <w:del w:id="1437"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Identificatiecode gemeentelijke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33"/>
      </w:tr>
      <w:tr w:rsidR="00847C61" w:rsidRPr="00474957" w:rsidDel="00F42581" w14:paraId="322AECC0" w14:textId="49A36EC0" w:rsidTr="00847C61">
        <w:trPr>
          <w:del w:id="1438" w:author="Arjan Kloosterboer" w:date="2017-09-21T12:43:00Z"/>
        </w:trPr>
        <w:tc>
          <w:tcPr>
            <w:tcW w:w="450" w:type="dxa"/>
            <w:tcBorders>
              <w:top w:val="nil"/>
              <w:left w:val="nil"/>
              <w:bottom w:val="nil"/>
              <w:right w:val="nil"/>
            </w:tcBorders>
          </w:tcPr>
          <w:p w14:paraId="065C1451" w14:textId="7B4F5839" w:rsidR="00847C61" w:rsidRPr="00474957" w:rsidDel="00F42581" w:rsidRDefault="00847C61" w:rsidP="00847C61">
            <w:pPr>
              <w:widowControl w:val="0"/>
              <w:autoSpaceDE w:val="0"/>
              <w:autoSpaceDN w:val="0"/>
              <w:adjustRightInd w:val="0"/>
              <w:spacing w:line="240" w:lineRule="auto"/>
              <w:contextualSpacing w:val="0"/>
              <w:rPr>
                <w:del w:id="1439" w:author="Arjan Kloosterboer" w:date="2017-09-21T12:43:00Z"/>
                <w:rFonts w:ascii="Calibri" w:hAnsi="Calibri" w:cs="Arial"/>
                <w:color w:val="0F0F0F"/>
                <w:sz w:val="22"/>
                <w:szCs w:val="24"/>
                <w:lang w:eastAsia="en-US"/>
              </w:rPr>
            </w:pPr>
            <w:bookmarkStart w:id="1440" w:name="BKM_202FBDE9_0373_4024_B481_F334B41CA894"/>
          </w:p>
        </w:tc>
        <w:tc>
          <w:tcPr>
            <w:tcW w:w="2790" w:type="dxa"/>
            <w:gridSpan w:val="2"/>
            <w:tcBorders>
              <w:top w:val="nil"/>
              <w:left w:val="nil"/>
              <w:bottom w:val="nil"/>
              <w:right w:val="nil"/>
            </w:tcBorders>
          </w:tcPr>
          <w:p w14:paraId="15842219" w14:textId="4D34BADE" w:rsidR="00847C61" w:rsidRPr="00474957" w:rsidDel="00F42581" w:rsidRDefault="00DE73DB" w:rsidP="00847C61">
            <w:pPr>
              <w:widowControl w:val="0"/>
              <w:autoSpaceDE w:val="0"/>
              <w:autoSpaceDN w:val="0"/>
              <w:adjustRightInd w:val="0"/>
              <w:spacing w:line="240" w:lineRule="auto"/>
              <w:contextualSpacing w:val="0"/>
              <w:rPr>
                <w:del w:id="1441" w:author="Arjan Kloosterboer" w:date="2017-09-21T12:43:00Z"/>
                <w:rFonts w:ascii="Calibri" w:hAnsi="Calibri" w:cs="Arial"/>
                <w:color w:val="0F0F0F"/>
                <w:sz w:val="22"/>
                <w:szCs w:val="24"/>
                <w:lang w:eastAsia="en-US"/>
              </w:rPr>
            </w:pPr>
            <w:del w:id="1442"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Naam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091CD52E" w14:textId="456B8A3F" w:rsidR="00847C61" w:rsidRPr="00474957" w:rsidDel="00F42581" w:rsidRDefault="00847C61" w:rsidP="00847C61">
            <w:pPr>
              <w:widowControl w:val="0"/>
              <w:autoSpaceDE w:val="0"/>
              <w:autoSpaceDN w:val="0"/>
              <w:adjustRightInd w:val="0"/>
              <w:spacing w:line="240" w:lineRule="auto"/>
              <w:contextualSpacing w:val="0"/>
              <w:rPr>
                <w:del w:id="1443" w:author="Arjan Kloosterboer" w:date="2017-09-21T12:43:00Z"/>
                <w:rFonts w:ascii="Calibri" w:hAnsi="Calibri" w:cs="Arial"/>
                <w:color w:val="0F0F0F"/>
                <w:sz w:val="22"/>
                <w:szCs w:val="24"/>
                <w:lang w:eastAsia="en-US"/>
              </w:rPr>
            </w:pPr>
            <w:del w:id="1444"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Naam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40"/>
      </w:tr>
      <w:tr w:rsidR="00847C61" w:rsidRPr="00474957" w:rsidDel="00F42581" w14:paraId="516067A2" w14:textId="3042F1AB" w:rsidTr="00847C61">
        <w:trPr>
          <w:del w:id="1445" w:author="Arjan Kloosterboer" w:date="2017-09-21T12:43:00Z"/>
        </w:trPr>
        <w:tc>
          <w:tcPr>
            <w:tcW w:w="450" w:type="dxa"/>
            <w:tcBorders>
              <w:top w:val="nil"/>
              <w:left w:val="nil"/>
              <w:bottom w:val="nil"/>
              <w:right w:val="nil"/>
            </w:tcBorders>
          </w:tcPr>
          <w:p w14:paraId="33C94D94" w14:textId="1DDC89C1" w:rsidR="00847C61" w:rsidRPr="00474957" w:rsidDel="00F42581" w:rsidRDefault="00847C61" w:rsidP="00847C61">
            <w:pPr>
              <w:widowControl w:val="0"/>
              <w:autoSpaceDE w:val="0"/>
              <w:autoSpaceDN w:val="0"/>
              <w:adjustRightInd w:val="0"/>
              <w:spacing w:line="240" w:lineRule="auto"/>
              <w:contextualSpacing w:val="0"/>
              <w:rPr>
                <w:del w:id="1446" w:author="Arjan Kloosterboer" w:date="2017-09-21T12:43:00Z"/>
                <w:rFonts w:ascii="Calibri" w:hAnsi="Calibri" w:cs="Arial"/>
                <w:color w:val="0F0F0F"/>
                <w:sz w:val="22"/>
                <w:szCs w:val="24"/>
                <w:lang w:eastAsia="en-US"/>
              </w:rPr>
            </w:pPr>
            <w:bookmarkStart w:id="1447" w:name="BKM_5D01B350_A237_49e9_A2E4_F6AD66B08611"/>
          </w:p>
        </w:tc>
        <w:tc>
          <w:tcPr>
            <w:tcW w:w="2790" w:type="dxa"/>
            <w:gridSpan w:val="2"/>
            <w:tcBorders>
              <w:top w:val="nil"/>
              <w:left w:val="nil"/>
              <w:bottom w:val="nil"/>
              <w:right w:val="nil"/>
            </w:tcBorders>
          </w:tcPr>
          <w:p w14:paraId="4CB1F9B6" w14:textId="060551F2" w:rsidR="00847C61" w:rsidRPr="00474957" w:rsidDel="00F42581" w:rsidRDefault="00DE73DB" w:rsidP="00847C61">
            <w:pPr>
              <w:widowControl w:val="0"/>
              <w:autoSpaceDE w:val="0"/>
              <w:autoSpaceDN w:val="0"/>
              <w:adjustRightInd w:val="0"/>
              <w:spacing w:line="240" w:lineRule="auto"/>
              <w:contextualSpacing w:val="0"/>
              <w:rPr>
                <w:del w:id="1448" w:author="Arjan Kloosterboer" w:date="2017-09-21T12:43:00Z"/>
                <w:rFonts w:ascii="Calibri" w:hAnsi="Calibri" w:cs="Arial"/>
                <w:color w:val="0F0F0F"/>
                <w:sz w:val="22"/>
                <w:szCs w:val="24"/>
                <w:lang w:eastAsia="en-US"/>
              </w:rPr>
            </w:pPr>
            <w:del w:id="1449"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Type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62C597E0" w14:textId="6F050FFB" w:rsidR="00847C61" w:rsidRPr="00474957" w:rsidDel="00F42581" w:rsidRDefault="00847C61" w:rsidP="00847C61">
            <w:pPr>
              <w:widowControl w:val="0"/>
              <w:autoSpaceDE w:val="0"/>
              <w:autoSpaceDN w:val="0"/>
              <w:adjustRightInd w:val="0"/>
              <w:spacing w:line="240" w:lineRule="auto"/>
              <w:contextualSpacing w:val="0"/>
              <w:rPr>
                <w:del w:id="1450" w:author="Arjan Kloosterboer" w:date="2017-09-21T12:43:00Z"/>
                <w:rFonts w:ascii="Calibri" w:hAnsi="Calibri" w:cs="Arial"/>
                <w:color w:val="0F0F0F"/>
                <w:sz w:val="22"/>
                <w:szCs w:val="24"/>
                <w:lang w:eastAsia="en-US"/>
              </w:rPr>
            </w:pPr>
            <w:del w:id="1451"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Type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47"/>
      </w:tr>
      <w:tr w:rsidR="00847C61" w:rsidRPr="00474957" w:rsidDel="00F42581" w14:paraId="62C7D90B" w14:textId="0E1BC526" w:rsidTr="00847C61">
        <w:trPr>
          <w:del w:id="1452" w:author="Arjan Kloosterboer" w:date="2017-09-21T12:43:00Z"/>
        </w:trPr>
        <w:tc>
          <w:tcPr>
            <w:tcW w:w="450" w:type="dxa"/>
            <w:tcBorders>
              <w:top w:val="nil"/>
              <w:left w:val="nil"/>
              <w:bottom w:val="nil"/>
              <w:right w:val="nil"/>
            </w:tcBorders>
          </w:tcPr>
          <w:p w14:paraId="7A7483F8" w14:textId="133DECBD" w:rsidR="00847C61" w:rsidRPr="00474957" w:rsidDel="00F42581" w:rsidRDefault="00847C61" w:rsidP="00847C61">
            <w:pPr>
              <w:widowControl w:val="0"/>
              <w:autoSpaceDE w:val="0"/>
              <w:autoSpaceDN w:val="0"/>
              <w:adjustRightInd w:val="0"/>
              <w:spacing w:line="240" w:lineRule="auto"/>
              <w:contextualSpacing w:val="0"/>
              <w:rPr>
                <w:del w:id="1453" w:author="Arjan Kloosterboer" w:date="2017-09-21T12:43:00Z"/>
                <w:rFonts w:ascii="Calibri" w:hAnsi="Calibri" w:cs="Arial"/>
                <w:color w:val="0F0F0F"/>
                <w:sz w:val="22"/>
                <w:szCs w:val="24"/>
                <w:lang w:eastAsia="en-US"/>
              </w:rPr>
            </w:pPr>
            <w:bookmarkStart w:id="1454" w:name="BKM_52BD6BAE_E081_4435_ACEC_48AEE4B9F108"/>
          </w:p>
        </w:tc>
        <w:tc>
          <w:tcPr>
            <w:tcW w:w="2790" w:type="dxa"/>
            <w:gridSpan w:val="2"/>
            <w:tcBorders>
              <w:top w:val="nil"/>
              <w:left w:val="nil"/>
              <w:bottom w:val="nil"/>
              <w:right w:val="nil"/>
            </w:tcBorders>
          </w:tcPr>
          <w:p w14:paraId="62F7C44B" w14:textId="489D48F2" w:rsidR="00847C61" w:rsidRPr="00474957" w:rsidDel="00F42581" w:rsidRDefault="00DE73DB" w:rsidP="00847C61">
            <w:pPr>
              <w:widowControl w:val="0"/>
              <w:autoSpaceDE w:val="0"/>
              <w:autoSpaceDN w:val="0"/>
              <w:adjustRightInd w:val="0"/>
              <w:spacing w:line="240" w:lineRule="auto"/>
              <w:contextualSpacing w:val="0"/>
              <w:rPr>
                <w:del w:id="1455" w:author="Arjan Kloosterboer" w:date="2017-09-21T12:43:00Z"/>
                <w:rFonts w:ascii="Calibri" w:hAnsi="Calibri" w:cs="Arial"/>
                <w:color w:val="0F0F0F"/>
                <w:sz w:val="22"/>
                <w:szCs w:val="24"/>
                <w:lang w:eastAsia="en-US"/>
              </w:rPr>
            </w:pPr>
            <w:del w:id="1456"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Geometrie gemeentelijke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56324D2F" w14:textId="2BAC5A95" w:rsidR="00847C61" w:rsidRPr="00474957" w:rsidDel="00F42581" w:rsidRDefault="00847C61" w:rsidP="00847C61">
            <w:pPr>
              <w:widowControl w:val="0"/>
              <w:autoSpaceDE w:val="0"/>
              <w:autoSpaceDN w:val="0"/>
              <w:adjustRightInd w:val="0"/>
              <w:spacing w:line="240" w:lineRule="auto"/>
              <w:contextualSpacing w:val="0"/>
              <w:rPr>
                <w:del w:id="1457" w:author="Arjan Kloosterboer" w:date="2017-09-21T12:43:00Z"/>
                <w:rFonts w:ascii="Calibri" w:hAnsi="Calibri" w:cs="Arial"/>
                <w:color w:val="0F0F0F"/>
                <w:sz w:val="22"/>
                <w:szCs w:val="24"/>
                <w:lang w:eastAsia="en-US"/>
              </w:rPr>
            </w:pPr>
            <w:del w:id="1458"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Geometrie gemeentelijke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54"/>
      </w:tr>
      <w:tr w:rsidR="00847C61" w:rsidRPr="00474957" w:rsidDel="00F42581" w14:paraId="2332F1C1" w14:textId="7D18360E" w:rsidTr="00847C61">
        <w:trPr>
          <w:del w:id="1459" w:author="Arjan Kloosterboer" w:date="2017-09-21T12:43:00Z"/>
        </w:trPr>
        <w:tc>
          <w:tcPr>
            <w:tcW w:w="450" w:type="dxa"/>
            <w:tcBorders>
              <w:top w:val="nil"/>
              <w:left w:val="nil"/>
              <w:bottom w:val="nil"/>
              <w:right w:val="nil"/>
            </w:tcBorders>
          </w:tcPr>
          <w:p w14:paraId="27DE5416" w14:textId="5A66ED10" w:rsidR="00847C61" w:rsidRPr="00474957" w:rsidDel="00F42581" w:rsidRDefault="00847C61" w:rsidP="00847C61">
            <w:pPr>
              <w:widowControl w:val="0"/>
              <w:autoSpaceDE w:val="0"/>
              <w:autoSpaceDN w:val="0"/>
              <w:adjustRightInd w:val="0"/>
              <w:spacing w:line="240" w:lineRule="auto"/>
              <w:contextualSpacing w:val="0"/>
              <w:rPr>
                <w:del w:id="1460" w:author="Arjan Kloosterboer" w:date="2017-09-21T12:43:00Z"/>
                <w:rFonts w:ascii="Calibri" w:hAnsi="Calibri" w:cs="Arial"/>
                <w:color w:val="0F0F0F"/>
                <w:sz w:val="22"/>
                <w:szCs w:val="24"/>
                <w:lang w:eastAsia="en-US"/>
              </w:rPr>
            </w:pPr>
            <w:bookmarkStart w:id="1461" w:name="BKM_8A293859_79C9_47f0_AECF_837C42763AAA"/>
          </w:p>
        </w:tc>
        <w:tc>
          <w:tcPr>
            <w:tcW w:w="2790" w:type="dxa"/>
            <w:gridSpan w:val="2"/>
            <w:tcBorders>
              <w:top w:val="nil"/>
              <w:left w:val="nil"/>
              <w:bottom w:val="nil"/>
              <w:right w:val="nil"/>
            </w:tcBorders>
          </w:tcPr>
          <w:p w14:paraId="174CA8B6" w14:textId="443A2581" w:rsidR="00847C61" w:rsidRPr="00474957" w:rsidDel="00F42581" w:rsidRDefault="00DE73DB" w:rsidP="00847C61">
            <w:pPr>
              <w:widowControl w:val="0"/>
              <w:autoSpaceDE w:val="0"/>
              <w:autoSpaceDN w:val="0"/>
              <w:adjustRightInd w:val="0"/>
              <w:spacing w:line="240" w:lineRule="auto"/>
              <w:contextualSpacing w:val="0"/>
              <w:rPr>
                <w:del w:id="1462" w:author="Arjan Kloosterboer" w:date="2017-09-21T12:43:00Z"/>
                <w:rFonts w:ascii="Calibri" w:hAnsi="Calibri" w:cs="Arial"/>
                <w:color w:val="0F0F0F"/>
                <w:sz w:val="22"/>
                <w:szCs w:val="24"/>
                <w:lang w:eastAsia="en-US"/>
              </w:rPr>
            </w:pPr>
            <w:del w:id="1463"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Datum begin geldigheid Gemeentelijke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72F103FD" w14:textId="735E20AB" w:rsidR="00847C61" w:rsidRPr="00474957" w:rsidDel="00F42581" w:rsidRDefault="00847C61" w:rsidP="00847C61">
            <w:pPr>
              <w:widowControl w:val="0"/>
              <w:autoSpaceDE w:val="0"/>
              <w:autoSpaceDN w:val="0"/>
              <w:adjustRightInd w:val="0"/>
              <w:spacing w:line="240" w:lineRule="auto"/>
              <w:contextualSpacing w:val="0"/>
              <w:rPr>
                <w:del w:id="1464" w:author="Arjan Kloosterboer" w:date="2017-09-21T12:43:00Z"/>
                <w:rFonts w:ascii="Calibri" w:hAnsi="Calibri" w:cs="Arial"/>
                <w:color w:val="0F0F0F"/>
                <w:sz w:val="22"/>
                <w:szCs w:val="24"/>
                <w:lang w:eastAsia="en-US"/>
              </w:rPr>
            </w:pPr>
            <w:del w:id="1465"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Datum begin geldigheid gemeentelijke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61"/>
      </w:tr>
      <w:tr w:rsidR="00847C61" w:rsidRPr="00474957" w:rsidDel="00F42581" w14:paraId="045CCBE1" w14:textId="0D5534BE" w:rsidTr="00847C61">
        <w:trPr>
          <w:del w:id="1466" w:author="Arjan Kloosterboer" w:date="2017-09-21T12:43:00Z"/>
        </w:trPr>
        <w:tc>
          <w:tcPr>
            <w:tcW w:w="450" w:type="dxa"/>
            <w:tcBorders>
              <w:top w:val="nil"/>
              <w:left w:val="nil"/>
              <w:bottom w:val="nil"/>
              <w:right w:val="nil"/>
            </w:tcBorders>
          </w:tcPr>
          <w:p w14:paraId="747141DE" w14:textId="24DEB3B2" w:rsidR="00847C61" w:rsidRPr="00474957" w:rsidDel="00F42581" w:rsidRDefault="00847C61" w:rsidP="00847C61">
            <w:pPr>
              <w:widowControl w:val="0"/>
              <w:autoSpaceDE w:val="0"/>
              <w:autoSpaceDN w:val="0"/>
              <w:adjustRightInd w:val="0"/>
              <w:spacing w:line="240" w:lineRule="auto"/>
              <w:contextualSpacing w:val="0"/>
              <w:rPr>
                <w:del w:id="1467" w:author="Arjan Kloosterboer" w:date="2017-09-21T12:43:00Z"/>
                <w:rFonts w:ascii="Calibri" w:hAnsi="Calibri" w:cs="Arial"/>
                <w:color w:val="0F0F0F"/>
                <w:sz w:val="22"/>
                <w:szCs w:val="24"/>
                <w:lang w:eastAsia="en-US"/>
              </w:rPr>
            </w:pPr>
            <w:bookmarkStart w:id="1468" w:name="BKM_419663F3_7FE1_472d_AEE3_2A959D53359D"/>
          </w:p>
        </w:tc>
        <w:tc>
          <w:tcPr>
            <w:tcW w:w="2790" w:type="dxa"/>
            <w:gridSpan w:val="2"/>
            <w:tcBorders>
              <w:top w:val="nil"/>
              <w:left w:val="nil"/>
              <w:bottom w:val="nil"/>
              <w:right w:val="nil"/>
            </w:tcBorders>
          </w:tcPr>
          <w:p w14:paraId="37F8C9CD" w14:textId="71211097" w:rsidR="00847C61" w:rsidRPr="00474957" w:rsidDel="00F42581" w:rsidRDefault="00DE73DB" w:rsidP="00847C61">
            <w:pPr>
              <w:widowControl w:val="0"/>
              <w:autoSpaceDE w:val="0"/>
              <w:autoSpaceDN w:val="0"/>
              <w:adjustRightInd w:val="0"/>
              <w:spacing w:line="240" w:lineRule="auto"/>
              <w:contextualSpacing w:val="0"/>
              <w:rPr>
                <w:del w:id="1469" w:author="Arjan Kloosterboer" w:date="2017-09-21T12:43:00Z"/>
                <w:rFonts w:ascii="Calibri" w:hAnsi="Calibri" w:cs="Arial"/>
                <w:color w:val="0F0F0F"/>
                <w:sz w:val="22"/>
                <w:szCs w:val="24"/>
                <w:lang w:eastAsia="en-US"/>
              </w:rPr>
            </w:pPr>
            <w:del w:id="1470"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Datum einde geldigheid Gemeentelijke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5E628387" w14:textId="7E654000" w:rsidR="00847C61" w:rsidRPr="00474957" w:rsidDel="00F42581" w:rsidRDefault="00847C61" w:rsidP="00847C61">
            <w:pPr>
              <w:widowControl w:val="0"/>
              <w:autoSpaceDE w:val="0"/>
              <w:autoSpaceDN w:val="0"/>
              <w:adjustRightInd w:val="0"/>
              <w:spacing w:line="240" w:lineRule="auto"/>
              <w:contextualSpacing w:val="0"/>
              <w:rPr>
                <w:del w:id="1471" w:author="Arjan Kloosterboer" w:date="2017-09-21T12:43:00Z"/>
                <w:rFonts w:ascii="Calibri" w:hAnsi="Calibri" w:cs="Arial"/>
                <w:color w:val="0F0F0F"/>
                <w:sz w:val="22"/>
                <w:szCs w:val="24"/>
                <w:lang w:eastAsia="en-US"/>
              </w:rPr>
            </w:pPr>
            <w:del w:id="1472"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Datum einde geldigheid gemeentelijke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68"/>
      </w:tr>
    </w:tbl>
    <w:p w14:paraId="7706378C" w14:textId="18D51080" w:rsidR="00847C61" w:rsidRPr="00474957" w:rsidDel="00F42581" w:rsidRDefault="00847C61" w:rsidP="00847C61">
      <w:pPr>
        <w:widowControl w:val="0"/>
        <w:autoSpaceDE w:val="0"/>
        <w:autoSpaceDN w:val="0"/>
        <w:adjustRightInd w:val="0"/>
        <w:spacing w:line="240" w:lineRule="auto"/>
        <w:contextualSpacing w:val="0"/>
        <w:rPr>
          <w:del w:id="1473" w:author="Arjan Kloosterboer" w:date="2017-09-21T12:43: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rsidDel="00F42581" w14:paraId="15D4ED99" w14:textId="60BA8E19" w:rsidTr="00847C61">
        <w:trPr>
          <w:del w:id="1474" w:author="Arjan Kloosterboer" w:date="2017-09-21T12:43:00Z"/>
        </w:trPr>
        <w:tc>
          <w:tcPr>
            <w:tcW w:w="9360" w:type="dxa"/>
            <w:gridSpan w:val="3"/>
            <w:tcBorders>
              <w:top w:val="nil"/>
              <w:left w:val="nil"/>
              <w:bottom w:val="nil"/>
              <w:right w:val="nil"/>
            </w:tcBorders>
          </w:tcPr>
          <w:p w14:paraId="448DFAA2" w14:textId="71CD015F" w:rsidR="00847C61" w:rsidRPr="00474957" w:rsidDel="00F42581" w:rsidRDefault="00847C61" w:rsidP="00847C61">
            <w:pPr>
              <w:widowControl w:val="0"/>
              <w:autoSpaceDE w:val="0"/>
              <w:autoSpaceDN w:val="0"/>
              <w:adjustRightInd w:val="0"/>
              <w:spacing w:line="240" w:lineRule="auto"/>
              <w:contextualSpacing w:val="0"/>
              <w:rPr>
                <w:del w:id="1475" w:author="Arjan Kloosterboer" w:date="2017-09-21T12:43:00Z"/>
                <w:rFonts w:ascii="Calibri" w:hAnsi="Calibri" w:cs="Arial"/>
                <w:color w:val="0F0F0F"/>
                <w:sz w:val="22"/>
                <w:szCs w:val="24"/>
                <w:lang w:eastAsia="en-US"/>
              </w:rPr>
            </w:pPr>
            <w:del w:id="1476" w:author="Arjan Kloosterboer" w:date="2017-09-21T12:43:00Z">
              <w:r w:rsidRPr="00474957" w:rsidDel="00F42581">
                <w:rPr>
                  <w:rFonts w:ascii="Calibri" w:hAnsi="Calibri" w:cs="Arial"/>
                  <w:b/>
                  <w:color w:val="0F0F0F"/>
                  <w:sz w:val="22"/>
                  <w:szCs w:val="24"/>
                  <w:lang w:eastAsia="en-US"/>
                </w:rPr>
                <w:delText>Overzicht relaties</w:delText>
              </w:r>
            </w:del>
          </w:p>
        </w:tc>
      </w:tr>
      <w:tr w:rsidR="00847C61" w:rsidRPr="00474957" w:rsidDel="00F42581" w14:paraId="1FDED93B" w14:textId="23F23E14" w:rsidTr="00847C61">
        <w:trPr>
          <w:del w:id="1477" w:author="Arjan Kloosterboer" w:date="2017-09-21T12:43:00Z"/>
        </w:trPr>
        <w:tc>
          <w:tcPr>
            <w:tcW w:w="450" w:type="dxa"/>
            <w:tcBorders>
              <w:top w:val="nil"/>
              <w:left w:val="nil"/>
              <w:bottom w:val="nil"/>
              <w:right w:val="nil"/>
            </w:tcBorders>
          </w:tcPr>
          <w:p w14:paraId="24ABCAC5" w14:textId="6FEA4732" w:rsidR="00847C61" w:rsidRPr="00474957" w:rsidDel="00F42581" w:rsidRDefault="00847C61" w:rsidP="00847C61">
            <w:pPr>
              <w:widowControl w:val="0"/>
              <w:autoSpaceDE w:val="0"/>
              <w:autoSpaceDN w:val="0"/>
              <w:adjustRightInd w:val="0"/>
              <w:spacing w:line="240" w:lineRule="auto"/>
              <w:contextualSpacing w:val="0"/>
              <w:rPr>
                <w:del w:id="1478" w:author="Arjan Kloosterboer" w:date="2017-09-21T12:43:00Z"/>
                <w:rFonts w:ascii="Calibri" w:hAnsi="Calibri" w:cs="Arial"/>
                <w:i/>
                <w:color w:val="0F0F0F"/>
                <w:sz w:val="22"/>
                <w:szCs w:val="24"/>
                <w:lang w:eastAsia="en-US"/>
              </w:rPr>
            </w:pPr>
          </w:p>
        </w:tc>
        <w:tc>
          <w:tcPr>
            <w:tcW w:w="2790" w:type="dxa"/>
            <w:tcBorders>
              <w:top w:val="nil"/>
              <w:left w:val="nil"/>
              <w:bottom w:val="nil"/>
              <w:right w:val="nil"/>
            </w:tcBorders>
          </w:tcPr>
          <w:p w14:paraId="6D8EA647" w14:textId="09BA3B82" w:rsidR="00847C61" w:rsidRPr="00474957" w:rsidDel="00F42581" w:rsidRDefault="00847C61" w:rsidP="00847C61">
            <w:pPr>
              <w:widowControl w:val="0"/>
              <w:autoSpaceDE w:val="0"/>
              <w:autoSpaceDN w:val="0"/>
              <w:adjustRightInd w:val="0"/>
              <w:spacing w:line="240" w:lineRule="auto"/>
              <w:contextualSpacing w:val="0"/>
              <w:rPr>
                <w:del w:id="1479" w:author="Arjan Kloosterboer" w:date="2017-09-21T12:43:00Z"/>
                <w:rFonts w:ascii="Calibri" w:hAnsi="Calibri" w:cs="Arial"/>
                <w:i/>
                <w:color w:val="0F0F0F"/>
                <w:sz w:val="22"/>
                <w:szCs w:val="24"/>
                <w:lang w:eastAsia="en-US"/>
              </w:rPr>
            </w:pPr>
            <w:del w:id="1480" w:author="Arjan Kloosterboer" w:date="2017-09-21T12:43:00Z">
              <w:r w:rsidRPr="00474957" w:rsidDel="00F42581">
                <w:rPr>
                  <w:rFonts w:ascii="Calibri" w:hAnsi="Calibri" w:cs="Arial"/>
                  <w:i/>
                  <w:color w:val="0F0F0F"/>
                  <w:sz w:val="22"/>
                  <w:szCs w:val="24"/>
                  <w:lang w:eastAsia="en-US"/>
                </w:rPr>
                <w:delText>Relatienaam met</w:delText>
              </w:r>
            </w:del>
          </w:p>
          <w:p w14:paraId="148DF346" w14:textId="6387C7A5" w:rsidR="00847C61" w:rsidRPr="00474957" w:rsidDel="00F42581" w:rsidRDefault="00847C61" w:rsidP="00847C61">
            <w:pPr>
              <w:widowControl w:val="0"/>
              <w:autoSpaceDE w:val="0"/>
              <w:autoSpaceDN w:val="0"/>
              <w:adjustRightInd w:val="0"/>
              <w:spacing w:line="240" w:lineRule="auto"/>
              <w:contextualSpacing w:val="0"/>
              <w:rPr>
                <w:del w:id="1481" w:author="Arjan Kloosterboer" w:date="2017-09-21T12:43:00Z"/>
                <w:rFonts w:ascii="Calibri" w:hAnsi="Calibri" w:cs="Arial"/>
                <w:color w:val="0F0F0F"/>
                <w:sz w:val="22"/>
                <w:szCs w:val="24"/>
                <w:lang w:eastAsia="en-US"/>
              </w:rPr>
            </w:pPr>
            <w:del w:id="1482" w:author="Arjan Kloosterboer" w:date="2017-09-21T12:43:00Z">
              <w:r w:rsidRPr="00474957" w:rsidDel="00F42581">
                <w:rPr>
                  <w:rFonts w:ascii="Calibri" w:hAnsi="Calibri" w:cs="Arial"/>
                  <w:i/>
                  <w:color w:val="0F0F0F"/>
                  <w:sz w:val="22"/>
                  <w:szCs w:val="24"/>
                  <w:lang w:eastAsia="en-US"/>
                </w:rPr>
                <w:delText>kardinaliteiten</w:delText>
              </w:r>
            </w:del>
          </w:p>
        </w:tc>
        <w:tc>
          <w:tcPr>
            <w:tcW w:w="6120" w:type="dxa"/>
            <w:tcBorders>
              <w:top w:val="nil"/>
              <w:left w:val="nil"/>
              <w:bottom w:val="nil"/>
              <w:right w:val="nil"/>
            </w:tcBorders>
          </w:tcPr>
          <w:p w14:paraId="24BA731D" w14:textId="6C0C0394" w:rsidR="00847C61" w:rsidRPr="00474957" w:rsidDel="00F42581" w:rsidRDefault="00847C61" w:rsidP="00847C61">
            <w:pPr>
              <w:widowControl w:val="0"/>
              <w:autoSpaceDE w:val="0"/>
              <w:autoSpaceDN w:val="0"/>
              <w:adjustRightInd w:val="0"/>
              <w:spacing w:line="240" w:lineRule="auto"/>
              <w:contextualSpacing w:val="0"/>
              <w:rPr>
                <w:del w:id="1483" w:author="Arjan Kloosterboer" w:date="2017-09-21T12:43:00Z"/>
                <w:rFonts w:ascii="Calibri" w:hAnsi="Calibri" w:cs="Arial"/>
                <w:color w:val="0F0F0F"/>
                <w:sz w:val="22"/>
                <w:szCs w:val="24"/>
                <w:lang w:eastAsia="en-US"/>
              </w:rPr>
            </w:pPr>
            <w:del w:id="1484" w:author="Arjan Kloosterboer" w:date="2017-09-21T12:43:00Z">
              <w:r w:rsidRPr="00474957" w:rsidDel="00F42581">
                <w:rPr>
                  <w:rFonts w:ascii="Calibri" w:hAnsi="Calibri" w:cs="Arial"/>
                  <w:i/>
                  <w:color w:val="0F0F0F"/>
                  <w:sz w:val="22"/>
                  <w:szCs w:val="24"/>
                  <w:lang w:eastAsia="en-US"/>
                </w:rPr>
                <w:delText>Definitie</w:delText>
              </w:r>
            </w:del>
          </w:p>
        </w:tc>
      </w:tr>
      <w:tr w:rsidR="00847C61" w:rsidRPr="00474957" w:rsidDel="00F42581" w14:paraId="4051605C" w14:textId="3AE77E07" w:rsidTr="00847C61">
        <w:trPr>
          <w:del w:id="1485" w:author="Arjan Kloosterboer" w:date="2017-09-21T12:43:00Z"/>
        </w:trPr>
        <w:tc>
          <w:tcPr>
            <w:tcW w:w="450" w:type="dxa"/>
            <w:tcBorders>
              <w:top w:val="nil"/>
              <w:left w:val="nil"/>
              <w:bottom w:val="nil"/>
              <w:right w:val="nil"/>
            </w:tcBorders>
          </w:tcPr>
          <w:p w14:paraId="43408107" w14:textId="1F443BBE" w:rsidR="00847C61" w:rsidRPr="00474957" w:rsidDel="00F42581" w:rsidRDefault="00847C61" w:rsidP="00847C61">
            <w:pPr>
              <w:widowControl w:val="0"/>
              <w:autoSpaceDE w:val="0"/>
              <w:autoSpaceDN w:val="0"/>
              <w:adjustRightInd w:val="0"/>
              <w:spacing w:line="240" w:lineRule="auto"/>
              <w:contextualSpacing w:val="0"/>
              <w:rPr>
                <w:del w:id="1486"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CA2C628" w14:textId="35B34FFC" w:rsidR="00847C61" w:rsidRPr="00474957" w:rsidDel="00F42581" w:rsidRDefault="00DE73DB" w:rsidP="00847C61">
            <w:pPr>
              <w:widowControl w:val="0"/>
              <w:autoSpaceDE w:val="0"/>
              <w:autoSpaceDN w:val="0"/>
              <w:adjustRightInd w:val="0"/>
              <w:spacing w:line="240" w:lineRule="auto"/>
              <w:contextualSpacing w:val="0"/>
              <w:rPr>
                <w:del w:id="1487" w:author="Arjan Kloosterboer" w:date="2017-09-21T12:43:00Z"/>
                <w:rFonts w:ascii="Calibri" w:hAnsi="Calibri" w:cs="Arial"/>
                <w:color w:val="0F0F0F"/>
                <w:sz w:val="22"/>
                <w:szCs w:val="24"/>
                <w:lang w:eastAsia="en-US"/>
              </w:rPr>
            </w:pPr>
            <w:del w:id="1488"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eastAsia="en-US"/>
                </w:rPr>
                <w:delInstrText xml:space="preserve">MERGEFIELD </w:delInstrText>
              </w:r>
              <w:r w:rsidR="00847C61" w:rsidRPr="00474957" w:rsidDel="00F42581">
                <w:rPr>
                  <w:rFonts w:ascii="Calibri" w:hAnsi="Calibri" w:cs="Arial"/>
                  <w:color w:val="0F0F0F"/>
                  <w:sz w:val="22"/>
                  <w:szCs w:val="24"/>
                  <w:lang w:eastAsia="en-US"/>
                </w:rPr>
                <w:delInstrText>Element.Name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OBJECT</w:delText>
              </w:r>
              <w:r w:rsidRPr="00474957" w:rsidDel="00F42581">
                <w:rPr>
                  <w:rFonts w:ascii="Arial" w:hAnsi="Arial" w:cs="Arial"/>
                  <w:szCs w:val="24"/>
                  <w:lang w:val="en-AU" w:eastAsia="en-US"/>
                </w:rPr>
                <w:fldChar w:fldCharType="end"/>
              </w:r>
              <w:r w:rsidR="00847C61" w:rsidRPr="00474957" w:rsidDel="00F42581">
                <w:rPr>
                  <w:rFonts w:ascii="Calibri" w:hAnsi="Calibri" w:cs="Arial"/>
                  <w:color w:val="0F0F0F"/>
                  <w:sz w:val="22"/>
                  <w:szCs w:val="24"/>
                  <w:lang w:eastAsia="en-US"/>
                </w:rPr>
                <w:delText xml:space="preserve">  [</w:delText>
              </w:r>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ConnSource.Cardinality</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0..1</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w:delText>
              </w:r>
            </w:del>
          </w:p>
          <w:p w14:paraId="2B98B37D" w14:textId="29FBF379" w:rsidR="00847C61" w:rsidRPr="00474957" w:rsidDel="00F42581" w:rsidRDefault="00847C61" w:rsidP="00847C61">
            <w:pPr>
              <w:widowControl w:val="0"/>
              <w:autoSpaceDE w:val="0"/>
              <w:autoSpaceDN w:val="0"/>
              <w:adjustRightInd w:val="0"/>
              <w:spacing w:line="240" w:lineRule="auto"/>
              <w:contextualSpacing w:val="0"/>
              <w:rPr>
                <w:del w:id="1489" w:author="Arjan Kloosterboer" w:date="2017-09-21T12:43:00Z"/>
                <w:rFonts w:ascii="Calibri" w:hAnsi="Calibri" w:cs="Arial"/>
                <w:color w:val="0F0F0F"/>
                <w:sz w:val="22"/>
                <w:szCs w:val="24"/>
                <w:lang w:eastAsia="en-US"/>
              </w:rPr>
            </w:pPr>
            <w:del w:id="1490" w:author="Arjan Kloosterboer" w:date="2017-09-21T12:43:00Z">
              <w:r w:rsidRPr="00474957" w:rsidDel="00F42581">
                <w:rPr>
                  <w:rFonts w:ascii="Calibri" w:hAnsi="Calibri" w:cs="Arial"/>
                  <w:color w:val="0F0F0F"/>
                  <w:sz w:val="22"/>
                  <w:szCs w:val="24"/>
                  <w:lang w:eastAsia="en-US"/>
                </w:rPr>
                <w:delText xml:space="preserve">  </w:delText>
              </w:r>
              <w:r w:rsidR="00DE73DB" w:rsidRPr="00474957" w:rsidDel="00F42581">
                <w:rPr>
                  <w:rFonts w:ascii="Calibri" w:hAnsi="Calibri" w:cs="Arial"/>
                  <w:color w:val="0F0F0F"/>
                  <w:sz w:val="22"/>
                  <w:szCs w:val="24"/>
                  <w:lang w:eastAsia="en-US"/>
                </w:rPr>
                <w:fldChar w:fldCharType="begin" w:fldLock="1"/>
              </w:r>
              <w:r w:rsidRPr="00474957" w:rsidDel="00F42581">
                <w:rPr>
                  <w:rFonts w:ascii="Calibri" w:hAnsi="Calibri" w:cs="Arial"/>
                  <w:color w:val="0F0F0F"/>
                  <w:sz w:val="22"/>
                  <w:szCs w:val="24"/>
                  <w:lang w:eastAsia="en-US"/>
                </w:rPr>
                <w:delInstrText>MERGEFIELD Connector.Name</w:delInstrText>
              </w:r>
              <w:r w:rsidR="00DE73DB" w:rsidRPr="00474957" w:rsidDel="00F42581">
                <w:rPr>
                  <w:rFonts w:ascii="Calibri" w:hAnsi="Calibri" w:cs="Arial"/>
                  <w:color w:val="0F0F0F"/>
                  <w:sz w:val="22"/>
                  <w:szCs w:val="24"/>
                  <w:lang w:eastAsia="en-US"/>
                </w:rPr>
                <w:fldChar w:fldCharType="separate"/>
              </w:r>
              <w:r w:rsidRPr="00474957" w:rsidDel="00F42581">
                <w:rPr>
                  <w:rFonts w:ascii="Calibri" w:hAnsi="Calibri" w:cs="Arial"/>
                  <w:color w:val="0F0F0F"/>
                  <w:sz w:val="22"/>
                  <w:szCs w:val="24"/>
                  <w:lang w:eastAsia="en-US"/>
                </w:rPr>
                <w:delText>is</w:delText>
              </w:r>
              <w:r w:rsidR="00DE73DB" w:rsidRPr="00474957" w:rsidDel="00F42581">
                <w:rPr>
                  <w:rFonts w:ascii="Calibri" w:hAnsi="Calibri" w:cs="Arial"/>
                  <w:color w:val="0F0F0F"/>
                  <w:sz w:val="22"/>
                  <w:szCs w:val="24"/>
                  <w:lang w:eastAsia="en-US"/>
                </w:rPr>
                <w:fldChar w:fldCharType="end"/>
              </w:r>
            </w:del>
          </w:p>
          <w:p w14:paraId="1C2A9CC7" w14:textId="403D7E94" w:rsidR="00847C61" w:rsidRPr="00474957" w:rsidDel="00F42581" w:rsidRDefault="00DE73DB" w:rsidP="00847C61">
            <w:pPr>
              <w:widowControl w:val="0"/>
              <w:autoSpaceDE w:val="0"/>
              <w:autoSpaceDN w:val="0"/>
              <w:adjustRightInd w:val="0"/>
              <w:spacing w:line="240" w:lineRule="auto"/>
              <w:contextualSpacing w:val="0"/>
              <w:rPr>
                <w:del w:id="1491" w:author="Arjan Kloosterboer" w:date="2017-09-21T12:43:00Z"/>
                <w:rFonts w:ascii="Calibri" w:hAnsi="Calibri" w:cs="Arial"/>
                <w:color w:val="0F0F0F"/>
                <w:sz w:val="22"/>
                <w:szCs w:val="24"/>
                <w:lang w:eastAsia="en-US"/>
              </w:rPr>
            </w:pPr>
            <w:del w:id="1492" w:author="Arjan Kloosterboer" w:date="2017-09-21T12:43:00Z">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Element.Name</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GEMEENTELIJKE OPENBARE RUIMTE</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 xml:space="preserve">  [</w:delText>
              </w:r>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ConnTarget.Cardinality</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1</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w:delText>
              </w:r>
            </w:del>
          </w:p>
        </w:tc>
        <w:tc>
          <w:tcPr>
            <w:tcW w:w="6120" w:type="dxa"/>
            <w:tcBorders>
              <w:top w:val="nil"/>
              <w:left w:val="nil"/>
              <w:bottom w:val="nil"/>
              <w:right w:val="nil"/>
            </w:tcBorders>
          </w:tcPr>
          <w:p w14:paraId="29CD3405" w14:textId="4023DD24" w:rsidR="00847C61" w:rsidRPr="00474957" w:rsidDel="00F42581" w:rsidRDefault="00DE73DB" w:rsidP="00847C61">
            <w:pPr>
              <w:widowControl w:val="0"/>
              <w:autoSpaceDE w:val="0"/>
              <w:autoSpaceDN w:val="0"/>
              <w:adjustRightInd w:val="0"/>
              <w:spacing w:line="240" w:lineRule="auto"/>
              <w:contextualSpacing w:val="0"/>
              <w:rPr>
                <w:del w:id="1493" w:author="Arjan Kloosterboer" w:date="2017-09-21T12:43:00Z"/>
                <w:rFonts w:ascii="Calibri" w:hAnsi="Calibri" w:cs="Arial"/>
                <w:color w:val="0F0F0F"/>
                <w:sz w:val="22"/>
                <w:szCs w:val="24"/>
                <w:lang w:eastAsia="en-US"/>
              </w:rPr>
            </w:pPr>
            <w:del w:id="1494"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eastAsia="en-US"/>
                </w:rPr>
                <w:delInstrText xml:space="preserve">MERGEFIELD </w:delInstrText>
              </w:r>
              <w:r w:rsidR="00847C61" w:rsidRPr="00474957" w:rsidDel="00F42581">
                <w:rPr>
                  <w:rFonts w:ascii="Calibri" w:hAnsi="Calibri" w:cs="Arial"/>
                  <w:color w:val="0F0F0F"/>
                  <w:sz w:val="22"/>
                  <w:szCs w:val="24"/>
                  <w:lang w:eastAsia="en-US"/>
                </w:rPr>
                <w:delInstrText>Connector.Notes</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Een GEMEENTELIJKE OPENBARE RUIMTE is een specialisatie van OBJECT.</w:delText>
              </w:r>
              <w:r w:rsidRPr="00474957" w:rsidDel="00F42581">
                <w:rPr>
                  <w:rFonts w:ascii="Arial" w:hAnsi="Arial" w:cs="Arial"/>
                  <w:szCs w:val="24"/>
                  <w:lang w:val="en-AU" w:eastAsia="en-US"/>
                </w:rPr>
                <w:fldChar w:fldCharType="end"/>
              </w:r>
            </w:del>
          </w:p>
        </w:tc>
      </w:tr>
      <w:tr w:rsidR="00847C61" w:rsidRPr="00474957" w:rsidDel="00F42581" w14:paraId="15C18B94" w14:textId="6EFAC5D8" w:rsidTr="00847C61">
        <w:trPr>
          <w:trHeight w:hRule="exact" w:val="128"/>
          <w:del w:id="1495" w:author="Arjan Kloosterboer" w:date="2017-09-21T12:43:00Z"/>
        </w:trPr>
        <w:tc>
          <w:tcPr>
            <w:tcW w:w="450" w:type="dxa"/>
            <w:tcBorders>
              <w:top w:val="nil"/>
              <w:left w:val="nil"/>
              <w:bottom w:val="nil"/>
              <w:right w:val="nil"/>
            </w:tcBorders>
          </w:tcPr>
          <w:p w14:paraId="0CEA7A46" w14:textId="5DDAA51D" w:rsidR="00847C61" w:rsidRPr="00474957" w:rsidDel="00F42581" w:rsidRDefault="00847C61" w:rsidP="00847C61">
            <w:pPr>
              <w:widowControl w:val="0"/>
              <w:autoSpaceDE w:val="0"/>
              <w:autoSpaceDN w:val="0"/>
              <w:adjustRightInd w:val="0"/>
              <w:spacing w:line="240" w:lineRule="auto"/>
              <w:contextualSpacing w:val="0"/>
              <w:rPr>
                <w:del w:id="1496"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A618289" w14:textId="27FD29D2" w:rsidR="00847C61" w:rsidRPr="00474957" w:rsidDel="00F42581" w:rsidRDefault="00847C61" w:rsidP="00847C61">
            <w:pPr>
              <w:widowControl w:val="0"/>
              <w:autoSpaceDE w:val="0"/>
              <w:autoSpaceDN w:val="0"/>
              <w:adjustRightInd w:val="0"/>
              <w:spacing w:line="240" w:lineRule="auto"/>
              <w:contextualSpacing w:val="0"/>
              <w:rPr>
                <w:del w:id="1497" w:author="Arjan Kloosterboer" w:date="2017-09-21T12:43:00Z"/>
                <w:rFonts w:ascii="Calibri" w:hAnsi="Calibri" w:cs="Arial"/>
                <w:color w:val="0F0F0F"/>
                <w:sz w:val="22"/>
                <w:szCs w:val="24"/>
                <w:lang w:eastAsia="en-US"/>
              </w:rPr>
            </w:pPr>
          </w:p>
        </w:tc>
        <w:tc>
          <w:tcPr>
            <w:tcW w:w="6120" w:type="dxa"/>
            <w:tcBorders>
              <w:top w:val="nil"/>
              <w:left w:val="nil"/>
              <w:bottom w:val="nil"/>
              <w:right w:val="nil"/>
            </w:tcBorders>
          </w:tcPr>
          <w:p w14:paraId="29D9709A" w14:textId="363A206D" w:rsidR="00847C61" w:rsidRPr="00474957" w:rsidDel="00F42581" w:rsidRDefault="00847C61" w:rsidP="00847C61">
            <w:pPr>
              <w:widowControl w:val="0"/>
              <w:autoSpaceDE w:val="0"/>
              <w:autoSpaceDN w:val="0"/>
              <w:adjustRightInd w:val="0"/>
              <w:spacing w:line="240" w:lineRule="auto"/>
              <w:contextualSpacing w:val="0"/>
              <w:rPr>
                <w:del w:id="1498" w:author="Arjan Kloosterboer" w:date="2017-09-21T12:43:00Z"/>
                <w:rFonts w:ascii="Calibri" w:hAnsi="Calibri" w:cs="Arial"/>
                <w:color w:val="0F0F0F"/>
                <w:sz w:val="22"/>
                <w:szCs w:val="24"/>
                <w:lang w:eastAsia="en-US"/>
              </w:rPr>
            </w:pPr>
          </w:p>
        </w:tc>
      </w:tr>
    </w:tbl>
    <w:p w14:paraId="3D14791E" w14:textId="2584DDEA" w:rsidR="00847C61" w:rsidRPr="00474957" w:rsidDel="00F42581" w:rsidRDefault="00847C61" w:rsidP="00847C61">
      <w:pPr>
        <w:widowControl w:val="0"/>
        <w:autoSpaceDE w:val="0"/>
        <w:autoSpaceDN w:val="0"/>
        <w:adjustRightInd w:val="0"/>
        <w:spacing w:line="240" w:lineRule="auto"/>
        <w:contextualSpacing w:val="0"/>
        <w:rPr>
          <w:del w:id="1499" w:author="Arjan Kloosterboer" w:date="2017-09-21T12:43: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rsidDel="00F42581" w14:paraId="74D59020" w14:textId="56AEDDD6" w:rsidTr="00847C61">
        <w:trPr>
          <w:cantSplit/>
          <w:del w:id="1500" w:author="Arjan Kloosterboer" w:date="2017-09-21T12:43:00Z"/>
        </w:trPr>
        <w:tc>
          <w:tcPr>
            <w:tcW w:w="9360" w:type="dxa"/>
            <w:tcBorders>
              <w:top w:val="nil"/>
              <w:left w:val="nil"/>
              <w:bottom w:val="nil"/>
              <w:right w:val="nil"/>
            </w:tcBorders>
          </w:tcPr>
          <w:p w14:paraId="55775142" w14:textId="754229F4" w:rsidR="00847C61" w:rsidRPr="00474957" w:rsidDel="00F42581" w:rsidRDefault="00847C61" w:rsidP="00847C61">
            <w:pPr>
              <w:widowControl w:val="0"/>
              <w:autoSpaceDE w:val="0"/>
              <w:autoSpaceDN w:val="0"/>
              <w:adjustRightInd w:val="0"/>
              <w:spacing w:line="240" w:lineRule="auto"/>
              <w:contextualSpacing w:val="0"/>
              <w:rPr>
                <w:del w:id="1501" w:author="Arjan Kloosterboer" w:date="2017-09-21T12:43:00Z"/>
                <w:rFonts w:ascii="Calibri" w:hAnsi="Calibri" w:cs="Arial"/>
                <w:b/>
                <w:color w:val="0F0F0F"/>
                <w:sz w:val="22"/>
                <w:szCs w:val="24"/>
                <w:lang w:eastAsia="en-US"/>
              </w:rPr>
            </w:pPr>
            <w:del w:id="1502" w:author="Arjan Kloosterboer" w:date="2017-09-21T12:43:00Z">
              <w:r w:rsidRPr="00474957" w:rsidDel="00F42581">
                <w:rPr>
                  <w:rFonts w:ascii="Calibri" w:hAnsi="Calibri" w:cs="Arial"/>
                  <w:b/>
                  <w:color w:val="0F0F0F"/>
                  <w:sz w:val="22"/>
                  <w:szCs w:val="24"/>
                  <w:lang w:eastAsia="en-US"/>
                </w:rPr>
                <w:delText>Toelichting objecttype</w:delText>
              </w:r>
            </w:del>
          </w:p>
          <w:p w14:paraId="5D753741" w14:textId="06506E94" w:rsidR="00847C61" w:rsidRPr="00474957" w:rsidDel="00F42581" w:rsidRDefault="00847C61" w:rsidP="00847C61">
            <w:pPr>
              <w:widowControl w:val="0"/>
              <w:autoSpaceDE w:val="0"/>
              <w:autoSpaceDN w:val="0"/>
              <w:adjustRightInd w:val="0"/>
              <w:spacing w:line="240" w:lineRule="auto"/>
              <w:ind w:left="720"/>
              <w:contextualSpacing w:val="0"/>
              <w:rPr>
                <w:del w:id="1503" w:author="Arjan Kloosterboer" w:date="2017-09-21T12:43:00Z"/>
                <w:rFonts w:ascii="Calibri" w:hAnsi="Calibri" w:cs="Arial"/>
                <w:color w:val="0F0F0F"/>
                <w:sz w:val="22"/>
                <w:szCs w:val="24"/>
                <w:lang w:eastAsia="en-US"/>
              </w:rPr>
            </w:pPr>
            <w:del w:id="1504" w:author="Arjan Kloosterboer" w:date="2017-09-21T12:43:00Z">
              <w:r w:rsidRPr="00474957" w:rsidDel="00F42581">
                <w:rPr>
                  <w:rFonts w:ascii="Calibri" w:hAnsi="Calibri" w:cs="Arial"/>
                  <w:color w:val="0F0F0F"/>
                  <w:sz w:val="22"/>
                  <w:szCs w:val="24"/>
                  <w:lang w:eastAsia="en-US"/>
                </w:rPr>
                <w:delText>De aan het RSGB ontleende gegevens van een GEMEENTELIJKE OPENBARE RUIMTE die in het RGBZ gebruikt worden bij deze specialisatie van OBJECT. Zie voor de specificaties van deze gegevens het RSGB.</w:delText>
              </w:r>
            </w:del>
          </w:p>
        </w:tc>
      </w:tr>
    </w:tbl>
    <w:bookmarkStart w:id="1505" w:name="BKM_F7C9317A_766E_48f7_8177_145AAF345584"/>
    <w:bookmarkEnd w:id="1505"/>
    <w:p w14:paraId="400721D2" w14:textId="5430EFB7" w:rsidR="00847C61" w:rsidRPr="00474957" w:rsidDel="00F42581" w:rsidRDefault="00DE73DB" w:rsidP="00847C61">
      <w:pPr>
        <w:pStyle w:val="Kop3"/>
        <w:rPr>
          <w:del w:id="1506" w:author="Arjan Kloosterboer" w:date="2017-09-21T12:43:00Z"/>
          <w:rFonts w:ascii="Arial" w:hAnsi="Arial"/>
          <w:sz w:val="30"/>
        </w:rPr>
      </w:pPr>
      <w:del w:id="1507" w:author="Arjan Kloosterboer" w:date="2017-09-21T12:43:00Z">
        <w:r w:rsidRPr="00474957" w:rsidDel="00F42581">
          <w:rPr>
            <w:rFonts w:ascii="Arial" w:hAnsi="Arial"/>
            <w:b w:val="0"/>
            <w:bCs w:val="0"/>
            <w:lang w:val="en-AU"/>
          </w:rPr>
          <w:fldChar w:fldCharType="begin" w:fldLock="1"/>
        </w:r>
        <w:r w:rsidR="00847C61" w:rsidRPr="00474957" w:rsidDel="00F42581">
          <w:rPr>
            <w:rFonts w:ascii="Arial" w:hAnsi="Arial"/>
            <w:lang w:val="en-AU"/>
          </w:rPr>
          <w:delInstrText xml:space="preserve">MERGEFIELD </w:delInstrText>
        </w:r>
        <w:r w:rsidR="00847C61" w:rsidRPr="00474957" w:rsidDel="00F42581">
          <w:delInstrText>Element.Stereotype</w:delInstrText>
        </w:r>
        <w:r w:rsidRPr="00474957" w:rsidDel="00F42581">
          <w:rPr>
            <w:rFonts w:ascii="Arial" w:hAnsi="Arial"/>
            <w:b w:val="0"/>
            <w:bCs w:val="0"/>
            <w:lang w:val="en-AU"/>
          </w:rPr>
          <w:fldChar w:fldCharType="separate"/>
        </w:r>
        <w:r w:rsidR="00847C61" w:rsidDel="00F42581">
          <w:delText>Objecttype</w:delText>
        </w:r>
        <w:r w:rsidRPr="00474957" w:rsidDel="00F42581">
          <w:rPr>
            <w:rFonts w:ascii="Arial" w:hAnsi="Arial"/>
            <w:b w:val="0"/>
            <w:bCs w:val="0"/>
            <w:lang w:val="en-AU"/>
          </w:rPr>
          <w:fldChar w:fldCharType="end"/>
        </w:r>
        <w:r w:rsidR="00847C61" w:rsidRPr="00474957" w:rsidDel="00F42581">
          <w:delText xml:space="preserve"> </w:delText>
        </w:r>
        <w:r w:rsidR="003B6B78" w:rsidDel="00F42581">
          <w:rPr>
            <w:b w:val="0"/>
            <w:bCs w:val="0"/>
          </w:rPr>
          <w:fldChar w:fldCharType="begin" w:fldLock="1"/>
        </w:r>
        <w:r w:rsidR="003B6B78" w:rsidDel="00F42581">
          <w:delInstrText>MERGEFIELD Element.Name</w:delInstrText>
        </w:r>
        <w:r w:rsidR="003B6B78" w:rsidDel="00F42581">
          <w:rPr>
            <w:b w:val="0"/>
            <w:bCs w:val="0"/>
          </w:rPr>
          <w:fldChar w:fldCharType="separate"/>
        </w:r>
        <w:r w:rsidR="00847C61" w:rsidRPr="00474957" w:rsidDel="00F42581">
          <w:delText>HUISHOUDEN</w:delText>
        </w:r>
        <w:r w:rsidR="003B6B78" w:rsidDel="00F42581">
          <w:rPr>
            <w:b w:val="0"/>
            <w:bCs w:val="0"/>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rsidDel="00F42581" w14:paraId="79E9E100" w14:textId="68397A9D" w:rsidTr="00847C61">
        <w:trPr>
          <w:trHeight w:val="271"/>
          <w:del w:id="1508" w:author="Arjan Kloosterboer" w:date="2017-09-21T12:43:00Z"/>
        </w:trPr>
        <w:tc>
          <w:tcPr>
            <w:tcW w:w="2340" w:type="dxa"/>
            <w:gridSpan w:val="2"/>
            <w:tcBorders>
              <w:top w:val="nil"/>
              <w:left w:val="nil"/>
              <w:bottom w:val="nil"/>
              <w:right w:val="nil"/>
            </w:tcBorders>
          </w:tcPr>
          <w:p w14:paraId="6CA95B6A" w14:textId="7EFA5096" w:rsidR="00847C61" w:rsidRPr="00474957" w:rsidDel="00F42581" w:rsidRDefault="00847C61" w:rsidP="00847C61">
            <w:pPr>
              <w:widowControl w:val="0"/>
              <w:autoSpaceDE w:val="0"/>
              <w:autoSpaceDN w:val="0"/>
              <w:adjustRightInd w:val="0"/>
              <w:spacing w:line="240" w:lineRule="auto"/>
              <w:contextualSpacing w:val="0"/>
              <w:rPr>
                <w:del w:id="1509" w:author="Arjan Kloosterboer" w:date="2017-09-21T12:43:00Z"/>
                <w:rFonts w:ascii="Calibri" w:hAnsi="Calibri" w:cs="Arial"/>
                <w:color w:val="0F0F0F"/>
                <w:sz w:val="22"/>
                <w:szCs w:val="24"/>
                <w:lang w:eastAsia="en-US"/>
              </w:rPr>
            </w:pPr>
            <w:del w:id="1510" w:author="Arjan Kloosterboer" w:date="2017-09-21T12:43:00Z">
              <w:r w:rsidRPr="00474957" w:rsidDel="00F42581">
                <w:rPr>
                  <w:rFonts w:ascii="Calibri" w:hAnsi="Calibri" w:cs="Arial"/>
                  <w:b/>
                  <w:color w:val="0F0F0F"/>
                  <w:sz w:val="22"/>
                  <w:szCs w:val="24"/>
                  <w:lang w:eastAsia="en-US"/>
                </w:rPr>
                <w:delText>Naam</w:delText>
              </w:r>
            </w:del>
          </w:p>
        </w:tc>
        <w:tc>
          <w:tcPr>
            <w:tcW w:w="7020" w:type="dxa"/>
            <w:gridSpan w:val="2"/>
            <w:tcBorders>
              <w:top w:val="nil"/>
              <w:left w:val="nil"/>
              <w:bottom w:val="nil"/>
              <w:right w:val="nil"/>
            </w:tcBorders>
          </w:tcPr>
          <w:p w14:paraId="3824E174" w14:textId="38211543" w:rsidR="00847C61" w:rsidRPr="00474957" w:rsidDel="00F42581" w:rsidRDefault="00DE73DB" w:rsidP="00847C61">
            <w:pPr>
              <w:widowControl w:val="0"/>
              <w:autoSpaceDE w:val="0"/>
              <w:autoSpaceDN w:val="0"/>
              <w:adjustRightInd w:val="0"/>
              <w:spacing w:line="240" w:lineRule="auto"/>
              <w:contextualSpacing w:val="0"/>
              <w:rPr>
                <w:del w:id="1511" w:author="Arjan Kloosterboer" w:date="2017-09-21T12:43:00Z"/>
                <w:rFonts w:ascii="Calibri" w:hAnsi="Calibri" w:cs="Arial"/>
                <w:color w:val="0F0F0F"/>
                <w:sz w:val="22"/>
                <w:szCs w:val="24"/>
                <w:lang w:eastAsia="en-US"/>
              </w:rPr>
            </w:pPr>
            <w:del w:id="1512"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Element.Name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HUISHOUDEN</w:delText>
              </w:r>
              <w:r w:rsidRPr="00474957" w:rsidDel="00F42581">
                <w:rPr>
                  <w:rFonts w:ascii="Arial" w:hAnsi="Arial" w:cs="Arial"/>
                  <w:szCs w:val="24"/>
                  <w:lang w:val="en-AU" w:eastAsia="en-US"/>
                </w:rPr>
                <w:fldChar w:fldCharType="end"/>
              </w:r>
            </w:del>
          </w:p>
        </w:tc>
      </w:tr>
      <w:tr w:rsidR="00847C61" w:rsidRPr="00474957" w:rsidDel="00F42581" w14:paraId="5DC5AF5B" w14:textId="6B3A98E8" w:rsidTr="00847C61">
        <w:trPr>
          <w:trHeight w:hRule="exact" w:val="128"/>
          <w:del w:id="1513" w:author="Arjan Kloosterboer" w:date="2017-09-21T12:43:00Z"/>
        </w:trPr>
        <w:tc>
          <w:tcPr>
            <w:tcW w:w="2340" w:type="dxa"/>
            <w:gridSpan w:val="2"/>
            <w:tcBorders>
              <w:top w:val="nil"/>
              <w:left w:val="nil"/>
              <w:bottom w:val="nil"/>
              <w:right w:val="nil"/>
            </w:tcBorders>
          </w:tcPr>
          <w:p w14:paraId="1C69B03E" w14:textId="0021B99F" w:rsidR="00847C61" w:rsidRPr="00474957" w:rsidDel="00F42581" w:rsidRDefault="00847C61" w:rsidP="00847C61">
            <w:pPr>
              <w:widowControl w:val="0"/>
              <w:autoSpaceDE w:val="0"/>
              <w:autoSpaceDN w:val="0"/>
              <w:adjustRightInd w:val="0"/>
              <w:spacing w:line="240" w:lineRule="auto"/>
              <w:contextualSpacing w:val="0"/>
              <w:rPr>
                <w:del w:id="1514"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1D9AFC17" w14:textId="28DAC169" w:rsidR="00847C61" w:rsidRPr="00474957" w:rsidDel="00F42581" w:rsidRDefault="00847C61" w:rsidP="00847C61">
            <w:pPr>
              <w:widowControl w:val="0"/>
              <w:autoSpaceDE w:val="0"/>
              <w:autoSpaceDN w:val="0"/>
              <w:adjustRightInd w:val="0"/>
              <w:spacing w:line="240" w:lineRule="auto"/>
              <w:contextualSpacing w:val="0"/>
              <w:rPr>
                <w:del w:id="1515" w:author="Arjan Kloosterboer" w:date="2017-09-21T12:43:00Z"/>
                <w:rFonts w:ascii="Calibri" w:hAnsi="Calibri" w:cs="Arial"/>
                <w:color w:val="0F0F0F"/>
                <w:sz w:val="22"/>
                <w:szCs w:val="24"/>
                <w:lang w:eastAsia="en-US"/>
              </w:rPr>
            </w:pPr>
          </w:p>
        </w:tc>
      </w:tr>
      <w:tr w:rsidR="00847C61" w:rsidRPr="00474957" w:rsidDel="00F42581" w14:paraId="3FB0C612" w14:textId="58F3BEB5" w:rsidTr="00847C61">
        <w:trPr>
          <w:trHeight w:val="151"/>
          <w:del w:id="1516" w:author="Arjan Kloosterboer" w:date="2017-09-21T12:43:00Z"/>
        </w:trPr>
        <w:tc>
          <w:tcPr>
            <w:tcW w:w="2340" w:type="dxa"/>
            <w:gridSpan w:val="2"/>
            <w:tcBorders>
              <w:top w:val="nil"/>
              <w:left w:val="nil"/>
              <w:bottom w:val="nil"/>
              <w:right w:val="nil"/>
            </w:tcBorders>
          </w:tcPr>
          <w:p w14:paraId="03E52E53" w14:textId="4208FA9C" w:rsidR="00847C61" w:rsidRPr="00474957" w:rsidDel="00F42581" w:rsidRDefault="00847C61" w:rsidP="00847C61">
            <w:pPr>
              <w:widowControl w:val="0"/>
              <w:autoSpaceDE w:val="0"/>
              <w:autoSpaceDN w:val="0"/>
              <w:adjustRightInd w:val="0"/>
              <w:spacing w:line="240" w:lineRule="auto"/>
              <w:contextualSpacing w:val="0"/>
              <w:rPr>
                <w:del w:id="1517" w:author="Arjan Kloosterboer" w:date="2017-09-21T12:43:00Z"/>
                <w:rFonts w:ascii="Calibri" w:hAnsi="Calibri" w:cs="Arial"/>
                <w:b/>
                <w:color w:val="0F0F0F"/>
                <w:sz w:val="22"/>
                <w:szCs w:val="24"/>
                <w:lang w:eastAsia="en-US"/>
              </w:rPr>
            </w:pPr>
            <w:del w:id="1518" w:author="Arjan Kloosterboer" w:date="2017-09-21T12:43:00Z">
              <w:r w:rsidRPr="00474957" w:rsidDel="00F42581">
                <w:rPr>
                  <w:rFonts w:ascii="Calibri" w:hAnsi="Calibri" w:cs="Arial"/>
                  <w:b/>
                  <w:color w:val="0F0F0F"/>
                  <w:sz w:val="22"/>
                  <w:szCs w:val="24"/>
                  <w:lang w:eastAsia="en-US"/>
                </w:rPr>
                <w:delText>Herkomst objecttype</w:delText>
              </w:r>
            </w:del>
          </w:p>
        </w:tc>
        <w:tc>
          <w:tcPr>
            <w:tcW w:w="7020" w:type="dxa"/>
            <w:gridSpan w:val="2"/>
            <w:tcBorders>
              <w:top w:val="nil"/>
              <w:left w:val="nil"/>
              <w:bottom w:val="nil"/>
              <w:right w:val="nil"/>
            </w:tcBorders>
          </w:tcPr>
          <w:p w14:paraId="0A2EC7B9" w14:textId="6D831619" w:rsidR="00847C61" w:rsidRPr="00474957" w:rsidDel="00F42581" w:rsidRDefault="00847C61" w:rsidP="00847C61">
            <w:pPr>
              <w:widowControl w:val="0"/>
              <w:autoSpaceDE w:val="0"/>
              <w:autoSpaceDN w:val="0"/>
              <w:adjustRightInd w:val="0"/>
              <w:spacing w:line="240" w:lineRule="auto"/>
              <w:contextualSpacing w:val="0"/>
              <w:rPr>
                <w:del w:id="1519" w:author="Arjan Kloosterboer" w:date="2017-09-21T12:43:00Z"/>
                <w:rFonts w:ascii="Calibri" w:hAnsi="Calibri" w:cs="Arial"/>
                <w:b/>
                <w:color w:val="0F0F0F"/>
                <w:sz w:val="22"/>
                <w:szCs w:val="24"/>
                <w:lang w:eastAsia="en-US"/>
              </w:rPr>
            </w:pPr>
            <w:del w:id="1520" w:author="Arjan Kloosterboer" w:date="2017-09-21T12:43:00Z">
              <w:r w:rsidRPr="00474957" w:rsidDel="00F42581">
                <w:rPr>
                  <w:rFonts w:ascii="Calibri" w:hAnsi="Calibri" w:cs="Arial"/>
                  <w:b/>
                  <w:color w:val="0F0F0F"/>
                  <w:sz w:val="22"/>
                  <w:szCs w:val="24"/>
                  <w:lang w:eastAsia="en-US"/>
                </w:rPr>
                <w:delText>RSGB</w:delText>
              </w:r>
            </w:del>
          </w:p>
        </w:tc>
      </w:tr>
      <w:tr w:rsidR="00847C61" w:rsidRPr="00474957" w:rsidDel="00F42581" w14:paraId="369AB106" w14:textId="0932BDAA" w:rsidTr="00847C61">
        <w:trPr>
          <w:trHeight w:hRule="exact" w:val="128"/>
          <w:del w:id="1521" w:author="Arjan Kloosterboer" w:date="2017-09-21T12:43:00Z"/>
        </w:trPr>
        <w:tc>
          <w:tcPr>
            <w:tcW w:w="2340" w:type="dxa"/>
            <w:gridSpan w:val="2"/>
            <w:tcBorders>
              <w:top w:val="nil"/>
              <w:left w:val="nil"/>
              <w:bottom w:val="nil"/>
              <w:right w:val="nil"/>
            </w:tcBorders>
          </w:tcPr>
          <w:p w14:paraId="7BAB6D6A" w14:textId="19E808E3" w:rsidR="00847C61" w:rsidRPr="00474957" w:rsidDel="00F42581" w:rsidRDefault="00847C61" w:rsidP="00847C61">
            <w:pPr>
              <w:widowControl w:val="0"/>
              <w:autoSpaceDE w:val="0"/>
              <w:autoSpaceDN w:val="0"/>
              <w:adjustRightInd w:val="0"/>
              <w:spacing w:line="240" w:lineRule="auto"/>
              <w:contextualSpacing w:val="0"/>
              <w:rPr>
                <w:del w:id="1522"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7A916348" w14:textId="75A9ABDA" w:rsidR="00847C61" w:rsidRPr="00474957" w:rsidDel="00F42581" w:rsidRDefault="00847C61" w:rsidP="00847C61">
            <w:pPr>
              <w:widowControl w:val="0"/>
              <w:autoSpaceDE w:val="0"/>
              <w:autoSpaceDN w:val="0"/>
              <w:adjustRightInd w:val="0"/>
              <w:spacing w:line="240" w:lineRule="auto"/>
              <w:contextualSpacing w:val="0"/>
              <w:rPr>
                <w:del w:id="1523" w:author="Arjan Kloosterboer" w:date="2017-09-21T12:43:00Z"/>
                <w:rFonts w:ascii="Calibri" w:hAnsi="Calibri" w:cs="Arial"/>
                <w:color w:val="0F0F0F"/>
                <w:sz w:val="22"/>
                <w:szCs w:val="24"/>
                <w:lang w:eastAsia="en-US"/>
              </w:rPr>
            </w:pPr>
          </w:p>
        </w:tc>
      </w:tr>
      <w:tr w:rsidR="00847C61" w:rsidRPr="00474957" w:rsidDel="00F42581" w14:paraId="1C610016" w14:textId="09F60704" w:rsidTr="00847C61">
        <w:trPr>
          <w:del w:id="1524" w:author="Arjan Kloosterboer" w:date="2017-09-21T12:43:00Z"/>
        </w:trPr>
        <w:tc>
          <w:tcPr>
            <w:tcW w:w="2340" w:type="dxa"/>
            <w:gridSpan w:val="2"/>
            <w:tcBorders>
              <w:top w:val="nil"/>
              <w:left w:val="nil"/>
              <w:bottom w:val="nil"/>
              <w:right w:val="nil"/>
            </w:tcBorders>
          </w:tcPr>
          <w:p w14:paraId="6786145C" w14:textId="7AA2D2C9" w:rsidR="00847C61" w:rsidRPr="00474957" w:rsidDel="00F42581" w:rsidRDefault="00847C61" w:rsidP="00847C61">
            <w:pPr>
              <w:widowControl w:val="0"/>
              <w:autoSpaceDE w:val="0"/>
              <w:autoSpaceDN w:val="0"/>
              <w:adjustRightInd w:val="0"/>
              <w:spacing w:line="240" w:lineRule="auto"/>
              <w:contextualSpacing w:val="0"/>
              <w:rPr>
                <w:del w:id="1525" w:author="Arjan Kloosterboer" w:date="2017-09-21T12:43:00Z"/>
                <w:rFonts w:ascii="Calibri" w:hAnsi="Calibri" w:cs="Arial"/>
                <w:b/>
                <w:color w:val="0F0F0F"/>
                <w:sz w:val="22"/>
                <w:szCs w:val="24"/>
                <w:lang w:eastAsia="en-US"/>
              </w:rPr>
            </w:pPr>
            <w:del w:id="1526" w:author="Arjan Kloosterboer" w:date="2017-09-21T12:43:00Z">
              <w:r w:rsidRPr="00474957" w:rsidDel="00F42581">
                <w:rPr>
                  <w:rFonts w:ascii="Calibri" w:hAnsi="Calibri" w:cs="Arial"/>
                  <w:b/>
                  <w:color w:val="0F0F0F"/>
                  <w:sz w:val="22"/>
                  <w:szCs w:val="24"/>
                  <w:lang w:eastAsia="en-US"/>
                </w:rPr>
                <w:delText>Datum opname object</w:delText>
              </w:r>
            </w:del>
          </w:p>
        </w:tc>
        <w:tc>
          <w:tcPr>
            <w:tcW w:w="7020" w:type="dxa"/>
            <w:gridSpan w:val="2"/>
            <w:tcBorders>
              <w:top w:val="nil"/>
              <w:left w:val="nil"/>
              <w:bottom w:val="nil"/>
              <w:right w:val="nil"/>
            </w:tcBorders>
          </w:tcPr>
          <w:p w14:paraId="1DC7FDD1" w14:textId="537D536B" w:rsidR="00847C61" w:rsidRPr="00474957" w:rsidDel="00F42581" w:rsidRDefault="00847C61" w:rsidP="00847C61">
            <w:pPr>
              <w:widowControl w:val="0"/>
              <w:autoSpaceDE w:val="0"/>
              <w:autoSpaceDN w:val="0"/>
              <w:adjustRightInd w:val="0"/>
              <w:spacing w:line="240" w:lineRule="auto"/>
              <w:contextualSpacing w:val="0"/>
              <w:rPr>
                <w:del w:id="1527" w:author="Arjan Kloosterboer" w:date="2017-09-21T12:43:00Z"/>
                <w:rFonts w:ascii="Calibri" w:hAnsi="Calibri" w:cs="Arial"/>
                <w:color w:val="0F0F0F"/>
                <w:sz w:val="22"/>
                <w:szCs w:val="24"/>
                <w:lang w:eastAsia="en-US"/>
              </w:rPr>
            </w:pPr>
            <w:del w:id="1528" w:author="Arjan Kloosterboer" w:date="2017-09-21T12:43:00Z">
              <w:r w:rsidRPr="00474957" w:rsidDel="00F42581">
                <w:rPr>
                  <w:rFonts w:ascii="Calibri" w:hAnsi="Calibri" w:cs="Arial"/>
                  <w:color w:val="0F0F0F"/>
                  <w:sz w:val="22"/>
                  <w:szCs w:val="24"/>
                  <w:lang w:eastAsia="en-US"/>
                </w:rPr>
                <w:delText>september 2010</w:delText>
              </w:r>
            </w:del>
          </w:p>
        </w:tc>
      </w:tr>
      <w:tr w:rsidR="00847C61" w:rsidRPr="00474957" w:rsidDel="00F42581" w14:paraId="7B914B76" w14:textId="51D854DB" w:rsidTr="00847C61">
        <w:trPr>
          <w:trHeight w:hRule="exact" w:val="241"/>
          <w:del w:id="1529" w:author="Arjan Kloosterboer" w:date="2017-09-21T12:43:00Z"/>
        </w:trPr>
        <w:tc>
          <w:tcPr>
            <w:tcW w:w="2340" w:type="dxa"/>
            <w:gridSpan w:val="2"/>
            <w:tcBorders>
              <w:top w:val="nil"/>
              <w:left w:val="nil"/>
              <w:bottom w:val="nil"/>
              <w:right w:val="nil"/>
            </w:tcBorders>
          </w:tcPr>
          <w:p w14:paraId="504D1891" w14:textId="3E77E172" w:rsidR="00847C61" w:rsidRPr="00474957" w:rsidDel="00F42581" w:rsidRDefault="00847C61" w:rsidP="00847C61">
            <w:pPr>
              <w:widowControl w:val="0"/>
              <w:autoSpaceDE w:val="0"/>
              <w:autoSpaceDN w:val="0"/>
              <w:adjustRightInd w:val="0"/>
              <w:spacing w:line="240" w:lineRule="auto"/>
              <w:contextualSpacing w:val="0"/>
              <w:rPr>
                <w:del w:id="1530"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38B464F1" w14:textId="1810A6B6" w:rsidR="00847C61" w:rsidRPr="00474957" w:rsidDel="00F42581" w:rsidRDefault="00847C61" w:rsidP="00847C61">
            <w:pPr>
              <w:widowControl w:val="0"/>
              <w:autoSpaceDE w:val="0"/>
              <w:autoSpaceDN w:val="0"/>
              <w:adjustRightInd w:val="0"/>
              <w:spacing w:line="240" w:lineRule="auto"/>
              <w:contextualSpacing w:val="0"/>
              <w:rPr>
                <w:del w:id="1531" w:author="Arjan Kloosterboer" w:date="2017-09-21T12:43:00Z"/>
                <w:rFonts w:ascii="Calibri" w:hAnsi="Calibri" w:cs="Arial"/>
                <w:color w:val="0F0F0F"/>
                <w:sz w:val="22"/>
                <w:szCs w:val="24"/>
                <w:lang w:eastAsia="en-US"/>
              </w:rPr>
            </w:pPr>
          </w:p>
        </w:tc>
      </w:tr>
      <w:tr w:rsidR="00847C61" w:rsidRPr="00474957" w:rsidDel="00F42581" w14:paraId="19A504A1" w14:textId="5160D59C" w:rsidTr="00847C61">
        <w:trPr>
          <w:del w:id="1532" w:author="Arjan Kloosterboer" w:date="2017-09-21T12:43:00Z"/>
        </w:trPr>
        <w:tc>
          <w:tcPr>
            <w:tcW w:w="2340" w:type="dxa"/>
            <w:gridSpan w:val="2"/>
            <w:tcBorders>
              <w:top w:val="nil"/>
              <w:left w:val="nil"/>
              <w:bottom w:val="nil"/>
              <w:right w:val="nil"/>
            </w:tcBorders>
          </w:tcPr>
          <w:p w14:paraId="1008ECE0" w14:textId="733C2CFF" w:rsidR="00847C61" w:rsidRPr="00474957" w:rsidDel="00F42581" w:rsidRDefault="00847C61" w:rsidP="00847C61">
            <w:pPr>
              <w:widowControl w:val="0"/>
              <w:autoSpaceDE w:val="0"/>
              <w:autoSpaceDN w:val="0"/>
              <w:adjustRightInd w:val="0"/>
              <w:spacing w:line="240" w:lineRule="auto"/>
              <w:contextualSpacing w:val="0"/>
              <w:rPr>
                <w:del w:id="1533" w:author="Arjan Kloosterboer" w:date="2017-09-21T12:43:00Z"/>
                <w:rFonts w:ascii="Calibri" w:hAnsi="Calibri" w:cs="Arial"/>
                <w:b/>
                <w:color w:val="0F0F0F"/>
                <w:sz w:val="22"/>
                <w:szCs w:val="24"/>
                <w:lang w:eastAsia="en-US"/>
              </w:rPr>
            </w:pPr>
            <w:del w:id="1534" w:author="Arjan Kloosterboer" w:date="2017-09-21T12:43:00Z">
              <w:r w:rsidRPr="00474957" w:rsidDel="00F42581">
                <w:rPr>
                  <w:rFonts w:ascii="Calibri" w:hAnsi="Calibri" w:cs="Arial"/>
                  <w:b/>
                  <w:color w:val="0F0F0F"/>
                  <w:sz w:val="22"/>
                  <w:szCs w:val="24"/>
                  <w:lang w:eastAsia="en-US"/>
                </w:rPr>
                <w:delText>Overzicht attributen</w:delText>
              </w:r>
            </w:del>
          </w:p>
        </w:tc>
        <w:tc>
          <w:tcPr>
            <w:tcW w:w="7020" w:type="dxa"/>
            <w:gridSpan w:val="2"/>
            <w:tcBorders>
              <w:top w:val="nil"/>
              <w:left w:val="nil"/>
              <w:bottom w:val="nil"/>
              <w:right w:val="nil"/>
            </w:tcBorders>
          </w:tcPr>
          <w:p w14:paraId="4173FC5B" w14:textId="669731DD" w:rsidR="00847C61" w:rsidRPr="00474957" w:rsidDel="00F42581" w:rsidRDefault="00847C61" w:rsidP="00847C61">
            <w:pPr>
              <w:widowControl w:val="0"/>
              <w:autoSpaceDE w:val="0"/>
              <w:autoSpaceDN w:val="0"/>
              <w:adjustRightInd w:val="0"/>
              <w:spacing w:line="240" w:lineRule="auto"/>
              <w:contextualSpacing w:val="0"/>
              <w:rPr>
                <w:del w:id="1535" w:author="Arjan Kloosterboer" w:date="2017-09-21T12:43:00Z"/>
                <w:rFonts w:ascii="Calibri" w:hAnsi="Calibri" w:cs="Arial"/>
                <w:color w:val="0F0F0F"/>
                <w:sz w:val="22"/>
                <w:szCs w:val="24"/>
                <w:lang w:eastAsia="en-US"/>
              </w:rPr>
            </w:pPr>
          </w:p>
        </w:tc>
      </w:tr>
      <w:tr w:rsidR="00847C61" w:rsidRPr="00474957" w:rsidDel="00F42581" w14:paraId="1C952871" w14:textId="6DE56A59" w:rsidTr="00847C61">
        <w:trPr>
          <w:del w:id="1536" w:author="Arjan Kloosterboer" w:date="2017-09-21T12:43:00Z"/>
        </w:trPr>
        <w:tc>
          <w:tcPr>
            <w:tcW w:w="450" w:type="dxa"/>
            <w:tcBorders>
              <w:top w:val="nil"/>
              <w:left w:val="nil"/>
              <w:bottom w:val="nil"/>
              <w:right w:val="nil"/>
            </w:tcBorders>
          </w:tcPr>
          <w:p w14:paraId="6AAF5899" w14:textId="0AEF91D9" w:rsidR="00847C61" w:rsidRPr="00474957" w:rsidDel="00F42581" w:rsidRDefault="00847C61" w:rsidP="00847C61">
            <w:pPr>
              <w:widowControl w:val="0"/>
              <w:autoSpaceDE w:val="0"/>
              <w:autoSpaceDN w:val="0"/>
              <w:adjustRightInd w:val="0"/>
              <w:spacing w:line="240" w:lineRule="auto"/>
              <w:contextualSpacing w:val="0"/>
              <w:rPr>
                <w:del w:id="1537" w:author="Arjan Kloosterboer" w:date="2017-09-21T12:43:00Z"/>
                <w:rFonts w:ascii="Calibri" w:hAnsi="Calibri" w:cs="Arial"/>
                <w:i/>
                <w:color w:val="0F0F0F"/>
                <w:sz w:val="22"/>
                <w:szCs w:val="24"/>
                <w:lang w:eastAsia="en-US"/>
              </w:rPr>
            </w:pPr>
            <w:bookmarkStart w:id="1538" w:name="BKM_FF7C01F6_59F3_486a_AD9D_14B2AF7F82B8"/>
          </w:p>
        </w:tc>
        <w:tc>
          <w:tcPr>
            <w:tcW w:w="2790" w:type="dxa"/>
            <w:gridSpan w:val="2"/>
            <w:tcBorders>
              <w:top w:val="nil"/>
              <w:left w:val="nil"/>
              <w:bottom w:val="nil"/>
              <w:right w:val="nil"/>
            </w:tcBorders>
          </w:tcPr>
          <w:p w14:paraId="63E6C3B1" w14:textId="560701D5" w:rsidR="00847C61" w:rsidRPr="00474957" w:rsidDel="00F42581" w:rsidRDefault="00847C61" w:rsidP="00847C61">
            <w:pPr>
              <w:widowControl w:val="0"/>
              <w:autoSpaceDE w:val="0"/>
              <w:autoSpaceDN w:val="0"/>
              <w:adjustRightInd w:val="0"/>
              <w:spacing w:line="240" w:lineRule="auto"/>
              <w:contextualSpacing w:val="0"/>
              <w:rPr>
                <w:del w:id="1539" w:author="Arjan Kloosterboer" w:date="2017-09-21T12:43:00Z"/>
                <w:rFonts w:ascii="Calibri" w:hAnsi="Calibri" w:cs="Arial"/>
                <w:color w:val="0F0F0F"/>
                <w:sz w:val="22"/>
                <w:szCs w:val="24"/>
                <w:lang w:eastAsia="en-US"/>
              </w:rPr>
            </w:pPr>
            <w:del w:id="1540" w:author="Arjan Kloosterboer" w:date="2017-09-21T12:43:00Z">
              <w:r w:rsidRPr="00474957" w:rsidDel="00F42581">
                <w:rPr>
                  <w:rFonts w:ascii="Calibri" w:hAnsi="Calibri" w:cs="Arial"/>
                  <w:i/>
                  <w:color w:val="0F0F0F"/>
                  <w:sz w:val="22"/>
                  <w:szCs w:val="24"/>
                  <w:lang w:eastAsia="en-US"/>
                </w:rPr>
                <w:delText>Attribuutnaam</w:delText>
              </w:r>
            </w:del>
          </w:p>
        </w:tc>
        <w:tc>
          <w:tcPr>
            <w:tcW w:w="6120" w:type="dxa"/>
            <w:tcBorders>
              <w:top w:val="nil"/>
              <w:left w:val="nil"/>
              <w:bottom w:val="nil"/>
              <w:right w:val="nil"/>
            </w:tcBorders>
          </w:tcPr>
          <w:p w14:paraId="26EE3C89" w14:textId="1857730D" w:rsidR="00847C61" w:rsidRPr="00474957" w:rsidDel="00F42581" w:rsidRDefault="00847C61" w:rsidP="00847C61">
            <w:pPr>
              <w:widowControl w:val="0"/>
              <w:autoSpaceDE w:val="0"/>
              <w:autoSpaceDN w:val="0"/>
              <w:adjustRightInd w:val="0"/>
              <w:spacing w:line="240" w:lineRule="auto"/>
              <w:contextualSpacing w:val="0"/>
              <w:rPr>
                <w:del w:id="1541" w:author="Arjan Kloosterboer" w:date="2017-09-21T12:43:00Z"/>
                <w:rFonts w:ascii="Calibri" w:hAnsi="Calibri" w:cs="Arial"/>
                <w:color w:val="0F0F0F"/>
                <w:sz w:val="22"/>
                <w:szCs w:val="24"/>
                <w:lang w:eastAsia="en-US"/>
              </w:rPr>
            </w:pPr>
            <w:del w:id="1542" w:author="Arjan Kloosterboer" w:date="2017-09-21T12:43:00Z">
              <w:r w:rsidRPr="00474957" w:rsidDel="00F42581">
                <w:rPr>
                  <w:rFonts w:ascii="Calibri" w:hAnsi="Calibri" w:cs="Arial"/>
                  <w:i/>
                  <w:color w:val="000000"/>
                  <w:sz w:val="22"/>
                  <w:szCs w:val="24"/>
                  <w:lang w:eastAsia="en-US"/>
                </w:rPr>
                <w:delText>Herkomst</w:delText>
              </w:r>
            </w:del>
          </w:p>
        </w:tc>
      </w:tr>
      <w:tr w:rsidR="00847C61" w:rsidRPr="00474957" w:rsidDel="00F42581" w14:paraId="539E4298" w14:textId="7721084D" w:rsidTr="00847C61">
        <w:trPr>
          <w:del w:id="1543" w:author="Arjan Kloosterboer" w:date="2017-09-21T12:43:00Z"/>
        </w:trPr>
        <w:tc>
          <w:tcPr>
            <w:tcW w:w="450" w:type="dxa"/>
            <w:tcBorders>
              <w:top w:val="nil"/>
              <w:left w:val="nil"/>
              <w:bottom w:val="nil"/>
              <w:right w:val="nil"/>
            </w:tcBorders>
          </w:tcPr>
          <w:p w14:paraId="213D3445" w14:textId="152DD41E" w:rsidR="00847C61" w:rsidRPr="00474957" w:rsidDel="00F42581" w:rsidRDefault="00847C61" w:rsidP="00847C61">
            <w:pPr>
              <w:widowControl w:val="0"/>
              <w:autoSpaceDE w:val="0"/>
              <w:autoSpaceDN w:val="0"/>
              <w:adjustRightInd w:val="0"/>
              <w:spacing w:line="240" w:lineRule="auto"/>
              <w:contextualSpacing w:val="0"/>
              <w:rPr>
                <w:del w:id="1544" w:author="Arjan Kloosterboer" w:date="2017-09-21T12:43:00Z"/>
                <w:rFonts w:ascii="Calibri" w:hAnsi="Calibri" w:cs="Arial"/>
                <w:color w:val="0F0F0F"/>
                <w:sz w:val="22"/>
                <w:szCs w:val="24"/>
                <w:lang w:eastAsia="en-US"/>
              </w:rPr>
            </w:pPr>
          </w:p>
        </w:tc>
        <w:tc>
          <w:tcPr>
            <w:tcW w:w="2790" w:type="dxa"/>
            <w:gridSpan w:val="2"/>
            <w:tcBorders>
              <w:top w:val="nil"/>
              <w:left w:val="nil"/>
              <w:bottom w:val="nil"/>
              <w:right w:val="nil"/>
            </w:tcBorders>
          </w:tcPr>
          <w:p w14:paraId="440AFDE7" w14:textId="2FCB9484" w:rsidR="00847C61" w:rsidRPr="00474957" w:rsidDel="00F42581" w:rsidRDefault="00DE73DB" w:rsidP="00847C61">
            <w:pPr>
              <w:widowControl w:val="0"/>
              <w:autoSpaceDE w:val="0"/>
              <w:autoSpaceDN w:val="0"/>
              <w:adjustRightInd w:val="0"/>
              <w:spacing w:line="240" w:lineRule="auto"/>
              <w:contextualSpacing w:val="0"/>
              <w:rPr>
                <w:del w:id="1545" w:author="Arjan Kloosterboer" w:date="2017-09-21T12:43:00Z"/>
                <w:rFonts w:ascii="Calibri" w:hAnsi="Calibri" w:cs="Arial"/>
                <w:color w:val="0F0F0F"/>
                <w:sz w:val="22"/>
                <w:szCs w:val="24"/>
                <w:lang w:eastAsia="en-US"/>
              </w:rPr>
            </w:pPr>
            <w:del w:id="1546"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Huishoudennummer</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74BB61A7" w14:textId="6BE624DC" w:rsidR="00847C61" w:rsidRPr="00474957" w:rsidDel="00F42581" w:rsidRDefault="00847C61" w:rsidP="00847C61">
            <w:pPr>
              <w:widowControl w:val="0"/>
              <w:autoSpaceDE w:val="0"/>
              <w:autoSpaceDN w:val="0"/>
              <w:adjustRightInd w:val="0"/>
              <w:spacing w:line="240" w:lineRule="auto"/>
              <w:contextualSpacing w:val="0"/>
              <w:rPr>
                <w:del w:id="1547" w:author="Arjan Kloosterboer" w:date="2017-09-21T12:43:00Z"/>
                <w:rFonts w:ascii="Calibri" w:hAnsi="Calibri" w:cs="Arial"/>
                <w:color w:val="0F0F0F"/>
                <w:sz w:val="22"/>
                <w:szCs w:val="24"/>
                <w:lang w:eastAsia="en-US"/>
              </w:rPr>
            </w:pPr>
            <w:del w:id="1548"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HUISHOUDEN</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Huishoudennummer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38"/>
      </w:tr>
      <w:tr w:rsidR="00847C61" w:rsidRPr="00474957" w:rsidDel="00F42581" w14:paraId="7B2883A1" w14:textId="4D536353" w:rsidTr="00847C61">
        <w:trPr>
          <w:del w:id="1549" w:author="Arjan Kloosterboer" w:date="2017-09-21T12:43:00Z"/>
        </w:trPr>
        <w:tc>
          <w:tcPr>
            <w:tcW w:w="450" w:type="dxa"/>
            <w:tcBorders>
              <w:top w:val="nil"/>
              <w:left w:val="nil"/>
              <w:bottom w:val="nil"/>
              <w:right w:val="nil"/>
            </w:tcBorders>
          </w:tcPr>
          <w:p w14:paraId="796DB607" w14:textId="49485FE4" w:rsidR="00847C61" w:rsidRPr="00474957" w:rsidDel="00F42581" w:rsidRDefault="00847C61" w:rsidP="00847C61">
            <w:pPr>
              <w:widowControl w:val="0"/>
              <w:autoSpaceDE w:val="0"/>
              <w:autoSpaceDN w:val="0"/>
              <w:adjustRightInd w:val="0"/>
              <w:spacing w:line="240" w:lineRule="auto"/>
              <w:contextualSpacing w:val="0"/>
              <w:rPr>
                <w:del w:id="1550" w:author="Arjan Kloosterboer" w:date="2017-09-21T12:43:00Z"/>
                <w:rFonts w:ascii="Calibri" w:hAnsi="Calibri" w:cs="Arial"/>
                <w:color w:val="0F0F0F"/>
                <w:sz w:val="22"/>
                <w:szCs w:val="24"/>
                <w:lang w:eastAsia="en-US"/>
              </w:rPr>
            </w:pPr>
            <w:bookmarkStart w:id="1551" w:name="BKM_2B27FEA2_9767_48c2_9D2F_56C51AB431F9"/>
          </w:p>
        </w:tc>
        <w:tc>
          <w:tcPr>
            <w:tcW w:w="2790" w:type="dxa"/>
            <w:gridSpan w:val="2"/>
            <w:tcBorders>
              <w:top w:val="nil"/>
              <w:left w:val="nil"/>
              <w:bottom w:val="nil"/>
              <w:right w:val="nil"/>
            </w:tcBorders>
          </w:tcPr>
          <w:p w14:paraId="00ED3191" w14:textId="01030BC2" w:rsidR="00847C61" w:rsidRPr="00474957" w:rsidDel="00F42581" w:rsidRDefault="00DE73DB" w:rsidP="00847C61">
            <w:pPr>
              <w:widowControl w:val="0"/>
              <w:autoSpaceDE w:val="0"/>
              <w:autoSpaceDN w:val="0"/>
              <w:adjustRightInd w:val="0"/>
              <w:spacing w:line="240" w:lineRule="auto"/>
              <w:contextualSpacing w:val="0"/>
              <w:rPr>
                <w:del w:id="1552" w:author="Arjan Kloosterboer" w:date="2017-09-21T12:43:00Z"/>
                <w:rFonts w:ascii="Calibri" w:hAnsi="Calibri" w:cs="Arial"/>
                <w:color w:val="0F0F0F"/>
                <w:sz w:val="22"/>
                <w:szCs w:val="24"/>
                <w:lang w:eastAsia="en-US"/>
              </w:rPr>
            </w:pPr>
            <w:del w:id="1553"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Huishoudensoort</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26934771" w14:textId="23AD6048" w:rsidR="00847C61" w:rsidRPr="00474957" w:rsidDel="00F42581" w:rsidRDefault="00847C61" w:rsidP="00847C61">
            <w:pPr>
              <w:widowControl w:val="0"/>
              <w:autoSpaceDE w:val="0"/>
              <w:autoSpaceDN w:val="0"/>
              <w:adjustRightInd w:val="0"/>
              <w:spacing w:line="240" w:lineRule="auto"/>
              <w:contextualSpacing w:val="0"/>
              <w:rPr>
                <w:del w:id="1554" w:author="Arjan Kloosterboer" w:date="2017-09-21T12:43:00Z"/>
                <w:rFonts w:ascii="Calibri" w:hAnsi="Calibri" w:cs="Arial"/>
                <w:color w:val="0F0F0F"/>
                <w:sz w:val="22"/>
                <w:szCs w:val="24"/>
                <w:lang w:eastAsia="en-US"/>
              </w:rPr>
            </w:pPr>
            <w:del w:id="1555"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HUISHOUDEN</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Huishoudensoort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51"/>
      </w:tr>
      <w:tr w:rsidR="00847C61" w:rsidRPr="00474957" w:rsidDel="00F42581" w14:paraId="0FCAEEBB" w14:textId="5A3D7221" w:rsidTr="00847C61">
        <w:trPr>
          <w:del w:id="1556" w:author="Arjan Kloosterboer" w:date="2017-09-21T12:43:00Z"/>
        </w:trPr>
        <w:tc>
          <w:tcPr>
            <w:tcW w:w="450" w:type="dxa"/>
            <w:tcBorders>
              <w:top w:val="nil"/>
              <w:left w:val="nil"/>
              <w:bottom w:val="nil"/>
              <w:right w:val="nil"/>
            </w:tcBorders>
          </w:tcPr>
          <w:p w14:paraId="5C4EAB10" w14:textId="131657B3" w:rsidR="00847C61" w:rsidRPr="00474957" w:rsidDel="00F42581" w:rsidRDefault="00847C61" w:rsidP="00847C61">
            <w:pPr>
              <w:widowControl w:val="0"/>
              <w:autoSpaceDE w:val="0"/>
              <w:autoSpaceDN w:val="0"/>
              <w:adjustRightInd w:val="0"/>
              <w:spacing w:line="240" w:lineRule="auto"/>
              <w:contextualSpacing w:val="0"/>
              <w:rPr>
                <w:del w:id="1557" w:author="Arjan Kloosterboer" w:date="2017-09-21T12:43:00Z"/>
                <w:rFonts w:ascii="Calibri" w:hAnsi="Calibri" w:cs="Arial"/>
                <w:color w:val="0F0F0F"/>
                <w:sz w:val="22"/>
                <w:szCs w:val="24"/>
                <w:lang w:eastAsia="en-US"/>
              </w:rPr>
            </w:pPr>
            <w:bookmarkStart w:id="1558" w:name="BKM_E9D37308_2980_43db_8204_200A66041B09"/>
          </w:p>
        </w:tc>
        <w:tc>
          <w:tcPr>
            <w:tcW w:w="2790" w:type="dxa"/>
            <w:gridSpan w:val="2"/>
            <w:tcBorders>
              <w:top w:val="nil"/>
              <w:left w:val="nil"/>
              <w:bottom w:val="nil"/>
              <w:right w:val="nil"/>
            </w:tcBorders>
          </w:tcPr>
          <w:p w14:paraId="510578E0" w14:textId="5B00FB5A" w:rsidR="00847C61" w:rsidRPr="00474957" w:rsidDel="00F42581" w:rsidRDefault="00DE73DB" w:rsidP="00847C61">
            <w:pPr>
              <w:widowControl w:val="0"/>
              <w:autoSpaceDE w:val="0"/>
              <w:autoSpaceDN w:val="0"/>
              <w:adjustRightInd w:val="0"/>
              <w:spacing w:line="240" w:lineRule="auto"/>
              <w:contextualSpacing w:val="0"/>
              <w:rPr>
                <w:del w:id="1559" w:author="Arjan Kloosterboer" w:date="2017-09-21T12:43:00Z"/>
                <w:rFonts w:ascii="Calibri" w:hAnsi="Calibri" w:cs="Arial"/>
                <w:color w:val="0F0F0F"/>
                <w:sz w:val="22"/>
                <w:szCs w:val="24"/>
                <w:lang w:eastAsia="en-US"/>
              </w:rPr>
            </w:pPr>
            <w:del w:id="1560"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Datum begin geldigheid huishouden</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59FB1113" w14:textId="658C80FE" w:rsidR="00847C61" w:rsidRPr="00474957" w:rsidDel="00F42581" w:rsidRDefault="00847C61" w:rsidP="00847C61">
            <w:pPr>
              <w:widowControl w:val="0"/>
              <w:autoSpaceDE w:val="0"/>
              <w:autoSpaceDN w:val="0"/>
              <w:adjustRightInd w:val="0"/>
              <w:spacing w:line="240" w:lineRule="auto"/>
              <w:contextualSpacing w:val="0"/>
              <w:rPr>
                <w:del w:id="1561" w:author="Arjan Kloosterboer" w:date="2017-09-21T12:43:00Z"/>
                <w:rFonts w:ascii="Calibri" w:hAnsi="Calibri" w:cs="Arial"/>
                <w:color w:val="0F0F0F"/>
                <w:sz w:val="22"/>
                <w:szCs w:val="24"/>
                <w:lang w:eastAsia="en-US"/>
              </w:rPr>
            </w:pPr>
            <w:del w:id="1562"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HUISHOUDEN</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Datum begin geldigheid huishouden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58"/>
      </w:tr>
      <w:tr w:rsidR="00847C61" w:rsidRPr="00474957" w:rsidDel="00F42581" w14:paraId="79658C7B" w14:textId="17D6D441" w:rsidTr="00847C61">
        <w:trPr>
          <w:del w:id="1563" w:author="Arjan Kloosterboer" w:date="2017-09-21T12:43:00Z"/>
        </w:trPr>
        <w:tc>
          <w:tcPr>
            <w:tcW w:w="450" w:type="dxa"/>
            <w:tcBorders>
              <w:top w:val="nil"/>
              <w:left w:val="nil"/>
              <w:bottom w:val="nil"/>
              <w:right w:val="nil"/>
            </w:tcBorders>
          </w:tcPr>
          <w:p w14:paraId="773533D4" w14:textId="02503E60" w:rsidR="00847C61" w:rsidRPr="00474957" w:rsidDel="00F42581" w:rsidRDefault="00847C61" w:rsidP="00847C61">
            <w:pPr>
              <w:widowControl w:val="0"/>
              <w:autoSpaceDE w:val="0"/>
              <w:autoSpaceDN w:val="0"/>
              <w:adjustRightInd w:val="0"/>
              <w:spacing w:line="240" w:lineRule="auto"/>
              <w:contextualSpacing w:val="0"/>
              <w:rPr>
                <w:del w:id="1564" w:author="Arjan Kloosterboer" w:date="2017-09-21T12:43:00Z"/>
                <w:rFonts w:ascii="Calibri" w:hAnsi="Calibri" w:cs="Arial"/>
                <w:color w:val="0F0F0F"/>
                <w:sz w:val="22"/>
                <w:szCs w:val="24"/>
                <w:lang w:eastAsia="en-US"/>
              </w:rPr>
            </w:pPr>
            <w:bookmarkStart w:id="1565" w:name="BKM_6B462364_296A_4212_B802_00C15526491F"/>
          </w:p>
        </w:tc>
        <w:tc>
          <w:tcPr>
            <w:tcW w:w="2790" w:type="dxa"/>
            <w:gridSpan w:val="2"/>
            <w:tcBorders>
              <w:top w:val="nil"/>
              <w:left w:val="nil"/>
              <w:bottom w:val="nil"/>
              <w:right w:val="nil"/>
            </w:tcBorders>
          </w:tcPr>
          <w:p w14:paraId="4F123930" w14:textId="08FE4B51" w:rsidR="00847C61" w:rsidRPr="00474957" w:rsidDel="00F42581" w:rsidRDefault="00DE73DB" w:rsidP="00847C61">
            <w:pPr>
              <w:widowControl w:val="0"/>
              <w:autoSpaceDE w:val="0"/>
              <w:autoSpaceDN w:val="0"/>
              <w:adjustRightInd w:val="0"/>
              <w:spacing w:line="240" w:lineRule="auto"/>
              <w:contextualSpacing w:val="0"/>
              <w:rPr>
                <w:del w:id="1566" w:author="Arjan Kloosterboer" w:date="2017-09-21T12:43:00Z"/>
                <w:rFonts w:ascii="Calibri" w:hAnsi="Calibri" w:cs="Arial"/>
                <w:color w:val="0F0F0F"/>
                <w:sz w:val="22"/>
                <w:szCs w:val="24"/>
                <w:lang w:eastAsia="en-US"/>
              </w:rPr>
            </w:pPr>
            <w:del w:id="1567"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Datum einde geldigheid huishouden</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0928B2F1" w14:textId="521557D1" w:rsidR="00847C61" w:rsidRPr="00474957" w:rsidDel="00F42581" w:rsidRDefault="00847C61" w:rsidP="00847C61">
            <w:pPr>
              <w:widowControl w:val="0"/>
              <w:autoSpaceDE w:val="0"/>
              <w:autoSpaceDN w:val="0"/>
              <w:adjustRightInd w:val="0"/>
              <w:spacing w:line="240" w:lineRule="auto"/>
              <w:contextualSpacing w:val="0"/>
              <w:rPr>
                <w:del w:id="1568" w:author="Arjan Kloosterboer" w:date="2017-09-21T12:43:00Z"/>
                <w:rFonts w:ascii="Calibri" w:hAnsi="Calibri" w:cs="Arial"/>
                <w:color w:val="0F0F0F"/>
                <w:sz w:val="22"/>
                <w:szCs w:val="24"/>
                <w:lang w:eastAsia="en-US"/>
              </w:rPr>
            </w:pPr>
            <w:del w:id="1569"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HUISHOUDEN</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Datum einde geldigheid huishouden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65"/>
      </w:tr>
      <w:tr w:rsidR="00847C61" w:rsidRPr="00474957" w:rsidDel="00F42581" w14:paraId="13B7FF48" w14:textId="475CEE0C" w:rsidTr="00847C61">
        <w:trPr>
          <w:del w:id="1570" w:author="Arjan Kloosterboer" w:date="2017-09-21T12:43:00Z"/>
        </w:trPr>
        <w:tc>
          <w:tcPr>
            <w:tcW w:w="450" w:type="dxa"/>
            <w:tcBorders>
              <w:top w:val="nil"/>
              <w:left w:val="nil"/>
              <w:bottom w:val="nil"/>
              <w:right w:val="nil"/>
            </w:tcBorders>
          </w:tcPr>
          <w:p w14:paraId="47CB4F15" w14:textId="27998799" w:rsidR="00847C61" w:rsidRPr="00474957" w:rsidDel="00F42581" w:rsidRDefault="00847C61" w:rsidP="00847C61">
            <w:pPr>
              <w:widowControl w:val="0"/>
              <w:autoSpaceDE w:val="0"/>
              <w:autoSpaceDN w:val="0"/>
              <w:adjustRightInd w:val="0"/>
              <w:spacing w:line="240" w:lineRule="auto"/>
              <w:contextualSpacing w:val="0"/>
              <w:rPr>
                <w:del w:id="1571" w:author="Arjan Kloosterboer" w:date="2017-09-21T12:43:00Z"/>
                <w:rFonts w:ascii="Calibri" w:hAnsi="Calibri" w:cs="Arial"/>
                <w:color w:val="0F0F0F"/>
                <w:sz w:val="22"/>
                <w:szCs w:val="24"/>
                <w:lang w:eastAsia="en-US"/>
              </w:rPr>
            </w:pPr>
            <w:bookmarkStart w:id="1572" w:name="BKM_248846EB_16E3_474a_8559_434D2AF6BE24"/>
          </w:p>
        </w:tc>
        <w:tc>
          <w:tcPr>
            <w:tcW w:w="2790" w:type="dxa"/>
            <w:gridSpan w:val="2"/>
            <w:tcBorders>
              <w:top w:val="nil"/>
              <w:left w:val="nil"/>
              <w:bottom w:val="nil"/>
              <w:right w:val="nil"/>
            </w:tcBorders>
          </w:tcPr>
          <w:p w14:paraId="5DA5B0F8" w14:textId="1E9AC952" w:rsidR="00847C61" w:rsidRPr="00474957" w:rsidDel="00F42581" w:rsidRDefault="00DE73DB" w:rsidP="00847C61">
            <w:pPr>
              <w:widowControl w:val="0"/>
              <w:autoSpaceDE w:val="0"/>
              <w:autoSpaceDN w:val="0"/>
              <w:adjustRightInd w:val="0"/>
              <w:spacing w:line="240" w:lineRule="auto"/>
              <w:contextualSpacing w:val="0"/>
              <w:rPr>
                <w:del w:id="1573" w:author="Arjan Kloosterboer" w:date="2017-09-21T12:43:00Z"/>
                <w:rFonts w:ascii="Calibri" w:hAnsi="Calibri" w:cs="Arial"/>
                <w:color w:val="0F0F0F"/>
                <w:sz w:val="22"/>
                <w:szCs w:val="24"/>
                <w:lang w:eastAsia="en-US"/>
              </w:rPr>
            </w:pPr>
            <w:del w:id="1574"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Identificatie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3882F9DA" w14:textId="4BEFBE1B" w:rsidR="00847C61" w:rsidRPr="00474957" w:rsidDel="00F42581" w:rsidRDefault="00847C61" w:rsidP="00847C61">
            <w:pPr>
              <w:widowControl w:val="0"/>
              <w:autoSpaceDE w:val="0"/>
              <w:autoSpaceDN w:val="0"/>
              <w:adjustRightInd w:val="0"/>
              <w:spacing w:line="240" w:lineRule="auto"/>
              <w:contextualSpacing w:val="0"/>
              <w:rPr>
                <w:del w:id="1575" w:author="Arjan Kloosterboer" w:date="2017-09-21T12:43:00Z"/>
                <w:rFonts w:ascii="Calibri" w:hAnsi="Calibri" w:cs="Arial"/>
                <w:color w:val="0F0F0F"/>
                <w:sz w:val="22"/>
                <w:szCs w:val="24"/>
                <w:lang w:eastAsia="en-US"/>
              </w:rPr>
            </w:pPr>
            <w:del w:id="1576"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BENOEMD OBJECT</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Benoemd object identificatie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72"/>
      </w:tr>
      <w:tr w:rsidR="00847C61" w:rsidRPr="00474957" w:rsidDel="00F42581" w14:paraId="2CBBF2E0" w14:textId="6A654B6A" w:rsidTr="00847C61">
        <w:trPr>
          <w:del w:id="1577" w:author="Arjan Kloosterboer" w:date="2017-09-21T12:43:00Z"/>
        </w:trPr>
        <w:tc>
          <w:tcPr>
            <w:tcW w:w="450" w:type="dxa"/>
            <w:tcBorders>
              <w:top w:val="nil"/>
              <w:left w:val="nil"/>
              <w:bottom w:val="nil"/>
              <w:right w:val="nil"/>
            </w:tcBorders>
          </w:tcPr>
          <w:p w14:paraId="14C933E4" w14:textId="53250CD6" w:rsidR="00847C61" w:rsidRPr="00474957" w:rsidDel="00F42581" w:rsidRDefault="00847C61" w:rsidP="00847C61">
            <w:pPr>
              <w:widowControl w:val="0"/>
              <w:autoSpaceDE w:val="0"/>
              <w:autoSpaceDN w:val="0"/>
              <w:adjustRightInd w:val="0"/>
              <w:spacing w:line="240" w:lineRule="auto"/>
              <w:contextualSpacing w:val="0"/>
              <w:rPr>
                <w:del w:id="1578" w:author="Arjan Kloosterboer" w:date="2017-09-21T12:43:00Z"/>
                <w:rFonts w:ascii="Calibri" w:hAnsi="Calibri" w:cs="Arial"/>
                <w:color w:val="0F0F0F"/>
                <w:sz w:val="22"/>
                <w:szCs w:val="24"/>
                <w:lang w:eastAsia="en-US"/>
              </w:rPr>
            </w:pPr>
            <w:bookmarkStart w:id="1579" w:name="BKM_42DECBB1_1D4B_43d9_B2E6_0507F8AED710"/>
          </w:p>
        </w:tc>
        <w:tc>
          <w:tcPr>
            <w:tcW w:w="2790" w:type="dxa"/>
            <w:gridSpan w:val="2"/>
            <w:tcBorders>
              <w:top w:val="nil"/>
              <w:left w:val="nil"/>
              <w:bottom w:val="nil"/>
              <w:right w:val="nil"/>
            </w:tcBorders>
          </w:tcPr>
          <w:p w14:paraId="05D8774A" w14:textId="252E9523" w:rsidR="00847C61" w:rsidRPr="00474957" w:rsidDel="00F42581" w:rsidRDefault="00DE73DB" w:rsidP="00847C61">
            <w:pPr>
              <w:widowControl w:val="0"/>
              <w:autoSpaceDE w:val="0"/>
              <w:autoSpaceDN w:val="0"/>
              <w:adjustRightInd w:val="0"/>
              <w:spacing w:line="240" w:lineRule="auto"/>
              <w:contextualSpacing w:val="0"/>
              <w:rPr>
                <w:del w:id="1580" w:author="Arjan Kloosterboer" w:date="2017-09-21T12:43:00Z"/>
                <w:rFonts w:ascii="Calibri" w:hAnsi="Calibri" w:cs="Arial"/>
                <w:color w:val="0F0F0F"/>
                <w:sz w:val="22"/>
                <w:szCs w:val="24"/>
                <w:lang w:eastAsia="en-US"/>
              </w:rPr>
            </w:pPr>
            <w:del w:id="1581"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Huisnummer</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5C6513F8" w14:textId="06B1B479" w:rsidR="00847C61" w:rsidRPr="00474957" w:rsidDel="00F42581" w:rsidRDefault="00847C61" w:rsidP="00847C61">
            <w:pPr>
              <w:widowControl w:val="0"/>
              <w:autoSpaceDE w:val="0"/>
              <w:autoSpaceDN w:val="0"/>
              <w:adjustRightInd w:val="0"/>
              <w:spacing w:line="240" w:lineRule="auto"/>
              <w:contextualSpacing w:val="0"/>
              <w:rPr>
                <w:del w:id="1582" w:author="Arjan Kloosterboer" w:date="2017-09-21T12:43:00Z"/>
                <w:rFonts w:ascii="Calibri" w:hAnsi="Calibri" w:cs="Arial"/>
                <w:color w:val="0F0F0F"/>
                <w:sz w:val="22"/>
                <w:szCs w:val="24"/>
                <w:lang w:eastAsia="en-US"/>
              </w:rPr>
            </w:pPr>
            <w:del w:id="1583"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ADRESSEERBAAR OBJECT AANDUIDING</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Huisnummer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79"/>
      </w:tr>
      <w:tr w:rsidR="00847C61" w:rsidRPr="00474957" w:rsidDel="00F42581" w14:paraId="3D3E71EF" w14:textId="31BFC954" w:rsidTr="00847C61">
        <w:trPr>
          <w:del w:id="1584" w:author="Arjan Kloosterboer" w:date="2017-09-21T12:43:00Z"/>
        </w:trPr>
        <w:tc>
          <w:tcPr>
            <w:tcW w:w="450" w:type="dxa"/>
            <w:tcBorders>
              <w:top w:val="nil"/>
              <w:left w:val="nil"/>
              <w:bottom w:val="nil"/>
              <w:right w:val="nil"/>
            </w:tcBorders>
          </w:tcPr>
          <w:p w14:paraId="416156CA" w14:textId="4B0B09F5" w:rsidR="00847C61" w:rsidRPr="00474957" w:rsidDel="00F42581" w:rsidRDefault="00847C61" w:rsidP="00847C61">
            <w:pPr>
              <w:widowControl w:val="0"/>
              <w:autoSpaceDE w:val="0"/>
              <w:autoSpaceDN w:val="0"/>
              <w:adjustRightInd w:val="0"/>
              <w:spacing w:line="240" w:lineRule="auto"/>
              <w:contextualSpacing w:val="0"/>
              <w:rPr>
                <w:del w:id="1585" w:author="Arjan Kloosterboer" w:date="2017-09-21T12:43:00Z"/>
                <w:rFonts w:ascii="Calibri" w:hAnsi="Calibri" w:cs="Arial"/>
                <w:color w:val="0F0F0F"/>
                <w:sz w:val="22"/>
                <w:szCs w:val="24"/>
                <w:lang w:eastAsia="en-US"/>
              </w:rPr>
            </w:pPr>
            <w:bookmarkStart w:id="1586" w:name="BKM_43D267DA_4AAF_485e_8479_9137B6B448B6"/>
          </w:p>
        </w:tc>
        <w:tc>
          <w:tcPr>
            <w:tcW w:w="2790" w:type="dxa"/>
            <w:gridSpan w:val="2"/>
            <w:tcBorders>
              <w:top w:val="nil"/>
              <w:left w:val="nil"/>
              <w:bottom w:val="nil"/>
              <w:right w:val="nil"/>
            </w:tcBorders>
          </w:tcPr>
          <w:p w14:paraId="4E4B4DF0" w14:textId="02F6DCF8" w:rsidR="00847C61" w:rsidRPr="00474957" w:rsidDel="00F42581" w:rsidRDefault="00DE73DB" w:rsidP="00847C61">
            <w:pPr>
              <w:widowControl w:val="0"/>
              <w:autoSpaceDE w:val="0"/>
              <w:autoSpaceDN w:val="0"/>
              <w:adjustRightInd w:val="0"/>
              <w:spacing w:line="240" w:lineRule="auto"/>
              <w:contextualSpacing w:val="0"/>
              <w:rPr>
                <w:del w:id="1587" w:author="Arjan Kloosterboer" w:date="2017-09-21T12:43:00Z"/>
                <w:rFonts w:ascii="Calibri" w:hAnsi="Calibri" w:cs="Arial"/>
                <w:color w:val="0F0F0F"/>
                <w:sz w:val="22"/>
                <w:szCs w:val="24"/>
                <w:lang w:eastAsia="en-US"/>
              </w:rPr>
            </w:pPr>
            <w:del w:id="1588"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Huisletter</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39F9BFC3" w14:textId="5381B313" w:rsidR="00847C61" w:rsidRPr="00474957" w:rsidDel="00F42581" w:rsidRDefault="00847C61" w:rsidP="00847C61">
            <w:pPr>
              <w:widowControl w:val="0"/>
              <w:autoSpaceDE w:val="0"/>
              <w:autoSpaceDN w:val="0"/>
              <w:adjustRightInd w:val="0"/>
              <w:spacing w:line="240" w:lineRule="auto"/>
              <w:contextualSpacing w:val="0"/>
              <w:rPr>
                <w:del w:id="1589" w:author="Arjan Kloosterboer" w:date="2017-09-21T12:43:00Z"/>
                <w:rFonts w:ascii="Calibri" w:hAnsi="Calibri" w:cs="Arial"/>
                <w:color w:val="0F0F0F"/>
                <w:sz w:val="22"/>
                <w:szCs w:val="24"/>
                <w:lang w:eastAsia="en-US"/>
              </w:rPr>
            </w:pPr>
            <w:del w:id="1590"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ADRESSEERBAAR OBJECT AANDUIDING</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Huisletter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86"/>
      </w:tr>
      <w:tr w:rsidR="00847C61" w:rsidRPr="00474957" w:rsidDel="00F42581" w14:paraId="5301534D" w14:textId="16469AEB" w:rsidTr="00847C61">
        <w:trPr>
          <w:del w:id="1591" w:author="Arjan Kloosterboer" w:date="2017-09-21T12:43:00Z"/>
        </w:trPr>
        <w:tc>
          <w:tcPr>
            <w:tcW w:w="450" w:type="dxa"/>
            <w:tcBorders>
              <w:top w:val="nil"/>
              <w:left w:val="nil"/>
              <w:bottom w:val="nil"/>
              <w:right w:val="nil"/>
            </w:tcBorders>
          </w:tcPr>
          <w:p w14:paraId="1FA5AC5A" w14:textId="259B64CC" w:rsidR="00847C61" w:rsidRPr="00474957" w:rsidDel="00F42581" w:rsidRDefault="00847C61" w:rsidP="00847C61">
            <w:pPr>
              <w:widowControl w:val="0"/>
              <w:autoSpaceDE w:val="0"/>
              <w:autoSpaceDN w:val="0"/>
              <w:adjustRightInd w:val="0"/>
              <w:spacing w:line="240" w:lineRule="auto"/>
              <w:contextualSpacing w:val="0"/>
              <w:rPr>
                <w:del w:id="1592" w:author="Arjan Kloosterboer" w:date="2017-09-21T12:43:00Z"/>
                <w:rFonts w:ascii="Calibri" w:hAnsi="Calibri" w:cs="Arial"/>
                <w:color w:val="0F0F0F"/>
                <w:sz w:val="22"/>
                <w:szCs w:val="24"/>
                <w:lang w:eastAsia="en-US"/>
              </w:rPr>
            </w:pPr>
            <w:bookmarkStart w:id="1593" w:name="BKM_17BBCB36_51A2_47b1_9855_F0022086FCF1"/>
          </w:p>
        </w:tc>
        <w:tc>
          <w:tcPr>
            <w:tcW w:w="2790" w:type="dxa"/>
            <w:gridSpan w:val="2"/>
            <w:tcBorders>
              <w:top w:val="nil"/>
              <w:left w:val="nil"/>
              <w:bottom w:val="nil"/>
              <w:right w:val="nil"/>
            </w:tcBorders>
          </w:tcPr>
          <w:p w14:paraId="31D1B9F6" w14:textId="5CDF9ADD" w:rsidR="00847C61" w:rsidRPr="00474957" w:rsidDel="00F42581" w:rsidRDefault="00DE73DB" w:rsidP="00847C61">
            <w:pPr>
              <w:widowControl w:val="0"/>
              <w:autoSpaceDE w:val="0"/>
              <w:autoSpaceDN w:val="0"/>
              <w:adjustRightInd w:val="0"/>
              <w:spacing w:line="240" w:lineRule="auto"/>
              <w:contextualSpacing w:val="0"/>
              <w:rPr>
                <w:del w:id="1594" w:author="Arjan Kloosterboer" w:date="2017-09-21T12:43:00Z"/>
                <w:rFonts w:ascii="Calibri" w:hAnsi="Calibri" w:cs="Arial"/>
                <w:color w:val="0F0F0F"/>
                <w:sz w:val="22"/>
                <w:szCs w:val="24"/>
                <w:lang w:eastAsia="en-US"/>
              </w:rPr>
            </w:pPr>
            <w:del w:id="1595"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Huisnummertoevoeging</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55D7CDDC" w14:textId="4BC9C2E5" w:rsidR="00847C61" w:rsidRPr="00474957" w:rsidDel="00F42581" w:rsidRDefault="00847C61" w:rsidP="00847C61">
            <w:pPr>
              <w:widowControl w:val="0"/>
              <w:autoSpaceDE w:val="0"/>
              <w:autoSpaceDN w:val="0"/>
              <w:adjustRightInd w:val="0"/>
              <w:spacing w:line="240" w:lineRule="auto"/>
              <w:contextualSpacing w:val="0"/>
              <w:rPr>
                <w:del w:id="1596" w:author="Arjan Kloosterboer" w:date="2017-09-21T12:43:00Z"/>
                <w:rFonts w:ascii="Calibri" w:hAnsi="Calibri" w:cs="Arial"/>
                <w:color w:val="0F0F0F"/>
                <w:sz w:val="22"/>
                <w:szCs w:val="24"/>
                <w:lang w:eastAsia="en-US"/>
              </w:rPr>
            </w:pPr>
            <w:del w:id="1597"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ADRESSEERBAAR OBJECT AANDUIDING</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Huisnummertoevoeging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93"/>
      </w:tr>
      <w:tr w:rsidR="00847C61" w:rsidRPr="00474957" w:rsidDel="00F42581" w14:paraId="5EF994D5" w14:textId="6B5F3985" w:rsidTr="00847C61">
        <w:trPr>
          <w:del w:id="1598" w:author="Arjan Kloosterboer" w:date="2017-09-21T12:43:00Z"/>
        </w:trPr>
        <w:tc>
          <w:tcPr>
            <w:tcW w:w="450" w:type="dxa"/>
            <w:tcBorders>
              <w:top w:val="nil"/>
              <w:left w:val="nil"/>
              <w:bottom w:val="nil"/>
              <w:right w:val="nil"/>
            </w:tcBorders>
          </w:tcPr>
          <w:p w14:paraId="74E59DC4" w14:textId="2DB1E70A" w:rsidR="00847C61" w:rsidRPr="00474957" w:rsidDel="00F42581" w:rsidRDefault="00847C61" w:rsidP="00847C61">
            <w:pPr>
              <w:widowControl w:val="0"/>
              <w:autoSpaceDE w:val="0"/>
              <w:autoSpaceDN w:val="0"/>
              <w:adjustRightInd w:val="0"/>
              <w:spacing w:line="240" w:lineRule="auto"/>
              <w:contextualSpacing w:val="0"/>
              <w:rPr>
                <w:del w:id="1599" w:author="Arjan Kloosterboer" w:date="2017-09-21T12:43:00Z"/>
                <w:rFonts w:ascii="Calibri" w:hAnsi="Calibri" w:cs="Arial"/>
                <w:color w:val="0F0F0F"/>
                <w:sz w:val="22"/>
                <w:szCs w:val="24"/>
                <w:lang w:eastAsia="en-US"/>
              </w:rPr>
            </w:pPr>
            <w:bookmarkStart w:id="1600" w:name="BKM_7B50BA7B_BCEC_4929_BB9C_0D3C3D99D64E"/>
          </w:p>
        </w:tc>
        <w:tc>
          <w:tcPr>
            <w:tcW w:w="2790" w:type="dxa"/>
            <w:gridSpan w:val="2"/>
            <w:tcBorders>
              <w:top w:val="nil"/>
              <w:left w:val="nil"/>
              <w:bottom w:val="nil"/>
              <w:right w:val="nil"/>
            </w:tcBorders>
          </w:tcPr>
          <w:p w14:paraId="27E25E84" w14:textId="0A821FD4" w:rsidR="00847C61" w:rsidRPr="00474957" w:rsidDel="00F42581" w:rsidRDefault="00DE73DB" w:rsidP="00847C61">
            <w:pPr>
              <w:widowControl w:val="0"/>
              <w:autoSpaceDE w:val="0"/>
              <w:autoSpaceDN w:val="0"/>
              <w:adjustRightInd w:val="0"/>
              <w:spacing w:line="240" w:lineRule="auto"/>
              <w:contextualSpacing w:val="0"/>
              <w:rPr>
                <w:del w:id="1601" w:author="Arjan Kloosterboer" w:date="2017-09-21T12:43:00Z"/>
                <w:rFonts w:ascii="Calibri" w:hAnsi="Calibri" w:cs="Arial"/>
                <w:color w:val="0F0F0F"/>
                <w:sz w:val="22"/>
                <w:szCs w:val="24"/>
                <w:lang w:eastAsia="en-US"/>
              </w:rPr>
            </w:pPr>
            <w:del w:id="1602"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Naam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3250C09A" w14:textId="43533D30" w:rsidR="00847C61" w:rsidRPr="00474957" w:rsidDel="00F42581" w:rsidRDefault="00847C61" w:rsidP="00847C61">
            <w:pPr>
              <w:widowControl w:val="0"/>
              <w:autoSpaceDE w:val="0"/>
              <w:autoSpaceDN w:val="0"/>
              <w:adjustRightInd w:val="0"/>
              <w:spacing w:line="240" w:lineRule="auto"/>
              <w:contextualSpacing w:val="0"/>
              <w:rPr>
                <w:del w:id="1603" w:author="Arjan Kloosterboer" w:date="2017-09-21T12:43:00Z"/>
                <w:rFonts w:ascii="Calibri" w:hAnsi="Calibri" w:cs="Arial"/>
                <w:color w:val="0F0F0F"/>
                <w:sz w:val="22"/>
                <w:szCs w:val="24"/>
                <w:lang w:eastAsia="en-US"/>
              </w:rPr>
            </w:pPr>
            <w:del w:id="1604"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Naam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600"/>
      </w:tr>
      <w:tr w:rsidR="00847C61" w:rsidRPr="00474957" w:rsidDel="00F42581" w14:paraId="757EE8EB" w14:textId="693D0187" w:rsidTr="00847C61">
        <w:trPr>
          <w:del w:id="1605" w:author="Arjan Kloosterboer" w:date="2017-09-21T12:43:00Z"/>
        </w:trPr>
        <w:tc>
          <w:tcPr>
            <w:tcW w:w="450" w:type="dxa"/>
            <w:tcBorders>
              <w:top w:val="nil"/>
              <w:left w:val="nil"/>
              <w:bottom w:val="nil"/>
              <w:right w:val="nil"/>
            </w:tcBorders>
          </w:tcPr>
          <w:p w14:paraId="27CF94C2" w14:textId="3F2E906A" w:rsidR="00847C61" w:rsidRPr="00474957" w:rsidDel="00F42581" w:rsidRDefault="00847C61" w:rsidP="00847C61">
            <w:pPr>
              <w:widowControl w:val="0"/>
              <w:autoSpaceDE w:val="0"/>
              <w:autoSpaceDN w:val="0"/>
              <w:adjustRightInd w:val="0"/>
              <w:spacing w:line="240" w:lineRule="auto"/>
              <w:contextualSpacing w:val="0"/>
              <w:rPr>
                <w:del w:id="1606" w:author="Arjan Kloosterboer" w:date="2017-09-21T12:43:00Z"/>
                <w:rFonts w:ascii="Calibri" w:hAnsi="Calibri" w:cs="Arial"/>
                <w:color w:val="0F0F0F"/>
                <w:sz w:val="22"/>
                <w:szCs w:val="24"/>
                <w:lang w:eastAsia="en-US"/>
              </w:rPr>
            </w:pPr>
            <w:bookmarkStart w:id="1607" w:name="BKM_181C2720_8D6E_4343_A84B_761BE0256121"/>
          </w:p>
        </w:tc>
        <w:tc>
          <w:tcPr>
            <w:tcW w:w="2790" w:type="dxa"/>
            <w:gridSpan w:val="2"/>
            <w:tcBorders>
              <w:top w:val="nil"/>
              <w:left w:val="nil"/>
              <w:bottom w:val="nil"/>
              <w:right w:val="nil"/>
            </w:tcBorders>
          </w:tcPr>
          <w:p w14:paraId="618AA719" w14:textId="455E11AA" w:rsidR="00847C61" w:rsidRPr="00474957" w:rsidDel="00F42581" w:rsidRDefault="00DE73DB" w:rsidP="00847C61">
            <w:pPr>
              <w:widowControl w:val="0"/>
              <w:autoSpaceDE w:val="0"/>
              <w:autoSpaceDN w:val="0"/>
              <w:adjustRightInd w:val="0"/>
              <w:spacing w:line="240" w:lineRule="auto"/>
              <w:contextualSpacing w:val="0"/>
              <w:rPr>
                <w:del w:id="1608" w:author="Arjan Kloosterboer" w:date="2017-09-21T12:43:00Z"/>
                <w:rFonts w:ascii="Calibri" w:hAnsi="Calibri" w:cs="Arial"/>
                <w:color w:val="0F0F0F"/>
                <w:sz w:val="22"/>
                <w:szCs w:val="24"/>
                <w:lang w:eastAsia="en-US"/>
              </w:rPr>
            </w:pPr>
            <w:del w:id="1609"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Postcode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1F395502" w14:textId="265014DC" w:rsidR="00847C61" w:rsidRPr="00474957" w:rsidDel="00F42581" w:rsidRDefault="00847C61" w:rsidP="00847C61">
            <w:pPr>
              <w:widowControl w:val="0"/>
              <w:autoSpaceDE w:val="0"/>
              <w:autoSpaceDN w:val="0"/>
              <w:adjustRightInd w:val="0"/>
              <w:spacing w:line="240" w:lineRule="auto"/>
              <w:contextualSpacing w:val="0"/>
              <w:rPr>
                <w:del w:id="1610" w:author="Arjan Kloosterboer" w:date="2017-09-21T12:43:00Z"/>
                <w:rFonts w:ascii="Calibri" w:hAnsi="Calibri" w:cs="Arial"/>
                <w:color w:val="0F0F0F"/>
                <w:sz w:val="22"/>
                <w:szCs w:val="24"/>
                <w:lang w:eastAsia="en-US"/>
              </w:rPr>
            </w:pPr>
            <w:del w:id="1611"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ADRESSEERBAAR OBJECT AANDUIDING</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Postcode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607"/>
      </w:tr>
      <w:tr w:rsidR="00847C61" w:rsidRPr="00474957" w:rsidDel="00F42581" w14:paraId="5303270C" w14:textId="003DE547" w:rsidTr="00847C61">
        <w:trPr>
          <w:del w:id="1612" w:author="Arjan Kloosterboer" w:date="2017-09-21T12:43:00Z"/>
        </w:trPr>
        <w:tc>
          <w:tcPr>
            <w:tcW w:w="450" w:type="dxa"/>
            <w:tcBorders>
              <w:top w:val="nil"/>
              <w:left w:val="nil"/>
              <w:bottom w:val="nil"/>
              <w:right w:val="nil"/>
            </w:tcBorders>
          </w:tcPr>
          <w:p w14:paraId="20BA6C3F" w14:textId="64708E6E" w:rsidR="00847C61" w:rsidRPr="00474957" w:rsidDel="00F42581" w:rsidRDefault="00847C61" w:rsidP="00847C61">
            <w:pPr>
              <w:widowControl w:val="0"/>
              <w:autoSpaceDE w:val="0"/>
              <w:autoSpaceDN w:val="0"/>
              <w:adjustRightInd w:val="0"/>
              <w:spacing w:line="240" w:lineRule="auto"/>
              <w:contextualSpacing w:val="0"/>
              <w:rPr>
                <w:del w:id="1613" w:author="Arjan Kloosterboer" w:date="2017-09-21T12:43:00Z"/>
                <w:rFonts w:ascii="Calibri" w:hAnsi="Calibri" w:cs="Arial"/>
                <w:color w:val="0F0F0F"/>
                <w:sz w:val="22"/>
                <w:szCs w:val="24"/>
                <w:lang w:eastAsia="en-US"/>
              </w:rPr>
            </w:pPr>
            <w:bookmarkStart w:id="1614" w:name="BKM_4B57DB72_43ED_476b_A79F_B1C0780FB499"/>
          </w:p>
        </w:tc>
        <w:tc>
          <w:tcPr>
            <w:tcW w:w="2790" w:type="dxa"/>
            <w:gridSpan w:val="2"/>
            <w:tcBorders>
              <w:top w:val="nil"/>
              <w:left w:val="nil"/>
              <w:bottom w:val="nil"/>
              <w:right w:val="nil"/>
            </w:tcBorders>
          </w:tcPr>
          <w:p w14:paraId="2AD75D84" w14:textId="27151705" w:rsidR="00847C61" w:rsidRPr="00474957" w:rsidDel="00F42581" w:rsidRDefault="00DE73DB" w:rsidP="00847C61">
            <w:pPr>
              <w:widowControl w:val="0"/>
              <w:autoSpaceDE w:val="0"/>
              <w:autoSpaceDN w:val="0"/>
              <w:adjustRightInd w:val="0"/>
              <w:spacing w:line="240" w:lineRule="auto"/>
              <w:contextualSpacing w:val="0"/>
              <w:rPr>
                <w:del w:id="1615" w:author="Arjan Kloosterboer" w:date="2017-09-21T12:43:00Z"/>
                <w:rFonts w:ascii="Calibri" w:hAnsi="Calibri" w:cs="Arial"/>
                <w:color w:val="0F0F0F"/>
                <w:sz w:val="22"/>
                <w:szCs w:val="24"/>
                <w:lang w:eastAsia="en-US"/>
              </w:rPr>
            </w:pPr>
            <w:del w:id="1616"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Woonplaatsnaam</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232B6660" w14:textId="27303A6B" w:rsidR="00847C61" w:rsidRPr="00474957" w:rsidDel="00F42581" w:rsidRDefault="00847C61" w:rsidP="00847C61">
            <w:pPr>
              <w:widowControl w:val="0"/>
              <w:autoSpaceDE w:val="0"/>
              <w:autoSpaceDN w:val="0"/>
              <w:adjustRightInd w:val="0"/>
              <w:spacing w:line="240" w:lineRule="auto"/>
              <w:contextualSpacing w:val="0"/>
              <w:rPr>
                <w:del w:id="1617" w:author="Arjan Kloosterboer" w:date="2017-09-21T12:43:00Z"/>
                <w:rFonts w:ascii="Calibri" w:hAnsi="Calibri" w:cs="Arial"/>
                <w:color w:val="0F0F0F"/>
                <w:sz w:val="22"/>
                <w:szCs w:val="24"/>
                <w:lang w:eastAsia="en-US"/>
              </w:rPr>
            </w:pPr>
            <w:del w:id="1618"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WOONPLAATS</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Woonplaatsnaam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614"/>
      </w:tr>
    </w:tbl>
    <w:p w14:paraId="3AFDDDB6" w14:textId="6191966E" w:rsidR="00847C61" w:rsidRPr="00474957" w:rsidDel="00F42581" w:rsidRDefault="00847C61" w:rsidP="00847C61">
      <w:pPr>
        <w:widowControl w:val="0"/>
        <w:autoSpaceDE w:val="0"/>
        <w:autoSpaceDN w:val="0"/>
        <w:adjustRightInd w:val="0"/>
        <w:spacing w:line="240" w:lineRule="auto"/>
        <w:contextualSpacing w:val="0"/>
        <w:rPr>
          <w:del w:id="1619" w:author="Arjan Kloosterboer" w:date="2017-09-21T12:43: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rsidDel="00F42581" w14:paraId="0E8C88A9" w14:textId="6ED8EA70" w:rsidTr="00847C61">
        <w:trPr>
          <w:del w:id="1620" w:author="Arjan Kloosterboer" w:date="2017-09-21T12:43:00Z"/>
        </w:trPr>
        <w:tc>
          <w:tcPr>
            <w:tcW w:w="9360" w:type="dxa"/>
            <w:gridSpan w:val="3"/>
            <w:tcBorders>
              <w:top w:val="nil"/>
              <w:left w:val="nil"/>
              <w:bottom w:val="nil"/>
              <w:right w:val="nil"/>
            </w:tcBorders>
          </w:tcPr>
          <w:p w14:paraId="382F6D9A" w14:textId="512AB7C5" w:rsidR="00847C61" w:rsidRPr="00474957" w:rsidDel="00F42581" w:rsidRDefault="00847C61" w:rsidP="00847C61">
            <w:pPr>
              <w:widowControl w:val="0"/>
              <w:autoSpaceDE w:val="0"/>
              <w:autoSpaceDN w:val="0"/>
              <w:adjustRightInd w:val="0"/>
              <w:spacing w:line="240" w:lineRule="auto"/>
              <w:contextualSpacing w:val="0"/>
              <w:rPr>
                <w:del w:id="1621" w:author="Arjan Kloosterboer" w:date="2017-09-21T12:43:00Z"/>
                <w:rFonts w:ascii="Calibri" w:hAnsi="Calibri" w:cs="Arial"/>
                <w:color w:val="0F0F0F"/>
                <w:sz w:val="22"/>
                <w:szCs w:val="24"/>
                <w:lang w:eastAsia="en-US"/>
              </w:rPr>
            </w:pPr>
            <w:del w:id="1622" w:author="Arjan Kloosterboer" w:date="2017-09-21T12:43:00Z">
              <w:r w:rsidRPr="00474957" w:rsidDel="00F42581">
                <w:rPr>
                  <w:rFonts w:ascii="Calibri" w:hAnsi="Calibri" w:cs="Arial"/>
                  <w:b/>
                  <w:color w:val="0F0F0F"/>
                  <w:sz w:val="22"/>
                  <w:szCs w:val="24"/>
                  <w:lang w:eastAsia="en-US"/>
                </w:rPr>
                <w:delText>Overzicht relaties</w:delText>
              </w:r>
            </w:del>
          </w:p>
        </w:tc>
      </w:tr>
      <w:tr w:rsidR="00847C61" w:rsidRPr="00474957" w:rsidDel="00F42581" w14:paraId="400AE1BF" w14:textId="0083F8B8" w:rsidTr="00847C61">
        <w:trPr>
          <w:del w:id="1623" w:author="Arjan Kloosterboer" w:date="2017-09-21T12:43:00Z"/>
        </w:trPr>
        <w:tc>
          <w:tcPr>
            <w:tcW w:w="450" w:type="dxa"/>
            <w:tcBorders>
              <w:top w:val="nil"/>
              <w:left w:val="nil"/>
              <w:bottom w:val="nil"/>
              <w:right w:val="nil"/>
            </w:tcBorders>
          </w:tcPr>
          <w:p w14:paraId="40637B75" w14:textId="12A6BDC8" w:rsidR="00847C61" w:rsidRPr="00474957" w:rsidDel="00F42581" w:rsidRDefault="00847C61" w:rsidP="00847C61">
            <w:pPr>
              <w:widowControl w:val="0"/>
              <w:autoSpaceDE w:val="0"/>
              <w:autoSpaceDN w:val="0"/>
              <w:adjustRightInd w:val="0"/>
              <w:spacing w:line="240" w:lineRule="auto"/>
              <w:contextualSpacing w:val="0"/>
              <w:rPr>
                <w:del w:id="1624" w:author="Arjan Kloosterboer" w:date="2017-09-21T12:43:00Z"/>
                <w:rFonts w:ascii="Calibri" w:hAnsi="Calibri" w:cs="Arial"/>
                <w:i/>
                <w:color w:val="0F0F0F"/>
                <w:sz w:val="22"/>
                <w:szCs w:val="24"/>
                <w:lang w:eastAsia="en-US"/>
              </w:rPr>
            </w:pPr>
          </w:p>
        </w:tc>
        <w:tc>
          <w:tcPr>
            <w:tcW w:w="2790" w:type="dxa"/>
            <w:tcBorders>
              <w:top w:val="nil"/>
              <w:left w:val="nil"/>
              <w:bottom w:val="nil"/>
              <w:right w:val="nil"/>
            </w:tcBorders>
          </w:tcPr>
          <w:p w14:paraId="43841CF5" w14:textId="108DCB07" w:rsidR="00847C61" w:rsidRPr="00474957" w:rsidDel="00F42581" w:rsidRDefault="00847C61" w:rsidP="00847C61">
            <w:pPr>
              <w:widowControl w:val="0"/>
              <w:autoSpaceDE w:val="0"/>
              <w:autoSpaceDN w:val="0"/>
              <w:adjustRightInd w:val="0"/>
              <w:spacing w:line="240" w:lineRule="auto"/>
              <w:contextualSpacing w:val="0"/>
              <w:rPr>
                <w:del w:id="1625" w:author="Arjan Kloosterboer" w:date="2017-09-21T12:43:00Z"/>
                <w:rFonts w:ascii="Calibri" w:hAnsi="Calibri" w:cs="Arial"/>
                <w:i/>
                <w:color w:val="0F0F0F"/>
                <w:sz w:val="22"/>
                <w:szCs w:val="24"/>
                <w:lang w:eastAsia="en-US"/>
              </w:rPr>
            </w:pPr>
            <w:del w:id="1626" w:author="Arjan Kloosterboer" w:date="2017-09-21T12:43:00Z">
              <w:r w:rsidRPr="00474957" w:rsidDel="00F42581">
                <w:rPr>
                  <w:rFonts w:ascii="Calibri" w:hAnsi="Calibri" w:cs="Arial"/>
                  <w:i/>
                  <w:color w:val="0F0F0F"/>
                  <w:sz w:val="22"/>
                  <w:szCs w:val="24"/>
                  <w:lang w:eastAsia="en-US"/>
                </w:rPr>
                <w:delText>Relatienaam met</w:delText>
              </w:r>
            </w:del>
          </w:p>
          <w:p w14:paraId="3E57BA98" w14:textId="1CAE7544" w:rsidR="00847C61" w:rsidRPr="00474957" w:rsidDel="00F42581" w:rsidRDefault="00847C61" w:rsidP="00847C61">
            <w:pPr>
              <w:widowControl w:val="0"/>
              <w:autoSpaceDE w:val="0"/>
              <w:autoSpaceDN w:val="0"/>
              <w:adjustRightInd w:val="0"/>
              <w:spacing w:line="240" w:lineRule="auto"/>
              <w:contextualSpacing w:val="0"/>
              <w:rPr>
                <w:del w:id="1627" w:author="Arjan Kloosterboer" w:date="2017-09-21T12:43:00Z"/>
                <w:rFonts w:ascii="Calibri" w:hAnsi="Calibri" w:cs="Arial"/>
                <w:color w:val="0F0F0F"/>
                <w:sz w:val="22"/>
                <w:szCs w:val="24"/>
                <w:lang w:eastAsia="en-US"/>
              </w:rPr>
            </w:pPr>
            <w:del w:id="1628" w:author="Arjan Kloosterboer" w:date="2017-09-21T12:43:00Z">
              <w:r w:rsidRPr="00474957" w:rsidDel="00F42581">
                <w:rPr>
                  <w:rFonts w:ascii="Calibri" w:hAnsi="Calibri" w:cs="Arial"/>
                  <w:i/>
                  <w:color w:val="0F0F0F"/>
                  <w:sz w:val="22"/>
                  <w:szCs w:val="24"/>
                  <w:lang w:eastAsia="en-US"/>
                </w:rPr>
                <w:delText>kardinaliteiten</w:delText>
              </w:r>
            </w:del>
          </w:p>
        </w:tc>
        <w:tc>
          <w:tcPr>
            <w:tcW w:w="6120" w:type="dxa"/>
            <w:tcBorders>
              <w:top w:val="nil"/>
              <w:left w:val="nil"/>
              <w:bottom w:val="nil"/>
              <w:right w:val="nil"/>
            </w:tcBorders>
          </w:tcPr>
          <w:p w14:paraId="469E4005" w14:textId="783ABD7A" w:rsidR="00847C61" w:rsidRPr="00474957" w:rsidDel="00F42581" w:rsidRDefault="00847C61" w:rsidP="00847C61">
            <w:pPr>
              <w:widowControl w:val="0"/>
              <w:autoSpaceDE w:val="0"/>
              <w:autoSpaceDN w:val="0"/>
              <w:adjustRightInd w:val="0"/>
              <w:spacing w:line="240" w:lineRule="auto"/>
              <w:contextualSpacing w:val="0"/>
              <w:rPr>
                <w:del w:id="1629" w:author="Arjan Kloosterboer" w:date="2017-09-21T12:43:00Z"/>
                <w:rFonts w:ascii="Calibri" w:hAnsi="Calibri" w:cs="Arial"/>
                <w:color w:val="0F0F0F"/>
                <w:sz w:val="22"/>
                <w:szCs w:val="24"/>
                <w:lang w:eastAsia="en-US"/>
              </w:rPr>
            </w:pPr>
            <w:del w:id="1630" w:author="Arjan Kloosterboer" w:date="2017-09-21T12:43:00Z">
              <w:r w:rsidRPr="00474957" w:rsidDel="00F42581">
                <w:rPr>
                  <w:rFonts w:ascii="Calibri" w:hAnsi="Calibri" w:cs="Arial"/>
                  <w:i/>
                  <w:color w:val="0F0F0F"/>
                  <w:sz w:val="22"/>
                  <w:szCs w:val="24"/>
                  <w:lang w:eastAsia="en-US"/>
                </w:rPr>
                <w:delText>Definitie</w:delText>
              </w:r>
            </w:del>
          </w:p>
        </w:tc>
      </w:tr>
      <w:tr w:rsidR="00847C61" w:rsidRPr="00474957" w:rsidDel="00F42581" w14:paraId="22102A8A" w14:textId="38D4C09E" w:rsidTr="00847C61">
        <w:trPr>
          <w:del w:id="1631" w:author="Arjan Kloosterboer" w:date="2017-09-21T12:43:00Z"/>
        </w:trPr>
        <w:tc>
          <w:tcPr>
            <w:tcW w:w="450" w:type="dxa"/>
            <w:tcBorders>
              <w:top w:val="nil"/>
              <w:left w:val="nil"/>
              <w:bottom w:val="nil"/>
              <w:right w:val="nil"/>
            </w:tcBorders>
          </w:tcPr>
          <w:p w14:paraId="7C8345BC" w14:textId="61E96702" w:rsidR="00847C61" w:rsidRPr="00474957" w:rsidDel="00F42581" w:rsidRDefault="00847C61" w:rsidP="00847C61">
            <w:pPr>
              <w:widowControl w:val="0"/>
              <w:autoSpaceDE w:val="0"/>
              <w:autoSpaceDN w:val="0"/>
              <w:adjustRightInd w:val="0"/>
              <w:spacing w:line="240" w:lineRule="auto"/>
              <w:contextualSpacing w:val="0"/>
              <w:rPr>
                <w:del w:id="1632"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31725F9" w14:textId="2D7183E1" w:rsidR="00847C61" w:rsidRPr="00474957" w:rsidDel="00F42581" w:rsidRDefault="00DE73DB" w:rsidP="00847C61">
            <w:pPr>
              <w:widowControl w:val="0"/>
              <w:autoSpaceDE w:val="0"/>
              <w:autoSpaceDN w:val="0"/>
              <w:adjustRightInd w:val="0"/>
              <w:spacing w:line="240" w:lineRule="auto"/>
              <w:contextualSpacing w:val="0"/>
              <w:rPr>
                <w:del w:id="1633" w:author="Arjan Kloosterboer" w:date="2017-09-21T12:43:00Z"/>
                <w:rFonts w:ascii="Calibri" w:hAnsi="Calibri" w:cs="Arial"/>
                <w:color w:val="0F0F0F"/>
                <w:sz w:val="22"/>
                <w:szCs w:val="24"/>
                <w:lang w:eastAsia="en-US"/>
              </w:rPr>
            </w:pPr>
            <w:del w:id="1634"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Element.Name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OBJECT</w:delText>
              </w:r>
              <w:r w:rsidRPr="00474957" w:rsidDel="00F42581">
                <w:rPr>
                  <w:rFonts w:ascii="Arial" w:hAnsi="Arial" w:cs="Arial"/>
                  <w:szCs w:val="24"/>
                  <w:lang w:val="en-AU" w:eastAsia="en-US"/>
                </w:rPr>
                <w:fldChar w:fldCharType="end"/>
              </w:r>
              <w:r w:rsidR="00847C61" w:rsidRPr="00474957" w:rsidDel="00F42581">
                <w:rPr>
                  <w:rFonts w:ascii="Calibri" w:hAnsi="Calibri" w:cs="Arial"/>
                  <w:color w:val="0F0F0F"/>
                  <w:sz w:val="22"/>
                  <w:szCs w:val="24"/>
                  <w:lang w:eastAsia="en-US"/>
                </w:rPr>
                <w:delText xml:space="preserve">  [</w:delText>
              </w:r>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ConnSource.Cardinality</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0..1</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w:delText>
              </w:r>
            </w:del>
          </w:p>
          <w:p w14:paraId="3A1891DB" w14:textId="6B69B21F" w:rsidR="00847C61" w:rsidRPr="00474957" w:rsidDel="00F42581" w:rsidRDefault="00847C61" w:rsidP="00847C61">
            <w:pPr>
              <w:widowControl w:val="0"/>
              <w:autoSpaceDE w:val="0"/>
              <w:autoSpaceDN w:val="0"/>
              <w:adjustRightInd w:val="0"/>
              <w:spacing w:line="240" w:lineRule="auto"/>
              <w:contextualSpacing w:val="0"/>
              <w:rPr>
                <w:del w:id="1635" w:author="Arjan Kloosterboer" w:date="2017-09-21T12:43:00Z"/>
                <w:rFonts w:ascii="Calibri" w:hAnsi="Calibri" w:cs="Arial"/>
                <w:color w:val="0F0F0F"/>
                <w:sz w:val="22"/>
                <w:szCs w:val="24"/>
                <w:lang w:eastAsia="en-US"/>
              </w:rPr>
            </w:pPr>
            <w:del w:id="1636" w:author="Arjan Kloosterboer" w:date="2017-09-21T12:43:00Z">
              <w:r w:rsidRPr="00474957" w:rsidDel="00F42581">
                <w:rPr>
                  <w:rFonts w:ascii="Calibri" w:hAnsi="Calibri" w:cs="Arial"/>
                  <w:color w:val="0F0F0F"/>
                  <w:sz w:val="22"/>
                  <w:szCs w:val="24"/>
                  <w:lang w:eastAsia="en-US"/>
                </w:rPr>
                <w:delText xml:space="preserve">  </w:delText>
              </w:r>
              <w:r w:rsidR="00DE73DB" w:rsidRPr="00474957" w:rsidDel="00F42581">
                <w:rPr>
                  <w:rFonts w:ascii="Calibri" w:hAnsi="Calibri" w:cs="Arial"/>
                  <w:color w:val="0F0F0F"/>
                  <w:sz w:val="22"/>
                  <w:szCs w:val="24"/>
                  <w:lang w:eastAsia="en-US"/>
                </w:rPr>
                <w:fldChar w:fldCharType="begin" w:fldLock="1"/>
              </w:r>
              <w:r w:rsidRPr="00474957" w:rsidDel="00F42581">
                <w:rPr>
                  <w:rFonts w:ascii="Calibri" w:hAnsi="Calibri" w:cs="Arial"/>
                  <w:color w:val="0F0F0F"/>
                  <w:sz w:val="22"/>
                  <w:szCs w:val="24"/>
                  <w:lang w:eastAsia="en-US"/>
                </w:rPr>
                <w:delInstrText>MERGEFIELD Connector.Name</w:delInstrText>
              </w:r>
              <w:r w:rsidR="00DE73DB" w:rsidRPr="00474957" w:rsidDel="00F42581">
                <w:rPr>
                  <w:rFonts w:ascii="Calibri" w:hAnsi="Calibri" w:cs="Arial"/>
                  <w:color w:val="0F0F0F"/>
                  <w:sz w:val="22"/>
                  <w:szCs w:val="24"/>
                  <w:lang w:eastAsia="en-US"/>
                </w:rPr>
                <w:fldChar w:fldCharType="separate"/>
              </w:r>
              <w:r w:rsidRPr="00474957" w:rsidDel="00F42581">
                <w:rPr>
                  <w:rFonts w:ascii="Calibri" w:hAnsi="Calibri" w:cs="Arial"/>
                  <w:color w:val="0F0F0F"/>
                  <w:sz w:val="22"/>
                  <w:szCs w:val="24"/>
                  <w:lang w:eastAsia="en-US"/>
                </w:rPr>
                <w:delText>is</w:delText>
              </w:r>
              <w:r w:rsidR="00DE73DB" w:rsidRPr="00474957" w:rsidDel="00F42581">
                <w:rPr>
                  <w:rFonts w:ascii="Calibri" w:hAnsi="Calibri" w:cs="Arial"/>
                  <w:color w:val="0F0F0F"/>
                  <w:sz w:val="22"/>
                  <w:szCs w:val="24"/>
                  <w:lang w:eastAsia="en-US"/>
                </w:rPr>
                <w:fldChar w:fldCharType="end"/>
              </w:r>
            </w:del>
          </w:p>
          <w:p w14:paraId="5BA05493" w14:textId="478BF991" w:rsidR="00847C61" w:rsidRPr="00474957" w:rsidDel="00F42581" w:rsidRDefault="00DE73DB" w:rsidP="00847C61">
            <w:pPr>
              <w:widowControl w:val="0"/>
              <w:autoSpaceDE w:val="0"/>
              <w:autoSpaceDN w:val="0"/>
              <w:adjustRightInd w:val="0"/>
              <w:spacing w:line="240" w:lineRule="auto"/>
              <w:contextualSpacing w:val="0"/>
              <w:rPr>
                <w:del w:id="1637" w:author="Arjan Kloosterboer" w:date="2017-09-21T12:43:00Z"/>
                <w:rFonts w:ascii="Calibri" w:hAnsi="Calibri" w:cs="Arial"/>
                <w:color w:val="0F0F0F"/>
                <w:sz w:val="22"/>
                <w:szCs w:val="24"/>
                <w:lang w:eastAsia="en-US"/>
              </w:rPr>
            </w:pPr>
            <w:del w:id="1638" w:author="Arjan Kloosterboer" w:date="2017-09-21T12:43:00Z">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Element.Name</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HUISHOUDEN</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 xml:space="preserve">  [</w:delText>
              </w:r>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ConnTarget.Cardinality</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1</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w:delText>
              </w:r>
            </w:del>
          </w:p>
        </w:tc>
        <w:tc>
          <w:tcPr>
            <w:tcW w:w="6120" w:type="dxa"/>
            <w:tcBorders>
              <w:top w:val="nil"/>
              <w:left w:val="nil"/>
              <w:bottom w:val="nil"/>
              <w:right w:val="nil"/>
            </w:tcBorders>
          </w:tcPr>
          <w:p w14:paraId="30D97953" w14:textId="6C41F158" w:rsidR="00847C61" w:rsidRPr="00474957" w:rsidDel="00F42581" w:rsidRDefault="00DE73DB" w:rsidP="00847C61">
            <w:pPr>
              <w:widowControl w:val="0"/>
              <w:autoSpaceDE w:val="0"/>
              <w:autoSpaceDN w:val="0"/>
              <w:adjustRightInd w:val="0"/>
              <w:spacing w:line="240" w:lineRule="auto"/>
              <w:contextualSpacing w:val="0"/>
              <w:rPr>
                <w:del w:id="1639" w:author="Arjan Kloosterboer" w:date="2017-09-21T12:43:00Z"/>
                <w:rFonts w:ascii="Calibri" w:hAnsi="Calibri" w:cs="Arial"/>
                <w:color w:val="0F0F0F"/>
                <w:sz w:val="22"/>
                <w:szCs w:val="24"/>
                <w:lang w:eastAsia="en-US"/>
              </w:rPr>
            </w:pPr>
            <w:del w:id="1640"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eastAsia="en-US"/>
                </w:rPr>
                <w:delInstrText xml:space="preserve">MERGEFIELD </w:delInstrText>
              </w:r>
              <w:r w:rsidR="00847C61" w:rsidRPr="00474957" w:rsidDel="00F42581">
                <w:rPr>
                  <w:rFonts w:ascii="Calibri" w:hAnsi="Calibri" w:cs="Arial"/>
                  <w:color w:val="0F0F0F"/>
                  <w:sz w:val="22"/>
                  <w:szCs w:val="24"/>
                  <w:lang w:eastAsia="en-US"/>
                </w:rPr>
                <w:delInstrText>Connector.Notes</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Een HUISHOUDEN als specialisatie van OBJECT.</w:delText>
              </w:r>
              <w:r w:rsidRPr="00474957" w:rsidDel="00F42581">
                <w:rPr>
                  <w:rFonts w:ascii="Arial" w:hAnsi="Arial" w:cs="Arial"/>
                  <w:szCs w:val="24"/>
                  <w:lang w:val="en-AU" w:eastAsia="en-US"/>
                </w:rPr>
                <w:fldChar w:fldCharType="end"/>
              </w:r>
            </w:del>
          </w:p>
        </w:tc>
      </w:tr>
      <w:tr w:rsidR="00847C61" w:rsidRPr="00474957" w:rsidDel="00F42581" w14:paraId="162A4268" w14:textId="2DD276CC" w:rsidTr="00847C61">
        <w:trPr>
          <w:trHeight w:hRule="exact" w:val="128"/>
          <w:del w:id="1641" w:author="Arjan Kloosterboer" w:date="2017-09-21T12:43:00Z"/>
        </w:trPr>
        <w:tc>
          <w:tcPr>
            <w:tcW w:w="450" w:type="dxa"/>
            <w:tcBorders>
              <w:top w:val="nil"/>
              <w:left w:val="nil"/>
              <w:bottom w:val="nil"/>
              <w:right w:val="nil"/>
            </w:tcBorders>
          </w:tcPr>
          <w:p w14:paraId="613CAB40" w14:textId="54EE4CC8" w:rsidR="00847C61" w:rsidRPr="00474957" w:rsidDel="00F42581" w:rsidRDefault="00847C61" w:rsidP="00847C61">
            <w:pPr>
              <w:widowControl w:val="0"/>
              <w:autoSpaceDE w:val="0"/>
              <w:autoSpaceDN w:val="0"/>
              <w:adjustRightInd w:val="0"/>
              <w:spacing w:line="240" w:lineRule="auto"/>
              <w:contextualSpacing w:val="0"/>
              <w:rPr>
                <w:del w:id="1642"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F829C26" w14:textId="55047743" w:rsidR="00847C61" w:rsidRPr="00474957" w:rsidDel="00F42581" w:rsidRDefault="00847C61" w:rsidP="00847C61">
            <w:pPr>
              <w:widowControl w:val="0"/>
              <w:autoSpaceDE w:val="0"/>
              <w:autoSpaceDN w:val="0"/>
              <w:adjustRightInd w:val="0"/>
              <w:spacing w:line="240" w:lineRule="auto"/>
              <w:contextualSpacing w:val="0"/>
              <w:rPr>
                <w:del w:id="1643" w:author="Arjan Kloosterboer" w:date="2017-09-21T12:43:00Z"/>
                <w:rFonts w:ascii="Calibri" w:hAnsi="Calibri" w:cs="Arial"/>
                <w:color w:val="0F0F0F"/>
                <w:sz w:val="22"/>
                <w:szCs w:val="24"/>
                <w:lang w:eastAsia="en-US"/>
              </w:rPr>
            </w:pPr>
          </w:p>
        </w:tc>
        <w:tc>
          <w:tcPr>
            <w:tcW w:w="6120" w:type="dxa"/>
            <w:tcBorders>
              <w:top w:val="nil"/>
              <w:left w:val="nil"/>
              <w:bottom w:val="nil"/>
              <w:right w:val="nil"/>
            </w:tcBorders>
          </w:tcPr>
          <w:p w14:paraId="00AD5F36" w14:textId="276020AE" w:rsidR="00847C61" w:rsidRPr="00474957" w:rsidDel="00F42581" w:rsidRDefault="00847C61" w:rsidP="00847C61">
            <w:pPr>
              <w:widowControl w:val="0"/>
              <w:autoSpaceDE w:val="0"/>
              <w:autoSpaceDN w:val="0"/>
              <w:adjustRightInd w:val="0"/>
              <w:spacing w:line="240" w:lineRule="auto"/>
              <w:contextualSpacing w:val="0"/>
              <w:rPr>
                <w:del w:id="1644" w:author="Arjan Kloosterboer" w:date="2017-09-21T12:43:00Z"/>
                <w:rFonts w:ascii="Calibri" w:hAnsi="Calibri" w:cs="Arial"/>
                <w:color w:val="0F0F0F"/>
                <w:sz w:val="22"/>
                <w:szCs w:val="24"/>
                <w:lang w:eastAsia="en-US"/>
              </w:rPr>
            </w:pPr>
          </w:p>
        </w:tc>
      </w:tr>
    </w:tbl>
    <w:p w14:paraId="6E425490" w14:textId="7E2443CD" w:rsidR="00847C61" w:rsidRPr="00474957" w:rsidDel="00F42581" w:rsidRDefault="00847C61" w:rsidP="00847C61">
      <w:pPr>
        <w:widowControl w:val="0"/>
        <w:autoSpaceDE w:val="0"/>
        <w:autoSpaceDN w:val="0"/>
        <w:adjustRightInd w:val="0"/>
        <w:spacing w:line="240" w:lineRule="auto"/>
        <w:contextualSpacing w:val="0"/>
        <w:rPr>
          <w:del w:id="1645" w:author="Arjan Kloosterboer" w:date="2017-09-21T12:43: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rsidDel="00F42581" w14:paraId="628348C0" w14:textId="6F7FD4B8" w:rsidTr="00847C61">
        <w:trPr>
          <w:cantSplit/>
          <w:del w:id="1646" w:author="Arjan Kloosterboer" w:date="2017-09-21T12:43:00Z"/>
        </w:trPr>
        <w:tc>
          <w:tcPr>
            <w:tcW w:w="9360" w:type="dxa"/>
            <w:tcBorders>
              <w:top w:val="nil"/>
              <w:left w:val="nil"/>
              <w:bottom w:val="nil"/>
              <w:right w:val="nil"/>
            </w:tcBorders>
          </w:tcPr>
          <w:p w14:paraId="01B31A48" w14:textId="504A0B8E" w:rsidR="00847C61" w:rsidRPr="00474957" w:rsidDel="00F42581" w:rsidRDefault="00847C61" w:rsidP="00847C61">
            <w:pPr>
              <w:widowControl w:val="0"/>
              <w:autoSpaceDE w:val="0"/>
              <w:autoSpaceDN w:val="0"/>
              <w:adjustRightInd w:val="0"/>
              <w:spacing w:line="240" w:lineRule="auto"/>
              <w:contextualSpacing w:val="0"/>
              <w:rPr>
                <w:del w:id="1647" w:author="Arjan Kloosterboer" w:date="2017-09-21T12:43:00Z"/>
                <w:rFonts w:ascii="Calibri" w:hAnsi="Calibri" w:cs="Arial"/>
                <w:b/>
                <w:color w:val="0F0F0F"/>
                <w:sz w:val="22"/>
                <w:szCs w:val="24"/>
                <w:lang w:eastAsia="en-US"/>
              </w:rPr>
            </w:pPr>
            <w:del w:id="1648" w:author="Arjan Kloosterboer" w:date="2017-09-21T12:43:00Z">
              <w:r w:rsidRPr="00474957" w:rsidDel="00F42581">
                <w:rPr>
                  <w:rFonts w:ascii="Calibri" w:hAnsi="Calibri" w:cs="Arial"/>
                  <w:b/>
                  <w:color w:val="0F0F0F"/>
                  <w:sz w:val="22"/>
                  <w:szCs w:val="24"/>
                  <w:lang w:eastAsia="en-US"/>
                </w:rPr>
                <w:delText>Toelichting objecttype</w:delText>
              </w:r>
            </w:del>
          </w:p>
          <w:p w14:paraId="4F03DEB3" w14:textId="43AA18A2" w:rsidR="00847C61" w:rsidRPr="00474957" w:rsidDel="00F42581" w:rsidRDefault="00847C61" w:rsidP="00847C61">
            <w:pPr>
              <w:widowControl w:val="0"/>
              <w:autoSpaceDE w:val="0"/>
              <w:autoSpaceDN w:val="0"/>
              <w:adjustRightInd w:val="0"/>
              <w:spacing w:line="240" w:lineRule="auto"/>
              <w:ind w:left="720"/>
              <w:contextualSpacing w:val="0"/>
              <w:rPr>
                <w:del w:id="1649" w:author="Arjan Kloosterboer" w:date="2017-09-21T12:43:00Z"/>
                <w:rFonts w:ascii="Calibri" w:hAnsi="Calibri" w:cs="Arial"/>
                <w:color w:val="0F0F0F"/>
                <w:sz w:val="22"/>
                <w:szCs w:val="24"/>
                <w:lang w:eastAsia="en-US"/>
              </w:rPr>
            </w:pPr>
            <w:del w:id="1650" w:author="Arjan Kloosterboer" w:date="2017-09-21T12:43:00Z">
              <w:r w:rsidRPr="00474957" w:rsidDel="00F42581">
                <w:rPr>
                  <w:rFonts w:ascii="Calibri" w:hAnsi="Calibri" w:cs="Arial"/>
                  <w:color w:val="0F0F0F"/>
                  <w:sz w:val="22"/>
                  <w:szCs w:val="24"/>
                  <w:lang w:eastAsia="en-US"/>
                </w:rPr>
                <w:delText>De aan het RSGB ontleende gegevens van een HUISHOUDEN die in het RGBZ gebruikt worden bij deze specialisatie van OBJECT. Zie voor de specificaties van deze gegevens het RSGB.</w:delText>
              </w:r>
            </w:del>
          </w:p>
        </w:tc>
      </w:tr>
    </w:tbl>
    <w:bookmarkStart w:id="1651" w:name="BKM_EECB51E5_863B_4218_A6BE_2999874132DE"/>
    <w:bookmarkEnd w:id="1651"/>
    <w:p w14:paraId="618AE8C8"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DC4DF0">
        <w:rPr>
          <w:rFonts w:ascii="Arial" w:hAnsi="Arial"/>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INGESCHREVEN NIET-NATUURLIJK PERSOON</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7454E35F" w14:textId="77777777" w:rsidTr="00847C61">
        <w:trPr>
          <w:trHeight w:val="271"/>
        </w:trPr>
        <w:tc>
          <w:tcPr>
            <w:tcW w:w="2340" w:type="dxa"/>
            <w:gridSpan w:val="2"/>
            <w:tcBorders>
              <w:top w:val="nil"/>
              <w:left w:val="nil"/>
              <w:bottom w:val="nil"/>
              <w:right w:val="nil"/>
            </w:tcBorders>
          </w:tcPr>
          <w:p w14:paraId="291124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11A7FB0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INGESCHREVEN NIET-NATUURLIJK PERSOON</w:t>
            </w:r>
            <w:r w:rsidRPr="00474957">
              <w:rPr>
                <w:rFonts w:ascii="Arial" w:hAnsi="Arial" w:cs="Arial"/>
                <w:szCs w:val="24"/>
                <w:lang w:val="en-AU" w:eastAsia="en-US"/>
              </w:rPr>
              <w:fldChar w:fldCharType="end"/>
            </w:r>
          </w:p>
        </w:tc>
      </w:tr>
      <w:tr w:rsidR="00847C61" w:rsidRPr="00474957" w14:paraId="76EC7A3B" w14:textId="77777777" w:rsidTr="00847C61">
        <w:trPr>
          <w:trHeight w:hRule="exact" w:val="128"/>
        </w:trPr>
        <w:tc>
          <w:tcPr>
            <w:tcW w:w="2340" w:type="dxa"/>
            <w:gridSpan w:val="2"/>
            <w:tcBorders>
              <w:top w:val="nil"/>
              <w:left w:val="nil"/>
              <w:bottom w:val="nil"/>
              <w:right w:val="nil"/>
            </w:tcBorders>
          </w:tcPr>
          <w:p w14:paraId="77A3B2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E0167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70F06B2" w14:textId="77777777" w:rsidTr="00847C61">
        <w:trPr>
          <w:trHeight w:val="151"/>
        </w:trPr>
        <w:tc>
          <w:tcPr>
            <w:tcW w:w="2340" w:type="dxa"/>
            <w:gridSpan w:val="2"/>
            <w:tcBorders>
              <w:top w:val="nil"/>
              <w:left w:val="nil"/>
              <w:bottom w:val="nil"/>
              <w:right w:val="nil"/>
            </w:tcBorders>
          </w:tcPr>
          <w:p w14:paraId="691A16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8D965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r>
      <w:tr w:rsidR="00847C61" w:rsidRPr="00474957" w14:paraId="6F8AB8B0" w14:textId="77777777" w:rsidTr="00847C61">
        <w:trPr>
          <w:trHeight w:hRule="exact" w:val="128"/>
        </w:trPr>
        <w:tc>
          <w:tcPr>
            <w:tcW w:w="2340" w:type="dxa"/>
            <w:gridSpan w:val="2"/>
            <w:tcBorders>
              <w:top w:val="nil"/>
              <w:left w:val="nil"/>
              <w:bottom w:val="nil"/>
              <w:right w:val="nil"/>
            </w:tcBorders>
          </w:tcPr>
          <w:p w14:paraId="5680B3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2714C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22DE37B" w14:textId="77777777" w:rsidTr="00847C61">
        <w:tc>
          <w:tcPr>
            <w:tcW w:w="2340" w:type="dxa"/>
            <w:gridSpan w:val="2"/>
            <w:tcBorders>
              <w:top w:val="nil"/>
              <w:left w:val="nil"/>
              <w:bottom w:val="nil"/>
              <w:right w:val="nil"/>
            </w:tcBorders>
          </w:tcPr>
          <w:p w14:paraId="37DC27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3DBCC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5521EFF" w14:textId="77777777" w:rsidTr="00847C61">
        <w:trPr>
          <w:trHeight w:hRule="exact" w:val="241"/>
        </w:trPr>
        <w:tc>
          <w:tcPr>
            <w:tcW w:w="2340" w:type="dxa"/>
            <w:gridSpan w:val="2"/>
            <w:tcBorders>
              <w:top w:val="nil"/>
              <w:left w:val="nil"/>
              <w:bottom w:val="nil"/>
              <w:right w:val="nil"/>
            </w:tcBorders>
          </w:tcPr>
          <w:p w14:paraId="657CCA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F6FF68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286ABC4" w14:textId="77777777" w:rsidTr="00847C61">
        <w:tc>
          <w:tcPr>
            <w:tcW w:w="2340" w:type="dxa"/>
            <w:gridSpan w:val="2"/>
            <w:tcBorders>
              <w:top w:val="nil"/>
              <w:left w:val="nil"/>
              <w:bottom w:val="nil"/>
              <w:right w:val="nil"/>
            </w:tcBorders>
          </w:tcPr>
          <w:p w14:paraId="3A7BD0B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3B02B9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EB8EC51" w14:textId="77777777" w:rsidTr="00847C61">
        <w:tc>
          <w:tcPr>
            <w:tcW w:w="450" w:type="dxa"/>
            <w:tcBorders>
              <w:top w:val="nil"/>
              <w:left w:val="nil"/>
              <w:bottom w:val="nil"/>
              <w:right w:val="nil"/>
            </w:tcBorders>
          </w:tcPr>
          <w:p w14:paraId="337875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652" w:name="BKM_15CD8F56_FEF1_453a_BDC5_01CCD1119103"/>
          </w:p>
        </w:tc>
        <w:tc>
          <w:tcPr>
            <w:tcW w:w="2790" w:type="dxa"/>
            <w:gridSpan w:val="2"/>
            <w:tcBorders>
              <w:top w:val="nil"/>
              <w:left w:val="nil"/>
              <w:bottom w:val="nil"/>
              <w:right w:val="nil"/>
            </w:tcBorders>
          </w:tcPr>
          <w:p w14:paraId="2F4B9C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2B9031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243AF237" w14:textId="77777777" w:rsidTr="00847C61">
        <w:tc>
          <w:tcPr>
            <w:tcW w:w="450" w:type="dxa"/>
            <w:tcBorders>
              <w:top w:val="nil"/>
              <w:left w:val="nil"/>
              <w:bottom w:val="nil"/>
              <w:right w:val="nil"/>
            </w:tcBorders>
          </w:tcPr>
          <w:p w14:paraId="674E9A2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D7D64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2"/>
                <w:lang w:eastAsia="en-US"/>
              </w:rPr>
            </w:pPr>
            <w:r w:rsidRPr="00474957">
              <w:rPr>
                <w:rFonts w:ascii="Calibri" w:hAnsi="Calibri" w:cs="Arial"/>
                <w:sz w:val="22"/>
                <w:szCs w:val="22"/>
                <w:lang w:val="en-AU" w:eastAsia="en-US"/>
              </w:rPr>
              <w:t>RSIN</w:t>
            </w:r>
          </w:p>
        </w:tc>
        <w:tc>
          <w:tcPr>
            <w:tcW w:w="6120" w:type="dxa"/>
            <w:tcBorders>
              <w:top w:val="nil"/>
              <w:left w:val="nil"/>
              <w:bottom w:val="nil"/>
              <w:right w:val="nil"/>
            </w:tcBorders>
          </w:tcPr>
          <w:p w14:paraId="5E7406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.(Objecttype)INGESCHREVEN NIET-NATUURLIJK PERSOON.(Attribuutsoort)</w:t>
            </w:r>
            <w:r w:rsidRPr="00914503">
              <w:rPr>
                <w:rFonts w:ascii="Calibri" w:hAnsi="Calibri" w:cs="Arial"/>
                <w:color w:val="000000"/>
                <w:sz w:val="22"/>
                <w:szCs w:val="24"/>
                <w:lang w:eastAsia="en-US"/>
              </w:rPr>
              <w:t>N</w:t>
            </w:r>
            <w:r>
              <w:rPr>
                <w:rFonts w:ascii="Calibri" w:hAnsi="Calibri" w:cs="Arial"/>
                <w:color w:val="000000"/>
                <w:sz w:val="22"/>
                <w:szCs w:val="24"/>
                <w:lang w:eastAsia="en-US"/>
              </w:rPr>
              <w:t>NP-id</w:t>
            </w:r>
            <w:r w:rsidRPr="00914503">
              <w:rPr>
                <w:rFonts w:ascii="Calibri" w:hAnsi="Calibri" w:cs="Arial"/>
                <w:color w:val="000000"/>
                <w:sz w:val="22"/>
                <w:szCs w:val="24"/>
                <w:lang w:eastAsia="en-US"/>
              </w:rPr>
              <w:t xml:space="preserve">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652"/>
      </w:tr>
      <w:tr w:rsidR="00847C61" w:rsidRPr="00474957" w14:paraId="100A7851" w14:textId="77777777" w:rsidTr="00847C61">
        <w:tc>
          <w:tcPr>
            <w:tcW w:w="450" w:type="dxa"/>
            <w:tcBorders>
              <w:top w:val="nil"/>
              <w:left w:val="nil"/>
              <w:bottom w:val="nil"/>
              <w:right w:val="nil"/>
            </w:tcBorders>
          </w:tcPr>
          <w:p w14:paraId="046AF7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53" w:name="BKM_968880E1_C60E_42df_BDAD_74B87A755587"/>
          </w:p>
        </w:tc>
        <w:tc>
          <w:tcPr>
            <w:tcW w:w="2790" w:type="dxa"/>
            <w:gridSpan w:val="2"/>
            <w:tcBorders>
              <w:top w:val="nil"/>
              <w:left w:val="nil"/>
              <w:bottom w:val="nil"/>
              <w:right w:val="nil"/>
            </w:tcBorders>
          </w:tcPr>
          <w:p w14:paraId="169F391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Rechtsvorm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55D1C1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INGESCHREVEN 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Rechtsvorm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653"/>
      </w:tr>
      <w:tr w:rsidR="00847C61" w:rsidRPr="00474957" w14:paraId="3ABA5024" w14:textId="77777777" w:rsidTr="00847C61">
        <w:tc>
          <w:tcPr>
            <w:tcW w:w="450" w:type="dxa"/>
            <w:tcBorders>
              <w:top w:val="nil"/>
              <w:left w:val="nil"/>
              <w:bottom w:val="nil"/>
              <w:right w:val="nil"/>
            </w:tcBorders>
          </w:tcPr>
          <w:p w14:paraId="7CB681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54" w:name="BKM_EC7F1220_C708_4226_A397_6B4A8DD61DEA"/>
          </w:p>
        </w:tc>
        <w:tc>
          <w:tcPr>
            <w:tcW w:w="2790" w:type="dxa"/>
            <w:gridSpan w:val="2"/>
            <w:tcBorders>
              <w:top w:val="nil"/>
              <w:left w:val="nil"/>
              <w:bottom w:val="nil"/>
              <w:right w:val="nil"/>
            </w:tcBorders>
          </w:tcPr>
          <w:p w14:paraId="0092458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(Statutaire) 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681C0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(Statutaire) 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654"/>
      </w:tr>
      <w:tr w:rsidR="00847C61" w:rsidRPr="00474957" w14:paraId="101FED61" w14:textId="77777777" w:rsidTr="00847C61">
        <w:tc>
          <w:tcPr>
            <w:tcW w:w="450" w:type="dxa"/>
            <w:tcBorders>
              <w:top w:val="nil"/>
              <w:left w:val="nil"/>
              <w:bottom w:val="nil"/>
              <w:right w:val="nil"/>
            </w:tcBorders>
          </w:tcPr>
          <w:p w14:paraId="18A14D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55" w:name="BKM_AC148195_E4DC_42ce_8EA5_9943AAB1EE44"/>
          </w:p>
        </w:tc>
        <w:tc>
          <w:tcPr>
            <w:tcW w:w="2790" w:type="dxa"/>
            <w:gridSpan w:val="2"/>
            <w:tcBorders>
              <w:top w:val="nil"/>
              <w:left w:val="nil"/>
              <w:bottom w:val="nil"/>
              <w:right w:val="nil"/>
            </w:tcBorders>
          </w:tcPr>
          <w:p w14:paraId="7F16C43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aanvang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7735F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aanvang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655"/>
      </w:tr>
      <w:tr w:rsidR="00847C61" w:rsidRPr="00474957" w14:paraId="606C77AD" w14:textId="77777777" w:rsidTr="00847C61">
        <w:tc>
          <w:tcPr>
            <w:tcW w:w="450" w:type="dxa"/>
            <w:tcBorders>
              <w:top w:val="nil"/>
              <w:left w:val="nil"/>
              <w:bottom w:val="nil"/>
              <w:right w:val="nil"/>
            </w:tcBorders>
          </w:tcPr>
          <w:p w14:paraId="33E258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56" w:name="BKM_19FE2C23_E449_45d5_B48F_1823DE988FF9"/>
          </w:p>
        </w:tc>
        <w:tc>
          <w:tcPr>
            <w:tcW w:w="2790" w:type="dxa"/>
            <w:gridSpan w:val="2"/>
            <w:tcBorders>
              <w:top w:val="nil"/>
              <w:left w:val="nil"/>
              <w:bottom w:val="nil"/>
              <w:right w:val="nil"/>
            </w:tcBorders>
          </w:tcPr>
          <w:p w14:paraId="0D697A5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beëindiging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28842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beeindiging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656"/>
      </w:tr>
      <w:tr w:rsidR="00847C61" w:rsidRPr="00474957" w14:paraId="77B8AC92" w14:textId="77777777" w:rsidTr="00847C61">
        <w:tc>
          <w:tcPr>
            <w:tcW w:w="450" w:type="dxa"/>
            <w:tcBorders>
              <w:top w:val="nil"/>
              <w:left w:val="nil"/>
              <w:bottom w:val="nil"/>
              <w:right w:val="nil"/>
            </w:tcBorders>
          </w:tcPr>
          <w:p w14:paraId="3C380AC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57" w:name="BKM_93B1F972_B629_4fed_8B85_B63A3AF8741A"/>
          </w:p>
        </w:tc>
        <w:tc>
          <w:tcPr>
            <w:tcW w:w="2790" w:type="dxa"/>
            <w:gridSpan w:val="2"/>
            <w:tcBorders>
              <w:top w:val="nil"/>
              <w:left w:val="nil"/>
              <w:bottom w:val="nil"/>
              <w:right w:val="nil"/>
            </w:tcBorders>
          </w:tcPr>
          <w:p w14:paraId="4D015EF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Bezoekadres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8A4DC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Bezoekadres INGESCHREVEN NIET-NATUURLIJK PERSOON</w:t>
            </w:r>
          </w:p>
        </w:tc>
        <w:bookmarkEnd w:id="1657"/>
      </w:tr>
      <w:tr w:rsidR="00847C61" w:rsidRPr="00474957" w14:paraId="1576738B" w14:textId="77777777" w:rsidTr="00847C61">
        <w:tc>
          <w:tcPr>
            <w:tcW w:w="450" w:type="dxa"/>
            <w:tcBorders>
              <w:top w:val="nil"/>
              <w:left w:val="nil"/>
              <w:bottom w:val="nil"/>
              <w:right w:val="nil"/>
            </w:tcBorders>
          </w:tcPr>
          <w:p w14:paraId="02C14B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C6864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5BE905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7F99D732" w14:textId="77777777" w:rsidTr="00847C61">
        <w:tc>
          <w:tcPr>
            <w:tcW w:w="450" w:type="dxa"/>
            <w:tcBorders>
              <w:top w:val="nil"/>
              <w:left w:val="nil"/>
              <w:bottom w:val="nil"/>
              <w:right w:val="nil"/>
            </w:tcBorders>
          </w:tcPr>
          <w:p w14:paraId="7C3B69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E5C499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057F4C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42CA9ADA" w14:textId="77777777" w:rsidTr="00847C61">
        <w:tc>
          <w:tcPr>
            <w:tcW w:w="450" w:type="dxa"/>
            <w:tcBorders>
              <w:top w:val="nil"/>
              <w:left w:val="nil"/>
              <w:bottom w:val="nil"/>
              <w:right w:val="nil"/>
            </w:tcBorders>
          </w:tcPr>
          <w:p w14:paraId="4BE1A79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AE7A4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1397D4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1F7FBB89" w14:textId="77777777" w:rsidTr="00847C61">
        <w:tc>
          <w:tcPr>
            <w:tcW w:w="450" w:type="dxa"/>
            <w:tcBorders>
              <w:top w:val="nil"/>
              <w:left w:val="nil"/>
              <w:bottom w:val="nil"/>
              <w:right w:val="nil"/>
            </w:tcBorders>
          </w:tcPr>
          <w:p w14:paraId="71A37E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84278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191A42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0F49A523" w14:textId="77777777" w:rsidTr="00847C61">
        <w:tc>
          <w:tcPr>
            <w:tcW w:w="450" w:type="dxa"/>
            <w:tcBorders>
              <w:top w:val="nil"/>
              <w:left w:val="nil"/>
              <w:bottom w:val="nil"/>
              <w:right w:val="nil"/>
            </w:tcBorders>
          </w:tcPr>
          <w:p w14:paraId="024A2C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2AAFF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25281F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Straatnaam  </w:t>
            </w:r>
          </w:p>
        </w:tc>
      </w:tr>
      <w:tr w:rsidR="00847C61" w:rsidRPr="00474957" w14:paraId="24A5AD17" w14:textId="77777777" w:rsidTr="00847C61">
        <w:tc>
          <w:tcPr>
            <w:tcW w:w="450" w:type="dxa"/>
            <w:tcBorders>
              <w:top w:val="nil"/>
              <w:left w:val="nil"/>
              <w:bottom w:val="nil"/>
              <w:right w:val="nil"/>
            </w:tcBorders>
          </w:tcPr>
          <w:p w14:paraId="1750E6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5AFBA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118E8C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730FC5CE" w14:textId="77777777" w:rsidTr="00847C61">
        <w:tc>
          <w:tcPr>
            <w:tcW w:w="450" w:type="dxa"/>
            <w:tcBorders>
              <w:top w:val="nil"/>
              <w:left w:val="nil"/>
              <w:bottom w:val="nil"/>
              <w:right w:val="nil"/>
            </w:tcBorders>
          </w:tcPr>
          <w:p w14:paraId="02EE0B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12A8DF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58954F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495FB909" w14:textId="77777777" w:rsidTr="00847C61">
        <w:tc>
          <w:tcPr>
            <w:tcW w:w="450" w:type="dxa"/>
            <w:tcBorders>
              <w:top w:val="nil"/>
              <w:left w:val="nil"/>
              <w:bottom w:val="nil"/>
              <w:right w:val="nil"/>
            </w:tcBorders>
          </w:tcPr>
          <w:p w14:paraId="3F246D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58" w:name="BKM_24E1BA92_FA15_4328_8634_F6C4236C0FF1"/>
          </w:p>
        </w:tc>
        <w:tc>
          <w:tcPr>
            <w:tcW w:w="2790" w:type="dxa"/>
            <w:gridSpan w:val="2"/>
            <w:tcBorders>
              <w:top w:val="nil"/>
              <w:left w:val="nil"/>
              <w:bottom w:val="nil"/>
              <w:right w:val="nil"/>
            </w:tcBorders>
          </w:tcPr>
          <w:p w14:paraId="738C25B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Correspondentieadres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290001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Correspondentieadres SUBJECT</w:t>
            </w:r>
          </w:p>
        </w:tc>
        <w:bookmarkEnd w:id="1658"/>
      </w:tr>
      <w:tr w:rsidR="00847C61" w:rsidRPr="00474957" w14:paraId="3BE938AF" w14:textId="77777777" w:rsidTr="00847C61">
        <w:tc>
          <w:tcPr>
            <w:tcW w:w="450" w:type="dxa"/>
            <w:tcBorders>
              <w:top w:val="nil"/>
              <w:left w:val="nil"/>
              <w:bottom w:val="nil"/>
              <w:right w:val="nil"/>
            </w:tcBorders>
          </w:tcPr>
          <w:p w14:paraId="784A69D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9CAE8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58547A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3EFFE795" w14:textId="77777777" w:rsidTr="00847C61">
        <w:tc>
          <w:tcPr>
            <w:tcW w:w="450" w:type="dxa"/>
            <w:tcBorders>
              <w:top w:val="nil"/>
              <w:left w:val="nil"/>
              <w:bottom w:val="nil"/>
              <w:right w:val="nil"/>
            </w:tcBorders>
          </w:tcPr>
          <w:p w14:paraId="7D3054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23739F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5BB80E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597C940F" w14:textId="77777777" w:rsidTr="00847C61">
        <w:tc>
          <w:tcPr>
            <w:tcW w:w="450" w:type="dxa"/>
            <w:tcBorders>
              <w:top w:val="nil"/>
              <w:left w:val="nil"/>
              <w:bottom w:val="nil"/>
              <w:right w:val="nil"/>
            </w:tcBorders>
          </w:tcPr>
          <w:p w14:paraId="7A6417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CDF76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53D625F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0F22BCD0" w14:textId="77777777" w:rsidTr="00847C61">
        <w:tc>
          <w:tcPr>
            <w:tcW w:w="450" w:type="dxa"/>
            <w:tcBorders>
              <w:top w:val="nil"/>
              <w:left w:val="nil"/>
              <w:bottom w:val="nil"/>
              <w:right w:val="nil"/>
            </w:tcBorders>
          </w:tcPr>
          <w:p w14:paraId="1B48D6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469DC8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7C3EC5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294C1038" w14:textId="77777777" w:rsidTr="00847C61">
        <w:tc>
          <w:tcPr>
            <w:tcW w:w="450" w:type="dxa"/>
            <w:tcBorders>
              <w:top w:val="nil"/>
              <w:left w:val="nil"/>
              <w:bottom w:val="nil"/>
              <w:right w:val="nil"/>
            </w:tcBorders>
          </w:tcPr>
          <w:p w14:paraId="42B23B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AADD3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099161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Straatnaam  </w:t>
            </w:r>
          </w:p>
        </w:tc>
      </w:tr>
      <w:tr w:rsidR="00847C61" w:rsidRPr="00474957" w14:paraId="1A8D1A01" w14:textId="77777777" w:rsidTr="00847C61">
        <w:tc>
          <w:tcPr>
            <w:tcW w:w="450" w:type="dxa"/>
            <w:tcBorders>
              <w:top w:val="nil"/>
              <w:left w:val="nil"/>
              <w:bottom w:val="nil"/>
              <w:right w:val="nil"/>
            </w:tcBorders>
          </w:tcPr>
          <w:p w14:paraId="6616EA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82FB0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788B7E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648F50DD" w14:textId="77777777" w:rsidTr="00847C61">
        <w:tc>
          <w:tcPr>
            <w:tcW w:w="450" w:type="dxa"/>
            <w:tcBorders>
              <w:top w:val="nil"/>
              <w:left w:val="nil"/>
              <w:bottom w:val="nil"/>
              <w:right w:val="nil"/>
            </w:tcBorders>
          </w:tcPr>
          <w:p w14:paraId="322B586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EC33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576F51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70AE3A1F" w14:textId="77777777" w:rsidTr="00847C61">
        <w:tc>
          <w:tcPr>
            <w:tcW w:w="450" w:type="dxa"/>
            <w:tcBorders>
              <w:top w:val="nil"/>
              <w:left w:val="nil"/>
              <w:bottom w:val="nil"/>
              <w:right w:val="nil"/>
            </w:tcBorders>
          </w:tcPr>
          <w:p w14:paraId="691E10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59" w:name="BKM_3053514D_3728_4fb6_8A01_BFF21BB93C50"/>
          </w:p>
        </w:tc>
        <w:tc>
          <w:tcPr>
            <w:tcW w:w="2790" w:type="dxa"/>
            <w:gridSpan w:val="2"/>
            <w:tcBorders>
              <w:top w:val="nil"/>
              <w:left w:val="nil"/>
              <w:bottom w:val="nil"/>
              <w:right w:val="nil"/>
            </w:tcBorders>
          </w:tcPr>
          <w:p w14:paraId="4160F75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Postadres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FFD3A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Postadres SUBJECT</w:t>
            </w:r>
          </w:p>
        </w:tc>
        <w:bookmarkEnd w:id="1659"/>
      </w:tr>
      <w:tr w:rsidR="00847C61" w:rsidRPr="00474957" w14:paraId="06CC15C5" w14:textId="77777777" w:rsidTr="00847C61">
        <w:tc>
          <w:tcPr>
            <w:tcW w:w="450" w:type="dxa"/>
            <w:tcBorders>
              <w:top w:val="nil"/>
              <w:left w:val="nil"/>
              <w:bottom w:val="nil"/>
              <w:right w:val="nil"/>
            </w:tcBorders>
          </w:tcPr>
          <w:p w14:paraId="66F8AC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D0534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7BBFC3E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 postcode  </w:t>
            </w:r>
          </w:p>
        </w:tc>
      </w:tr>
      <w:tr w:rsidR="00847C61" w:rsidRPr="00474957" w14:paraId="2A466D6A" w14:textId="77777777" w:rsidTr="00847C61">
        <w:tc>
          <w:tcPr>
            <w:tcW w:w="450" w:type="dxa"/>
            <w:tcBorders>
              <w:top w:val="nil"/>
              <w:left w:val="nil"/>
              <w:bottom w:val="nil"/>
              <w:right w:val="nil"/>
            </w:tcBorders>
          </w:tcPr>
          <w:p w14:paraId="5E6BE2B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BE61A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7599D9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Postadrestype  </w:t>
            </w:r>
          </w:p>
        </w:tc>
      </w:tr>
      <w:tr w:rsidR="00847C61" w:rsidRPr="00474957" w14:paraId="3699F7F6" w14:textId="77777777" w:rsidTr="00847C61">
        <w:tc>
          <w:tcPr>
            <w:tcW w:w="450" w:type="dxa"/>
            <w:tcBorders>
              <w:top w:val="nil"/>
              <w:left w:val="nil"/>
              <w:bottom w:val="nil"/>
              <w:right w:val="nil"/>
            </w:tcBorders>
          </w:tcPr>
          <w:p w14:paraId="6AE0356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66E80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48350F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Postbus- of antwoordnummer  </w:t>
            </w:r>
          </w:p>
        </w:tc>
      </w:tr>
      <w:tr w:rsidR="00847C61" w:rsidRPr="00474957" w14:paraId="5E17E377" w14:textId="77777777" w:rsidTr="00847C61">
        <w:tc>
          <w:tcPr>
            <w:tcW w:w="450" w:type="dxa"/>
            <w:tcBorders>
              <w:top w:val="nil"/>
              <w:left w:val="nil"/>
              <w:bottom w:val="nil"/>
              <w:right w:val="nil"/>
            </w:tcBorders>
          </w:tcPr>
          <w:p w14:paraId="4BCA682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F0AFE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53C8EC2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5815630E" w14:textId="77777777" w:rsidTr="00847C61">
        <w:tc>
          <w:tcPr>
            <w:tcW w:w="450" w:type="dxa"/>
            <w:tcBorders>
              <w:top w:val="nil"/>
              <w:left w:val="nil"/>
              <w:bottom w:val="nil"/>
              <w:right w:val="nil"/>
            </w:tcBorders>
          </w:tcPr>
          <w:p w14:paraId="557E238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60" w:name="BKM_70857152_8D09_4b0d_BD45_09CA5F246C2F"/>
          </w:p>
        </w:tc>
        <w:tc>
          <w:tcPr>
            <w:tcW w:w="2790" w:type="dxa"/>
            <w:gridSpan w:val="2"/>
            <w:tcBorders>
              <w:top w:val="nil"/>
              <w:left w:val="nil"/>
              <w:bottom w:val="nil"/>
              <w:right w:val="nil"/>
            </w:tcBorders>
          </w:tcPr>
          <w:p w14:paraId="6325969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Verblijf buitenland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40FAA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Verblijf buitenland SUBJECT</w:t>
            </w:r>
          </w:p>
        </w:tc>
        <w:bookmarkEnd w:id="1660"/>
      </w:tr>
      <w:tr w:rsidR="00847C61" w:rsidRPr="00474957" w14:paraId="3DF3E392" w14:textId="77777777" w:rsidTr="00847C61">
        <w:tc>
          <w:tcPr>
            <w:tcW w:w="450" w:type="dxa"/>
            <w:tcBorders>
              <w:top w:val="nil"/>
              <w:left w:val="nil"/>
              <w:bottom w:val="nil"/>
              <w:right w:val="nil"/>
            </w:tcBorders>
          </w:tcPr>
          <w:p w14:paraId="478606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BC188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4AABDA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1  </w:t>
            </w:r>
          </w:p>
        </w:tc>
      </w:tr>
      <w:tr w:rsidR="00847C61" w:rsidRPr="00474957" w14:paraId="2AE01489" w14:textId="77777777" w:rsidTr="00847C61">
        <w:tc>
          <w:tcPr>
            <w:tcW w:w="450" w:type="dxa"/>
            <w:tcBorders>
              <w:top w:val="nil"/>
              <w:left w:val="nil"/>
              <w:bottom w:val="nil"/>
              <w:right w:val="nil"/>
            </w:tcBorders>
          </w:tcPr>
          <w:p w14:paraId="506E40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0ACDD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72AE7C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2  </w:t>
            </w:r>
          </w:p>
        </w:tc>
      </w:tr>
      <w:tr w:rsidR="00847C61" w:rsidRPr="00474957" w14:paraId="1E217BE4" w14:textId="77777777" w:rsidTr="00847C61">
        <w:tc>
          <w:tcPr>
            <w:tcW w:w="450" w:type="dxa"/>
            <w:tcBorders>
              <w:top w:val="nil"/>
              <w:left w:val="nil"/>
              <w:bottom w:val="nil"/>
              <w:right w:val="nil"/>
            </w:tcBorders>
          </w:tcPr>
          <w:p w14:paraId="71809B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DD734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74167F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3  </w:t>
            </w:r>
          </w:p>
        </w:tc>
      </w:tr>
      <w:tr w:rsidR="00847C61" w:rsidRPr="00474957" w14:paraId="60FEB70B" w14:textId="77777777" w:rsidTr="00847C61">
        <w:tc>
          <w:tcPr>
            <w:tcW w:w="450" w:type="dxa"/>
            <w:tcBorders>
              <w:top w:val="nil"/>
              <w:left w:val="nil"/>
              <w:bottom w:val="nil"/>
              <w:right w:val="nil"/>
            </w:tcBorders>
          </w:tcPr>
          <w:p w14:paraId="059A90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5AA35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3DCC484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Land verblijfadres  </w:t>
            </w:r>
          </w:p>
        </w:tc>
      </w:tr>
    </w:tbl>
    <w:p w14:paraId="26C111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3D13BAA" w14:textId="77777777" w:rsidTr="00847C61">
        <w:tc>
          <w:tcPr>
            <w:tcW w:w="9360" w:type="dxa"/>
            <w:gridSpan w:val="3"/>
            <w:tcBorders>
              <w:top w:val="nil"/>
              <w:left w:val="nil"/>
              <w:bottom w:val="nil"/>
              <w:right w:val="nil"/>
            </w:tcBorders>
          </w:tcPr>
          <w:p w14:paraId="57CD8E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68CA2395" w14:textId="77777777" w:rsidTr="00847C61">
        <w:tc>
          <w:tcPr>
            <w:tcW w:w="450" w:type="dxa"/>
            <w:tcBorders>
              <w:top w:val="nil"/>
              <w:left w:val="nil"/>
              <w:bottom w:val="nil"/>
              <w:right w:val="nil"/>
            </w:tcBorders>
          </w:tcPr>
          <w:p w14:paraId="0CEA8F6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1D8CF1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31CC8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24B96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537DDF65" w14:textId="77777777" w:rsidTr="00847C61">
        <w:tc>
          <w:tcPr>
            <w:tcW w:w="450" w:type="dxa"/>
            <w:tcBorders>
              <w:top w:val="nil"/>
              <w:left w:val="nil"/>
              <w:bottom w:val="nil"/>
              <w:right w:val="nil"/>
            </w:tcBorders>
          </w:tcPr>
          <w:p w14:paraId="2DC3F78D"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1FCAFB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65ED007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03826B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lastRenderedPageBreak/>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INGESCHREVEN NIET-NATUURLIJK PERSOON</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1532A8A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lastRenderedPageBreak/>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INGESCHREVEN NIET-NATUURLIJK PERSOON is een specialisatie van OBJECT.</w:t>
            </w:r>
            <w:r w:rsidRPr="00474957">
              <w:rPr>
                <w:rFonts w:ascii="Arial" w:hAnsi="Arial" w:cs="Arial"/>
                <w:szCs w:val="24"/>
                <w:lang w:val="en-AU" w:eastAsia="en-US"/>
              </w:rPr>
              <w:fldChar w:fldCharType="end"/>
            </w:r>
          </w:p>
        </w:tc>
      </w:tr>
      <w:tr w:rsidR="00847C61" w:rsidRPr="00474957" w14:paraId="5C4E77BF" w14:textId="77777777" w:rsidTr="00847C61">
        <w:trPr>
          <w:trHeight w:hRule="exact" w:val="128"/>
        </w:trPr>
        <w:tc>
          <w:tcPr>
            <w:tcW w:w="450" w:type="dxa"/>
            <w:tcBorders>
              <w:top w:val="nil"/>
              <w:left w:val="nil"/>
              <w:bottom w:val="nil"/>
              <w:right w:val="nil"/>
            </w:tcBorders>
          </w:tcPr>
          <w:p w14:paraId="1EF00AC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9DA02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BA5A24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4954B5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2FC0496C" w14:textId="77777777" w:rsidTr="00847C61">
        <w:trPr>
          <w:cantSplit/>
        </w:trPr>
        <w:tc>
          <w:tcPr>
            <w:tcW w:w="9360" w:type="dxa"/>
            <w:tcBorders>
              <w:top w:val="nil"/>
              <w:left w:val="nil"/>
              <w:bottom w:val="nil"/>
              <w:right w:val="nil"/>
            </w:tcBorders>
          </w:tcPr>
          <w:p w14:paraId="51D503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3FE63E5"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INGESCHREVEN NIET-NATUURLIJK PERSOON die in het RGBZ gebruikt worden bij deze specialisatie van OBJECT.</w:t>
            </w:r>
          </w:p>
          <w:p w14:paraId="014B4567"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Zie voor de specificaties van deze gegevens het RSGB.</w:t>
            </w:r>
          </w:p>
          <w:p w14:paraId="3FB2219D"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p>
        </w:tc>
      </w:tr>
    </w:tbl>
    <w:p w14:paraId="7ECD7AD0" w14:textId="2B857596" w:rsidR="00847C61" w:rsidRPr="00474957" w:rsidDel="00BB0431" w:rsidRDefault="00847C61" w:rsidP="00847C61">
      <w:pPr>
        <w:pStyle w:val="Kop3"/>
        <w:rPr>
          <w:del w:id="1661" w:author="Arjan Kloosterboer" w:date="2017-09-21T12:48:00Z"/>
          <w:rFonts w:ascii="Arial" w:hAnsi="Arial"/>
          <w:sz w:val="30"/>
        </w:rPr>
      </w:pPr>
      <w:bookmarkStart w:id="1662" w:name="BKM_159441F2_6D40_4f14_A31D_A5D43FBBCAD5"/>
      <w:bookmarkEnd w:id="1662"/>
      <w:del w:id="1663" w:author="Arjan Kloosterboer" w:date="2017-09-21T12:48:00Z">
        <w:r w:rsidRPr="00474957" w:rsidDel="00BB0431">
          <w:delText xml:space="preserve"> </w:delText>
        </w:r>
        <w:r w:rsidR="003B6B78" w:rsidDel="00BB0431">
          <w:rPr>
            <w:b w:val="0"/>
            <w:bCs w:val="0"/>
          </w:rPr>
          <w:fldChar w:fldCharType="begin" w:fldLock="1"/>
        </w:r>
        <w:r w:rsidR="003B6B78" w:rsidDel="00BB0431">
          <w:delInstrText>MERGEFIELD Element.Name</w:delInstrText>
        </w:r>
        <w:r w:rsidR="003B6B78" w:rsidDel="00BB0431">
          <w:rPr>
            <w:b w:val="0"/>
            <w:bCs w:val="0"/>
          </w:rPr>
          <w:fldChar w:fldCharType="separate"/>
        </w:r>
        <w:r w:rsidRPr="00474957" w:rsidDel="00BB0431">
          <w:delText>INGEZETENE</w:delText>
        </w:r>
        <w:r w:rsidR="003B6B78" w:rsidDel="00BB0431">
          <w:rPr>
            <w:b w:val="0"/>
            <w:bCs w:val="0"/>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rsidDel="00BB0431" w14:paraId="153F35BC" w14:textId="0B377892" w:rsidTr="00847C61">
        <w:trPr>
          <w:trHeight w:val="271"/>
          <w:del w:id="1664" w:author="Arjan Kloosterboer" w:date="2017-09-21T12:48:00Z"/>
        </w:trPr>
        <w:tc>
          <w:tcPr>
            <w:tcW w:w="2340" w:type="dxa"/>
            <w:gridSpan w:val="2"/>
            <w:tcBorders>
              <w:top w:val="nil"/>
              <w:left w:val="nil"/>
              <w:bottom w:val="nil"/>
              <w:right w:val="nil"/>
            </w:tcBorders>
          </w:tcPr>
          <w:p w14:paraId="2BED81D0" w14:textId="5E9E856D" w:rsidR="00847C61" w:rsidRPr="00474957" w:rsidDel="00BB0431" w:rsidRDefault="00847C61" w:rsidP="00847C61">
            <w:pPr>
              <w:widowControl w:val="0"/>
              <w:autoSpaceDE w:val="0"/>
              <w:autoSpaceDN w:val="0"/>
              <w:adjustRightInd w:val="0"/>
              <w:spacing w:line="240" w:lineRule="auto"/>
              <w:contextualSpacing w:val="0"/>
              <w:rPr>
                <w:del w:id="1665" w:author="Arjan Kloosterboer" w:date="2017-09-21T12:48:00Z"/>
                <w:rFonts w:ascii="Calibri" w:hAnsi="Calibri" w:cs="Arial"/>
                <w:color w:val="0F0F0F"/>
                <w:sz w:val="22"/>
                <w:szCs w:val="24"/>
                <w:lang w:eastAsia="en-US"/>
              </w:rPr>
            </w:pPr>
            <w:del w:id="1666" w:author="Arjan Kloosterboer" w:date="2017-09-21T12:48:00Z">
              <w:r w:rsidRPr="00474957" w:rsidDel="00BB0431">
                <w:rPr>
                  <w:rFonts w:ascii="Calibri" w:hAnsi="Calibri" w:cs="Arial"/>
                  <w:b/>
                  <w:color w:val="0F0F0F"/>
                  <w:sz w:val="22"/>
                  <w:szCs w:val="24"/>
                  <w:lang w:eastAsia="en-US"/>
                </w:rPr>
                <w:delText>Naam</w:delText>
              </w:r>
            </w:del>
          </w:p>
        </w:tc>
        <w:tc>
          <w:tcPr>
            <w:tcW w:w="7020" w:type="dxa"/>
            <w:gridSpan w:val="2"/>
            <w:tcBorders>
              <w:top w:val="nil"/>
              <w:left w:val="nil"/>
              <w:bottom w:val="nil"/>
              <w:right w:val="nil"/>
            </w:tcBorders>
          </w:tcPr>
          <w:p w14:paraId="5199D2F7" w14:textId="25516108" w:rsidR="00847C61" w:rsidRPr="00474957" w:rsidDel="00BB0431" w:rsidRDefault="00847C61" w:rsidP="00847C61">
            <w:pPr>
              <w:widowControl w:val="0"/>
              <w:autoSpaceDE w:val="0"/>
              <w:autoSpaceDN w:val="0"/>
              <w:adjustRightInd w:val="0"/>
              <w:spacing w:line="240" w:lineRule="auto"/>
              <w:contextualSpacing w:val="0"/>
              <w:rPr>
                <w:del w:id="1667" w:author="Arjan Kloosterboer" w:date="2017-09-21T12:48:00Z"/>
                <w:rFonts w:ascii="Calibri" w:hAnsi="Calibri" w:cs="Arial"/>
                <w:color w:val="0F0F0F"/>
                <w:sz w:val="22"/>
                <w:szCs w:val="24"/>
                <w:lang w:eastAsia="en-US"/>
              </w:rPr>
            </w:pPr>
          </w:p>
        </w:tc>
      </w:tr>
      <w:tr w:rsidR="00847C61" w:rsidRPr="00474957" w:rsidDel="00BB0431" w14:paraId="7C0047C5" w14:textId="0F99871D" w:rsidTr="00847C61">
        <w:trPr>
          <w:trHeight w:hRule="exact" w:val="128"/>
          <w:del w:id="1668" w:author="Arjan Kloosterboer" w:date="2017-09-21T12:48:00Z"/>
        </w:trPr>
        <w:tc>
          <w:tcPr>
            <w:tcW w:w="2340" w:type="dxa"/>
            <w:gridSpan w:val="2"/>
            <w:tcBorders>
              <w:top w:val="nil"/>
              <w:left w:val="nil"/>
              <w:bottom w:val="nil"/>
              <w:right w:val="nil"/>
            </w:tcBorders>
          </w:tcPr>
          <w:p w14:paraId="34FD2545" w14:textId="6A1932F5" w:rsidR="00847C61" w:rsidRPr="00474957" w:rsidDel="00BB0431" w:rsidRDefault="00847C61" w:rsidP="00847C61">
            <w:pPr>
              <w:widowControl w:val="0"/>
              <w:autoSpaceDE w:val="0"/>
              <w:autoSpaceDN w:val="0"/>
              <w:adjustRightInd w:val="0"/>
              <w:spacing w:line="240" w:lineRule="auto"/>
              <w:contextualSpacing w:val="0"/>
              <w:rPr>
                <w:del w:id="1669"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6E8B95D7" w14:textId="63C4CA80" w:rsidR="00847C61" w:rsidRPr="00474957" w:rsidDel="00BB0431" w:rsidRDefault="00847C61" w:rsidP="00847C61">
            <w:pPr>
              <w:widowControl w:val="0"/>
              <w:autoSpaceDE w:val="0"/>
              <w:autoSpaceDN w:val="0"/>
              <w:adjustRightInd w:val="0"/>
              <w:spacing w:line="240" w:lineRule="auto"/>
              <w:contextualSpacing w:val="0"/>
              <w:rPr>
                <w:del w:id="1670" w:author="Arjan Kloosterboer" w:date="2017-09-21T12:48:00Z"/>
                <w:rFonts w:ascii="Calibri" w:hAnsi="Calibri" w:cs="Arial"/>
                <w:color w:val="0F0F0F"/>
                <w:sz w:val="22"/>
                <w:szCs w:val="24"/>
                <w:lang w:eastAsia="en-US"/>
              </w:rPr>
            </w:pPr>
          </w:p>
        </w:tc>
      </w:tr>
      <w:tr w:rsidR="00847C61" w:rsidRPr="00474957" w:rsidDel="00BB0431" w14:paraId="4299AC75" w14:textId="2B6D952A" w:rsidTr="00847C61">
        <w:trPr>
          <w:trHeight w:val="151"/>
          <w:del w:id="1671" w:author="Arjan Kloosterboer" w:date="2017-09-21T12:48:00Z"/>
        </w:trPr>
        <w:tc>
          <w:tcPr>
            <w:tcW w:w="2340" w:type="dxa"/>
            <w:gridSpan w:val="2"/>
            <w:tcBorders>
              <w:top w:val="nil"/>
              <w:left w:val="nil"/>
              <w:bottom w:val="nil"/>
              <w:right w:val="nil"/>
            </w:tcBorders>
          </w:tcPr>
          <w:p w14:paraId="31CE5BB6" w14:textId="0FE12B9F" w:rsidR="00847C61" w:rsidRPr="00474957" w:rsidDel="00BB0431" w:rsidRDefault="00847C61" w:rsidP="00847C61">
            <w:pPr>
              <w:widowControl w:val="0"/>
              <w:autoSpaceDE w:val="0"/>
              <w:autoSpaceDN w:val="0"/>
              <w:adjustRightInd w:val="0"/>
              <w:spacing w:line="240" w:lineRule="auto"/>
              <w:contextualSpacing w:val="0"/>
              <w:rPr>
                <w:del w:id="1672" w:author="Arjan Kloosterboer" w:date="2017-09-21T12:48:00Z"/>
                <w:rFonts w:ascii="Calibri" w:hAnsi="Calibri" w:cs="Arial"/>
                <w:b/>
                <w:color w:val="0F0F0F"/>
                <w:sz w:val="22"/>
                <w:szCs w:val="24"/>
                <w:lang w:eastAsia="en-US"/>
              </w:rPr>
            </w:pPr>
            <w:del w:id="1673" w:author="Arjan Kloosterboer" w:date="2017-09-21T12:48:00Z">
              <w:r w:rsidRPr="00474957" w:rsidDel="00BB0431">
                <w:rPr>
                  <w:rFonts w:ascii="Calibri" w:hAnsi="Calibri" w:cs="Arial"/>
                  <w:b/>
                  <w:color w:val="0F0F0F"/>
                  <w:sz w:val="22"/>
                  <w:szCs w:val="24"/>
                  <w:lang w:eastAsia="en-US"/>
                </w:rPr>
                <w:delText>Herkomst objecttype</w:delText>
              </w:r>
            </w:del>
          </w:p>
        </w:tc>
        <w:tc>
          <w:tcPr>
            <w:tcW w:w="7020" w:type="dxa"/>
            <w:gridSpan w:val="2"/>
            <w:tcBorders>
              <w:top w:val="nil"/>
              <w:left w:val="nil"/>
              <w:bottom w:val="nil"/>
              <w:right w:val="nil"/>
            </w:tcBorders>
          </w:tcPr>
          <w:p w14:paraId="54A1146E" w14:textId="4C531C32" w:rsidR="00847C61" w:rsidRPr="00474957" w:rsidDel="00BB0431" w:rsidRDefault="00847C61" w:rsidP="00847C61">
            <w:pPr>
              <w:widowControl w:val="0"/>
              <w:autoSpaceDE w:val="0"/>
              <w:autoSpaceDN w:val="0"/>
              <w:adjustRightInd w:val="0"/>
              <w:spacing w:line="240" w:lineRule="auto"/>
              <w:contextualSpacing w:val="0"/>
              <w:rPr>
                <w:del w:id="1674" w:author="Arjan Kloosterboer" w:date="2017-09-21T12:48:00Z"/>
                <w:rFonts w:ascii="Calibri" w:hAnsi="Calibri" w:cs="Arial"/>
                <w:b/>
                <w:color w:val="0F0F0F"/>
                <w:sz w:val="22"/>
                <w:szCs w:val="24"/>
                <w:lang w:eastAsia="en-US"/>
              </w:rPr>
            </w:pPr>
            <w:del w:id="1675" w:author="Arjan Kloosterboer" w:date="2017-09-21T12:48:00Z">
              <w:r w:rsidRPr="00474957" w:rsidDel="00BB0431">
                <w:rPr>
                  <w:rFonts w:ascii="Calibri" w:hAnsi="Calibri" w:cs="Arial"/>
                  <w:b/>
                  <w:color w:val="0F0F0F"/>
                  <w:sz w:val="22"/>
                  <w:szCs w:val="24"/>
                  <w:lang w:eastAsia="en-US"/>
                </w:rPr>
                <w:delText>RSGB</w:delText>
              </w:r>
            </w:del>
          </w:p>
        </w:tc>
      </w:tr>
      <w:tr w:rsidR="00847C61" w:rsidRPr="00474957" w:rsidDel="00BB0431" w14:paraId="38866718" w14:textId="0A88560F" w:rsidTr="00847C61">
        <w:trPr>
          <w:trHeight w:hRule="exact" w:val="128"/>
          <w:del w:id="1676" w:author="Arjan Kloosterboer" w:date="2017-09-21T12:48:00Z"/>
        </w:trPr>
        <w:tc>
          <w:tcPr>
            <w:tcW w:w="2340" w:type="dxa"/>
            <w:gridSpan w:val="2"/>
            <w:tcBorders>
              <w:top w:val="nil"/>
              <w:left w:val="nil"/>
              <w:bottom w:val="nil"/>
              <w:right w:val="nil"/>
            </w:tcBorders>
          </w:tcPr>
          <w:p w14:paraId="1C79DEF2" w14:textId="26002E6C" w:rsidR="00847C61" w:rsidRPr="00474957" w:rsidDel="00BB0431" w:rsidRDefault="00847C61" w:rsidP="00847C61">
            <w:pPr>
              <w:widowControl w:val="0"/>
              <w:autoSpaceDE w:val="0"/>
              <w:autoSpaceDN w:val="0"/>
              <w:adjustRightInd w:val="0"/>
              <w:spacing w:line="240" w:lineRule="auto"/>
              <w:contextualSpacing w:val="0"/>
              <w:rPr>
                <w:del w:id="1677"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0A6AA69C" w14:textId="7001A79E" w:rsidR="00847C61" w:rsidRPr="00474957" w:rsidDel="00BB0431" w:rsidRDefault="00847C61" w:rsidP="00847C61">
            <w:pPr>
              <w:widowControl w:val="0"/>
              <w:autoSpaceDE w:val="0"/>
              <w:autoSpaceDN w:val="0"/>
              <w:adjustRightInd w:val="0"/>
              <w:spacing w:line="240" w:lineRule="auto"/>
              <w:contextualSpacing w:val="0"/>
              <w:rPr>
                <w:del w:id="1678" w:author="Arjan Kloosterboer" w:date="2017-09-21T12:48:00Z"/>
                <w:rFonts w:ascii="Calibri" w:hAnsi="Calibri" w:cs="Arial"/>
                <w:color w:val="0F0F0F"/>
                <w:sz w:val="22"/>
                <w:szCs w:val="24"/>
                <w:lang w:eastAsia="en-US"/>
              </w:rPr>
            </w:pPr>
          </w:p>
        </w:tc>
      </w:tr>
      <w:tr w:rsidR="00847C61" w:rsidRPr="00474957" w:rsidDel="00BB0431" w14:paraId="747983B9" w14:textId="4D21099B" w:rsidTr="00847C61">
        <w:trPr>
          <w:del w:id="1679" w:author="Arjan Kloosterboer" w:date="2017-09-21T12:48:00Z"/>
        </w:trPr>
        <w:tc>
          <w:tcPr>
            <w:tcW w:w="2340" w:type="dxa"/>
            <w:gridSpan w:val="2"/>
            <w:tcBorders>
              <w:top w:val="nil"/>
              <w:left w:val="nil"/>
              <w:bottom w:val="nil"/>
              <w:right w:val="nil"/>
            </w:tcBorders>
          </w:tcPr>
          <w:p w14:paraId="172DD4F2" w14:textId="2B5A2217" w:rsidR="00847C61" w:rsidRPr="00474957" w:rsidDel="00BB0431" w:rsidRDefault="00847C61" w:rsidP="00847C61">
            <w:pPr>
              <w:widowControl w:val="0"/>
              <w:autoSpaceDE w:val="0"/>
              <w:autoSpaceDN w:val="0"/>
              <w:adjustRightInd w:val="0"/>
              <w:spacing w:line="240" w:lineRule="auto"/>
              <w:contextualSpacing w:val="0"/>
              <w:rPr>
                <w:del w:id="1680" w:author="Arjan Kloosterboer" w:date="2017-09-21T12:48:00Z"/>
                <w:rFonts w:ascii="Calibri" w:hAnsi="Calibri" w:cs="Arial"/>
                <w:b/>
                <w:color w:val="0F0F0F"/>
                <w:sz w:val="22"/>
                <w:szCs w:val="24"/>
                <w:lang w:eastAsia="en-US"/>
              </w:rPr>
            </w:pPr>
            <w:del w:id="1681" w:author="Arjan Kloosterboer" w:date="2017-09-21T12:48:00Z">
              <w:r w:rsidRPr="00474957" w:rsidDel="00BB0431">
                <w:rPr>
                  <w:rFonts w:ascii="Calibri" w:hAnsi="Calibri" w:cs="Arial"/>
                  <w:b/>
                  <w:color w:val="0F0F0F"/>
                  <w:sz w:val="22"/>
                  <w:szCs w:val="24"/>
                  <w:lang w:eastAsia="en-US"/>
                </w:rPr>
                <w:delText>Datum opname object</w:delText>
              </w:r>
            </w:del>
          </w:p>
        </w:tc>
        <w:tc>
          <w:tcPr>
            <w:tcW w:w="7020" w:type="dxa"/>
            <w:gridSpan w:val="2"/>
            <w:tcBorders>
              <w:top w:val="nil"/>
              <w:left w:val="nil"/>
              <w:bottom w:val="nil"/>
              <w:right w:val="nil"/>
            </w:tcBorders>
          </w:tcPr>
          <w:p w14:paraId="544EF77E" w14:textId="3BDA9F60" w:rsidR="00847C61" w:rsidRPr="00474957" w:rsidDel="00BB0431" w:rsidRDefault="00847C61" w:rsidP="00847C61">
            <w:pPr>
              <w:widowControl w:val="0"/>
              <w:autoSpaceDE w:val="0"/>
              <w:autoSpaceDN w:val="0"/>
              <w:adjustRightInd w:val="0"/>
              <w:spacing w:line="240" w:lineRule="auto"/>
              <w:contextualSpacing w:val="0"/>
              <w:rPr>
                <w:del w:id="1682" w:author="Arjan Kloosterboer" w:date="2017-09-21T12:48:00Z"/>
                <w:rFonts w:ascii="Calibri" w:hAnsi="Calibri" w:cs="Arial"/>
                <w:color w:val="0F0F0F"/>
                <w:sz w:val="22"/>
                <w:szCs w:val="24"/>
                <w:lang w:eastAsia="en-US"/>
              </w:rPr>
            </w:pPr>
            <w:del w:id="1683" w:author="Arjan Kloosterboer" w:date="2017-09-21T12:48:00Z">
              <w:r w:rsidRPr="00474957" w:rsidDel="00BB0431">
                <w:rPr>
                  <w:rFonts w:ascii="Calibri" w:hAnsi="Calibri" w:cs="Arial"/>
                  <w:color w:val="0F0F0F"/>
                  <w:sz w:val="22"/>
                  <w:szCs w:val="24"/>
                  <w:lang w:eastAsia="en-US"/>
                </w:rPr>
                <w:delText>september 2010</w:delText>
              </w:r>
            </w:del>
          </w:p>
        </w:tc>
      </w:tr>
      <w:tr w:rsidR="00847C61" w:rsidRPr="00474957" w:rsidDel="00BB0431" w14:paraId="61CBE818" w14:textId="2AC78CF1" w:rsidTr="00847C61">
        <w:trPr>
          <w:trHeight w:hRule="exact" w:val="241"/>
          <w:del w:id="1684" w:author="Arjan Kloosterboer" w:date="2017-09-21T12:48:00Z"/>
        </w:trPr>
        <w:tc>
          <w:tcPr>
            <w:tcW w:w="2340" w:type="dxa"/>
            <w:gridSpan w:val="2"/>
            <w:tcBorders>
              <w:top w:val="nil"/>
              <w:left w:val="nil"/>
              <w:bottom w:val="nil"/>
              <w:right w:val="nil"/>
            </w:tcBorders>
          </w:tcPr>
          <w:p w14:paraId="74BF4012" w14:textId="077A5016" w:rsidR="00847C61" w:rsidRPr="00474957" w:rsidDel="00BB0431" w:rsidRDefault="00847C61" w:rsidP="00847C61">
            <w:pPr>
              <w:widowControl w:val="0"/>
              <w:autoSpaceDE w:val="0"/>
              <w:autoSpaceDN w:val="0"/>
              <w:adjustRightInd w:val="0"/>
              <w:spacing w:line="240" w:lineRule="auto"/>
              <w:contextualSpacing w:val="0"/>
              <w:rPr>
                <w:del w:id="1685"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6809FA15" w14:textId="7A5F081F" w:rsidR="00847C61" w:rsidRPr="00474957" w:rsidDel="00BB0431" w:rsidRDefault="00847C61" w:rsidP="00847C61">
            <w:pPr>
              <w:widowControl w:val="0"/>
              <w:autoSpaceDE w:val="0"/>
              <w:autoSpaceDN w:val="0"/>
              <w:adjustRightInd w:val="0"/>
              <w:spacing w:line="240" w:lineRule="auto"/>
              <w:contextualSpacing w:val="0"/>
              <w:rPr>
                <w:del w:id="1686" w:author="Arjan Kloosterboer" w:date="2017-09-21T12:48:00Z"/>
                <w:rFonts w:ascii="Calibri" w:hAnsi="Calibri" w:cs="Arial"/>
                <w:color w:val="0F0F0F"/>
                <w:sz w:val="22"/>
                <w:szCs w:val="24"/>
                <w:lang w:eastAsia="en-US"/>
              </w:rPr>
            </w:pPr>
          </w:p>
        </w:tc>
      </w:tr>
      <w:tr w:rsidR="00847C61" w:rsidRPr="00474957" w:rsidDel="00BB0431" w14:paraId="24BCB02E" w14:textId="2896C582" w:rsidTr="00847C61">
        <w:trPr>
          <w:del w:id="1687" w:author="Arjan Kloosterboer" w:date="2017-09-21T12:48:00Z"/>
        </w:trPr>
        <w:tc>
          <w:tcPr>
            <w:tcW w:w="2340" w:type="dxa"/>
            <w:gridSpan w:val="2"/>
            <w:tcBorders>
              <w:top w:val="nil"/>
              <w:left w:val="nil"/>
              <w:bottom w:val="nil"/>
              <w:right w:val="nil"/>
            </w:tcBorders>
          </w:tcPr>
          <w:p w14:paraId="6693D335" w14:textId="4476C0CF" w:rsidR="00847C61" w:rsidRPr="00474957" w:rsidDel="00BB0431" w:rsidRDefault="00847C61" w:rsidP="00847C61">
            <w:pPr>
              <w:widowControl w:val="0"/>
              <w:autoSpaceDE w:val="0"/>
              <w:autoSpaceDN w:val="0"/>
              <w:adjustRightInd w:val="0"/>
              <w:spacing w:line="240" w:lineRule="auto"/>
              <w:contextualSpacing w:val="0"/>
              <w:rPr>
                <w:del w:id="1688" w:author="Arjan Kloosterboer" w:date="2017-09-21T12:48:00Z"/>
                <w:rFonts w:ascii="Calibri" w:hAnsi="Calibri" w:cs="Arial"/>
                <w:b/>
                <w:color w:val="0F0F0F"/>
                <w:sz w:val="22"/>
                <w:szCs w:val="24"/>
                <w:lang w:eastAsia="en-US"/>
              </w:rPr>
            </w:pPr>
            <w:del w:id="1689" w:author="Arjan Kloosterboer" w:date="2017-09-21T12:48:00Z">
              <w:r w:rsidRPr="00474957" w:rsidDel="00BB0431">
                <w:rPr>
                  <w:rFonts w:ascii="Calibri" w:hAnsi="Calibri" w:cs="Arial"/>
                  <w:b/>
                  <w:color w:val="0F0F0F"/>
                  <w:sz w:val="22"/>
                  <w:szCs w:val="24"/>
                  <w:lang w:eastAsia="en-US"/>
                </w:rPr>
                <w:delText>Overzicht attributen</w:delText>
              </w:r>
            </w:del>
          </w:p>
        </w:tc>
        <w:tc>
          <w:tcPr>
            <w:tcW w:w="7020" w:type="dxa"/>
            <w:gridSpan w:val="2"/>
            <w:tcBorders>
              <w:top w:val="nil"/>
              <w:left w:val="nil"/>
              <w:bottom w:val="nil"/>
              <w:right w:val="nil"/>
            </w:tcBorders>
          </w:tcPr>
          <w:p w14:paraId="501A8712" w14:textId="1ACF9513" w:rsidR="00847C61" w:rsidRPr="00474957" w:rsidDel="00BB0431" w:rsidRDefault="00847C61" w:rsidP="00847C61">
            <w:pPr>
              <w:widowControl w:val="0"/>
              <w:autoSpaceDE w:val="0"/>
              <w:autoSpaceDN w:val="0"/>
              <w:adjustRightInd w:val="0"/>
              <w:spacing w:line="240" w:lineRule="auto"/>
              <w:contextualSpacing w:val="0"/>
              <w:rPr>
                <w:del w:id="1690" w:author="Arjan Kloosterboer" w:date="2017-09-21T12:48:00Z"/>
                <w:rFonts w:ascii="Calibri" w:hAnsi="Calibri" w:cs="Arial"/>
                <w:color w:val="0F0F0F"/>
                <w:sz w:val="22"/>
                <w:szCs w:val="24"/>
                <w:lang w:eastAsia="en-US"/>
              </w:rPr>
            </w:pPr>
          </w:p>
        </w:tc>
      </w:tr>
      <w:tr w:rsidR="00847C61" w:rsidRPr="00474957" w:rsidDel="00BB0431" w14:paraId="45CA6307" w14:textId="3EEA5853" w:rsidTr="00847C61">
        <w:trPr>
          <w:del w:id="1691" w:author="Arjan Kloosterboer" w:date="2017-09-21T12:48:00Z"/>
        </w:trPr>
        <w:tc>
          <w:tcPr>
            <w:tcW w:w="450" w:type="dxa"/>
            <w:tcBorders>
              <w:top w:val="nil"/>
              <w:left w:val="nil"/>
              <w:bottom w:val="nil"/>
              <w:right w:val="nil"/>
            </w:tcBorders>
          </w:tcPr>
          <w:p w14:paraId="75BFAB1A" w14:textId="3B23CA45" w:rsidR="00847C61" w:rsidRPr="00474957" w:rsidDel="00BB0431" w:rsidRDefault="00847C61" w:rsidP="00847C61">
            <w:pPr>
              <w:widowControl w:val="0"/>
              <w:autoSpaceDE w:val="0"/>
              <w:autoSpaceDN w:val="0"/>
              <w:adjustRightInd w:val="0"/>
              <w:spacing w:line="240" w:lineRule="auto"/>
              <w:contextualSpacing w:val="0"/>
              <w:rPr>
                <w:del w:id="1692" w:author="Arjan Kloosterboer" w:date="2017-09-21T12:48:00Z"/>
                <w:rFonts w:ascii="Calibri" w:hAnsi="Calibri" w:cs="Arial"/>
                <w:i/>
                <w:color w:val="0F0F0F"/>
                <w:sz w:val="22"/>
                <w:szCs w:val="24"/>
                <w:lang w:eastAsia="en-US"/>
              </w:rPr>
            </w:pPr>
            <w:bookmarkStart w:id="1693" w:name="BKM_70681CA8_3E90_4f91_B38F_F9329A4FE039"/>
          </w:p>
        </w:tc>
        <w:tc>
          <w:tcPr>
            <w:tcW w:w="2790" w:type="dxa"/>
            <w:gridSpan w:val="2"/>
            <w:tcBorders>
              <w:top w:val="nil"/>
              <w:left w:val="nil"/>
              <w:bottom w:val="nil"/>
              <w:right w:val="nil"/>
            </w:tcBorders>
          </w:tcPr>
          <w:p w14:paraId="5513EED8" w14:textId="718247C8" w:rsidR="00847C61" w:rsidRPr="00474957" w:rsidDel="00BB0431" w:rsidRDefault="00847C61" w:rsidP="00847C61">
            <w:pPr>
              <w:widowControl w:val="0"/>
              <w:autoSpaceDE w:val="0"/>
              <w:autoSpaceDN w:val="0"/>
              <w:adjustRightInd w:val="0"/>
              <w:spacing w:line="240" w:lineRule="auto"/>
              <w:contextualSpacing w:val="0"/>
              <w:rPr>
                <w:del w:id="1694" w:author="Arjan Kloosterboer" w:date="2017-09-21T12:48:00Z"/>
                <w:rFonts w:ascii="Calibri" w:hAnsi="Calibri" w:cs="Arial"/>
                <w:color w:val="0F0F0F"/>
                <w:sz w:val="22"/>
                <w:szCs w:val="24"/>
                <w:lang w:eastAsia="en-US"/>
              </w:rPr>
            </w:pPr>
            <w:del w:id="1695" w:author="Arjan Kloosterboer" w:date="2017-09-21T12:48:00Z">
              <w:r w:rsidRPr="00474957" w:rsidDel="00BB0431">
                <w:rPr>
                  <w:rFonts w:ascii="Calibri" w:hAnsi="Calibri" w:cs="Arial"/>
                  <w:i/>
                  <w:color w:val="0F0F0F"/>
                  <w:sz w:val="22"/>
                  <w:szCs w:val="24"/>
                  <w:lang w:eastAsia="en-US"/>
                </w:rPr>
                <w:delText>Attribuutnaam</w:delText>
              </w:r>
            </w:del>
          </w:p>
        </w:tc>
        <w:tc>
          <w:tcPr>
            <w:tcW w:w="6120" w:type="dxa"/>
            <w:tcBorders>
              <w:top w:val="nil"/>
              <w:left w:val="nil"/>
              <w:bottom w:val="nil"/>
              <w:right w:val="nil"/>
            </w:tcBorders>
          </w:tcPr>
          <w:p w14:paraId="78BEAB9B" w14:textId="21BBDBC2" w:rsidR="00847C61" w:rsidRPr="00474957" w:rsidDel="00BB0431" w:rsidRDefault="00847C61" w:rsidP="00847C61">
            <w:pPr>
              <w:widowControl w:val="0"/>
              <w:autoSpaceDE w:val="0"/>
              <w:autoSpaceDN w:val="0"/>
              <w:adjustRightInd w:val="0"/>
              <w:spacing w:line="240" w:lineRule="auto"/>
              <w:contextualSpacing w:val="0"/>
              <w:rPr>
                <w:del w:id="1696" w:author="Arjan Kloosterboer" w:date="2017-09-21T12:48:00Z"/>
                <w:rFonts w:ascii="Calibri" w:hAnsi="Calibri" w:cs="Arial"/>
                <w:color w:val="0F0F0F"/>
                <w:sz w:val="22"/>
                <w:szCs w:val="24"/>
                <w:lang w:eastAsia="en-US"/>
              </w:rPr>
            </w:pPr>
            <w:del w:id="1697" w:author="Arjan Kloosterboer" w:date="2017-09-21T12:48:00Z">
              <w:r w:rsidRPr="00474957" w:rsidDel="00BB0431">
                <w:rPr>
                  <w:rFonts w:ascii="Calibri" w:hAnsi="Calibri" w:cs="Arial"/>
                  <w:i/>
                  <w:color w:val="000000"/>
                  <w:sz w:val="22"/>
                  <w:szCs w:val="24"/>
                  <w:lang w:eastAsia="en-US"/>
                </w:rPr>
                <w:delText>Herkomst</w:delText>
              </w:r>
            </w:del>
          </w:p>
        </w:tc>
      </w:tr>
      <w:tr w:rsidR="00847C61" w:rsidRPr="00474957" w:rsidDel="00BB0431" w14:paraId="0ECE9E49" w14:textId="7B9C959D" w:rsidTr="00847C61">
        <w:trPr>
          <w:del w:id="1698" w:author="Arjan Kloosterboer" w:date="2017-09-21T12:48:00Z"/>
        </w:trPr>
        <w:tc>
          <w:tcPr>
            <w:tcW w:w="450" w:type="dxa"/>
            <w:tcBorders>
              <w:top w:val="nil"/>
              <w:left w:val="nil"/>
              <w:bottom w:val="nil"/>
              <w:right w:val="nil"/>
            </w:tcBorders>
          </w:tcPr>
          <w:p w14:paraId="0045D7FE" w14:textId="3F4B407E" w:rsidR="00847C61" w:rsidRPr="00474957" w:rsidDel="00BB0431" w:rsidRDefault="00847C61" w:rsidP="00847C61">
            <w:pPr>
              <w:widowControl w:val="0"/>
              <w:autoSpaceDE w:val="0"/>
              <w:autoSpaceDN w:val="0"/>
              <w:adjustRightInd w:val="0"/>
              <w:spacing w:line="240" w:lineRule="auto"/>
              <w:contextualSpacing w:val="0"/>
              <w:rPr>
                <w:del w:id="169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27BD397" w14:textId="24AD88D8" w:rsidR="00847C61" w:rsidRPr="00474957" w:rsidDel="00BB0431" w:rsidRDefault="00847C61" w:rsidP="00847C61">
            <w:pPr>
              <w:widowControl w:val="0"/>
              <w:autoSpaceDE w:val="0"/>
              <w:autoSpaceDN w:val="0"/>
              <w:adjustRightInd w:val="0"/>
              <w:spacing w:line="240" w:lineRule="auto"/>
              <w:contextualSpacing w:val="0"/>
              <w:rPr>
                <w:del w:id="1700"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3370F0B2" w14:textId="30BA7162" w:rsidR="00847C61" w:rsidRPr="00474957" w:rsidDel="00BB0431" w:rsidRDefault="00847C61" w:rsidP="00847C61">
            <w:pPr>
              <w:widowControl w:val="0"/>
              <w:autoSpaceDE w:val="0"/>
              <w:autoSpaceDN w:val="0"/>
              <w:adjustRightInd w:val="0"/>
              <w:spacing w:line="240" w:lineRule="auto"/>
              <w:contextualSpacing w:val="0"/>
              <w:rPr>
                <w:del w:id="1701" w:author="Arjan Kloosterboer" w:date="2017-09-21T12:48:00Z"/>
                <w:rFonts w:ascii="Calibri" w:hAnsi="Calibri" w:cs="Arial"/>
                <w:color w:val="0F0F0F"/>
                <w:sz w:val="22"/>
                <w:szCs w:val="24"/>
                <w:lang w:eastAsia="en-US"/>
              </w:rPr>
            </w:pPr>
            <w:del w:id="170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Burgerservicenummer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1693"/>
      </w:tr>
      <w:tr w:rsidR="00847C61" w:rsidRPr="00474957" w:rsidDel="00BB0431" w14:paraId="0D60570A" w14:textId="79C872AA" w:rsidTr="00847C61">
        <w:trPr>
          <w:del w:id="1703" w:author="Arjan Kloosterboer" w:date="2017-09-21T12:48:00Z"/>
        </w:trPr>
        <w:tc>
          <w:tcPr>
            <w:tcW w:w="450" w:type="dxa"/>
            <w:tcBorders>
              <w:top w:val="nil"/>
              <w:left w:val="nil"/>
              <w:bottom w:val="nil"/>
              <w:right w:val="nil"/>
            </w:tcBorders>
          </w:tcPr>
          <w:p w14:paraId="279B165C" w14:textId="4124A025" w:rsidR="00847C61" w:rsidRPr="00474957" w:rsidDel="00BB0431" w:rsidRDefault="00847C61" w:rsidP="00847C61">
            <w:pPr>
              <w:widowControl w:val="0"/>
              <w:autoSpaceDE w:val="0"/>
              <w:autoSpaceDN w:val="0"/>
              <w:adjustRightInd w:val="0"/>
              <w:spacing w:line="240" w:lineRule="auto"/>
              <w:contextualSpacing w:val="0"/>
              <w:rPr>
                <w:del w:id="1704" w:author="Arjan Kloosterboer" w:date="2017-09-21T12:48:00Z"/>
                <w:rFonts w:ascii="Calibri" w:hAnsi="Calibri" w:cs="Arial"/>
                <w:color w:val="0F0F0F"/>
                <w:sz w:val="22"/>
                <w:szCs w:val="24"/>
                <w:lang w:eastAsia="en-US"/>
              </w:rPr>
            </w:pPr>
            <w:bookmarkStart w:id="1705" w:name="BKM_DDD6377D_B2C1_4458_AD59_1B6564495293"/>
          </w:p>
        </w:tc>
        <w:tc>
          <w:tcPr>
            <w:tcW w:w="2790" w:type="dxa"/>
            <w:gridSpan w:val="2"/>
            <w:tcBorders>
              <w:top w:val="nil"/>
              <w:left w:val="nil"/>
              <w:bottom w:val="nil"/>
              <w:right w:val="nil"/>
            </w:tcBorders>
          </w:tcPr>
          <w:p w14:paraId="03B597F9" w14:textId="2C944ADA" w:rsidR="00847C61" w:rsidRPr="00474957" w:rsidDel="00BB0431" w:rsidRDefault="00847C61" w:rsidP="00847C61">
            <w:pPr>
              <w:widowControl w:val="0"/>
              <w:autoSpaceDE w:val="0"/>
              <w:autoSpaceDN w:val="0"/>
              <w:adjustRightInd w:val="0"/>
              <w:spacing w:line="240" w:lineRule="auto"/>
              <w:contextualSpacing w:val="0"/>
              <w:rPr>
                <w:del w:id="1706"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6893E90C" w14:textId="35EA54EA" w:rsidR="00847C61" w:rsidRPr="00474957" w:rsidDel="00BB0431" w:rsidRDefault="00847C61" w:rsidP="00847C61">
            <w:pPr>
              <w:widowControl w:val="0"/>
              <w:autoSpaceDE w:val="0"/>
              <w:autoSpaceDN w:val="0"/>
              <w:adjustRightInd w:val="0"/>
              <w:spacing w:line="240" w:lineRule="auto"/>
              <w:contextualSpacing w:val="0"/>
              <w:rPr>
                <w:del w:id="1707" w:author="Arjan Kloosterboer" w:date="2017-09-21T12:48:00Z"/>
                <w:rFonts w:ascii="Calibri" w:hAnsi="Calibri" w:cs="Arial"/>
                <w:color w:val="0F0F0F"/>
                <w:sz w:val="22"/>
                <w:szCs w:val="24"/>
                <w:lang w:eastAsia="en-US"/>
              </w:rPr>
            </w:pPr>
            <w:del w:id="1708" w:author="Arjan Kloosterboer" w:date="2017-09-21T12:48:00Z">
              <w:r w:rsidRPr="00474957" w:rsidDel="00BB0431">
                <w:rPr>
                  <w:rFonts w:ascii="Calibri" w:hAnsi="Calibri" w:cs="Arial"/>
                  <w:color w:val="000000"/>
                  <w:sz w:val="22"/>
                  <w:szCs w:val="24"/>
                  <w:lang w:eastAsia="en-US"/>
                </w:rPr>
                <w:delText>Verblijfadres INGESCHREVEN NIET-NATUURLIJK PERSOON</w:delText>
              </w:r>
            </w:del>
          </w:p>
        </w:tc>
        <w:bookmarkEnd w:id="1705"/>
      </w:tr>
      <w:tr w:rsidR="00847C61" w:rsidRPr="00474957" w:rsidDel="00BB0431" w14:paraId="295824A3" w14:textId="545D6D0A" w:rsidTr="00847C61">
        <w:trPr>
          <w:del w:id="1709" w:author="Arjan Kloosterboer" w:date="2017-09-21T12:48:00Z"/>
        </w:trPr>
        <w:tc>
          <w:tcPr>
            <w:tcW w:w="450" w:type="dxa"/>
            <w:tcBorders>
              <w:top w:val="nil"/>
              <w:left w:val="nil"/>
              <w:bottom w:val="nil"/>
              <w:right w:val="nil"/>
            </w:tcBorders>
          </w:tcPr>
          <w:p w14:paraId="43F7E0C4" w14:textId="19E3E5E9" w:rsidR="00847C61" w:rsidRPr="00474957" w:rsidDel="00BB0431" w:rsidRDefault="00847C61" w:rsidP="00847C61">
            <w:pPr>
              <w:widowControl w:val="0"/>
              <w:autoSpaceDE w:val="0"/>
              <w:autoSpaceDN w:val="0"/>
              <w:adjustRightInd w:val="0"/>
              <w:spacing w:line="240" w:lineRule="auto"/>
              <w:contextualSpacing w:val="0"/>
              <w:rPr>
                <w:del w:id="1710"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77699A5" w14:textId="56F7E2C0" w:rsidR="00847C61" w:rsidRPr="00773AEE" w:rsidDel="00BB0431" w:rsidRDefault="00847C61" w:rsidP="00847C61">
            <w:pPr>
              <w:widowControl w:val="0"/>
              <w:autoSpaceDE w:val="0"/>
              <w:autoSpaceDN w:val="0"/>
              <w:adjustRightInd w:val="0"/>
              <w:spacing w:line="240" w:lineRule="auto"/>
              <w:contextualSpacing w:val="0"/>
              <w:rPr>
                <w:del w:id="1711" w:author="Arjan Kloosterboer" w:date="2017-09-21T12:48:00Z"/>
                <w:rFonts w:ascii="Calibri" w:hAnsi="Calibri" w:cs="Arial"/>
                <w:color w:val="000000"/>
                <w:sz w:val="22"/>
                <w:szCs w:val="24"/>
                <w:lang w:eastAsia="en-US"/>
              </w:rPr>
            </w:pPr>
            <w:del w:id="1712" w:author="Arjan Kloosterboer" w:date="2017-09-21T12:48:00Z">
              <w:r w:rsidRPr="00773AEE" w:rsidDel="00BB0431">
                <w:rPr>
                  <w:rFonts w:ascii="Calibri" w:hAnsi="Calibri" w:cs="Arial"/>
                  <w:color w:val="000000"/>
                  <w:sz w:val="22"/>
                  <w:szCs w:val="24"/>
                  <w:lang w:eastAsia="en-US"/>
                </w:rPr>
                <w:delText xml:space="preserve">- Huisletter </w:delText>
              </w:r>
            </w:del>
          </w:p>
        </w:tc>
        <w:tc>
          <w:tcPr>
            <w:tcW w:w="6120" w:type="dxa"/>
            <w:tcBorders>
              <w:top w:val="nil"/>
              <w:left w:val="nil"/>
              <w:bottom w:val="nil"/>
              <w:right w:val="nil"/>
            </w:tcBorders>
          </w:tcPr>
          <w:p w14:paraId="3BF10BA2" w14:textId="4BF36B05" w:rsidR="00847C61" w:rsidRPr="00474957" w:rsidDel="00BB0431" w:rsidRDefault="00847C61" w:rsidP="00847C61">
            <w:pPr>
              <w:widowControl w:val="0"/>
              <w:autoSpaceDE w:val="0"/>
              <w:autoSpaceDN w:val="0"/>
              <w:adjustRightInd w:val="0"/>
              <w:spacing w:line="240" w:lineRule="auto"/>
              <w:contextualSpacing w:val="0"/>
              <w:rPr>
                <w:del w:id="1713" w:author="Arjan Kloosterboer" w:date="2017-09-21T12:48:00Z"/>
                <w:rFonts w:ascii="Calibri" w:hAnsi="Calibri" w:cs="Arial"/>
                <w:color w:val="000000"/>
                <w:sz w:val="22"/>
                <w:szCs w:val="24"/>
                <w:lang w:eastAsia="en-US"/>
              </w:rPr>
            </w:pPr>
            <w:del w:id="171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Huisletter  </w:delText>
              </w:r>
            </w:del>
          </w:p>
        </w:tc>
      </w:tr>
      <w:tr w:rsidR="00847C61" w:rsidRPr="00474957" w:rsidDel="00BB0431" w14:paraId="721DEB8D" w14:textId="64D00328" w:rsidTr="00847C61">
        <w:trPr>
          <w:del w:id="1715" w:author="Arjan Kloosterboer" w:date="2017-09-21T12:48:00Z"/>
        </w:trPr>
        <w:tc>
          <w:tcPr>
            <w:tcW w:w="450" w:type="dxa"/>
            <w:tcBorders>
              <w:top w:val="nil"/>
              <w:left w:val="nil"/>
              <w:bottom w:val="nil"/>
              <w:right w:val="nil"/>
            </w:tcBorders>
          </w:tcPr>
          <w:p w14:paraId="35825270" w14:textId="1F2D0AC0" w:rsidR="00847C61" w:rsidRPr="00474957" w:rsidDel="00BB0431" w:rsidRDefault="00847C61" w:rsidP="00847C61">
            <w:pPr>
              <w:widowControl w:val="0"/>
              <w:autoSpaceDE w:val="0"/>
              <w:autoSpaceDN w:val="0"/>
              <w:adjustRightInd w:val="0"/>
              <w:spacing w:line="240" w:lineRule="auto"/>
              <w:contextualSpacing w:val="0"/>
              <w:rPr>
                <w:del w:id="171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3A168A1" w14:textId="1E0233BB" w:rsidR="00847C61" w:rsidRPr="00773AEE" w:rsidDel="00BB0431" w:rsidRDefault="00847C61" w:rsidP="00847C61">
            <w:pPr>
              <w:widowControl w:val="0"/>
              <w:autoSpaceDE w:val="0"/>
              <w:autoSpaceDN w:val="0"/>
              <w:adjustRightInd w:val="0"/>
              <w:spacing w:line="240" w:lineRule="auto"/>
              <w:contextualSpacing w:val="0"/>
              <w:rPr>
                <w:del w:id="1717" w:author="Arjan Kloosterboer" w:date="2017-09-21T12:48:00Z"/>
                <w:rFonts w:ascii="Calibri" w:hAnsi="Calibri" w:cs="Arial"/>
                <w:color w:val="000000"/>
                <w:sz w:val="22"/>
                <w:szCs w:val="24"/>
                <w:lang w:eastAsia="en-US"/>
              </w:rPr>
            </w:pPr>
            <w:del w:id="1718" w:author="Arjan Kloosterboer" w:date="2017-09-21T12:48:00Z">
              <w:r w:rsidRPr="00773AEE" w:rsidDel="00BB0431">
                <w:rPr>
                  <w:rFonts w:ascii="Calibri" w:hAnsi="Calibri" w:cs="Arial"/>
                  <w:color w:val="000000"/>
                  <w:sz w:val="22"/>
                  <w:szCs w:val="24"/>
                  <w:lang w:eastAsia="en-US"/>
                </w:rPr>
                <w:delText xml:space="preserve">- Huisnummer </w:delText>
              </w:r>
            </w:del>
          </w:p>
        </w:tc>
        <w:tc>
          <w:tcPr>
            <w:tcW w:w="6120" w:type="dxa"/>
            <w:tcBorders>
              <w:top w:val="nil"/>
              <w:left w:val="nil"/>
              <w:bottom w:val="nil"/>
              <w:right w:val="nil"/>
            </w:tcBorders>
          </w:tcPr>
          <w:p w14:paraId="4237CF71" w14:textId="67593841" w:rsidR="00847C61" w:rsidRPr="00474957" w:rsidDel="00BB0431" w:rsidRDefault="00847C61" w:rsidP="00847C61">
            <w:pPr>
              <w:widowControl w:val="0"/>
              <w:autoSpaceDE w:val="0"/>
              <w:autoSpaceDN w:val="0"/>
              <w:adjustRightInd w:val="0"/>
              <w:spacing w:line="240" w:lineRule="auto"/>
              <w:contextualSpacing w:val="0"/>
              <w:rPr>
                <w:del w:id="1719" w:author="Arjan Kloosterboer" w:date="2017-09-21T12:48:00Z"/>
                <w:rFonts w:ascii="Calibri" w:hAnsi="Calibri" w:cs="Arial"/>
                <w:color w:val="000000"/>
                <w:sz w:val="22"/>
                <w:szCs w:val="24"/>
                <w:lang w:eastAsia="en-US"/>
              </w:rPr>
            </w:pPr>
            <w:del w:id="1720"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  </w:delText>
              </w:r>
            </w:del>
          </w:p>
        </w:tc>
      </w:tr>
      <w:tr w:rsidR="00847C61" w:rsidRPr="00474957" w:rsidDel="00BB0431" w14:paraId="04B054E7" w14:textId="0E803B60" w:rsidTr="00847C61">
        <w:trPr>
          <w:del w:id="1721" w:author="Arjan Kloosterboer" w:date="2017-09-21T12:48:00Z"/>
        </w:trPr>
        <w:tc>
          <w:tcPr>
            <w:tcW w:w="450" w:type="dxa"/>
            <w:tcBorders>
              <w:top w:val="nil"/>
              <w:left w:val="nil"/>
              <w:bottom w:val="nil"/>
              <w:right w:val="nil"/>
            </w:tcBorders>
          </w:tcPr>
          <w:p w14:paraId="00E287B2" w14:textId="1B1604CD" w:rsidR="00847C61" w:rsidRPr="00474957" w:rsidDel="00BB0431" w:rsidRDefault="00847C61" w:rsidP="00847C61">
            <w:pPr>
              <w:widowControl w:val="0"/>
              <w:autoSpaceDE w:val="0"/>
              <w:autoSpaceDN w:val="0"/>
              <w:adjustRightInd w:val="0"/>
              <w:spacing w:line="240" w:lineRule="auto"/>
              <w:contextualSpacing w:val="0"/>
              <w:rPr>
                <w:del w:id="1722"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D7C7ABA" w14:textId="36C2FC32" w:rsidR="00847C61" w:rsidRPr="00773AEE" w:rsidDel="00BB0431" w:rsidRDefault="00847C61" w:rsidP="00847C61">
            <w:pPr>
              <w:widowControl w:val="0"/>
              <w:autoSpaceDE w:val="0"/>
              <w:autoSpaceDN w:val="0"/>
              <w:adjustRightInd w:val="0"/>
              <w:spacing w:line="240" w:lineRule="auto"/>
              <w:contextualSpacing w:val="0"/>
              <w:rPr>
                <w:del w:id="1723" w:author="Arjan Kloosterboer" w:date="2017-09-21T12:48:00Z"/>
                <w:rFonts w:ascii="Calibri" w:hAnsi="Calibri" w:cs="Arial"/>
                <w:color w:val="000000"/>
                <w:sz w:val="22"/>
                <w:szCs w:val="24"/>
                <w:lang w:eastAsia="en-US"/>
              </w:rPr>
            </w:pPr>
            <w:del w:id="1724" w:author="Arjan Kloosterboer" w:date="2017-09-21T12:48:00Z">
              <w:r w:rsidRPr="00773AEE" w:rsidDel="00BB0431">
                <w:rPr>
                  <w:rFonts w:ascii="Calibri" w:hAnsi="Calibri" w:cs="Arial"/>
                  <w:color w:val="000000"/>
                  <w:sz w:val="22"/>
                  <w:szCs w:val="24"/>
                  <w:lang w:eastAsia="en-US"/>
                </w:rPr>
                <w:delText xml:space="preserve">- Huisnummertoevoeging </w:delText>
              </w:r>
            </w:del>
          </w:p>
        </w:tc>
        <w:tc>
          <w:tcPr>
            <w:tcW w:w="6120" w:type="dxa"/>
            <w:tcBorders>
              <w:top w:val="nil"/>
              <w:left w:val="nil"/>
              <w:bottom w:val="nil"/>
              <w:right w:val="nil"/>
            </w:tcBorders>
          </w:tcPr>
          <w:p w14:paraId="7B7CFAD9" w14:textId="118DF86D" w:rsidR="00847C61" w:rsidRPr="00474957" w:rsidDel="00BB0431" w:rsidRDefault="00847C61" w:rsidP="00847C61">
            <w:pPr>
              <w:widowControl w:val="0"/>
              <w:autoSpaceDE w:val="0"/>
              <w:autoSpaceDN w:val="0"/>
              <w:adjustRightInd w:val="0"/>
              <w:spacing w:line="240" w:lineRule="auto"/>
              <w:contextualSpacing w:val="0"/>
              <w:rPr>
                <w:del w:id="1725" w:author="Arjan Kloosterboer" w:date="2017-09-21T12:48:00Z"/>
                <w:rFonts w:ascii="Calibri" w:hAnsi="Calibri" w:cs="Arial"/>
                <w:color w:val="000000"/>
                <w:sz w:val="22"/>
                <w:szCs w:val="24"/>
                <w:lang w:eastAsia="en-US"/>
              </w:rPr>
            </w:pPr>
            <w:del w:id="172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Huisnummertoevoeging  </w:delText>
              </w:r>
            </w:del>
          </w:p>
        </w:tc>
      </w:tr>
      <w:tr w:rsidR="00847C61" w:rsidRPr="00474957" w:rsidDel="00BB0431" w14:paraId="2CFA7A56" w14:textId="75C01DD2" w:rsidTr="00847C61">
        <w:trPr>
          <w:del w:id="1727" w:author="Arjan Kloosterboer" w:date="2017-09-21T12:48:00Z"/>
        </w:trPr>
        <w:tc>
          <w:tcPr>
            <w:tcW w:w="450" w:type="dxa"/>
            <w:tcBorders>
              <w:top w:val="nil"/>
              <w:left w:val="nil"/>
              <w:bottom w:val="nil"/>
              <w:right w:val="nil"/>
            </w:tcBorders>
          </w:tcPr>
          <w:p w14:paraId="7BB5D9BC" w14:textId="68729A2E" w:rsidR="00847C61" w:rsidRPr="00474957" w:rsidDel="00BB0431" w:rsidRDefault="00847C61" w:rsidP="00847C61">
            <w:pPr>
              <w:widowControl w:val="0"/>
              <w:autoSpaceDE w:val="0"/>
              <w:autoSpaceDN w:val="0"/>
              <w:adjustRightInd w:val="0"/>
              <w:spacing w:line="240" w:lineRule="auto"/>
              <w:contextualSpacing w:val="0"/>
              <w:rPr>
                <w:del w:id="172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A6F0DDE" w14:textId="0F91BB6B" w:rsidR="00847C61" w:rsidRPr="00773AEE" w:rsidDel="00BB0431" w:rsidRDefault="00847C61" w:rsidP="00847C61">
            <w:pPr>
              <w:widowControl w:val="0"/>
              <w:autoSpaceDE w:val="0"/>
              <w:autoSpaceDN w:val="0"/>
              <w:adjustRightInd w:val="0"/>
              <w:spacing w:line="240" w:lineRule="auto"/>
              <w:contextualSpacing w:val="0"/>
              <w:rPr>
                <w:del w:id="1729" w:author="Arjan Kloosterboer" w:date="2017-09-21T12:48:00Z"/>
                <w:rFonts w:ascii="Calibri" w:hAnsi="Calibri" w:cs="Arial"/>
                <w:color w:val="000000"/>
                <w:sz w:val="22"/>
                <w:szCs w:val="24"/>
                <w:lang w:eastAsia="en-US"/>
              </w:rPr>
            </w:pPr>
            <w:del w:id="1730" w:author="Arjan Kloosterboer" w:date="2017-09-21T12:48:00Z">
              <w:r w:rsidRPr="00773AEE" w:rsidDel="00BB0431">
                <w:rPr>
                  <w:rFonts w:ascii="Calibri" w:hAnsi="Calibri" w:cs="Arial"/>
                  <w:color w:val="000000"/>
                  <w:sz w:val="22"/>
                  <w:szCs w:val="24"/>
                  <w:lang w:eastAsia="en-US"/>
                </w:rPr>
                <w:delText xml:space="preserve">- Naam openbare ruimte </w:delText>
              </w:r>
            </w:del>
          </w:p>
        </w:tc>
        <w:tc>
          <w:tcPr>
            <w:tcW w:w="6120" w:type="dxa"/>
            <w:tcBorders>
              <w:top w:val="nil"/>
              <w:left w:val="nil"/>
              <w:bottom w:val="nil"/>
              <w:right w:val="nil"/>
            </w:tcBorders>
          </w:tcPr>
          <w:p w14:paraId="6173A7D5" w14:textId="5C81AC69" w:rsidR="00847C61" w:rsidRPr="00474957" w:rsidDel="00BB0431" w:rsidRDefault="00847C61" w:rsidP="00847C61">
            <w:pPr>
              <w:widowControl w:val="0"/>
              <w:autoSpaceDE w:val="0"/>
              <w:autoSpaceDN w:val="0"/>
              <w:adjustRightInd w:val="0"/>
              <w:spacing w:line="240" w:lineRule="auto"/>
              <w:contextualSpacing w:val="0"/>
              <w:rPr>
                <w:del w:id="1731" w:author="Arjan Kloosterboer" w:date="2017-09-21T12:48:00Z"/>
                <w:rFonts w:ascii="Calibri" w:hAnsi="Calibri" w:cs="Arial"/>
                <w:color w:val="000000"/>
                <w:sz w:val="22"/>
                <w:szCs w:val="24"/>
                <w:lang w:eastAsia="en-US"/>
              </w:rPr>
            </w:pPr>
            <w:del w:id="173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Naam openbare ruimte  </w:delText>
              </w:r>
            </w:del>
          </w:p>
        </w:tc>
      </w:tr>
      <w:tr w:rsidR="00847C61" w:rsidRPr="00474957" w:rsidDel="00BB0431" w14:paraId="7DC2073A" w14:textId="42C30A7C" w:rsidTr="00847C61">
        <w:trPr>
          <w:del w:id="1733" w:author="Arjan Kloosterboer" w:date="2017-09-21T12:48:00Z"/>
        </w:trPr>
        <w:tc>
          <w:tcPr>
            <w:tcW w:w="450" w:type="dxa"/>
            <w:tcBorders>
              <w:top w:val="nil"/>
              <w:left w:val="nil"/>
              <w:bottom w:val="nil"/>
              <w:right w:val="nil"/>
            </w:tcBorders>
          </w:tcPr>
          <w:p w14:paraId="2033F48F" w14:textId="6644EDC9" w:rsidR="00847C61" w:rsidRPr="00474957" w:rsidDel="00BB0431" w:rsidRDefault="00847C61" w:rsidP="00847C61">
            <w:pPr>
              <w:widowControl w:val="0"/>
              <w:autoSpaceDE w:val="0"/>
              <w:autoSpaceDN w:val="0"/>
              <w:adjustRightInd w:val="0"/>
              <w:spacing w:line="240" w:lineRule="auto"/>
              <w:contextualSpacing w:val="0"/>
              <w:rPr>
                <w:del w:id="1734"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439D816" w14:textId="7D631274" w:rsidR="00847C61" w:rsidRPr="00773AEE" w:rsidDel="00BB0431" w:rsidRDefault="00847C61" w:rsidP="00847C61">
            <w:pPr>
              <w:widowControl w:val="0"/>
              <w:autoSpaceDE w:val="0"/>
              <w:autoSpaceDN w:val="0"/>
              <w:adjustRightInd w:val="0"/>
              <w:spacing w:line="240" w:lineRule="auto"/>
              <w:contextualSpacing w:val="0"/>
              <w:rPr>
                <w:del w:id="1735" w:author="Arjan Kloosterboer" w:date="2017-09-21T12:48:00Z"/>
                <w:rFonts w:ascii="Calibri" w:hAnsi="Calibri" w:cs="Arial"/>
                <w:color w:val="000000"/>
                <w:sz w:val="22"/>
                <w:szCs w:val="24"/>
                <w:lang w:eastAsia="en-US"/>
              </w:rPr>
            </w:pPr>
            <w:del w:id="1736" w:author="Arjan Kloosterboer" w:date="2017-09-21T12:48:00Z">
              <w:r w:rsidRPr="00773AEE" w:rsidDel="00BB0431">
                <w:rPr>
                  <w:rFonts w:ascii="Calibri" w:hAnsi="Calibri" w:cs="Arial"/>
                  <w:color w:val="000000"/>
                  <w:sz w:val="22"/>
                  <w:szCs w:val="24"/>
                  <w:lang w:eastAsia="en-US"/>
                </w:rPr>
                <w:delText xml:space="preserve">- Straatnaam </w:delText>
              </w:r>
            </w:del>
          </w:p>
        </w:tc>
        <w:tc>
          <w:tcPr>
            <w:tcW w:w="6120" w:type="dxa"/>
            <w:tcBorders>
              <w:top w:val="nil"/>
              <w:left w:val="nil"/>
              <w:bottom w:val="nil"/>
              <w:right w:val="nil"/>
            </w:tcBorders>
          </w:tcPr>
          <w:p w14:paraId="3A237811" w14:textId="7C898512" w:rsidR="00847C61" w:rsidRPr="00474957" w:rsidDel="00BB0431" w:rsidRDefault="00847C61" w:rsidP="00847C61">
            <w:pPr>
              <w:widowControl w:val="0"/>
              <w:autoSpaceDE w:val="0"/>
              <w:autoSpaceDN w:val="0"/>
              <w:adjustRightInd w:val="0"/>
              <w:spacing w:line="240" w:lineRule="auto"/>
              <w:contextualSpacing w:val="0"/>
              <w:rPr>
                <w:del w:id="1737" w:author="Arjan Kloosterboer" w:date="2017-09-21T12:48:00Z"/>
                <w:rFonts w:ascii="Calibri" w:hAnsi="Calibri" w:cs="Arial"/>
                <w:color w:val="000000"/>
                <w:sz w:val="22"/>
                <w:szCs w:val="24"/>
                <w:lang w:eastAsia="en-US"/>
              </w:rPr>
            </w:pPr>
            <w:del w:id="1738"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Straatnaam  </w:delText>
              </w:r>
            </w:del>
          </w:p>
        </w:tc>
      </w:tr>
      <w:tr w:rsidR="00847C61" w:rsidRPr="00474957" w:rsidDel="00BB0431" w14:paraId="18F6303E" w14:textId="5D67AC83" w:rsidTr="00847C61">
        <w:trPr>
          <w:del w:id="1739" w:author="Arjan Kloosterboer" w:date="2017-09-21T12:48:00Z"/>
        </w:trPr>
        <w:tc>
          <w:tcPr>
            <w:tcW w:w="450" w:type="dxa"/>
            <w:tcBorders>
              <w:top w:val="nil"/>
              <w:left w:val="nil"/>
              <w:bottom w:val="nil"/>
              <w:right w:val="nil"/>
            </w:tcBorders>
          </w:tcPr>
          <w:p w14:paraId="179C4138" w14:textId="4F761621" w:rsidR="00847C61" w:rsidRPr="00474957" w:rsidDel="00BB0431" w:rsidRDefault="00847C61" w:rsidP="00847C61">
            <w:pPr>
              <w:widowControl w:val="0"/>
              <w:autoSpaceDE w:val="0"/>
              <w:autoSpaceDN w:val="0"/>
              <w:adjustRightInd w:val="0"/>
              <w:spacing w:line="240" w:lineRule="auto"/>
              <w:contextualSpacing w:val="0"/>
              <w:rPr>
                <w:del w:id="1740"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07ED2A4" w14:textId="003BDD17" w:rsidR="00847C61" w:rsidRPr="00773AEE" w:rsidDel="00BB0431" w:rsidRDefault="00847C61" w:rsidP="00847C61">
            <w:pPr>
              <w:widowControl w:val="0"/>
              <w:autoSpaceDE w:val="0"/>
              <w:autoSpaceDN w:val="0"/>
              <w:adjustRightInd w:val="0"/>
              <w:spacing w:line="240" w:lineRule="auto"/>
              <w:contextualSpacing w:val="0"/>
              <w:rPr>
                <w:del w:id="1741" w:author="Arjan Kloosterboer" w:date="2017-09-21T12:48:00Z"/>
                <w:rFonts w:ascii="Calibri" w:hAnsi="Calibri" w:cs="Arial"/>
                <w:color w:val="000000"/>
                <w:sz w:val="22"/>
                <w:szCs w:val="24"/>
                <w:lang w:eastAsia="en-US"/>
              </w:rPr>
            </w:pPr>
            <w:del w:id="1742" w:author="Arjan Kloosterboer" w:date="2017-09-21T12:48:00Z">
              <w:r w:rsidRPr="00773AEE" w:rsidDel="00BB0431">
                <w:rPr>
                  <w:rFonts w:ascii="Calibri" w:hAnsi="Calibri" w:cs="Arial"/>
                  <w:color w:val="000000"/>
                  <w:sz w:val="22"/>
                  <w:szCs w:val="24"/>
                  <w:lang w:eastAsia="en-US"/>
                </w:rPr>
                <w:delText xml:space="preserve">- Postcode </w:delText>
              </w:r>
            </w:del>
          </w:p>
        </w:tc>
        <w:tc>
          <w:tcPr>
            <w:tcW w:w="6120" w:type="dxa"/>
            <w:tcBorders>
              <w:top w:val="nil"/>
              <w:left w:val="nil"/>
              <w:bottom w:val="nil"/>
              <w:right w:val="nil"/>
            </w:tcBorders>
          </w:tcPr>
          <w:p w14:paraId="7C63BA7C" w14:textId="7908B07D" w:rsidR="00847C61" w:rsidRPr="00474957" w:rsidDel="00BB0431" w:rsidRDefault="00847C61" w:rsidP="00847C61">
            <w:pPr>
              <w:widowControl w:val="0"/>
              <w:autoSpaceDE w:val="0"/>
              <w:autoSpaceDN w:val="0"/>
              <w:adjustRightInd w:val="0"/>
              <w:spacing w:line="240" w:lineRule="auto"/>
              <w:contextualSpacing w:val="0"/>
              <w:rPr>
                <w:del w:id="1743" w:author="Arjan Kloosterboer" w:date="2017-09-21T12:48:00Z"/>
                <w:rFonts w:ascii="Calibri" w:hAnsi="Calibri" w:cs="Arial"/>
                <w:color w:val="000000"/>
                <w:sz w:val="22"/>
                <w:szCs w:val="24"/>
                <w:lang w:eastAsia="en-US"/>
              </w:rPr>
            </w:pPr>
            <w:del w:id="174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Postcode  </w:delText>
              </w:r>
            </w:del>
          </w:p>
        </w:tc>
      </w:tr>
      <w:tr w:rsidR="00847C61" w:rsidRPr="00474957" w:rsidDel="00BB0431" w14:paraId="31C65E6E" w14:textId="5876F9D7" w:rsidTr="00847C61">
        <w:trPr>
          <w:del w:id="1745" w:author="Arjan Kloosterboer" w:date="2017-09-21T12:48:00Z"/>
        </w:trPr>
        <w:tc>
          <w:tcPr>
            <w:tcW w:w="450" w:type="dxa"/>
            <w:tcBorders>
              <w:top w:val="nil"/>
              <w:left w:val="nil"/>
              <w:bottom w:val="nil"/>
              <w:right w:val="nil"/>
            </w:tcBorders>
          </w:tcPr>
          <w:p w14:paraId="37A5847A" w14:textId="6D51F63A" w:rsidR="00847C61" w:rsidRPr="00474957" w:rsidDel="00BB0431" w:rsidRDefault="00847C61" w:rsidP="00847C61">
            <w:pPr>
              <w:widowControl w:val="0"/>
              <w:autoSpaceDE w:val="0"/>
              <w:autoSpaceDN w:val="0"/>
              <w:adjustRightInd w:val="0"/>
              <w:spacing w:line="240" w:lineRule="auto"/>
              <w:contextualSpacing w:val="0"/>
              <w:rPr>
                <w:del w:id="174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3D820DF" w14:textId="7C600AB3" w:rsidR="00847C61" w:rsidRPr="00773AEE" w:rsidDel="00BB0431" w:rsidRDefault="00847C61" w:rsidP="00847C61">
            <w:pPr>
              <w:widowControl w:val="0"/>
              <w:autoSpaceDE w:val="0"/>
              <w:autoSpaceDN w:val="0"/>
              <w:adjustRightInd w:val="0"/>
              <w:spacing w:line="240" w:lineRule="auto"/>
              <w:contextualSpacing w:val="0"/>
              <w:rPr>
                <w:del w:id="1747" w:author="Arjan Kloosterboer" w:date="2017-09-21T12:48:00Z"/>
                <w:rFonts w:ascii="Calibri" w:hAnsi="Calibri" w:cs="Arial"/>
                <w:color w:val="000000"/>
                <w:sz w:val="22"/>
                <w:szCs w:val="24"/>
                <w:lang w:eastAsia="en-US"/>
              </w:rPr>
            </w:pPr>
            <w:del w:id="1748" w:author="Arjan Kloosterboer" w:date="2017-09-21T12:48:00Z">
              <w:r w:rsidRPr="00773AEE" w:rsidDel="00BB0431">
                <w:rPr>
                  <w:rFonts w:ascii="Calibri" w:hAnsi="Calibri" w:cs="Arial"/>
                  <w:color w:val="000000"/>
                  <w:sz w:val="22"/>
                  <w:szCs w:val="24"/>
                  <w:lang w:eastAsia="en-US"/>
                </w:rPr>
                <w:delText xml:space="preserve">- Locatie beschrijving </w:delText>
              </w:r>
            </w:del>
          </w:p>
        </w:tc>
        <w:tc>
          <w:tcPr>
            <w:tcW w:w="6120" w:type="dxa"/>
            <w:tcBorders>
              <w:top w:val="nil"/>
              <w:left w:val="nil"/>
              <w:bottom w:val="nil"/>
              <w:right w:val="nil"/>
            </w:tcBorders>
          </w:tcPr>
          <w:p w14:paraId="75720212" w14:textId="05458E76" w:rsidR="00847C61" w:rsidRPr="00474957" w:rsidDel="00BB0431" w:rsidRDefault="00847C61" w:rsidP="00847C61">
            <w:pPr>
              <w:widowControl w:val="0"/>
              <w:autoSpaceDE w:val="0"/>
              <w:autoSpaceDN w:val="0"/>
              <w:adjustRightInd w:val="0"/>
              <w:spacing w:line="240" w:lineRule="auto"/>
              <w:contextualSpacing w:val="0"/>
              <w:rPr>
                <w:del w:id="1749" w:author="Arjan Kloosterboer" w:date="2017-09-21T12:48:00Z"/>
                <w:rFonts w:ascii="Calibri" w:hAnsi="Calibri" w:cs="Arial"/>
                <w:color w:val="000000"/>
                <w:sz w:val="22"/>
                <w:szCs w:val="24"/>
                <w:lang w:eastAsia="en-US"/>
              </w:rPr>
            </w:pPr>
            <w:del w:id="1750"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Verblijfadres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Locatie beschrijving  </w:delText>
              </w:r>
            </w:del>
          </w:p>
        </w:tc>
      </w:tr>
      <w:tr w:rsidR="00847C61" w:rsidRPr="00474957" w:rsidDel="00BB0431" w14:paraId="6DD2D869" w14:textId="58440798" w:rsidTr="00847C61">
        <w:trPr>
          <w:del w:id="1751" w:author="Arjan Kloosterboer" w:date="2017-09-21T12:48:00Z"/>
        </w:trPr>
        <w:tc>
          <w:tcPr>
            <w:tcW w:w="450" w:type="dxa"/>
            <w:tcBorders>
              <w:top w:val="nil"/>
              <w:left w:val="nil"/>
              <w:bottom w:val="nil"/>
              <w:right w:val="nil"/>
            </w:tcBorders>
          </w:tcPr>
          <w:p w14:paraId="22217F66" w14:textId="675B970D" w:rsidR="00847C61" w:rsidRPr="00474957" w:rsidDel="00BB0431" w:rsidRDefault="00847C61" w:rsidP="00847C61">
            <w:pPr>
              <w:widowControl w:val="0"/>
              <w:autoSpaceDE w:val="0"/>
              <w:autoSpaceDN w:val="0"/>
              <w:adjustRightInd w:val="0"/>
              <w:spacing w:line="240" w:lineRule="auto"/>
              <w:contextualSpacing w:val="0"/>
              <w:rPr>
                <w:del w:id="1752"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A2132EF" w14:textId="3FBEC7C8" w:rsidR="00847C61" w:rsidRPr="00773AEE" w:rsidDel="00BB0431" w:rsidRDefault="00847C61" w:rsidP="00847C61">
            <w:pPr>
              <w:widowControl w:val="0"/>
              <w:autoSpaceDE w:val="0"/>
              <w:autoSpaceDN w:val="0"/>
              <w:adjustRightInd w:val="0"/>
              <w:spacing w:line="240" w:lineRule="auto"/>
              <w:contextualSpacing w:val="0"/>
              <w:rPr>
                <w:del w:id="1753" w:author="Arjan Kloosterboer" w:date="2017-09-21T12:48:00Z"/>
                <w:rFonts w:ascii="Calibri" w:hAnsi="Calibri" w:cs="Arial"/>
                <w:color w:val="000000"/>
                <w:sz w:val="22"/>
                <w:szCs w:val="24"/>
                <w:lang w:eastAsia="en-US"/>
              </w:rPr>
            </w:pPr>
            <w:del w:id="1754" w:author="Arjan Kloosterboer" w:date="2017-09-21T12:48:00Z">
              <w:r w:rsidRPr="00773AEE" w:rsidDel="00BB0431">
                <w:rPr>
                  <w:rFonts w:ascii="Calibri" w:hAnsi="Calibri" w:cs="Arial"/>
                  <w:color w:val="000000"/>
                  <w:sz w:val="22"/>
                  <w:szCs w:val="24"/>
                  <w:lang w:eastAsia="en-US"/>
                </w:rPr>
                <w:delText xml:space="preserve">- Woonplaatsnaam </w:delText>
              </w:r>
            </w:del>
          </w:p>
        </w:tc>
        <w:tc>
          <w:tcPr>
            <w:tcW w:w="6120" w:type="dxa"/>
            <w:tcBorders>
              <w:top w:val="nil"/>
              <w:left w:val="nil"/>
              <w:bottom w:val="nil"/>
              <w:right w:val="nil"/>
            </w:tcBorders>
          </w:tcPr>
          <w:p w14:paraId="66ABF495" w14:textId="738F3729" w:rsidR="00847C61" w:rsidRPr="00474957" w:rsidDel="00BB0431" w:rsidRDefault="00847C61" w:rsidP="00847C61">
            <w:pPr>
              <w:widowControl w:val="0"/>
              <w:autoSpaceDE w:val="0"/>
              <w:autoSpaceDN w:val="0"/>
              <w:adjustRightInd w:val="0"/>
              <w:spacing w:line="240" w:lineRule="auto"/>
              <w:contextualSpacing w:val="0"/>
              <w:rPr>
                <w:del w:id="1755" w:author="Arjan Kloosterboer" w:date="2017-09-21T12:48:00Z"/>
                <w:rFonts w:ascii="Calibri" w:hAnsi="Calibri" w:cs="Arial"/>
                <w:color w:val="000000"/>
                <w:sz w:val="22"/>
                <w:szCs w:val="24"/>
                <w:lang w:eastAsia="en-US"/>
              </w:rPr>
            </w:pPr>
            <w:del w:id="175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50F4DBE6" w14:textId="780DFEE7" w:rsidTr="00847C61">
        <w:trPr>
          <w:del w:id="1757" w:author="Arjan Kloosterboer" w:date="2017-09-21T12:48:00Z"/>
        </w:trPr>
        <w:tc>
          <w:tcPr>
            <w:tcW w:w="450" w:type="dxa"/>
            <w:tcBorders>
              <w:top w:val="nil"/>
              <w:left w:val="nil"/>
              <w:bottom w:val="nil"/>
              <w:right w:val="nil"/>
            </w:tcBorders>
          </w:tcPr>
          <w:p w14:paraId="4CC51DA5" w14:textId="44E43B0B" w:rsidR="00847C61" w:rsidRPr="00474957" w:rsidDel="00BB0431" w:rsidRDefault="00847C61" w:rsidP="00847C61">
            <w:pPr>
              <w:widowControl w:val="0"/>
              <w:autoSpaceDE w:val="0"/>
              <w:autoSpaceDN w:val="0"/>
              <w:adjustRightInd w:val="0"/>
              <w:spacing w:line="240" w:lineRule="auto"/>
              <w:contextualSpacing w:val="0"/>
              <w:rPr>
                <w:del w:id="1758" w:author="Arjan Kloosterboer" w:date="2017-09-21T12:48:00Z"/>
                <w:rFonts w:ascii="Calibri" w:hAnsi="Calibri" w:cs="Arial"/>
                <w:color w:val="0F0F0F"/>
                <w:sz w:val="22"/>
                <w:szCs w:val="24"/>
                <w:lang w:eastAsia="en-US"/>
              </w:rPr>
            </w:pPr>
            <w:bookmarkStart w:id="1759" w:name="BKM_1A6D3B11_6EAC_4bf4_8028_C82956DBE826"/>
          </w:p>
        </w:tc>
        <w:tc>
          <w:tcPr>
            <w:tcW w:w="2790" w:type="dxa"/>
            <w:gridSpan w:val="2"/>
            <w:tcBorders>
              <w:top w:val="nil"/>
              <w:left w:val="nil"/>
              <w:bottom w:val="nil"/>
              <w:right w:val="nil"/>
            </w:tcBorders>
          </w:tcPr>
          <w:p w14:paraId="410F1331" w14:textId="37C28750" w:rsidR="00847C61" w:rsidRPr="00474957" w:rsidDel="00BB0431" w:rsidRDefault="00847C61" w:rsidP="00847C61">
            <w:pPr>
              <w:widowControl w:val="0"/>
              <w:autoSpaceDE w:val="0"/>
              <w:autoSpaceDN w:val="0"/>
              <w:adjustRightInd w:val="0"/>
              <w:spacing w:line="240" w:lineRule="auto"/>
              <w:contextualSpacing w:val="0"/>
              <w:rPr>
                <w:del w:id="1760"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7A6006E1" w14:textId="7422D9E4" w:rsidR="00847C61" w:rsidRPr="00474957" w:rsidDel="00BB0431" w:rsidRDefault="00847C61" w:rsidP="00847C61">
            <w:pPr>
              <w:widowControl w:val="0"/>
              <w:autoSpaceDE w:val="0"/>
              <w:autoSpaceDN w:val="0"/>
              <w:adjustRightInd w:val="0"/>
              <w:spacing w:line="240" w:lineRule="auto"/>
              <w:contextualSpacing w:val="0"/>
              <w:rPr>
                <w:del w:id="1761" w:author="Arjan Kloosterboer" w:date="2017-09-21T12:48:00Z"/>
                <w:rFonts w:ascii="Calibri" w:hAnsi="Calibri" w:cs="Arial"/>
                <w:color w:val="0F0F0F"/>
                <w:sz w:val="22"/>
                <w:szCs w:val="24"/>
                <w:lang w:eastAsia="en-US"/>
              </w:rPr>
            </w:pPr>
            <w:del w:id="176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Geslachtsaanduiding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1759"/>
      </w:tr>
      <w:tr w:rsidR="00847C61" w:rsidRPr="00474957" w:rsidDel="00BB0431" w14:paraId="1A839436" w14:textId="3941751F" w:rsidTr="00847C61">
        <w:trPr>
          <w:del w:id="1763" w:author="Arjan Kloosterboer" w:date="2017-09-21T12:48:00Z"/>
        </w:trPr>
        <w:tc>
          <w:tcPr>
            <w:tcW w:w="450" w:type="dxa"/>
            <w:tcBorders>
              <w:top w:val="nil"/>
              <w:left w:val="nil"/>
              <w:bottom w:val="nil"/>
              <w:right w:val="nil"/>
            </w:tcBorders>
          </w:tcPr>
          <w:p w14:paraId="5CA4F1A0" w14:textId="4BF8E685" w:rsidR="00847C61" w:rsidRPr="00474957" w:rsidDel="00BB0431" w:rsidRDefault="00847C61" w:rsidP="00847C61">
            <w:pPr>
              <w:widowControl w:val="0"/>
              <w:autoSpaceDE w:val="0"/>
              <w:autoSpaceDN w:val="0"/>
              <w:adjustRightInd w:val="0"/>
              <w:spacing w:line="240" w:lineRule="auto"/>
              <w:contextualSpacing w:val="0"/>
              <w:rPr>
                <w:del w:id="1764" w:author="Arjan Kloosterboer" w:date="2017-09-21T12:48:00Z"/>
                <w:rFonts w:ascii="Calibri" w:hAnsi="Calibri" w:cs="Arial"/>
                <w:color w:val="0F0F0F"/>
                <w:sz w:val="22"/>
                <w:szCs w:val="24"/>
                <w:lang w:eastAsia="en-US"/>
              </w:rPr>
            </w:pPr>
            <w:bookmarkStart w:id="1765" w:name="BKM_359A518F_D07E_472e_B809_F33356445B9F"/>
          </w:p>
        </w:tc>
        <w:tc>
          <w:tcPr>
            <w:tcW w:w="2790" w:type="dxa"/>
            <w:gridSpan w:val="2"/>
            <w:tcBorders>
              <w:top w:val="nil"/>
              <w:left w:val="nil"/>
              <w:bottom w:val="nil"/>
              <w:right w:val="nil"/>
            </w:tcBorders>
          </w:tcPr>
          <w:p w14:paraId="3ED6769E" w14:textId="29FD1688" w:rsidR="00847C61" w:rsidRPr="00474957" w:rsidDel="00BB0431" w:rsidRDefault="00847C61" w:rsidP="00847C61">
            <w:pPr>
              <w:widowControl w:val="0"/>
              <w:autoSpaceDE w:val="0"/>
              <w:autoSpaceDN w:val="0"/>
              <w:adjustRightInd w:val="0"/>
              <w:spacing w:line="240" w:lineRule="auto"/>
              <w:contextualSpacing w:val="0"/>
              <w:rPr>
                <w:del w:id="1766"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44917007" w14:textId="3879F1E3" w:rsidR="00847C61" w:rsidRPr="00474957" w:rsidDel="00BB0431" w:rsidRDefault="00847C61" w:rsidP="00847C61">
            <w:pPr>
              <w:widowControl w:val="0"/>
              <w:autoSpaceDE w:val="0"/>
              <w:autoSpaceDN w:val="0"/>
              <w:adjustRightInd w:val="0"/>
              <w:spacing w:line="240" w:lineRule="auto"/>
              <w:contextualSpacing w:val="0"/>
              <w:rPr>
                <w:del w:id="1767" w:author="Arjan Kloosterboer" w:date="2017-09-21T12:48:00Z"/>
                <w:rFonts w:ascii="Calibri" w:hAnsi="Calibri" w:cs="Arial"/>
                <w:color w:val="0F0F0F"/>
                <w:sz w:val="22"/>
                <w:szCs w:val="24"/>
                <w:lang w:eastAsia="en-US"/>
              </w:rPr>
            </w:pPr>
            <w:del w:id="1768"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Geboorte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Geboortedatum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1765"/>
      </w:tr>
      <w:tr w:rsidR="00847C61" w:rsidRPr="00474957" w:rsidDel="00BB0431" w14:paraId="244B1D15" w14:textId="6F5F6B5D" w:rsidTr="00847C61">
        <w:trPr>
          <w:del w:id="1769" w:author="Arjan Kloosterboer" w:date="2017-09-21T12:48:00Z"/>
        </w:trPr>
        <w:tc>
          <w:tcPr>
            <w:tcW w:w="450" w:type="dxa"/>
            <w:tcBorders>
              <w:top w:val="nil"/>
              <w:left w:val="nil"/>
              <w:bottom w:val="nil"/>
              <w:right w:val="nil"/>
            </w:tcBorders>
          </w:tcPr>
          <w:p w14:paraId="44D9A306" w14:textId="1F36F012" w:rsidR="00847C61" w:rsidRPr="00474957" w:rsidDel="00BB0431" w:rsidRDefault="00847C61" w:rsidP="00847C61">
            <w:pPr>
              <w:widowControl w:val="0"/>
              <w:autoSpaceDE w:val="0"/>
              <w:autoSpaceDN w:val="0"/>
              <w:adjustRightInd w:val="0"/>
              <w:spacing w:line="240" w:lineRule="auto"/>
              <w:contextualSpacing w:val="0"/>
              <w:rPr>
                <w:del w:id="1770" w:author="Arjan Kloosterboer" w:date="2017-09-21T12:48:00Z"/>
                <w:rFonts w:ascii="Calibri" w:hAnsi="Calibri" w:cs="Arial"/>
                <w:color w:val="0F0F0F"/>
                <w:sz w:val="22"/>
                <w:szCs w:val="24"/>
                <w:lang w:eastAsia="en-US"/>
              </w:rPr>
            </w:pPr>
            <w:bookmarkStart w:id="1771" w:name="BKM_B8F7BA44_25F5_4311_89E3_2F4AA069CAE0"/>
          </w:p>
        </w:tc>
        <w:tc>
          <w:tcPr>
            <w:tcW w:w="2790" w:type="dxa"/>
            <w:gridSpan w:val="2"/>
            <w:tcBorders>
              <w:top w:val="nil"/>
              <w:left w:val="nil"/>
              <w:bottom w:val="nil"/>
              <w:right w:val="nil"/>
            </w:tcBorders>
          </w:tcPr>
          <w:p w14:paraId="6C4FFAFD" w14:textId="45F08E34" w:rsidR="00847C61" w:rsidRPr="00474957" w:rsidDel="00BB0431" w:rsidRDefault="00847C61" w:rsidP="00847C61">
            <w:pPr>
              <w:widowControl w:val="0"/>
              <w:autoSpaceDE w:val="0"/>
              <w:autoSpaceDN w:val="0"/>
              <w:adjustRightInd w:val="0"/>
              <w:spacing w:line="240" w:lineRule="auto"/>
              <w:contextualSpacing w:val="0"/>
              <w:rPr>
                <w:del w:id="1772"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535CA5A2" w14:textId="0834DF19" w:rsidR="00847C61" w:rsidRPr="00474957" w:rsidDel="00BB0431" w:rsidRDefault="00847C61" w:rsidP="00847C61">
            <w:pPr>
              <w:widowControl w:val="0"/>
              <w:autoSpaceDE w:val="0"/>
              <w:autoSpaceDN w:val="0"/>
              <w:adjustRightInd w:val="0"/>
              <w:spacing w:line="240" w:lineRule="auto"/>
              <w:contextualSpacing w:val="0"/>
              <w:rPr>
                <w:del w:id="1773" w:author="Arjan Kloosterboer" w:date="2017-09-21T12:48:00Z"/>
                <w:rFonts w:ascii="Calibri" w:hAnsi="Calibri" w:cs="Arial"/>
                <w:color w:val="0F0F0F"/>
                <w:sz w:val="22"/>
                <w:szCs w:val="24"/>
                <w:lang w:eastAsia="en-US"/>
              </w:rPr>
            </w:pPr>
            <w:del w:id="1774" w:author="Arjan Kloosterboer" w:date="2017-09-21T12:48:00Z">
              <w:r w:rsidRPr="00474957" w:rsidDel="00BB0431">
                <w:rPr>
                  <w:rFonts w:ascii="Calibri" w:hAnsi="Calibri" w:cs="Arial"/>
                  <w:color w:val="000000"/>
                  <w:sz w:val="22"/>
                  <w:szCs w:val="24"/>
                  <w:lang w:eastAsia="en-US"/>
                </w:rPr>
                <w:delText>Naam aanschrijving NATUURLIJK PERSOON</w:delText>
              </w:r>
            </w:del>
          </w:p>
        </w:tc>
        <w:bookmarkEnd w:id="1771"/>
      </w:tr>
      <w:tr w:rsidR="00847C61" w:rsidRPr="00474957" w:rsidDel="00BB0431" w14:paraId="0BDEB72A" w14:textId="3C17175E" w:rsidTr="00847C61">
        <w:trPr>
          <w:del w:id="1775" w:author="Arjan Kloosterboer" w:date="2017-09-21T12:48:00Z"/>
        </w:trPr>
        <w:tc>
          <w:tcPr>
            <w:tcW w:w="450" w:type="dxa"/>
            <w:tcBorders>
              <w:top w:val="nil"/>
              <w:left w:val="nil"/>
              <w:bottom w:val="nil"/>
              <w:right w:val="nil"/>
            </w:tcBorders>
          </w:tcPr>
          <w:p w14:paraId="70A77150" w14:textId="3AA6D236" w:rsidR="00847C61" w:rsidRPr="00474957" w:rsidDel="00BB0431" w:rsidRDefault="00847C61" w:rsidP="00847C61">
            <w:pPr>
              <w:widowControl w:val="0"/>
              <w:autoSpaceDE w:val="0"/>
              <w:autoSpaceDN w:val="0"/>
              <w:adjustRightInd w:val="0"/>
              <w:spacing w:line="240" w:lineRule="auto"/>
              <w:contextualSpacing w:val="0"/>
              <w:rPr>
                <w:del w:id="177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2B2FD3A" w14:textId="2CDB2C2C" w:rsidR="00847C61" w:rsidRPr="00773AEE" w:rsidDel="00BB0431" w:rsidRDefault="00847C61" w:rsidP="00847C61">
            <w:pPr>
              <w:widowControl w:val="0"/>
              <w:autoSpaceDE w:val="0"/>
              <w:autoSpaceDN w:val="0"/>
              <w:adjustRightInd w:val="0"/>
              <w:spacing w:line="240" w:lineRule="auto"/>
              <w:contextualSpacing w:val="0"/>
              <w:rPr>
                <w:del w:id="1777" w:author="Arjan Kloosterboer" w:date="2017-09-21T12:48:00Z"/>
                <w:rFonts w:ascii="Calibri" w:hAnsi="Calibri" w:cs="Arial"/>
                <w:color w:val="000000"/>
                <w:sz w:val="22"/>
                <w:szCs w:val="24"/>
                <w:lang w:eastAsia="en-US"/>
              </w:rPr>
            </w:pPr>
            <w:del w:id="1778" w:author="Arjan Kloosterboer" w:date="2017-09-21T12:48:00Z">
              <w:r w:rsidRPr="00773AEE" w:rsidDel="00BB0431">
                <w:rPr>
                  <w:rFonts w:ascii="Calibri" w:hAnsi="Calibri" w:cs="Arial"/>
                  <w:color w:val="000000"/>
                  <w:sz w:val="22"/>
                  <w:szCs w:val="24"/>
                  <w:lang w:eastAsia="en-US"/>
                </w:rPr>
                <w:delText xml:space="preserve">- Geslachtsnaam aanschrijving </w:delText>
              </w:r>
            </w:del>
          </w:p>
        </w:tc>
        <w:tc>
          <w:tcPr>
            <w:tcW w:w="6120" w:type="dxa"/>
            <w:tcBorders>
              <w:top w:val="nil"/>
              <w:left w:val="nil"/>
              <w:bottom w:val="nil"/>
              <w:right w:val="nil"/>
            </w:tcBorders>
          </w:tcPr>
          <w:p w14:paraId="07A97AF5" w14:textId="3F4B054C" w:rsidR="00847C61" w:rsidRPr="00474957" w:rsidDel="00BB0431" w:rsidRDefault="00847C61" w:rsidP="00847C61">
            <w:pPr>
              <w:widowControl w:val="0"/>
              <w:autoSpaceDE w:val="0"/>
              <w:autoSpaceDN w:val="0"/>
              <w:adjustRightInd w:val="0"/>
              <w:spacing w:line="240" w:lineRule="auto"/>
              <w:contextualSpacing w:val="0"/>
              <w:rPr>
                <w:del w:id="1779" w:author="Arjan Kloosterboer" w:date="2017-09-21T12:48:00Z"/>
                <w:rFonts w:ascii="Calibri" w:hAnsi="Calibri" w:cs="Arial"/>
                <w:color w:val="000000"/>
                <w:sz w:val="22"/>
                <w:szCs w:val="24"/>
                <w:lang w:eastAsia="en-US"/>
              </w:rPr>
            </w:pPr>
            <w:del w:id="1780"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Geslachtsnaam aanschrijving  </w:delText>
              </w:r>
            </w:del>
          </w:p>
        </w:tc>
      </w:tr>
      <w:tr w:rsidR="00847C61" w:rsidRPr="00474957" w:rsidDel="00BB0431" w14:paraId="6D4BB0A8" w14:textId="7151B78D" w:rsidTr="00847C61">
        <w:trPr>
          <w:del w:id="1781" w:author="Arjan Kloosterboer" w:date="2017-09-21T12:48:00Z"/>
        </w:trPr>
        <w:tc>
          <w:tcPr>
            <w:tcW w:w="450" w:type="dxa"/>
            <w:tcBorders>
              <w:top w:val="nil"/>
              <w:left w:val="nil"/>
              <w:bottom w:val="nil"/>
              <w:right w:val="nil"/>
            </w:tcBorders>
          </w:tcPr>
          <w:p w14:paraId="7A257589" w14:textId="5CE8340F" w:rsidR="00847C61" w:rsidRPr="00474957" w:rsidDel="00BB0431" w:rsidRDefault="00847C61" w:rsidP="00847C61">
            <w:pPr>
              <w:widowControl w:val="0"/>
              <w:autoSpaceDE w:val="0"/>
              <w:autoSpaceDN w:val="0"/>
              <w:adjustRightInd w:val="0"/>
              <w:spacing w:line="240" w:lineRule="auto"/>
              <w:contextualSpacing w:val="0"/>
              <w:rPr>
                <w:del w:id="1782"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A1AFA37" w14:textId="53220528" w:rsidR="00847C61" w:rsidRPr="00773AEE" w:rsidDel="00BB0431" w:rsidRDefault="00847C61" w:rsidP="00847C61">
            <w:pPr>
              <w:widowControl w:val="0"/>
              <w:autoSpaceDE w:val="0"/>
              <w:autoSpaceDN w:val="0"/>
              <w:adjustRightInd w:val="0"/>
              <w:spacing w:line="240" w:lineRule="auto"/>
              <w:contextualSpacing w:val="0"/>
              <w:rPr>
                <w:del w:id="1783" w:author="Arjan Kloosterboer" w:date="2017-09-21T12:48:00Z"/>
                <w:rFonts w:ascii="Calibri" w:hAnsi="Calibri" w:cs="Arial"/>
                <w:color w:val="000000"/>
                <w:sz w:val="22"/>
                <w:szCs w:val="24"/>
                <w:lang w:eastAsia="en-US"/>
              </w:rPr>
            </w:pPr>
            <w:del w:id="1784" w:author="Arjan Kloosterboer" w:date="2017-09-21T12:48:00Z">
              <w:r w:rsidRPr="00773AEE" w:rsidDel="00BB0431">
                <w:rPr>
                  <w:rFonts w:ascii="Calibri" w:hAnsi="Calibri" w:cs="Arial"/>
                  <w:color w:val="000000"/>
                  <w:sz w:val="22"/>
                  <w:szCs w:val="24"/>
                  <w:lang w:eastAsia="en-US"/>
                </w:rPr>
                <w:delText xml:space="preserve">- Voorletters aanschrijving </w:delText>
              </w:r>
            </w:del>
          </w:p>
        </w:tc>
        <w:tc>
          <w:tcPr>
            <w:tcW w:w="6120" w:type="dxa"/>
            <w:tcBorders>
              <w:top w:val="nil"/>
              <w:left w:val="nil"/>
              <w:bottom w:val="nil"/>
              <w:right w:val="nil"/>
            </w:tcBorders>
          </w:tcPr>
          <w:p w14:paraId="47FDC3C1" w14:textId="72E5B4B0" w:rsidR="00847C61" w:rsidRPr="00474957" w:rsidDel="00BB0431" w:rsidRDefault="00847C61" w:rsidP="00847C61">
            <w:pPr>
              <w:widowControl w:val="0"/>
              <w:autoSpaceDE w:val="0"/>
              <w:autoSpaceDN w:val="0"/>
              <w:adjustRightInd w:val="0"/>
              <w:spacing w:line="240" w:lineRule="auto"/>
              <w:contextualSpacing w:val="0"/>
              <w:rPr>
                <w:del w:id="1785" w:author="Arjan Kloosterboer" w:date="2017-09-21T12:48:00Z"/>
                <w:rFonts w:ascii="Calibri" w:hAnsi="Calibri" w:cs="Arial"/>
                <w:color w:val="000000"/>
                <w:sz w:val="22"/>
                <w:szCs w:val="24"/>
                <w:lang w:eastAsia="en-US"/>
              </w:rPr>
            </w:pPr>
            <w:del w:id="178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Voorletters aanschrijving  </w:delText>
              </w:r>
            </w:del>
          </w:p>
        </w:tc>
      </w:tr>
      <w:tr w:rsidR="00847C61" w:rsidRPr="00474957" w:rsidDel="00BB0431" w14:paraId="7D3949D6" w14:textId="05A71E1C" w:rsidTr="00847C61">
        <w:trPr>
          <w:del w:id="1787" w:author="Arjan Kloosterboer" w:date="2017-09-21T12:48:00Z"/>
        </w:trPr>
        <w:tc>
          <w:tcPr>
            <w:tcW w:w="450" w:type="dxa"/>
            <w:tcBorders>
              <w:top w:val="nil"/>
              <w:left w:val="nil"/>
              <w:bottom w:val="nil"/>
              <w:right w:val="nil"/>
            </w:tcBorders>
          </w:tcPr>
          <w:p w14:paraId="0BC50C4E" w14:textId="66FB808D" w:rsidR="00847C61" w:rsidRPr="00474957" w:rsidDel="00BB0431" w:rsidRDefault="00847C61" w:rsidP="00847C61">
            <w:pPr>
              <w:widowControl w:val="0"/>
              <w:autoSpaceDE w:val="0"/>
              <w:autoSpaceDN w:val="0"/>
              <w:adjustRightInd w:val="0"/>
              <w:spacing w:line="240" w:lineRule="auto"/>
              <w:contextualSpacing w:val="0"/>
              <w:rPr>
                <w:del w:id="178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2175B5C6" w14:textId="597F8374" w:rsidR="00847C61" w:rsidRPr="00773AEE" w:rsidDel="00BB0431" w:rsidRDefault="00847C61" w:rsidP="00847C61">
            <w:pPr>
              <w:widowControl w:val="0"/>
              <w:autoSpaceDE w:val="0"/>
              <w:autoSpaceDN w:val="0"/>
              <w:adjustRightInd w:val="0"/>
              <w:spacing w:line="240" w:lineRule="auto"/>
              <w:contextualSpacing w:val="0"/>
              <w:rPr>
                <w:del w:id="1789" w:author="Arjan Kloosterboer" w:date="2017-09-21T12:48:00Z"/>
                <w:rFonts w:ascii="Calibri" w:hAnsi="Calibri" w:cs="Arial"/>
                <w:color w:val="000000"/>
                <w:sz w:val="22"/>
                <w:szCs w:val="24"/>
                <w:lang w:eastAsia="en-US"/>
              </w:rPr>
            </w:pPr>
            <w:del w:id="1790" w:author="Arjan Kloosterboer" w:date="2017-09-21T12:48:00Z">
              <w:r w:rsidRPr="00773AEE" w:rsidDel="00BB0431">
                <w:rPr>
                  <w:rFonts w:ascii="Calibri" w:hAnsi="Calibri" w:cs="Arial"/>
                  <w:color w:val="000000"/>
                  <w:sz w:val="22"/>
                  <w:szCs w:val="24"/>
                  <w:lang w:eastAsia="en-US"/>
                </w:rPr>
                <w:delText xml:space="preserve">- Voornamen aanschrijving </w:delText>
              </w:r>
            </w:del>
          </w:p>
        </w:tc>
        <w:tc>
          <w:tcPr>
            <w:tcW w:w="6120" w:type="dxa"/>
            <w:tcBorders>
              <w:top w:val="nil"/>
              <w:left w:val="nil"/>
              <w:bottom w:val="nil"/>
              <w:right w:val="nil"/>
            </w:tcBorders>
          </w:tcPr>
          <w:p w14:paraId="3BCB3191" w14:textId="385DE857" w:rsidR="00847C61" w:rsidRPr="00474957" w:rsidDel="00BB0431" w:rsidRDefault="00847C61" w:rsidP="00847C61">
            <w:pPr>
              <w:widowControl w:val="0"/>
              <w:autoSpaceDE w:val="0"/>
              <w:autoSpaceDN w:val="0"/>
              <w:adjustRightInd w:val="0"/>
              <w:spacing w:line="240" w:lineRule="auto"/>
              <w:contextualSpacing w:val="0"/>
              <w:rPr>
                <w:del w:id="1791" w:author="Arjan Kloosterboer" w:date="2017-09-21T12:48:00Z"/>
                <w:rFonts w:ascii="Calibri" w:hAnsi="Calibri" w:cs="Arial"/>
                <w:color w:val="000000"/>
                <w:sz w:val="22"/>
                <w:szCs w:val="24"/>
                <w:lang w:eastAsia="en-US"/>
              </w:rPr>
            </w:pPr>
            <w:del w:id="179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Voornamen aanschrijving  </w:delText>
              </w:r>
            </w:del>
          </w:p>
        </w:tc>
      </w:tr>
      <w:tr w:rsidR="00847C61" w:rsidRPr="00474957" w:rsidDel="00BB0431" w14:paraId="72EC02A4" w14:textId="1430CEE0" w:rsidTr="00847C61">
        <w:trPr>
          <w:del w:id="1793" w:author="Arjan Kloosterboer" w:date="2017-09-21T12:48:00Z"/>
        </w:trPr>
        <w:tc>
          <w:tcPr>
            <w:tcW w:w="450" w:type="dxa"/>
            <w:tcBorders>
              <w:top w:val="nil"/>
              <w:left w:val="nil"/>
              <w:bottom w:val="nil"/>
              <w:right w:val="nil"/>
            </w:tcBorders>
          </w:tcPr>
          <w:p w14:paraId="19D27F7F" w14:textId="773ADD1A" w:rsidR="00847C61" w:rsidRPr="00474957" w:rsidDel="00BB0431" w:rsidRDefault="00847C61" w:rsidP="00847C61">
            <w:pPr>
              <w:widowControl w:val="0"/>
              <w:autoSpaceDE w:val="0"/>
              <w:autoSpaceDN w:val="0"/>
              <w:adjustRightInd w:val="0"/>
              <w:spacing w:line="240" w:lineRule="auto"/>
              <w:contextualSpacing w:val="0"/>
              <w:rPr>
                <w:del w:id="1794"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3B71DC37" w14:textId="684860CF" w:rsidR="00847C61" w:rsidRPr="00773AEE" w:rsidDel="00BB0431" w:rsidRDefault="00847C61" w:rsidP="00847C61">
            <w:pPr>
              <w:widowControl w:val="0"/>
              <w:autoSpaceDE w:val="0"/>
              <w:autoSpaceDN w:val="0"/>
              <w:adjustRightInd w:val="0"/>
              <w:spacing w:line="240" w:lineRule="auto"/>
              <w:contextualSpacing w:val="0"/>
              <w:rPr>
                <w:del w:id="1795" w:author="Arjan Kloosterboer" w:date="2017-09-21T12:48:00Z"/>
                <w:rFonts w:ascii="Calibri" w:hAnsi="Calibri" w:cs="Arial"/>
                <w:color w:val="000000"/>
                <w:sz w:val="22"/>
                <w:szCs w:val="24"/>
                <w:lang w:eastAsia="en-US"/>
              </w:rPr>
            </w:pPr>
            <w:del w:id="1796" w:author="Arjan Kloosterboer" w:date="2017-09-21T12:48:00Z">
              <w:r w:rsidRPr="00773AEE" w:rsidDel="00BB0431">
                <w:rPr>
                  <w:rFonts w:ascii="Calibri" w:hAnsi="Calibri" w:cs="Arial"/>
                  <w:color w:val="000000"/>
                  <w:sz w:val="22"/>
                  <w:szCs w:val="24"/>
                  <w:lang w:eastAsia="en-US"/>
                </w:rPr>
                <w:delText xml:space="preserve">- Aanhef aanschrijving </w:delText>
              </w:r>
            </w:del>
          </w:p>
        </w:tc>
        <w:tc>
          <w:tcPr>
            <w:tcW w:w="6120" w:type="dxa"/>
            <w:tcBorders>
              <w:top w:val="nil"/>
              <w:left w:val="nil"/>
              <w:bottom w:val="nil"/>
              <w:right w:val="nil"/>
            </w:tcBorders>
          </w:tcPr>
          <w:p w14:paraId="1A1A02D9" w14:textId="4945C203" w:rsidR="00847C61" w:rsidRPr="00474957" w:rsidDel="00BB0431" w:rsidRDefault="00847C61" w:rsidP="00847C61">
            <w:pPr>
              <w:widowControl w:val="0"/>
              <w:autoSpaceDE w:val="0"/>
              <w:autoSpaceDN w:val="0"/>
              <w:adjustRightInd w:val="0"/>
              <w:spacing w:line="240" w:lineRule="auto"/>
              <w:contextualSpacing w:val="0"/>
              <w:rPr>
                <w:del w:id="1797" w:author="Arjan Kloosterboer" w:date="2017-09-21T12:48:00Z"/>
                <w:rFonts w:ascii="Calibri" w:hAnsi="Calibri" w:cs="Arial"/>
                <w:color w:val="000000"/>
                <w:sz w:val="22"/>
                <w:szCs w:val="24"/>
                <w:lang w:eastAsia="en-US"/>
              </w:rPr>
            </w:pPr>
            <w:del w:id="1798"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Aanhef aanschrijving  </w:delText>
              </w:r>
            </w:del>
          </w:p>
        </w:tc>
      </w:tr>
      <w:tr w:rsidR="00847C61" w:rsidRPr="00474957" w:rsidDel="00BB0431" w14:paraId="5FCA50C9" w14:textId="1F36EFB0" w:rsidTr="00847C61">
        <w:trPr>
          <w:del w:id="1799" w:author="Arjan Kloosterboer" w:date="2017-09-21T12:48:00Z"/>
        </w:trPr>
        <w:tc>
          <w:tcPr>
            <w:tcW w:w="450" w:type="dxa"/>
            <w:tcBorders>
              <w:top w:val="nil"/>
              <w:left w:val="nil"/>
              <w:bottom w:val="nil"/>
              <w:right w:val="nil"/>
            </w:tcBorders>
          </w:tcPr>
          <w:p w14:paraId="632E362D" w14:textId="2F7D1C6D" w:rsidR="00847C61" w:rsidRPr="00474957" w:rsidDel="00BB0431" w:rsidRDefault="00847C61" w:rsidP="00847C61">
            <w:pPr>
              <w:widowControl w:val="0"/>
              <w:autoSpaceDE w:val="0"/>
              <w:autoSpaceDN w:val="0"/>
              <w:adjustRightInd w:val="0"/>
              <w:spacing w:line="240" w:lineRule="auto"/>
              <w:contextualSpacing w:val="0"/>
              <w:rPr>
                <w:del w:id="1800" w:author="Arjan Kloosterboer" w:date="2017-09-21T12:48:00Z"/>
                <w:rFonts w:ascii="Calibri" w:hAnsi="Calibri" w:cs="Arial"/>
                <w:color w:val="0F0F0F"/>
                <w:sz w:val="22"/>
                <w:szCs w:val="24"/>
                <w:lang w:eastAsia="en-US"/>
              </w:rPr>
            </w:pPr>
            <w:bookmarkStart w:id="1801" w:name="BKM_4D2F2573_F04E_49da_A3DC_6F765A3FFB4C"/>
          </w:p>
        </w:tc>
        <w:tc>
          <w:tcPr>
            <w:tcW w:w="2790" w:type="dxa"/>
            <w:gridSpan w:val="2"/>
            <w:tcBorders>
              <w:top w:val="nil"/>
              <w:left w:val="nil"/>
              <w:bottom w:val="nil"/>
              <w:right w:val="nil"/>
            </w:tcBorders>
          </w:tcPr>
          <w:p w14:paraId="7EE14C10" w14:textId="4BCB54B1" w:rsidR="00847C61" w:rsidRPr="00474957" w:rsidDel="00BB0431" w:rsidRDefault="00847C61" w:rsidP="00847C61">
            <w:pPr>
              <w:widowControl w:val="0"/>
              <w:autoSpaceDE w:val="0"/>
              <w:autoSpaceDN w:val="0"/>
              <w:adjustRightInd w:val="0"/>
              <w:spacing w:line="240" w:lineRule="auto"/>
              <w:contextualSpacing w:val="0"/>
              <w:rPr>
                <w:del w:id="1802"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242FFB59" w14:textId="50AD30D3" w:rsidR="00847C61" w:rsidRPr="00474957" w:rsidDel="00BB0431" w:rsidRDefault="00847C61" w:rsidP="00847C61">
            <w:pPr>
              <w:widowControl w:val="0"/>
              <w:autoSpaceDE w:val="0"/>
              <w:autoSpaceDN w:val="0"/>
              <w:adjustRightInd w:val="0"/>
              <w:spacing w:line="240" w:lineRule="auto"/>
              <w:contextualSpacing w:val="0"/>
              <w:rPr>
                <w:del w:id="1803" w:author="Arjan Kloosterboer" w:date="2017-09-21T12:48:00Z"/>
                <w:rFonts w:ascii="Calibri" w:hAnsi="Calibri" w:cs="Arial"/>
                <w:color w:val="0F0F0F"/>
                <w:sz w:val="22"/>
                <w:szCs w:val="24"/>
                <w:lang w:eastAsia="en-US"/>
              </w:rPr>
            </w:pPr>
            <w:del w:id="180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Overlijden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Overlijdensdatum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1801"/>
      </w:tr>
      <w:tr w:rsidR="00847C61" w:rsidRPr="00474957" w:rsidDel="00BB0431" w14:paraId="63B80EA4" w14:textId="441CCFE9" w:rsidTr="00847C61">
        <w:trPr>
          <w:del w:id="1805" w:author="Arjan Kloosterboer" w:date="2017-09-21T12:48:00Z"/>
        </w:trPr>
        <w:tc>
          <w:tcPr>
            <w:tcW w:w="450" w:type="dxa"/>
            <w:tcBorders>
              <w:top w:val="nil"/>
              <w:left w:val="nil"/>
              <w:bottom w:val="nil"/>
              <w:right w:val="nil"/>
            </w:tcBorders>
          </w:tcPr>
          <w:p w14:paraId="6F8A057C" w14:textId="1995EF08" w:rsidR="00847C61" w:rsidRPr="00474957" w:rsidDel="00BB0431" w:rsidRDefault="00847C61" w:rsidP="00847C61">
            <w:pPr>
              <w:widowControl w:val="0"/>
              <w:autoSpaceDE w:val="0"/>
              <w:autoSpaceDN w:val="0"/>
              <w:adjustRightInd w:val="0"/>
              <w:spacing w:line="240" w:lineRule="auto"/>
              <w:contextualSpacing w:val="0"/>
              <w:rPr>
                <w:del w:id="1806" w:author="Arjan Kloosterboer" w:date="2017-09-21T12:48:00Z"/>
                <w:rFonts w:ascii="Calibri" w:hAnsi="Calibri" w:cs="Arial"/>
                <w:color w:val="0F0F0F"/>
                <w:sz w:val="22"/>
                <w:szCs w:val="24"/>
                <w:lang w:eastAsia="en-US"/>
              </w:rPr>
            </w:pPr>
            <w:bookmarkStart w:id="1807" w:name="BKM_F715027C_89B0_4d10_A05A_35BA6B222C32"/>
          </w:p>
        </w:tc>
        <w:tc>
          <w:tcPr>
            <w:tcW w:w="2790" w:type="dxa"/>
            <w:gridSpan w:val="2"/>
            <w:tcBorders>
              <w:top w:val="nil"/>
              <w:left w:val="nil"/>
              <w:bottom w:val="nil"/>
              <w:right w:val="nil"/>
            </w:tcBorders>
          </w:tcPr>
          <w:p w14:paraId="1D01576A" w14:textId="4691FDAC" w:rsidR="00847C61" w:rsidRPr="00474957" w:rsidDel="00BB0431" w:rsidRDefault="00847C61" w:rsidP="00847C61">
            <w:pPr>
              <w:widowControl w:val="0"/>
              <w:autoSpaceDE w:val="0"/>
              <w:autoSpaceDN w:val="0"/>
              <w:adjustRightInd w:val="0"/>
              <w:spacing w:line="240" w:lineRule="auto"/>
              <w:contextualSpacing w:val="0"/>
              <w:rPr>
                <w:del w:id="1808"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5783509A" w14:textId="18EC80FB" w:rsidR="00847C61" w:rsidRPr="00474957" w:rsidDel="00BB0431" w:rsidRDefault="00847C61" w:rsidP="00847C61">
            <w:pPr>
              <w:widowControl w:val="0"/>
              <w:autoSpaceDE w:val="0"/>
              <w:autoSpaceDN w:val="0"/>
              <w:adjustRightInd w:val="0"/>
              <w:spacing w:line="240" w:lineRule="auto"/>
              <w:contextualSpacing w:val="0"/>
              <w:rPr>
                <w:del w:id="1809" w:author="Arjan Kloosterboer" w:date="2017-09-21T12:48:00Z"/>
                <w:rFonts w:ascii="Calibri" w:hAnsi="Calibri" w:cs="Arial"/>
                <w:color w:val="0F0F0F"/>
                <w:sz w:val="22"/>
                <w:szCs w:val="24"/>
                <w:lang w:eastAsia="en-US"/>
              </w:rPr>
            </w:pPr>
            <w:del w:id="1810" w:author="Arjan Kloosterboer" w:date="2017-09-21T12:48:00Z">
              <w:r w:rsidRPr="00474957" w:rsidDel="00BB0431">
                <w:rPr>
                  <w:rFonts w:ascii="Calibri" w:hAnsi="Calibri" w:cs="Arial"/>
                  <w:color w:val="000000"/>
                  <w:sz w:val="22"/>
                  <w:szCs w:val="24"/>
                  <w:lang w:eastAsia="en-US"/>
                </w:rPr>
                <w:delText>Correspondentieadres SUBJECT</w:delText>
              </w:r>
            </w:del>
          </w:p>
        </w:tc>
        <w:bookmarkEnd w:id="1807"/>
      </w:tr>
      <w:tr w:rsidR="00847C61" w:rsidRPr="00474957" w:rsidDel="00BB0431" w14:paraId="59A3A8D1" w14:textId="25A4ECF0" w:rsidTr="00847C61">
        <w:trPr>
          <w:del w:id="1811" w:author="Arjan Kloosterboer" w:date="2017-09-21T12:48:00Z"/>
        </w:trPr>
        <w:tc>
          <w:tcPr>
            <w:tcW w:w="450" w:type="dxa"/>
            <w:tcBorders>
              <w:top w:val="nil"/>
              <w:left w:val="nil"/>
              <w:bottom w:val="nil"/>
              <w:right w:val="nil"/>
            </w:tcBorders>
          </w:tcPr>
          <w:p w14:paraId="27169C98" w14:textId="2060F65D" w:rsidR="00847C61" w:rsidRPr="00474957" w:rsidDel="00BB0431" w:rsidRDefault="00847C61" w:rsidP="00847C61">
            <w:pPr>
              <w:widowControl w:val="0"/>
              <w:autoSpaceDE w:val="0"/>
              <w:autoSpaceDN w:val="0"/>
              <w:adjustRightInd w:val="0"/>
              <w:spacing w:line="240" w:lineRule="auto"/>
              <w:contextualSpacing w:val="0"/>
              <w:rPr>
                <w:del w:id="1812"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29824617" w14:textId="42D803A9" w:rsidR="00847C61" w:rsidRPr="00773AEE" w:rsidDel="00BB0431" w:rsidRDefault="00847C61" w:rsidP="00847C61">
            <w:pPr>
              <w:widowControl w:val="0"/>
              <w:autoSpaceDE w:val="0"/>
              <w:autoSpaceDN w:val="0"/>
              <w:adjustRightInd w:val="0"/>
              <w:spacing w:line="240" w:lineRule="auto"/>
              <w:contextualSpacing w:val="0"/>
              <w:rPr>
                <w:del w:id="1813" w:author="Arjan Kloosterboer" w:date="2017-09-21T12:48:00Z"/>
                <w:rFonts w:ascii="Calibri" w:hAnsi="Calibri" w:cs="Arial"/>
                <w:color w:val="000000"/>
                <w:sz w:val="22"/>
                <w:szCs w:val="24"/>
                <w:lang w:eastAsia="en-US"/>
              </w:rPr>
            </w:pPr>
            <w:del w:id="1814" w:author="Arjan Kloosterboer" w:date="2017-09-21T12:48:00Z">
              <w:r w:rsidRPr="00773AEE" w:rsidDel="00BB0431">
                <w:rPr>
                  <w:rFonts w:ascii="Calibri" w:hAnsi="Calibri" w:cs="Arial"/>
                  <w:color w:val="000000"/>
                  <w:sz w:val="22"/>
                  <w:szCs w:val="24"/>
                  <w:lang w:eastAsia="en-US"/>
                </w:rPr>
                <w:delText xml:space="preserve">- Huisletter </w:delText>
              </w:r>
            </w:del>
          </w:p>
        </w:tc>
        <w:tc>
          <w:tcPr>
            <w:tcW w:w="6120" w:type="dxa"/>
            <w:tcBorders>
              <w:top w:val="nil"/>
              <w:left w:val="nil"/>
              <w:bottom w:val="nil"/>
              <w:right w:val="nil"/>
            </w:tcBorders>
          </w:tcPr>
          <w:p w14:paraId="05C7B627" w14:textId="39DB1AEE" w:rsidR="00847C61" w:rsidRPr="00474957" w:rsidDel="00BB0431" w:rsidRDefault="00847C61" w:rsidP="00847C61">
            <w:pPr>
              <w:widowControl w:val="0"/>
              <w:autoSpaceDE w:val="0"/>
              <w:autoSpaceDN w:val="0"/>
              <w:adjustRightInd w:val="0"/>
              <w:spacing w:line="240" w:lineRule="auto"/>
              <w:contextualSpacing w:val="0"/>
              <w:rPr>
                <w:del w:id="1815" w:author="Arjan Kloosterboer" w:date="2017-09-21T12:48:00Z"/>
                <w:rFonts w:ascii="Calibri" w:hAnsi="Calibri" w:cs="Arial"/>
                <w:color w:val="000000"/>
                <w:sz w:val="22"/>
                <w:szCs w:val="24"/>
                <w:lang w:eastAsia="en-US"/>
              </w:rPr>
            </w:pPr>
            <w:del w:id="181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Huisletter  </w:delText>
              </w:r>
            </w:del>
          </w:p>
        </w:tc>
      </w:tr>
      <w:tr w:rsidR="00847C61" w:rsidRPr="00474957" w:rsidDel="00BB0431" w14:paraId="5E6FB016" w14:textId="717039CE" w:rsidTr="00847C61">
        <w:trPr>
          <w:del w:id="1817" w:author="Arjan Kloosterboer" w:date="2017-09-21T12:48:00Z"/>
        </w:trPr>
        <w:tc>
          <w:tcPr>
            <w:tcW w:w="450" w:type="dxa"/>
            <w:tcBorders>
              <w:top w:val="nil"/>
              <w:left w:val="nil"/>
              <w:bottom w:val="nil"/>
              <w:right w:val="nil"/>
            </w:tcBorders>
          </w:tcPr>
          <w:p w14:paraId="76905208" w14:textId="43227546" w:rsidR="00847C61" w:rsidRPr="00474957" w:rsidDel="00BB0431" w:rsidRDefault="00847C61" w:rsidP="00847C61">
            <w:pPr>
              <w:widowControl w:val="0"/>
              <w:autoSpaceDE w:val="0"/>
              <w:autoSpaceDN w:val="0"/>
              <w:adjustRightInd w:val="0"/>
              <w:spacing w:line="240" w:lineRule="auto"/>
              <w:contextualSpacing w:val="0"/>
              <w:rPr>
                <w:del w:id="181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9A803A1" w14:textId="1BF9E037" w:rsidR="00847C61" w:rsidRPr="00773AEE" w:rsidDel="00BB0431" w:rsidRDefault="00847C61" w:rsidP="00847C61">
            <w:pPr>
              <w:widowControl w:val="0"/>
              <w:autoSpaceDE w:val="0"/>
              <w:autoSpaceDN w:val="0"/>
              <w:adjustRightInd w:val="0"/>
              <w:spacing w:line="240" w:lineRule="auto"/>
              <w:contextualSpacing w:val="0"/>
              <w:rPr>
                <w:del w:id="1819" w:author="Arjan Kloosterboer" w:date="2017-09-21T12:48:00Z"/>
                <w:rFonts w:ascii="Calibri" w:hAnsi="Calibri" w:cs="Arial"/>
                <w:color w:val="000000"/>
                <w:sz w:val="22"/>
                <w:szCs w:val="24"/>
                <w:lang w:eastAsia="en-US"/>
              </w:rPr>
            </w:pPr>
            <w:del w:id="1820" w:author="Arjan Kloosterboer" w:date="2017-09-21T12:48:00Z">
              <w:r w:rsidRPr="00773AEE" w:rsidDel="00BB0431">
                <w:rPr>
                  <w:rFonts w:ascii="Calibri" w:hAnsi="Calibri" w:cs="Arial"/>
                  <w:color w:val="000000"/>
                  <w:sz w:val="22"/>
                  <w:szCs w:val="24"/>
                  <w:lang w:eastAsia="en-US"/>
                </w:rPr>
                <w:delText xml:space="preserve">- Huisnummer </w:delText>
              </w:r>
            </w:del>
          </w:p>
        </w:tc>
        <w:tc>
          <w:tcPr>
            <w:tcW w:w="6120" w:type="dxa"/>
            <w:tcBorders>
              <w:top w:val="nil"/>
              <w:left w:val="nil"/>
              <w:bottom w:val="nil"/>
              <w:right w:val="nil"/>
            </w:tcBorders>
          </w:tcPr>
          <w:p w14:paraId="5DA001BE" w14:textId="3564A73A" w:rsidR="00847C61" w:rsidRPr="00474957" w:rsidDel="00BB0431" w:rsidRDefault="00847C61" w:rsidP="00847C61">
            <w:pPr>
              <w:widowControl w:val="0"/>
              <w:autoSpaceDE w:val="0"/>
              <w:autoSpaceDN w:val="0"/>
              <w:adjustRightInd w:val="0"/>
              <w:spacing w:line="240" w:lineRule="auto"/>
              <w:contextualSpacing w:val="0"/>
              <w:rPr>
                <w:del w:id="1821" w:author="Arjan Kloosterboer" w:date="2017-09-21T12:48:00Z"/>
                <w:rFonts w:ascii="Calibri" w:hAnsi="Calibri" w:cs="Arial"/>
                <w:color w:val="000000"/>
                <w:sz w:val="22"/>
                <w:szCs w:val="24"/>
                <w:lang w:eastAsia="en-US"/>
              </w:rPr>
            </w:pPr>
            <w:del w:id="182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  </w:delText>
              </w:r>
            </w:del>
          </w:p>
        </w:tc>
      </w:tr>
      <w:tr w:rsidR="00847C61" w:rsidRPr="00474957" w:rsidDel="00BB0431" w14:paraId="5F47533B" w14:textId="20298C08" w:rsidTr="00847C61">
        <w:trPr>
          <w:del w:id="1823" w:author="Arjan Kloosterboer" w:date="2017-09-21T12:48:00Z"/>
        </w:trPr>
        <w:tc>
          <w:tcPr>
            <w:tcW w:w="450" w:type="dxa"/>
            <w:tcBorders>
              <w:top w:val="nil"/>
              <w:left w:val="nil"/>
              <w:bottom w:val="nil"/>
              <w:right w:val="nil"/>
            </w:tcBorders>
          </w:tcPr>
          <w:p w14:paraId="7DC32291" w14:textId="79667697" w:rsidR="00847C61" w:rsidRPr="00474957" w:rsidDel="00BB0431" w:rsidRDefault="00847C61" w:rsidP="00847C61">
            <w:pPr>
              <w:widowControl w:val="0"/>
              <w:autoSpaceDE w:val="0"/>
              <w:autoSpaceDN w:val="0"/>
              <w:adjustRightInd w:val="0"/>
              <w:spacing w:line="240" w:lineRule="auto"/>
              <w:contextualSpacing w:val="0"/>
              <w:rPr>
                <w:del w:id="1824"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2120811" w14:textId="6AE06847" w:rsidR="00847C61" w:rsidRPr="00773AEE" w:rsidDel="00BB0431" w:rsidRDefault="00847C61" w:rsidP="00847C61">
            <w:pPr>
              <w:widowControl w:val="0"/>
              <w:autoSpaceDE w:val="0"/>
              <w:autoSpaceDN w:val="0"/>
              <w:adjustRightInd w:val="0"/>
              <w:spacing w:line="240" w:lineRule="auto"/>
              <w:contextualSpacing w:val="0"/>
              <w:rPr>
                <w:del w:id="1825" w:author="Arjan Kloosterboer" w:date="2017-09-21T12:48:00Z"/>
                <w:rFonts w:ascii="Calibri" w:hAnsi="Calibri" w:cs="Arial"/>
                <w:color w:val="000000"/>
                <w:sz w:val="22"/>
                <w:szCs w:val="24"/>
                <w:lang w:eastAsia="en-US"/>
              </w:rPr>
            </w:pPr>
            <w:del w:id="1826" w:author="Arjan Kloosterboer" w:date="2017-09-21T12:48:00Z">
              <w:r w:rsidRPr="00773AEE" w:rsidDel="00BB0431">
                <w:rPr>
                  <w:rFonts w:ascii="Calibri" w:hAnsi="Calibri" w:cs="Arial"/>
                  <w:color w:val="000000"/>
                  <w:sz w:val="22"/>
                  <w:szCs w:val="24"/>
                  <w:lang w:eastAsia="en-US"/>
                </w:rPr>
                <w:delText xml:space="preserve">- Huisnummertoevoeging </w:delText>
              </w:r>
            </w:del>
          </w:p>
        </w:tc>
        <w:tc>
          <w:tcPr>
            <w:tcW w:w="6120" w:type="dxa"/>
            <w:tcBorders>
              <w:top w:val="nil"/>
              <w:left w:val="nil"/>
              <w:bottom w:val="nil"/>
              <w:right w:val="nil"/>
            </w:tcBorders>
          </w:tcPr>
          <w:p w14:paraId="48CC4386" w14:textId="68304DE7" w:rsidR="00847C61" w:rsidRPr="00474957" w:rsidDel="00BB0431" w:rsidRDefault="00847C61" w:rsidP="00847C61">
            <w:pPr>
              <w:widowControl w:val="0"/>
              <w:autoSpaceDE w:val="0"/>
              <w:autoSpaceDN w:val="0"/>
              <w:adjustRightInd w:val="0"/>
              <w:spacing w:line="240" w:lineRule="auto"/>
              <w:contextualSpacing w:val="0"/>
              <w:rPr>
                <w:del w:id="1827" w:author="Arjan Kloosterboer" w:date="2017-09-21T12:48:00Z"/>
                <w:rFonts w:ascii="Calibri" w:hAnsi="Calibri" w:cs="Arial"/>
                <w:color w:val="000000"/>
                <w:sz w:val="22"/>
                <w:szCs w:val="24"/>
                <w:lang w:eastAsia="en-US"/>
              </w:rPr>
            </w:pPr>
            <w:del w:id="1828"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Huisnummertoevoeging  </w:delText>
              </w:r>
            </w:del>
          </w:p>
        </w:tc>
      </w:tr>
      <w:tr w:rsidR="00847C61" w:rsidRPr="00474957" w:rsidDel="00BB0431" w14:paraId="3E9687CE" w14:textId="3D2D5FC0" w:rsidTr="00847C61">
        <w:trPr>
          <w:del w:id="1829" w:author="Arjan Kloosterboer" w:date="2017-09-21T12:48:00Z"/>
        </w:trPr>
        <w:tc>
          <w:tcPr>
            <w:tcW w:w="450" w:type="dxa"/>
            <w:tcBorders>
              <w:top w:val="nil"/>
              <w:left w:val="nil"/>
              <w:bottom w:val="nil"/>
              <w:right w:val="nil"/>
            </w:tcBorders>
          </w:tcPr>
          <w:p w14:paraId="4E50D952" w14:textId="74EDE512" w:rsidR="00847C61" w:rsidRPr="00474957" w:rsidDel="00BB0431" w:rsidRDefault="00847C61" w:rsidP="00847C61">
            <w:pPr>
              <w:widowControl w:val="0"/>
              <w:autoSpaceDE w:val="0"/>
              <w:autoSpaceDN w:val="0"/>
              <w:adjustRightInd w:val="0"/>
              <w:spacing w:line="240" w:lineRule="auto"/>
              <w:contextualSpacing w:val="0"/>
              <w:rPr>
                <w:del w:id="1830"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EAE054B" w14:textId="6579DF65" w:rsidR="00847C61" w:rsidRPr="00773AEE" w:rsidDel="00BB0431" w:rsidRDefault="00847C61" w:rsidP="00847C61">
            <w:pPr>
              <w:widowControl w:val="0"/>
              <w:autoSpaceDE w:val="0"/>
              <w:autoSpaceDN w:val="0"/>
              <w:adjustRightInd w:val="0"/>
              <w:spacing w:line="240" w:lineRule="auto"/>
              <w:contextualSpacing w:val="0"/>
              <w:rPr>
                <w:del w:id="1831" w:author="Arjan Kloosterboer" w:date="2017-09-21T12:48:00Z"/>
                <w:rFonts w:ascii="Calibri" w:hAnsi="Calibri" w:cs="Arial"/>
                <w:color w:val="000000"/>
                <w:sz w:val="22"/>
                <w:szCs w:val="24"/>
                <w:lang w:eastAsia="en-US"/>
              </w:rPr>
            </w:pPr>
            <w:del w:id="1832" w:author="Arjan Kloosterboer" w:date="2017-09-21T12:48:00Z">
              <w:r w:rsidRPr="00773AEE" w:rsidDel="00BB0431">
                <w:rPr>
                  <w:rFonts w:ascii="Calibri" w:hAnsi="Calibri" w:cs="Arial"/>
                  <w:color w:val="000000"/>
                  <w:sz w:val="22"/>
                  <w:szCs w:val="24"/>
                  <w:lang w:eastAsia="en-US"/>
                </w:rPr>
                <w:delText xml:space="preserve">- Naam openbare ruimte </w:delText>
              </w:r>
            </w:del>
          </w:p>
        </w:tc>
        <w:tc>
          <w:tcPr>
            <w:tcW w:w="6120" w:type="dxa"/>
            <w:tcBorders>
              <w:top w:val="nil"/>
              <w:left w:val="nil"/>
              <w:bottom w:val="nil"/>
              <w:right w:val="nil"/>
            </w:tcBorders>
          </w:tcPr>
          <w:p w14:paraId="450DD44E" w14:textId="7B0D02B2" w:rsidR="00847C61" w:rsidRPr="00474957" w:rsidDel="00BB0431" w:rsidRDefault="00847C61" w:rsidP="00847C61">
            <w:pPr>
              <w:widowControl w:val="0"/>
              <w:autoSpaceDE w:val="0"/>
              <w:autoSpaceDN w:val="0"/>
              <w:adjustRightInd w:val="0"/>
              <w:spacing w:line="240" w:lineRule="auto"/>
              <w:contextualSpacing w:val="0"/>
              <w:rPr>
                <w:del w:id="1833" w:author="Arjan Kloosterboer" w:date="2017-09-21T12:48:00Z"/>
                <w:rFonts w:ascii="Calibri" w:hAnsi="Calibri" w:cs="Arial"/>
                <w:color w:val="000000"/>
                <w:sz w:val="22"/>
                <w:szCs w:val="24"/>
                <w:lang w:eastAsia="en-US"/>
              </w:rPr>
            </w:pPr>
            <w:del w:id="183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Naam openbare ruimte  </w:delText>
              </w:r>
            </w:del>
          </w:p>
        </w:tc>
      </w:tr>
      <w:tr w:rsidR="00847C61" w:rsidRPr="00474957" w:rsidDel="00BB0431" w14:paraId="2D2AFA26" w14:textId="3722CE1D" w:rsidTr="00847C61">
        <w:trPr>
          <w:del w:id="1835" w:author="Arjan Kloosterboer" w:date="2017-09-21T12:48:00Z"/>
        </w:trPr>
        <w:tc>
          <w:tcPr>
            <w:tcW w:w="450" w:type="dxa"/>
            <w:tcBorders>
              <w:top w:val="nil"/>
              <w:left w:val="nil"/>
              <w:bottom w:val="nil"/>
              <w:right w:val="nil"/>
            </w:tcBorders>
          </w:tcPr>
          <w:p w14:paraId="2FE4D103" w14:textId="10BF109C" w:rsidR="00847C61" w:rsidRPr="00474957" w:rsidDel="00BB0431" w:rsidRDefault="00847C61" w:rsidP="00847C61">
            <w:pPr>
              <w:widowControl w:val="0"/>
              <w:autoSpaceDE w:val="0"/>
              <w:autoSpaceDN w:val="0"/>
              <w:adjustRightInd w:val="0"/>
              <w:spacing w:line="240" w:lineRule="auto"/>
              <w:contextualSpacing w:val="0"/>
              <w:rPr>
                <w:del w:id="183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8333E7F" w14:textId="0CECEB92" w:rsidR="00847C61" w:rsidRPr="00773AEE" w:rsidDel="00BB0431" w:rsidRDefault="00847C61" w:rsidP="00847C61">
            <w:pPr>
              <w:widowControl w:val="0"/>
              <w:autoSpaceDE w:val="0"/>
              <w:autoSpaceDN w:val="0"/>
              <w:adjustRightInd w:val="0"/>
              <w:spacing w:line="240" w:lineRule="auto"/>
              <w:contextualSpacing w:val="0"/>
              <w:rPr>
                <w:del w:id="1837" w:author="Arjan Kloosterboer" w:date="2017-09-21T12:48:00Z"/>
                <w:rFonts w:ascii="Calibri" w:hAnsi="Calibri" w:cs="Arial"/>
                <w:color w:val="000000"/>
                <w:sz w:val="22"/>
                <w:szCs w:val="24"/>
                <w:lang w:eastAsia="en-US"/>
              </w:rPr>
            </w:pPr>
            <w:del w:id="1838" w:author="Arjan Kloosterboer" w:date="2017-09-21T12:48:00Z">
              <w:r w:rsidRPr="00773AEE" w:rsidDel="00BB0431">
                <w:rPr>
                  <w:rFonts w:ascii="Calibri" w:hAnsi="Calibri" w:cs="Arial"/>
                  <w:color w:val="000000"/>
                  <w:sz w:val="22"/>
                  <w:szCs w:val="24"/>
                  <w:lang w:eastAsia="en-US"/>
                </w:rPr>
                <w:delText xml:space="preserve">- Straatnaam </w:delText>
              </w:r>
            </w:del>
          </w:p>
        </w:tc>
        <w:tc>
          <w:tcPr>
            <w:tcW w:w="6120" w:type="dxa"/>
            <w:tcBorders>
              <w:top w:val="nil"/>
              <w:left w:val="nil"/>
              <w:bottom w:val="nil"/>
              <w:right w:val="nil"/>
            </w:tcBorders>
          </w:tcPr>
          <w:p w14:paraId="60F1893E" w14:textId="3F5EE924" w:rsidR="00847C61" w:rsidRPr="00474957" w:rsidDel="00BB0431" w:rsidRDefault="00847C61" w:rsidP="00847C61">
            <w:pPr>
              <w:widowControl w:val="0"/>
              <w:autoSpaceDE w:val="0"/>
              <w:autoSpaceDN w:val="0"/>
              <w:adjustRightInd w:val="0"/>
              <w:spacing w:line="240" w:lineRule="auto"/>
              <w:contextualSpacing w:val="0"/>
              <w:rPr>
                <w:del w:id="1839" w:author="Arjan Kloosterboer" w:date="2017-09-21T12:48:00Z"/>
                <w:rFonts w:ascii="Calibri" w:hAnsi="Calibri" w:cs="Arial"/>
                <w:color w:val="000000"/>
                <w:sz w:val="22"/>
                <w:szCs w:val="24"/>
                <w:lang w:eastAsia="en-US"/>
              </w:rPr>
            </w:pPr>
            <w:del w:id="1840"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Straatnaam  </w:delText>
              </w:r>
            </w:del>
          </w:p>
        </w:tc>
      </w:tr>
      <w:tr w:rsidR="00847C61" w:rsidRPr="00474957" w:rsidDel="00BB0431" w14:paraId="231DB148" w14:textId="0B642C0D" w:rsidTr="00847C61">
        <w:trPr>
          <w:del w:id="1841" w:author="Arjan Kloosterboer" w:date="2017-09-21T12:48:00Z"/>
        </w:trPr>
        <w:tc>
          <w:tcPr>
            <w:tcW w:w="450" w:type="dxa"/>
            <w:tcBorders>
              <w:top w:val="nil"/>
              <w:left w:val="nil"/>
              <w:bottom w:val="nil"/>
              <w:right w:val="nil"/>
            </w:tcBorders>
          </w:tcPr>
          <w:p w14:paraId="64CB497C" w14:textId="4D4A05AD" w:rsidR="00847C61" w:rsidRPr="00474957" w:rsidDel="00BB0431" w:rsidRDefault="00847C61" w:rsidP="00847C61">
            <w:pPr>
              <w:widowControl w:val="0"/>
              <w:autoSpaceDE w:val="0"/>
              <w:autoSpaceDN w:val="0"/>
              <w:adjustRightInd w:val="0"/>
              <w:spacing w:line="240" w:lineRule="auto"/>
              <w:contextualSpacing w:val="0"/>
              <w:rPr>
                <w:del w:id="1842"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5CF1766" w14:textId="2BC8A134" w:rsidR="00847C61" w:rsidRPr="00773AEE" w:rsidDel="00BB0431" w:rsidRDefault="00847C61" w:rsidP="00847C61">
            <w:pPr>
              <w:widowControl w:val="0"/>
              <w:autoSpaceDE w:val="0"/>
              <w:autoSpaceDN w:val="0"/>
              <w:adjustRightInd w:val="0"/>
              <w:spacing w:line="240" w:lineRule="auto"/>
              <w:contextualSpacing w:val="0"/>
              <w:rPr>
                <w:del w:id="1843" w:author="Arjan Kloosterboer" w:date="2017-09-21T12:48:00Z"/>
                <w:rFonts w:ascii="Calibri" w:hAnsi="Calibri" w:cs="Arial"/>
                <w:color w:val="000000"/>
                <w:sz w:val="22"/>
                <w:szCs w:val="24"/>
                <w:lang w:eastAsia="en-US"/>
              </w:rPr>
            </w:pPr>
            <w:del w:id="1844" w:author="Arjan Kloosterboer" w:date="2017-09-21T12:48:00Z">
              <w:r w:rsidRPr="00773AEE" w:rsidDel="00BB0431">
                <w:rPr>
                  <w:rFonts w:ascii="Calibri" w:hAnsi="Calibri" w:cs="Arial"/>
                  <w:color w:val="000000"/>
                  <w:sz w:val="22"/>
                  <w:szCs w:val="24"/>
                  <w:lang w:eastAsia="en-US"/>
                </w:rPr>
                <w:delText xml:space="preserve">- Postcode </w:delText>
              </w:r>
            </w:del>
          </w:p>
        </w:tc>
        <w:tc>
          <w:tcPr>
            <w:tcW w:w="6120" w:type="dxa"/>
            <w:tcBorders>
              <w:top w:val="nil"/>
              <w:left w:val="nil"/>
              <w:bottom w:val="nil"/>
              <w:right w:val="nil"/>
            </w:tcBorders>
          </w:tcPr>
          <w:p w14:paraId="54C19FD6" w14:textId="69D0D40F" w:rsidR="00847C61" w:rsidRPr="00474957" w:rsidDel="00BB0431" w:rsidRDefault="00847C61" w:rsidP="00847C61">
            <w:pPr>
              <w:widowControl w:val="0"/>
              <w:autoSpaceDE w:val="0"/>
              <w:autoSpaceDN w:val="0"/>
              <w:adjustRightInd w:val="0"/>
              <w:spacing w:line="240" w:lineRule="auto"/>
              <w:contextualSpacing w:val="0"/>
              <w:rPr>
                <w:del w:id="1845" w:author="Arjan Kloosterboer" w:date="2017-09-21T12:48:00Z"/>
                <w:rFonts w:ascii="Calibri" w:hAnsi="Calibri" w:cs="Arial"/>
                <w:color w:val="000000"/>
                <w:sz w:val="22"/>
                <w:szCs w:val="24"/>
                <w:lang w:eastAsia="en-US"/>
              </w:rPr>
            </w:pPr>
            <w:del w:id="184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Postcode  </w:delText>
              </w:r>
            </w:del>
          </w:p>
        </w:tc>
      </w:tr>
      <w:tr w:rsidR="00847C61" w:rsidRPr="00474957" w:rsidDel="00BB0431" w14:paraId="408C12A0" w14:textId="74EE7622" w:rsidTr="00847C61">
        <w:trPr>
          <w:del w:id="1847" w:author="Arjan Kloosterboer" w:date="2017-09-21T12:48:00Z"/>
        </w:trPr>
        <w:tc>
          <w:tcPr>
            <w:tcW w:w="450" w:type="dxa"/>
            <w:tcBorders>
              <w:top w:val="nil"/>
              <w:left w:val="nil"/>
              <w:bottom w:val="nil"/>
              <w:right w:val="nil"/>
            </w:tcBorders>
          </w:tcPr>
          <w:p w14:paraId="4526D725" w14:textId="1CFAB814" w:rsidR="00847C61" w:rsidRPr="00474957" w:rsidDel="00BB0431" w:rsidRDefault="00847C61" w:rsidP="00847C61">
            <w:pPr>
              <w:widowControl w:val="0"/>
              <w:autoSpaceDE w:val="0"/>
              <w:autoSpaceDN w:val="0"/>
              <w:adjustRightInd w:val="0"/>
              <w:spacing w:line="240" w:lineRule="auto"/>
              <w:contextualSpacing w:val="0"/>
              <w:rPr>
                <w:del w:id="184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E1884EC" w14:textId="5974AA6F" w:rsidR="00847C61" w:rsidRPr="00773AEE" w:rsidDel="00BB0431" w:rsidRDefault="00847C61" w:rsidP="00847C61">
            <w:pPr>
              <w:widowControl w:val="0"/>
              <w:autoSpaceDE w:val="0"/>
              <w:autoSpaceDN w:val="0"/>
              <w:adjustRightInd w:val="0"/>
              <w:spacing w:line="240" w:lineRule="auto"/>
              <w:contextualSpacing w:val="0"/>
              <w:rPr>
                <w:del w:id="1849" w:author="Arjan Kloosterboer" w:date="2017-09-21T12:48:00Z"/>
                <w:rFonts w:ascii="Calibri" w:hAnsi="Calibri" w:cs="Arial"/>
                <w:color w:val="000000"/>
                <w:sz w:val="22"/>
                <w:szCs w:val="24"/>
                <w:lang w:eastAsia="en-US"/>
              </w:rPr>
            </w:pPr>
            <w:del w:id="1850" w:author="Arjan Kloosterboer" w:date="2017-09-21T12:48:00Z">
              <w:r w:rsidRPr="00773AEE" w:rsidDel="00BB0431">
                <w:rPr>
                  <w:rFonts w:ascii="Calibri" w:hAnsi="Calibri" w:cs="Arial"/>
                  <w:color w:val="000000"/>
                  <w:sz w:val="22"/>
                  <w:szCs w:val="24"/>
                  <w:lang w:eastAsia="en-US"/>
                </w:rPr>
                <w:delText xml:space="preserve">- Woonplaatsnaam </w:delText>
              </w:r>
            </w:del>
          </w:p>
        </w:tc>
        <w:tc>
          <w:tcPr>
            <w:tcW w:w="6120" w:type="dxa"/>
            <w:tcBorders>
              <w:top w:val="nil"/>
              <w:left w:val="nil"/>
              <w:bottom w:val="nil"/>
              <w:right w:val="nil"/>
            </w:tcBorders>
          </w:tcPr>
          <w:p w14:paraId="0DB053D0" w14:textId="70407C53" w:rsidR="00847C61" w:rsidRPr="00474957" w:rsidDel="00BB0431" w:rsidRDefault="00847C61" w:rsidP="00847C61">
            <w:pPr>
              <w:widowControl w:val="0"/>
              <w:autoSpaceDE w:val="0"/>
              <w:autoSpaceDN w:val="0"/>
              <w:adjustRightInd w:val="0"/>
              <w:spacing w:line="240" w:lineRule="auto"/>
              <w:contextualSpacing w:val="0"/>
              <w:rPr>
                <w:del w:id="1851" w:author="Arjan Kloosterboer" w:date="2017-09-21T12:48:00Z"/>
                <w:rFonts w:ascii="Calibri" w:hAnsi="Calibri" w:cs="Arial"/>
                <w:color w:val="000000"/>
                <w:sz w:val="22"/>
                <w:szCs w:val="24"/>
                <w:lang w:eastAsia="en-US"/>
              </w:rPr>
            </w:pPr>
            <w:del w:id="185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38E098DB" w14:textId="11034267" w:rsidTr="00847C61">
        <w:trPr>
          <w:del w:id="1853" w:author="Arjan Kloosterboer" w:date="2017-09-21T12:48:00Z"/>
        </w:trPr>
        <w:tc>
          <w:tcPr>
            <w:tcW w:w="450" w:type="dxa"/>
            <w:tcBorders>
              <w:top w:val="nil"/>
              <w:left w:val="nil"/>
              <w:bottom w:val="nil"/>
              <w:right w:val="nil"/>
            </w:tcBorders>
          </w:tcPr>
          <w:p w14:paraId="58B36994" w14:textId="7B36EB76" w:rsidR="00847C61" w:rsidRPr="00474957" w:rsidDel="00BB0431" w:rsidRDefault="00847C61" w:rsidP="00847C61">
            <w:pPr>
              <w:widowControl w:val="0"/>
              <w:autoSpaceDE w:val="0"/>
              <w:autoSpaceDN w:val="0"/>
              <w:adjustRightInd w:val="0"/>
              <w:spacing w:line="240" w:lineRule="auto"/>
              <w:contextualSpacing w:val="0"/>
              <w:rPr>
                <w:del w:id="1854" w:author="Arjan Kloosterboer" w:date="2017-09-21T12:48:00Z"/>
                <w:rFonts w:ascii="Calibri" w:hAnsi="Calibri" w:cs="Arial"/>
                <w:color w:val="0F0F0F"/>
                <w:sz w:val="22"/>
                <w:szCs w:val="24"/>
                <w:lang w:eastAsia="en-US"/>
              </w:rPr>
            </w:pPr>
            <w:bookmarkStart w:id="1855" w:name="BKM_CF0BF45F_CA8A_4b84_863F_75102437A8C3"/>
          </w:p>
        </w:tc>
        <w:tc>
          <w:tcPr>
            <w:tcW w:w="2790" w:type="dxa"/>
            <w:gridSpan w:val="2"/>
            <w:tcBorders>
              <w:top w:val="nil"/>
              <w:left w:val="nil"/>
              <w:bottom w:val="nil"/>
              <w:right w:val="nil"/>
            </w:tcBorders>
          </w:tcPr>
          <w:p w14:paraId="75E62A5B" w14:textId="5327EA9B" w:rsidR="00847C61" w:rsidRPr="00474957" w:rsidDel="00BB0431" w:rsidRDefault="00847C61" w:rsidP="00847C61">
            <w:pPr>
              <w:widowControl w:val="0"/>
              <w:autoSpaceDE w:val="0"/>
              <w:autoSpaceDN w:val="0"/>
              <w:adjustRightInd w:val="0"/>
              <w:spacing w:line="240" w:lineRule="auto"/>
              <w:contextualSpacing w:val="0"/>
              <w:rPr>
                <w:del w:id="1856"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19F3CBDD" w14:textId="0B107272" w:rsidR="00847C61" w:rsidRPr="00474957" w:rsidDel="00BB0431" w:rsidRDefault="00847C61" w:rsidP="00847C61">
            <w:pPr>
              <w:widowControl w:val="0"/>
              <w:autoSpaceDE w:val="0"/>
              <w:autoSpaceDN w:val="0"/>
              <w:adjustRightInd w:val="0"/>
              <w:spacing w:line="240" w:lineRule="auto"/>
              <w:contextualSpacing w:val="0"/>
              <w:rPr>
                <w:del w:id="1857" w:author="Arjan Kloosterboer" w:date="2017-09-21T12:48:00Z"/>
                <w:rFonts w:ascii="Calibri" w:hAnsi="Calibri" w:cs="Arial"/>
                <w:color w:val="0F0F0F"/>
                <w:sz w:val="22"/>
                <w:szCs w:val="24"/>
                <w:lang w:eastAsia="en-US"/>
              </w:rPr>
            </w:pPr>
            <w:del w:id="1858" w:author="Arjan Kloosterboer" w:date="2017-09-21T12:48:00Z">
              <w:r w:rsidRPr="00474957" w:rsidDel="00BB0431">
                <w:rPr>
                  <w:rFonts w:ascii="Calibri" w:hAnsi="Calibri" w:cs="Arial"/>
                  <w:color w:val="000000"/>
                  <w:sz w:val="22"/>
                  <w:szCs w:val="24"/>
                  <w:lang w:eastAsia="en-US"/>
                </w:rPr>
                <w:delText>Postadres SUBJECT</w:delText>
              </w:r>
            </w:del>
          </w:p>
        </w:tc>
        <w:bookmarkEnd w:id="1855"/>
      </w:tr>
      <w:tr w:rsidR="00847C61" w:rsidRPr="00474957" w:rsidDel="00BB0431" w14:paraId="77A3CEBF" w14:textId="5AFE561C" w:rsidTr="00847C61">
        <w:trPr>
          <w:del w:id="1859" w:author="Arjan Kloosterboer" w:date="2017-09-21T12:48:00Z"/>
        </w:trPr>
        <w:tc>
          <w:tcPr>
            <w:tcW w:w="450" w:type="dxa"/>
            <w:tcBorders>
              <w:top w:val="nil"/>
              <w:left w:val="nil"/>
              <w:bottom w:val="nil"/>
              <w:right w:val="nil"/>
            </w:tcBorders>
          </w:tcPr>
          <w:p w14:paraId="1B54CC8C" w14:textId="45172BBB" w:rsidR="00847C61" w:rsidRPr="00474957" w:rsidDel="00BB0431" w:rsidRDefault="00847C61" w:rsidP="00847C61">
            <w:pPr>
              <w:widowControl w:val="0"/>
              <w:autoSpaceDE w:val="0"/>
              <w:autoSpaceDN w:val="0"/>
              <w:adjustRightInd w:val="0"/>
              <w:spacing w:line="240" w:lineRule="auto"/>
              <w:contextualSpacing w:val="0"/>
              <w:rPr>
                <w:del w:id="1860"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F37D92C" w14:textId="24F57542" w:rsidR="00847C61" w:rsidRPr="00773AEE" w:rsidDel="00BB0431" w:rsidRDefault="00847C61" w:rsidP="00847C61">
            <w:pPr>
              <w:widowControl w:val="0"/>
              <w:autoSpaceDE w:val="0"/>
              <w:autoSpaceDN w:val="0"/>
              <w:adjustRightInd w:val="0"/>
              <w:spacing w:line="240" w:lineRule="auto"/>
              <w:contextualSpacing w:val="0"/>
              <w:rPr>
                <w:del w:id="1861" w:author="Arjan Kloosterboer" w:date="2017-09-21T12:48:00Z"/>
                <w:rFonts w:ascii="Calibri" w:hAnsi="Calibri" w:cs="Arial"/>
                <w:color w:val="000000"/>
                <w:sz w:val="22"/>
                <w:szCs w:val="24"/>
                <w:lang w:eastAsia="en-US"/>
              </w:rPr>
            </w:pPr>
            <w:del w:id="1862" w:author="Arjan Kloosterboer" w:date="2017-09-21T12:48:00Z">
              <w:r w:rsidRPr="00773AEE" w:rsidDel="00BB0431">
                <w:rPr>
                  <w:rFonts w:ascii="Calibri" w:hAnsi="Calibri" w:cs="Arial"/>
                  <w:color w:val="000000"/>
                  <w:sz w:val="22"/>
                  <w:szCs w:val="24"/>
                  <w:lang w:eastAsia="en-US"/>
                </w:rPr>
                <w:delText xml:space="preserve">- Postadres postcode </w:delText>
              </w:r>
            </w:del>
          </w:p>
        </w:tc>
        <w:tc>
          <w:tcPr>
            <w:tcW w:w="6120" w:type="dxa"/>
            <w:tcBorders>
              <w:top w:val="nil"/>
              <w:left w:val="nil"/>
              <w:bottom w:val="nil"/>
              <w:right w:val="nil"/>
            </w:tcBorders>
          </w:tcPr>
          <w:p w14:paraId="3C933D4F" w14:textId="40215D1F" w:rsidR="00847C61" w:rsidRPr="00474957" w:rsidDel="00BB0431" w:rsidRDefault="00847C61" w:rsidP="00847C61">
            <w:pPr>
              <w:widowControl w:val="0"/>
              <w:autoSpaceDE w:val="0"/>
              <w:autoSpaceDN w:val="0"/>
              <w:adjustRightInd w:val="0"/>
              <w:spacing w:line="240" w:lineRule="auto"/>
              <w:contextualSpacing w:val="0"/>
              <w:rPr>
                <w:del w:id="1863" w:author="Arjan Kloosterboer" w:date="2017-09-21T12:48:00Z"/>
                <w:rFonts w:ascii="Calibri" w:hAnsi="Calibri" w:cs="Arial"/>
                <w:color w:val="000000"/>
                <w:sz w:val="22"/>
                <w:szCs w:val="24"/>
                <w:lang w:eastAsia="en-US"/>
              </w:rPr>
            </w:pPr>
            <w:del w:id="186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Postadres postcode  </w:delText>
              </w:r>
            </w:del>
          </w:p>
        </w:tc>
      </w:tr>
      <w:tr w:rsidR="00847C61" w:rsidRPr="00474957" w:rsidDel="00BB0431" w14:paraId="41F31D02" w14:textId="37B1E8F8" w:rsidTr="00847C61">
        <w:trPr>
          <w:del w:id="1865" w:author="Arjan Kloosterboer" w:date="2017-09-21T12:48:00Z"/>
        </w:trPr>
        <w:tc>
          <w:tcPr>
            <w:tcW w:w="450" w:type="dxa"/>
            <w:tcBorders>
              <w:top w:val="nil"/>
              <w:left w:val="nil"/>
              <w:bottom w:val="nil"/>
              <w:right w:val="nil"/>
            </w:tcBorders>
          </w:tcPr>
          <w:p w14:paraId="623F676D" w14:textId="6A3A66EE" w:rsidR="00847C61" w:rsidRPr="00474957" w:rsidDel="00BB0431" w:rsidRDefault="00847C61" w:rsidP="00847C61">
            <w:pPr>
              <w:widowControl w:val="0"/>
              <w:autoSpaceDE w:val="0"/>
              <w:autoSpaceDN w:val="0"/>
              <w:adjustRightInd w:val="0"/>
              <w:spacing w:line="240" w:lineRule="auto"/>
              <w:contextualSpacing w:val="0"/>
              <w:rPr>
                <w:del w:id="186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356FAC1F" w14:textId="5D8BB4D7" w:rsidR="00847C61" w:rsidRPr="00773AEE" w:rsidDel="00BB0431" w:rsidRDefault="00847C61" w:rsidP="00847C61">
            <w:pPr>
              <w:widowControl w:val="0"/>
              <w:autoSpaceDE w:val="0"/>
              <w:autoSpaceDN w:val="0"/>
              <w:adjustRightInd w:val="0"/>
              <w:spacing w:line="240" w:lineRule="auto"/>
              <w:contextualSpacing w:val="0"/>
              <w:rPr>
                <w:del w:id="1867" w:author="Arjan Kloosterboer" w:date="2017-09-21T12:48:00Z"/>
                <w:rFonts w:ascii="Calibri" w:hAnsi="Calibri" w:cs="Arial"/>
                <w:color w:val="000000"/>
                <w:sz w:val="22"/>
                <w:szCs w:val="24"/>
                <w:lang w:eastAsia="en-US"/>
              </w:rPr>
            </w:pPr>
            <w:del w:id="1868" w:author="Arjan Kloosterboer" w:date="2017-09-21T12:48:00Z">
              <w:r w:rsidRPr="00773AEE" w:rsidDel="00BB0431">
                <w:rPr>
                  <w:rFonts w:ascii="Calibri" w:hAnsi="Calibri" w:cs="Arial"/>
                  <w:color w:val="000000"/>
                  <w:sz w:val="22"/>
                  <w:szCs w:val="24"/>
                  <w:lang w:eastAsia="en-US"/>
                </w:rPr>
                <w:delText xml:space="preserve">- Postadrestype </w:delText>
              </w:r>
            </w:del>
          </w:p>
        </w:tc>
        <w:tc>
          <w:tcPr>
            <w:tcW w:w="6120" w:type="dxa"/>
            <w:tcBorders>
              <w:top w:val="nil"/>
              <w:left w:val="nil"/>
              <w:bottom w:val="nil"/>
              <w:right w:val="nil"/>
            </w:tcBorders>
          </w:tcPr>
          <w:p w14:paraId="182AEDD7" w14:textId="547F6E28" w:rsidR="00847C61" w:rsidRPr="00474957" w:rsidDel="00BB0431" w:rsidRDefault="00847C61" w:rsidP="00847C61">
            <w:pPr>
              <w:widowControl w:val="0"/>
              <w:autoSpaceDE w:val="0"/>
              <w:autoSpaceDN w:val="0"/>
              <w:adjustRightInd w:val="0"/>
              <w:spacing w:line="240" w:lineRule="auto"/>
              <w:contextualSpacing w:val="0"/>
              <w:rPr>
                <w:del w:id="1869" w:author="Arjan Kloosterboer" w:date="2017-09-21T12:48:00Z"/>
                <w:rFonts w:ascii="Calibri" w:hAnsi="Calibri" w:cs="Arial"/>
                <w:color w:val="000000"/>
                <w:sz w:val="22"/>
                <w:szCs w:val="24"/>
                <w:lang w:eastAsia="en-US"/>
              </w:rPr>
            </w:pPr>
            <w:del w:id="1870"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Postadrestype  </w:delText>
              </w:r>
            </w:del>
          </w:p>
        </w:tc>
      </w:tr>
      <w:tr w:rsidR="00847C61" w:rsidRPr="00474957" w:rsidDel="00BB0431" w14:paraId="048541A4" w14:textId="05DBBC93" w:rsidTr="00847C61">
        <w:trPr>
          <w:del w:id="1871" w:author="Arjan Kloosterboer" w:date="2017-09-21T12:48:00Z"/>
        </w:trPr>
        <w:tc>
          <w:tcPr>
            <w:tcW w:w="450" w:type="dxa"/>
            <w:tcBorders>
              <w:top w:val="nil"/>
              <w:left w:val="nil"/>
              <w:bottom w:val="nil"/>
              <w:right w:val="nil"/>
            </w:tcBorders>
          </w:tcPr>
          <w:p w14:paraId="26ACAFA4" w14:textId="3F435646" w:rsidR="00847C61" w:rsidRPr="00474957" w:rsidDel="00BB0431" w:rsidRDefault="00847C61" w:rsidP="00847C61">
            <w:pPr>
              <w:widowControl w:val="0"/>
              <w:autoSpaceDE w:val="0"/>
              <w:autoSpaceDN w:val="0"/>
              <w:adjustRightInd w:val="0"/>
              <w:spacing w:line="240" w:lineRule="auto"/>
              <w:contextualSpacing w:val="0"/>
              <w:rPr>
                <w:del w:id="1872"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9DAFF38" w14:textId="7500B36F" w:rsidR="00847C61" w:rsidRPr="00773AEE" w:rsidDel="00BB0431" w:rsidRDefault="00847C61" w:rsidP="00847C61">
            <w:pPr>
              <w:widowControl w:val="0"/>
              <w:autoSpaceDE w:val="0"/>
              <w:autoSpaceDN w:val="0"/>
              <w:adjustRightInd w:val="0"/>
              <w:spacing w:line="240" w:lineRule="auto"/>
              <w:contextualSpacing w:val="0"/>
              <w:rPr>
                <w:del w:id="1873" w:author="Arjan Kloosterboer" w:date="2017-09-21T12:48:00Z"/>
                <w:rFonts w:ascii="Calibri" w:hAnsi="Calibri" w:cs="Arial"/>
                <w:color w:val="000000"/>
                <w:sz w:val="22"/>
                <w:szCs w:val="24"/>
                <w:lang w:eastAsia="en-US"/>
              </w:rPr>
            </w:pPr>
            <w:del w:id="1874" w:author="Arjan Kloosterboer" w:date="2017-09-21T12:48:00Z">
              <w:r w:rsidRPr="00773AEE" w:rsidDel="00BB0431">
                <w:rPr>
                  <w:rFonts w:ascii="Calibri" w:hAnsi="Calibri" w:cs="Arial"/>
                  <w:color w:val="000000"/>
                  <w:sz w:val="22"/>
                  <w:szCs w:val="24"/>
                  <w:lang w:eastAsia="en-US"/>
                </w:rPr>
                <w:delText xml:space="preserve">- Postbus- of antwoordnummer </w:delText>
              </w:r>
            </w:del>
          </w:p>
        </w:tc>
        <w:tc>
          <w:tcPr>
            <w:tcW w:w="6120" w:type="dxa"/>
            <w:tcBorders>
              <w:top w:val="nil"/>
              <w:left w:val="nil"/>
              <w:bottom w:val="nil"/>
              <w:right w:val="nil"/>
            </w:tcBorders>
          </w:tcPr>
          <w:p w14:paraId="717DDC9C" w14:textId="0A7000CF" w:rsidR="00847C61" w:rsidRPr="00474957" w:rsidDel="00BB0431" w:rsidRDefault="00847C61" w:rsidP="00847C61">
            <w:pPr>
              <w:widowControl w:val="0"/>
              <w:autoSpaceDE w:val="0"/>
              <w:autoSpaceDN w:val="0"/>
              <w:adjustRightInd w:val="0"/>
              <w:spacing w:line="240" w:lineRule="auto"/>
              <w:contextualSpacing w:val="0"/>
              <w:rPr>
                <w:del w:id="1875" w:author="Arjan Kloosterboer" w:date="2017-09-21T12:48:00Z"/>
                <w:rFonts w:ascii="Calibri" w:hAnsi="Calibri" w:cs="Arial"/>
                <w:color w:val="000000"/>
                <w:sz w:val="22"/>
                <w:szCs w:val="24"/>
                <w:lang w:eastAsia="en-US"/>
              </w:rPr>
            </w:pPr>
            <w:del w:id="187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Postbus- of antwoordnummer  </w:delText>
              </w:r>
            </w:del>
          </w:p>
        </w:tc>
      </w:tr>
      <w:tr w:rsidR="00847C61" w:rsidRPr="00474957" w:rsidDel="00BB0431" w14:paraId="2024506E" w14:textId="1B0F8EB7" w:rsidTr="00847C61">
        <w:trPr>
          <w:del w:id="1877" w:author="Arjan Kloosterboer" w:date="2017-09-21T12:48:00Z"/>
        </w:trPr>
        <w:tc>
          <w:tcPr>
            <w:tcW w:w="450" w:type="dxa"/>
            <w:tcBorders>
              <w:top w:val="nil"/>
              <w:left w:val="nil"/>
              <w:bottom w:val="nil"/>
              <w:right w:val="nil"/>
            </w:tcBorders>
          </w:tcPr>
          <w:p w14:paraId="0733D286" w14:textId="59DE0FCB" w:rsidR="00847C61" w:rsidRPr="00474957" w:rsidDel="00BB0431" w:rsidRDefault="00847C61" w:rsidP="00847C61">
            <w:pPr>
              <w:widowControl w:val="0"/>
              <w:autoSpaceDE w:val="0"/>
              <w:autoSpaceDN w:val="0"/>
              <w:adjustRightInd w:val="0"/>
              <w:spacing w:line="240" w:lineRule="auto"/>
              <w:contextualSpacing w:val="0"/>
              <w:rPr>
                <w:del w:id="187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A201D05" w14:textId="3710C805" w:rsidR="00847C61" w:rsidRPr="00773AEE" w:rsidDel="00BB0431" w:rsidRDefault="00847C61" w:rsidP="00847C61">
            <w:pPr>
              <w:widowControl w:val="0"/>
              <w:autoSpaceDE w:val="0"/>
              <w:autoSpaceDN w:val="0"/>
              <w:adjustRightInd w:val="0"/>
              <w:spacing w:line="240" w:lineRule="auto"/>
              <w:contextualSpacing w:val="0"/>
              <w:rPr>
                <w:del w:id="1879" w:author="Arjan Kloosterboer" w:date="2017-09-21T12:48:00Z"/>
                <w:rFonts w:ascii="Calibri" w:hAnsi="Calibri" w:cs="Arial"/>
                <w:color w:val="000000"/>
                <w:sz w:val="22"/>
                <w:szCs w:val="24"/>
                <w:lang w:eastAsia="en-US"/>
              </w:rPr>
            </w:pPr>
            <w:del w:id="1880" w:author="Arjan Kloosterboer" w:date="2017-09-21T12:48:00Z">
              <w:r w:rsidRPr="00773AEE" w:rsidDel="00BB0431">
                <w:rPr>
                  <w:rFonts w:ascii="Calibri" w:hAnsi="Calibri" w:cs="Arial"/>
                  <w:color w:val="000000"/>
                  <w:sz w:val="22"/>
                  <w:szCs w:val="24"/>
                  <w:lang w:eastAsia="en-US"/>
                </w:rPr>
                <w:delText xml:space="preserve">- Woonplaatsnaam </w:delText>
              </w:r>
            </w:del>
          </w:p>
        </w:tc>
        <w:tc>
          <w:tcPr>
            <w:tcW w:w="6120" w:type="dxa"/>
            <w:tcBorders>
              <w:top w:val="nil"/>
              <w:left w:val="nil"/>
              <w:bottom w:val="nil"/>
              <w:right w:val="nil"/>
            </w:tcBorders>
          </w:tcPr>
          <w:p w14:paraId="6D062773" w14:textId="6DA2D699" w:rsidR="00847C61" w:rsidRPr="00474957" w:rsidDel="00BB0431" w:rsidRDefault="00847C61" w:rsidP="00847C61">
            <w:pPr>
              <w:widowControl w:val="0"/>
              <w:autoSpaceDE w:val="0"/>
              <w:autoSpaceDN w:val="0"/>
              <w:adjustRightInd w:val="0"/>
              <w:spacing w:line="240" w:lineRule="auto"/>
              <w:contextualSpacing w:val="0"/>
              <w:rPr>
                <w:del w:id="1881" w:author="Arjan Kloosterboer" w:date="2017-09-21T12:48:00Z"/>
                <w:rFonts w:ascii="Calibri" w:hAnsi="Calibri" w:cs="Arial"/>
                <w:color w:val="000000"/>
                <w:sz w:val="22"/>
                <w:szCs w:val="24"/>
                <w:lang w:eastAsia="en-US"/>
              </w:rPr>
            </w:pPr>
            <w:del w:id="188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23D6C4F5" w14:textId="6B3B9143" w:rsidTr="00847C61">
        <w:trPr>
          <w:del w:id="1883" w:author="Arjan Kloosterboer" w:date="2017-09-21T12:48:00Z"/>
        </w:trPr>
        <w:tc>
          <w:tcPr>
            <w:tcW w:w="450" w:type="dxa"/>
            <w:tcBorders>
              <w:top w:val="nil"/>
              <w:left w:val="nil"/>
              <w:bottom w:val="nil"/>
              <w:right w:val="nil"/>
            </w:tcBorders>
          </w:tcPr>
          <w:p w14:paraId="2C2E43EF" w14:textId="3EE2C1F2" w:rsidR="00847C61" w:rsidRPr="00474957" w:rsidDel="00BB0431" w:rsidRDefault="00847C61" w:rsidP="00847C61">
            <w:pPr>
              <w:widowControl w:val="0"/>
              <w:autoSpaceDE w:val="0"/>
              <w:autoSpaceDN w:val="0"/>
              <w:adjustRightInd w:val="0"/>
              <w:spacing w:line="240" w:lineRule="auto"/>
              <w:contextualSpacing w:val="0"/>
              <w:rPr>
                <w:del w:id="1884" w:author="Arjan Kloosterboer" w:date="2017-09-21T12:48:00Z"/>
                <w:rFonts w:ascii="Calibri" w:hAnsi="Calibri" w:cs="Arial"/>
                <w:color w:val="0F0F0F"/>
                <w:sz w:val="22"/>
                <w:szCs w:val="24"/>
                <w:lang w:eastAsia="en-US"/>
              </w:rPr>
            </w:pPr>
            <w:bookmarkStart w:id="1885" w:name="BKM_75C11228_E5D4_4509_8115_70745EB00D22"/>
          </w:p>
        </w:tc>
        <w:tc>
          <w:tcPr>
            <w:tcW w:w="2790" w:type="dxa"/>
            <w:gridSpan w:val="2"/>
            <w:tcBorders>
              <w:top w:val="nil"/>
              <w:left w:val="nil"/>
              <w:bottom w:val="nil"/>
              <w:right w:val="nil"/>
            </w:tcBorders>
          </w:tcPr>
          <w:p w14:paraId="05F0F59B" w14:textId="01AE5B8D" w:rsidR="00847C61" w:rsidRPr="00474957" w:rsidDel="00BB0431" w:rsidRDefault="00847C61" w:rsidP="00847C61">
            <w:pPr>
              <w:widowControl w:val="0"/>
              <w:autoSpaceDE w:val="0"/>
              <w:autoSpaceDN w:val="0"/>
              <w:adjustRightInd w:val="0"/>
              <w:spacing w:line="240" w:lineRule="auto"/>
              <w:contextualSpacing w:val="0"/>
              <w:rPr>
                <w:del w:id="1886"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080ADD41" w14:textId="06E71C76" w:rsidR="00847C61" w:rsidRPr="00474957" w:rsidDel="00BB0431" w:rsidRDefault="00847C61" w:rsidP="00847C61">
            <w:pPr>
              <w:widowControl w:val="0"/>
              <w:autoSpaceDE w:val="0"/>
              <w:autoSpaceDN w:val="0"/>
              <w:adjustRightInd w:val="0"/>
              <w:spacing w:line="240" w:lineRule="auto"/>
              <w:contextualSpacing w:val="0"/>
              <w:rPr>
                <w:del w:id="1887" w:author="Arjan Kloosterboer" w:date="2017-09-21T12:48:00Z"/>
                <w:rFonts w:ascii="Calibri" w:hAnsi="Calibri" w:cs="Arial"/>
                <w:color w:val="0F0F0F"/>
                <w:sz w:val="22"/>
                <w:szCs w:val="24"/>
                <w:lang w:eastAsia="en-US"/>
              </w:rPr>
            </w:pPr>
            <w:del w:id="1888" w:author="Arjan Kloosterboer" w:date="2017-09-21T12:48:00Z">
              <w:r w:rsidRPr="00474957" w:rsidDel="00BB0431">
                <w:rPr>
                  <w:rFonts w:ascii="Calibri" w:hAnsi="Calibri" w:cs="Arial"/>
                  <w:color w:val="000000"/>
                  <w:sz w:val="22"/>
                  <w:szCs w:val="24"/>
                  <w:lang w:eastAsia="en-US"/>
                </w:rPr>
                <w:delText>Verblijf buitenland SUBJECT</w:delText>
              </w:r>
            </w:del>
          </w:p>
        </w:tc>
        <w:bookmarkEnd w:id="1885"/>
      </w:tr>
      <w:tr w:rsidR="00847C61" w:rsidRPr="00474957" w:rsidDel="00BB0431" w14:paraId="7EFB8471" w14:textId="746D630A" w:rsidTr="00847C61">
        <w:trPr>
          <w:del w:id="1889" w:author="Arjan Kloosterboer" w:date="2017-09-21T12:48:00Z"/>
        </w:trPr>
        <w:tc>
          <w:tcPr>
            <w:tcW w:w="450" w:type="dxa"/>
            <w:tcBorders>
              <w:top w:val="nil"/>
              <w:left w:val="nil"/>
              <w:bottom w:val="nil"/>
              <w:right w:val="nil"/>
            </w:tcBorders>
          </w:tcPr>
          <w:p w14:paraId="014EA347" w14:textId="6740B298" w:rsidR="00847C61" w:rsidRPr="00474957" w:rsidDel="00BB0431" w:rsidRDefault="00847C61" w:rsidP="00847C61">
            <w:pPr>
              <w:widowControl w:val="0"/>
              <w:autoSpaceDE w:val="0"/>
              <w:autoSpaceDN w:val="0"/>
              <w:adjustRightInd w:val="0"/>
              <w:spacing w:line="240" w:lineRule="auto"/>
              <w:contextualSpacing w:val="0"/>
              <w:rPr>
                <w:del w:id="1890"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0DA9E14" w14:textId="381069C7" w:rsidR="00847C61" w:rsidRPr="00773AEE" w:rsidDel="00BB0431" w:rsidRDefault="00847C61" w:rsidP="00847C61">
            <w:pPr>
              <w:widowControl w:val="0"/>
              <w:autoSpaceDE w:val="0"/>
              <w:autoSpaceDN w:val="0"/>
              <w:adjustRightInd w:val="0"/>
              <w:spacing w:line="240" w:lineRule="auto"/>
              <w:contextualSpacing w:val="0"/>
              <w:rPr>
                <w:del w:id="1891" w:author="Arjan Kloosterboer" w:date="2017-09-21T12:48:00Z"/>
                <w:rFonts w:ascii="Calibri" w:hAnsi="Calibri" w:cs="Arial"/>
                <w:color w:val="000000"/>
                <w:sz w:val="22"/>
                <w:szCs w:val="24"/>
                <w:lang w:eastAsia="en-US"/>
              </w:rPr>
            </w:pPr>
            <w:del w:id="1892" w:author="Arjan Kloosterboer" w:date="2017-09-21T12:48:00Z">
              <w:r w:rsidRPr="00773AEE" w:rsidDel="00BB0431">
                <w:rPr>
                  <w:rFonts w:ascii="Calibri" w:hAnsi="Calibri" w:cs="Arial"/>
                  <w:color w:val="000000"/>
                  <w:sz w:val="22"/>
                  <w:szCs w:val="24"/>
                  <w:lang w:eastAsia="en-US"/>
                </w:rPr>
                <w:delText xml:space="preserve">- Adres buitenland 1 </w:delText>
              </w:r>
            </w:del>
          </w:p>
        </w:tc>
        <w:tc>
          <w:tcPr>
            <w:tcW w:w="6120" w:type="dxa"/>
            <w:tcBorders>
              <w:top w:val="nil"/>
              <w:left w:val="nil"/>
              <w:bottom w:val="nil"/>
              <w:right w:val="nil"/>
            </w:tcBorders>
          </w:tcPr>
          <w:p w14:paraId="1DEF4374" w14:textId="02899D8A" w:rsidR="00847C61" w:rsidRPr="00474957" w:rsidDel="00BB0431" w:rsidRDefault="00847C61" w:rsidP="00847C61">
            <w:pPr>
              <w:widowControl w:val="0"/>
              <w:autoSpaceDE w:val="0"/>
              <w:autoSpaceDN w:val="0"/>
              <w:adjustRightInd w:val="0"/>
              <w:spacing w:line="240" w:lineRule="auto"/>
              <w:contextualSpacing w:val="0"/>
              <w:rPr>
                <w:del w:id="1893" w:author="Arjan Kloosterboer" w:date="2017-09-21T12:48:00Z"/>
                <w:rFonts w:ascii="Calibri" w:hAnsi="Calibri" w:cs="Arial"/>
                <w:color w:val="000000"/>
                <w:sz w:val="22"/>
                <w:szCs w:val="24"/>
                <w:lang w:eastAsia="en-US"/>
              </w:rPr>
            </w:pPr>
            <w:del w:id="189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1  </w:delText>
              </w:r>
            </w:del>
          </w:p>
        </w:tc>
      </w:tr>
      <w:tr w:rsidR="00847C61" w:rsidRPr="00474957" w:rsidDel="00BB0431" w14:paraId="62D71507" w14:textId="6D928692" w:rsidTr="00847C61">
        <w:trPr>
          <w:del w:id="1895" w:author="Arjan Kloosterboer" w:date="2017-09-21T12:48:00Z"/>
        </w:trPr>
        <w:tc>
          <w:tcPr>
            <w:tcW w:w="450" w:type="dxa"/>
            <w:tcBorders>
              <w:top w:val="nil"/>
              <w:left w:val="nil"/>
              <w:bottom w:val="nil"/>
              <w:right w:val="nil"/>
            </w:tcBorders>
          </w:tcPr>
          <w:p w14:paraId="1214D1F3" w14:textId="237D6169" w:rsidR="00847C61" w:rsidRPr="00474957" w:rsidDel="00BB0431" w:rsidRDefault="00847C61" w:rsidP="00847C61">
            <w:pPr>
              <w:widowControl w:val="0"/>
              <w:autoSpaceDE w:val="0"/>
              <w:autoSpaceDN w:val="0"/>
              <w:adjustRightInd w:val="0"/>
              <w:spacing w:line="240" w:lineRule="auto"/>
              <w:contextualSpacing w:val="0"/>
              <w:rPr>
                <w:del w:id="189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3C70429" w14:textId="1C0EBD68" w:rsidR="00847C61" w:rsidRPr="00773AEE" w:rsidDel="00BB0431" w:rsidRDefault="00847C61" w:rsidP="00847C61">
            <w:pPr>
              <w:widowControl w:val="0"/>
              <w:autoSpaceDE w:val="0"/>
              <w:autoSpaceDN w:val="0"/>
              <w:adjustRightInd w:val="0"/>
              <w:spacing w:line="240" w:lineRule="auto"/>
              <w:contextualSpacing w:val="0"/>
              <w:rPr>
                <w:del w:id="1897" w:author="Arjan Kloosterboer" w:date="2017-09-21T12:48:00Z"/>
                <w:rFonts w:ascii="Calibri" w:hAnsi="Calibri" w:cs="Arial"/>
                <w:color w:val="000000"/>
                <w:sz w:val="22"/>
                <w:szCs w:val="24"/>
                <w:lang w:eastAsia="en-US"/>
              </w:rPr>
            </w:pPr>
            <w:del w:id="1898" w:author="Arjan Kloosterboer" w:date="2017-09-21T12:48:00Z">
              <w:r w:rsidRPr="00773AEE" w:rsidDel="00BB0431">
                <w:rPr>
                  <w:rFonts w:ascii="Calibri" w:hAnsi="Calibri" w:cs="Arial"/>
                  <w:color w:val="000000"/>
                  <w:sz w:val="22"/>
                  <w:szCs w:val="24"/>
                  <w:lang w:eastAsia="en-US"/>
                </w:rPr>
                <w:delText xml:space="preserve">- Adres buitenland 2 </w:delText>
              </w:r>
            </w:del>
          </w:p>
        </w:tc>
        <w:tc>
          <w:tcPr>
            <w:tcW w:w="6120" w:type="dxa"/>
            <w:tcBorders>
              <w:top w:val="nil"/>
              <w:left w:val="nil"/>
              <w:bottom w:val="nil"/>
              <w:right w:val="nil"/>
            </w:tcBorders>
          </w:tcPr>
          <w:p w14:paraId="44F76B2A" w14:textId="18897D24" w:rsidR="00847C61" w:rsidRPr="00474957" w:rsidDel="00BB0431" w:rsidRDefault="00847C61" w:rsidP="00847C61">
            <w:pPr>
              <w:widowControl w:val="0"/>
              <w:autoSpaceDE w:val="0"/>
              <w:autoSpaceDN w:val="0"/>
              <w:adjustRightInd w:val="0"/>
              <w:spacing w:line="240" w:lineRule="auto"/>
              <w:contextualSpacing w:val="0"/>
              <w:rPr>
                <w:del w:id="1899" w:author="Arjan Kloosterboer" w:date="2017-09-21T12:48:00Z"/>
                <w:rFonts w:ascii="Calibri" w:hAnsi="Calibri" w:cs="Arial"/>
                <w:color w:val="000000"/>
                <w:sz w:val="22"/>
                <w:szCs w:val="24"/>
                <w:lang w:eastAsia="en-US"/>
              </w:rPr>
            </w:pPr>
            <w:del w:id="1900"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2  </w:delText>
              </w:r>
            </w:del>
          </w:p>
        </w:tc>
      </w:tr>
      <w:tr w:rsidR="00847C61" w:rsidRPr="00474957" w:rsidDel="00BB0431" w14:paraId="1625B760" w14:textId="68D0A6FD" w:rsidTr="00847C61">
        <w:trPr>
          <w:del w:id="1901" w:author="Arjan Kloosterboer" w:date="2017-09-21T12:48:00Z"/>
        </w:trPr>
        <w:tc>
          <w:tcPr>
            <w:tcW w:w="450" w:type="dxa"/>
            <w:tcBorders>
              <w:top w:val="nil"/>
              <w:left w:val="nil"/>
              <w:bottom w:val="nil"/>
              <w:right w:val="nil"/>
            </w:tcBorders>
          </w:tcPr>
          <w:p w14:paraId="704EA786" w14:textId="29418D98" w:rsidR="00847C61" w:rsidRPr="00474957" w:rsidDel="00BB0431" w:rsidRDefault="00847C61" w:rsidP="00847C61">
            <w:pPr>
              <w:widowControl w:val="0"/>
              <w:autoSpaceDE w:val="0"/>
              <w:autoSpaceDN w:val="0"/>
              <w:adjustRightInd w:val="0"/>
              <w:spacing w:line="240" w:lineRule="auto"/>
              <w:contextualSpacing w:val="0"/>
              <w:rPr>
                <w:del w:id="1902"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47DB4CC" w14:textId="52E1D21D" w:rsidR="00847C61" w:rsidRPr="00773AEE" w:rsidDel="00BB0431" w:rsidRDefault="00847C61" w:rsidP="00847C61">
            <w:pPr>
              <w:widowControl w:val="0"/>
              <w:autoSpaceDE w:val="0"/>
              <w:autoSpaceDN w:val="0"/>
              <w:adjustRightInd w:val="0"/>
              <w:spacing w:line="240" w:lineRule="auto"/>
              <w:contextualSpacing w:val="0"/>
              <w:rPr>
                <w:del w:id="1903" w:author="Arjan Kloosterboer" w:date="2017-09-21T12:48:00Z"/>
                <w:rFonts w:ascii="Calibri" w:hAnsi="Calibri" w:cs="Arial"/>
                <w:color w:val="000000"/>
                <w:sz w:val="22"/>
                <w:szCs w:val="24"/>
                <w:lang w:eastAsia="en-US"/>
              </w:rPr>
            </w:pPr>
            <w:del w:id="1904" w:author="Arjan Kloosterboer" w:date="2017-09-21T12:48:00Z">
              <w:r w:rsidRPr="00773AEE" w:rsidDel="00BB0431">
                <w:rPr>
                  <w:rFonts w:ascii="Calibri" w:hAnsi="Calibri" w:cs="Arial"/>
                  <w:color w:val="000000"/>
                  <w:sz w:val="22"/>
                  <w:szCs w:val="24"/>
                  <w:lang w:eastAsia="en-US"/>
                </w:rPr>
                <w:delText xml:space="preserve">- Adres buitenland 3 </w:delText>
              </w:r>
            </w:del>
          </w:p>
        </w:tc>
        <w:tc>
          <w:tcPr>
            <w:tcW w:w="6120" w:type="dxa"/>
            <w:tcBorders>
              <w:top w:val="nil"/>
              <w:left w:val="nil"/>
              <w:bottom w:val="nil"/>
              <w:right w:val="nil"/>
            </w:tcBorders>
          </w:tcPr>
          <w:p w14:paraId="358DA5FD" w14:textId="7F75E49F" w:rsidR="00847C61" w:rsidRPr="00474957" w:rsidDel="00BB0431" w:rsidRDefault="00847C61" w:rsidP="00847C61">
            <w:pPr>
              <w:widowControl w:val="0"/>
              <w:autoSpaceDE w:val="0"/>
              <w:autoSpaceDN w:val="0"/>
              <w:adjustRightInd w:val="0"/>
              <w:spacing w:line="240" w:lineRule="auto"/>
              <w:contextualSpacing w:val="0"/>
              <w:rPr>
                <w:del w:id="1905" w:author="Arjan Kloosterboer" w:date="2017-09-21T12:48:00Z"/>
                <w:rFonts w:ascii="Calibri" w:hAnsi="Calibri" w:cs="Arial"/>
                <w:color w:val="000000"/>
                <w:sz w:val="22"/>
                <w:szCs w:val="24"/>
                <w:lang w:eastAsia="en-US"/>
              </w:rPr>
            </w:pPr>
            <w:del w:id="190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3  </w:delText>
              </w:r>
            </w:del>
          </w:p>
        </w:tc>
      </w:tr>
      <w:tr w:rsidR="00847C61" w:rsidRPr="00474957" w:rsidDel="00BB0431" w14:paraId="40D3915D" w14:textId="7C89E720" w:rsidTr="00847C61">
        <w:trPr>
          <w:del w:id="1907" w:author="Arjan Kloosterboer" w:date="2017-09-21T12:48:00Z"/>
        </w:trPr>
        <w:tc>
          <w:tcPr>
            <w:tcW w:w="450" w:type="dxa"/>
            <w:tcBorders>
              <w:top w:val="nil"/>
              <w:left w:val="nil"/>
              <w:bottom w:val="nil"/>
              <w:right w:val="nil"/>
            </w:tcBorders>
          </w:tcPr>
          <w:p w14:paraId="3FF896E5" w14:textId="27A3223C" w:rsidR="00847C61" w:rsidRPr="00474957" w:rsidDel="00BB0431" w:rsidRDefault="00847C61" w:rsidP="00847C61">
            <w:pPr>
              <w:widowControl w:val="0"/>
              <w:autoSpaceDE w:val="0"/>
              <w:autoSpaceDN w:val="0"/>
              <w:adjustRightInd w:val="0"/>
              <w:spacing w:line="240" w:lineRule="auto"/>
              <w:contextualSpacing w:val="0"/>
              <w:rPr>
                <w:del w:id="190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3EC1B1CC" w14:textId="386527F9" w:rsidR="00847C61" w:rsidRPr="00773AEE" w:rsidDel="00BB0431" w:rsidRDefault="00847C61" w:rsidP="00847C61">
            <w:pPr>
              <w:widowControl w:val="0"/>
              <w:autoSpaceDE w:val="0"/>
              <w:autoSpaceDN w:val="0"/>
              <w:adjustRightInd w:val="0"/>
              <w:spacing w:line="240" w:lineRule="auto"/>
              <w:contextualSpacing w:val="0"/>
              <w:rPr>
                <w:del w:id="1909" w:author="Arjan Kloosterboer" w:date="2017-09-21T12:48:00Z"/>
                <w:rFonts w:ascii="Calibri" w:hAnsi="Calibri" w:cs="Arial"/>
                <w:color w:val="000000"/>
                <w:sz w:val="22"/>
                <w:szCs w:val="24"/>
                <w:lang w:eastAsia="en-US"/>
              </w:rPr>
            </w:pPr>
            <w:del w:id="1910" w:author="Arjan Kloosterboer" w:date="2017-09-21T12:48:00Z">
              <w:r w:rsidRPr="00773AEE" w:rsidDel="00BB0431">
                <w:rPr>
                  <w:rFonts w:ascii="Calibri" w:hAnsi="Calibri" w:cs="Arial"/>
                  <w:color w:val="000000"/>
                  <w:sz w:val="22"/>
                  <w:szCs w:val="24"/>
                  <w:lang w:eastAsia="en-US"/>
                </w:rPr>
                <w:delText xml:space="preserve">- Land </w:delText>
              </w:r>
            </w:del>
          </w:p>
        </w:tc>
        <w:tc>
          <w:tcPr>
            <w:tcW w:w="6120" w:type="dxa"/>
            <w:tcBorders>
              <w:top w:val="nil"/>
              <w:left w:val="nil"/>
              <w:bottom w:val="nil"/>
              <w:right w:val="nil"/>
            </w:tcBorders>
          </w:tcPr>
          <w:p w14:paraId="27CEBA73" w14:textId="07C3C5DA" w:rsidR="00847C61" w:rsidRPr="00474957" w:rsidDel="00BB0431" w:rsidRDefault="00847C61" w:rsidP="00847C61">
            <w:pPr>
              <w:widowControl w:val="0"/>
              <w:autoSpaceDE w:val="0"/>
              <w:autoSpaceDN w:val="0"/>
              <w:adjustRightInd w:val="0"/>
              <w:spacing w:line="240" w:lineRule="auto"/>
              <w:contextualSpacing w:val="0"/>
              <w:rPr>
                <w:del w:id="1911" w:author="Arjan Kloosterboer" w:date="2017-09-21T12:48:00Z"/>
                <w:rFonts w:ascii="Calibri" w:hAnsi="Calibri" w:cs="Arial"/>
                <w:color w:val="000000"/>
                <w:sz w:val="22"/>
                <w:szCs w:val="24"/>
                <w:lang w:eastAsia="en-US"/>
              </w:rPr>
            </w:pPr>
            <w:del w:id="191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Land verblijfadres  </w:delText>
              </w:r>
            </w:del>
          </w:p>
        </w:tc>
      </w:tr>
    </w:tbl>
    <w:p w14:paraId="0F7C707C" w14:textId="5174B9E6" w:rsidR="00847C61" w:rsidRPr="00474957" w:rsidDel="00BB0431" w:rsidRDefault="00847C61" w:rsidP="00847C61">
      <w:pPr>
        <w:widowControl w:val="0"/>
        <w:autoSpaceDE w:val="0"/>
        <w:autoSpaceDN w:val="0"/>
        <w:adjustRightInd w:val="0"/>
        <w:spacing w:line="240" w:lineRule="auto"/>
        <w:contextualSpacing w:val="0"/>
        <w:rPr>
          <w:del w:id="1913" w:author="Arjan Kloosterboer" w:date="2017-09-21T12:48: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rsidDel="00BB0431" w14:paraId="30F3E577" w14:textId="443F460E" w:rsidTr="00847C61">
        <w:trPr>
          <w:del w:id="1914" w:author="Arjan Kloosterboer" w:date="2017-09-21T12:48:00Z"/>
        </w:trPr>
        <w:tc>
          <w:tcPr>
            <w:tcW w:w="9360" w:type="dxa"/>
            <w:gridSpan w:val="3"/>
            <w:tcBorders>
              <w:top w:val="nil"/>
              <w:left w:val="nil"/>
              <w:bottom w:val="nil"/>
              <w:right w:val="nil"/>
            </w:tcBorders>
          </w:tcPr>
          <w:p w14:paraId="33F3F467" w14:textId="2AE592D9" w:rsidR="00847C61" w:rsidRPr="00474957" w:rsidDel="00BB0431" w:rsidRDefault="00847C61" w:rsidP="00847C61">
            <w:pPr>
              <w:widowControl w:val="0"/>
              <w:autoSpaceDE w:val="0"/>
              <w:autoSpaceDN w:val="0"/>
              <w:adjustRightInd w:val="0"/>
              <w:spacing w:line="240" w:lineRule="auto"/>
              <w:contextualSpacing w:val="0"/>
              <w:rPr>
                <w:del w:id="1915" w:author="Arjan Kloosterboer" w:date="2017-09-21T12:48:00Z"/>
                <w:rFonts w:ascii="Calibri" w:hAnsi="Calibri" w:cs="Arial"/>
                <w:color w:val="0F0F0F"/>
                <w:sz w:val="22"/>
                <w:szCs w:val="24"/>
                <w:lang w:eastAsia="en-US"/>
              </w:rPr>
            </w:pPr>
            <w:del w:id="1916" w:author="Arjan Kloosterboer" w:date="2017-09-21T12:48:00Z">
              <w:r w:rsidRPr="00474957" w:rsidDel="00BB0431">
                <w:rPr>
                  <w:rFonts w:ascii="Calibri" w:hAnsi="Calibri" w:cs="Arial"/>
                  <w:b/>
                  <w:color w:val="0F0F0F"/>
                  <w:sz w:val="22"/>
                  <w:szCs w:val="24"/>
                  <w:lang w:eastAsia="en-US"/>
                </w:rPr>
                <w:delText>Overzicht relaties</w:delText>
              </w:r>
            </w:del>
          </w:p>
        </w:tc>
      </w:tr>
      <w:tr w:rsidR="00847C61" w:rsidRPr="00474957" w:rsidDel="00BB0431" w14:paraId="6CBBE4D5" w14:textId="7026C50A" w:rsidTr="00847C61">
        <w:trPr>
          <w:del w:id="1917" w:author="Arjan Kloosterboer" w:date="2017-09-21T12:48:00Z"/>
        </w:trPr>
        <w:tc>
          <w:tcPr>
            <w:tcW w:w="450" w:type="dxa"/>
            <w:tcBorders>
              <w:top w:val="nil"/>
              <w:left w:val="nil"/>
              <w:bottom w:val="nil"/>
              <w:right w:val="nil"/>
            </w:tcBorders>
          </w:tcPr>
          <w:p w14:paraId="17B6DC1A" w14:textId="4A6F5BE8" w:rsidR="00847C61" w:rsidRPr="00474957" w:rsidDel="00BB0431" w:rsidRDefault="00847C61" w:rsidP="00847C61">
            <w:pPr>
              <w:widowControl w:val="0"/>
              <w:autoSpaceDE w:val="0"/>
              <w:autoSpaceDN w:val="0"/>
              <w:adjustRightInd w:val="0"/>
              <w:spacing w:line="240" w:lineRule="auto"/>
              <w:contextualSpacing w:val="0"/>
              <w:rPr>
                <w:del w:id="1918" w:author="Arjan Kloosterboer" w:date="2017-09-21T12:48:00Z"/>
                <w:rFonts w:ascii="Calibri" w:hAnsi="Calibri" w:cs="Arial"/>
                <w:i/>
                <w:color w:val="0F0F0F"/>
                <w:sz w:val="22"/>
                <w:szCs w:val="24"/>
                <w:lang w:eastAsia="en-US"/>
              </w:rPr>
            </w:pPr>
          </w:p>
        </w:tc>
        <w:tc>
          <w:tcPr>
            <w:tcW w:w="2790" w:type="dxa"/>
            <w:tcBorders>
              <w:top w:val="nil"/>
              <w:left w:val="nil"/>
              <w:bottom w:val="nil"/>
              <w:right w:val="nil"/>
            </w:tcBorders>
          </w:tcPr>
          <w:p w14:paraId="5D268B10" w14:textId="2D259E70" w:rsidR="00847C61" w:rsidRPr="00474957" w:rsidDel="00BB0431" w:rsidRDefault="00847C61" w:rsidP="00847C61">
            <w:pPr>
              <w:widowControl w:val="0"/>
              <w:autoSpaceDE w:val="0"/>
              <w:autoSpaceDN w:val="0"/>
              <w:adjustRightInd w:val="0"/>
              <w:spacing w:line="240" w:lineRule="auto"/>
              <w:contextualSpacing w:val="0"/>
              <w:rPr>
                <w:del w:id="1919" w:author="Arjan Kloosterboer" w:date="2017-09-21T12:48:00Z"/>
                <w:rFonts w:ascii="Calibri" w:hAnsi="Calibri" w:cs="Arial"/>
                <w:i/>
                <w:color w:val="0F0F0F"/>
                <w:sz w:val="22"/>
                <w:szCs w:val="24"/>
                <w:lang w:eastAsia="en-US"/>
              </w:rPr>
            </w:pPr>
            <w:del w:id="1920" w:author="Arjan Kloosterboer" w:date="2017-09-21T12:48:00Z">
              <w:r w:rsidRPr="00474957" w:rsidDel="00BB0431">
                <w:rPr>
                  <w:rFonts w:ascii="Calibri" w:hAnsi="Calibri" w:cs="Arial"/>
                  <w:i/>
                  <w:color w:val="0F0F0F"/>
                  <w:sz w:val="22"/>
                  <w:szCs w:val="24"/>
                  <w:lang w:eastAsia="en-US"/>
                </w:rPr>
                <w:delText>Relatienaam met</w:delText>
              </w:r>
            </w:del>
          </w:p>
          <w:p w14:paraId="2AB1D8CE" w14:textId="70714AA4" w:rsidR="00847C61" w:rsidRPr="00474957" w:rsidDel="00BB0431" w:rsidRDefault="00847C61" w:rsidP="00847C61">
            <w:pPr>
              <w:widowControl w:val="0"/>
              <w:autoSpaceDE w:val="0"/>
              <w:autoSpaceDN w:val="0"/>
              <w:adjustRightInd w:val="0"/>
              <w:spacing w:line="240" w:lineRule="auto"/>
              <w:contextualSpacing w:val="0"/>
              <w:rPr>
                <w:del w:id="1921" w:author="Arjan Kloosterboer" w:date="2017-09-21T12:48:00Z"/>
                <w:rFonts w:ascii="Calibri" w:hAnsi="Calibri" w:cs="Arial"/>
                <w:color w:val="0F0F0F"/>
                <w:sz w:val="22"/>
                <w:szCs w:val="24"/>
                <w:lang w:eastAsia="en-US"/>
              </w:rPr>
            </w:pPr>
            <w:del w:id="1922" w:author="Arjan Kloosterboer" w:date="2017-09-21T12:48:00Z">
              <w:r w:rsidRPr="00474957" w:rsidDel="00BB0431">
                <w:rPr>
                  <w:rFonts w:ascii="Calibri" w:hAnsi="Calibri" w:cs="Arial"/>
                  <w:i/>
                  <w:color w:val="0F0F0F"/>
                  <w:sz w:val="22"/>
                  <w:szCs w:val="24"/>
                  <w:lang w:eastAsia="en-US"/>
                </w:rPr>
                <w:delText>kardinaliteiten</w:delText>
              </w:r>
            </w:del>
          </w:p>
        </w:tc>
        <w:tc>
          <w:tcPr>
            <w:tcW w:w="6120" w:type="dxa"/>
            <w:tcBorders>
              <w:top w:val="nil"/>
              <w:left w:val="nil"/>
              <w:bottom w:val="nil"/>
              <w:right w:val="nil"/>
            </w:tcBorders>
          </w:tcPr>
          <w:p w14:paraId="03D71136" w14:textId="2CF939AF" w:rsidR="00847C61" w:rsidRPr="00474957" w:rsidDel="00BB0431" w:rsidRDefault="00847C61" w:rsidP="00847C61">
            <w:pPr>
              <w:widowControl w:val="0"/>
              <w:autoSpaceDE w:val="0"/>
              <w:autoSpaceDN w:val="0"/>
              <w:adjustRightInd w:val="0"/>
              <w:spacing w:line="240" w:lineRule="auto"/>
              <w:contextualSpacing w:val="0"/>
              <w:rPr>
                <w:del w:id="1923" w:author="Arjan Kloosterboer" w:date="2017-09-21T12:48:00Z"/>
                <w:rFonts w:ascii="Calibri" w:hAnsi="Calibri" w:cs="Arial"/>
                <w:color w:val="0F0F0F"/>
                <w:sz w:val="22"/>
                <w:szCs w:val="24"/>
                <w:lang w:eastAsia="en-US"/>
              </w:rPr>
            </w:pPr>
            <w:del w:id="1924" w:author="Arjan Kloosterboer" w:date="2017-09-21T12:48:00Z">
              <w:r w:rsidRPr="00474957" w:rsidDel="00BB0431">
                <w:rPr>
                  <w:rFonts w:ascii="Calibri" w:hAnsi="Calibri" w:cs="Arial"/>
                  <w:i/>
                  <w:color w:val="0F0F0F"/>
                  <w:sz w:val="22"/>
                  <w:szCs w:val="24"/>
                  <w:lang w:eastAsia="en-US"/>
                </w:rPr>
                <w:delText>Definitie</w:delText>
              </w:r>
            </w:del>
          </w:p>
        </w:tc>
      </w:tr>
      <w:tr w:rsidR="00847C61" w:rsidRPr="00474957" w:rsidDel="00BB0431" w14:paraId="02520278" w14:textId="07CDDD74" w:rsidTr="00847C61">
        <w:trPr>
          <w:del w:id="1925" w:author="Arjan Kloosterboer" w:date="2017-09-21T12:48:00Z"/>
        </w:trPr>
        <w:tc>
          <w:tcPr>
            <w:tcW w:w="450" w:type="dxa"/>
            <w:tcBorders>
              <w:top w:val="nil"/>
              <w:left w:val="nil"/>
              <w:bottom w:val="nil"/>
              <w:right w:val="nil"/>
            </w:tcBorders>
          </w:tcPr>
          <w:p w14:paraId="7F46C3A0" w14:textId="1A620200" w:rsidR="00847C61" w:rsidRPr="00474957" w:rsidDel="00BB0431" w:rsidRDefault="00847C61" w:rsidP="00847C61">
            <w:pPr>
              <w:widowControl w:val="0"/>
              <w:autoSpaceDE w:val="0"/>
              <w:autoSpaceDN w:val="0"/>
              <w:adjustRightInd w:val="0"/>
              <w:spacing w:line="240" w:lineRule="auto"/>
              <w:contextualSpacing w:val="0"/>
              <w:rPr>
                <w:del w:id="1926" w:author="Arjan Kloosterboer" w:date="2017-09-21T12:48: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8CBC1E4" w14:textId="30CC73CC" w:rsidR="00847C61" w:rsidRPr="00474957" w:rsidDel="00BB0431" w:rsidRDefault="00847C61" w:rsidP="00847C61">
            <w:pPr>
              <w:widowControl w:val="0"/>
              <w:autoSpaceDE w:val="0"/>
              <w:autoSpaceDN w:val="0"/>
              <w:adjustRightInd w:val="0"/>
              <w:spacing w:line="240" w:lineRule="auto"/>
              <w:contextualSpacing w:val="0"/>
              <w:rPr>
                <w:del w:id="1927" w:author="Arjan Kloosterboer" w:date="2017-09-21T12:48:00Z"/>
                <w:rFonts w:ascii="Calibri" w:hAnsi="Calibri" w:cs="Arial"/>
                <w:color w:val="0F0F0F"/>
                <w:sz w:val="22"/>
                <w:szCs w:val="24"/>
                <w:lang w:eastAsia="en-US"/>
              </w:rPr>
            </w:pPr>
            <w:del w:id="1928" w:author="Arjan Kloosterboer" w:date="2017-09-21T12:48:00Z">
              <w:r w:rsidRPr="00474957" w:rsidDel="00BB0431">
                <w:rPr>
                  <w:rFonts w:ascii="Calibri" w:hAnsi="Calibri" w:cs="Arial"/>
                  <w:color w:val="0F0F0F"/>
                  <w:sz w:val="22"/>
                  <w:szCs w:val="24"/>
                  <w:lang w:eastAsia="en-US"/>
                </w:rPr>
                <w:delText xml:space="preserve">  [</w:delText>
              </w:r>
              <w:r w:rsidR="00DE73DB" w:rsidRPr="00474957" w:rsidDel="00BB0431">
                <w:rPr>
                  <w:rFonts w:ascii="Calibri" w:hAnsi="Calibri" w:cs="Arial"/>
                  <w:color w:val="0F0F0F"/>
                  <w:sz w:val="22"/>
                  <w:szCs w:val="24"/>
                  <w:lang w:eastAsia="en-US"/>
                </w:rPr>
                <w:fldChar w:fldCharType="begin" w:fldLock="1"/>
              </w:r>
              <w:r w:rsidRPr="00474957" w:rsidDel="00BB0431">
                <w:rPr>
                  <w:rFonts w:ascii="Calibri" w:hAnsi="Calibri" w:cs="Arial"/>
                  <w:color w:val="0F0F0F"/>
                  <w:sz w:val="22"/>
                  <w:szCs w:val="24"/>
                  <w:lang w:eastAsia="en-US"/>
                </w:rPr>
                <w:delInstrText>MERGEFIELD ConnSource.Cardinality</w:delInstrText>
              </w:r>
              <w:r w:rsidR="00DE73DB" w:rsidRPr="00474957" w:rsidDel="00BB0431">
                <w:rPr>
                  <w:rFonts w:ascii="Calibri" w:hAnsi="Calibri" w:cs="Arial"/>
                  <w:color w:val="0F0F0F"/>
                  <w:sz w:val="22"/>
                  <w:szCs w:val="24"/>
                  <w:lang w:eastAsia="en-US"/>
                </w:rPr>
                <w:fldChar w:fldCharType="separate"/>
              </w:r>
              <w:r w:rsidRPr="00474957" w:rsidDel="00BB0431">
                <w:rPr>
                  <w:rFonts w:ascii="Calibri" w:hAnsi="Calibri" w:cs="Arial"/>
                  <w:color w:val="0F0F0F"/>
                  <w:sz w:val="22"/>
                  <w:szCs w:val="24"/>
                  <w:lang w:eastAsia="en-US"/>
                </w:rPr>
                <w:delText>0..1</w:delText>
              </w:r>
              <w:r w:rsidR="00DE73DB" w:rsidRPr="00474957" w:rsidDel="00BB0431">
                <w:rPr>
                  <w:rFonts w:ascii="Calibri" w:hAnsi="Calibri" w:cs="Arial"/>
                  <w:color w:val="0F0F0F"/>
                  <w:sz w:val="22"/>
                  <w:szCs w:val="24"/>
                  <w:lang w:eastAsia="en-US"/>
                </w:rPr>
                <w:fldChar w:fldCharType="end"/>
              </w:r>
              <w:r w:rsidRPr="00474957" w:rsidDel="00BB0431">
                <w:rPr>
                  <w:rFonts w:ascii="Calibri" w:hAnsi="Calibri" w:cs="Arial"/>
                  <w:color w:val="0F0F0F"/>
                  <w:sz w:val="22"/>
                  <w:szCs w:val="24"/>
                  <w:lang w:eastAsia="en-US"/>
                </w:rPr>
                <w:delText>]</w:delText>
              </w:r>
            </w:del>
          </w:p>
          <w:p w14:paraId="1BDA2FE8" w14:textId="2A59329D" w:rsidR="00847C61" w:rsidRPr="00474957" w:rsidDel="00BB0431" w:rsidRDefault="00847C61" w:rsidP="00847C61">
            <w:pPr>
              <w:widowControl w:val="0"/>
              <w:autoSpaceDE w:val="0"/>
              <w:autoSpaceDN w:val="0"/>
              <w:adjustRightInd w:val="0"/>
              <w:spacing w:line="240" w:lineRule="auto"/>
              <w:contextualSpacing w:val="0"/>
              <w:rPr>
                <w:del w:id="1929" w:author="Arjan Kloosterboer" w:date="2017-09-21T12:48:00Z"/>
                <w:rFonts w:ascii="Calibri" w:hAnsi="Calibri" w:cs="Arial"/>
                <w:color w:val="0F0F0F"/>
                <w:sz w:val="22"/>
                <w:szCs w:val="24"/>
                <w:lang w:eastAsia="en-US"/>
              </w:rPr>
            </w:pPr>
            <w:del w:id="1930" w:author="Arjan Kloosterboer" w:date="2017-09-21T12:48:00Z">
              <w:r w:rsidRPr="00474957" w:rsidDel="00BB0431">
                <w:rPr>
                  <w:rFonts w:ascii="Calibri" w:hAnsi="Calibri" w:cs="Arial"/>
                  <w:color w:val="0F0F0F"/>
                  <w:sz w:val="22"/>
                  <w:szCs w:val="24"/>
                  <w:lang w:eastAsia="en-US"/>
                </w:rPr>
                <w:delText xml:space="preserve">  </w:delText>
              </w:r>
              <w:r w:rsidR="00DE73DB" w:rsidRPr="00474957" w:rsidDel="00BB0431">
                <w:rPr>
                  <w:rFonts w:ascii="Calibri" w:hAnsi="Calibri" w:cs="Arial"/>
                  <w:color w:val="0F0F0F"/>
                  <w:sz w:val="22"/>
                  <w:szCs w:val="24"/>
                  <w:lang w:eastAsia="en-US"/>
                </w:rPr>
                <w:fldChar w:fldCharType="begin" w:fldLock="1"/>
              </w:r>
              <w:r w:rsidRPr="00474957" w:rsidDel="00BB0431">
                <w:rPr>
                  <w:rFonts w:ascii="Calibri" w:hAnsi="Calibri" w:cs="Arial"/>
                  <w:color w:val="0F0F0F"/>
                  <w:sz w:val="22"/>
                  <w:szCs w:val="24"/>
                  <w:lang w:eastAsia="en-US"/>
                </w:rPr>
                <w:delInstrText>MERGEFIELD Connector.Name</w:delInstrText>
              </w:r>
              <w:r w:rsidR="00DE73DB" w:rsidRPr="00474957" w:rsidDel="00BB0431">
                <w:rPr>
                  <w:rFonts w:ascii="Calibri" w:hAnsi="Calibri" w:cs="Arial"/>
                  <w:color w:val="0F0F0F"/>
                  <w:sz w:val="22"/>
                  <w:szCs w:val="24"/>
                  <w:lang w:eastAsia="en-US"/>
                </w:rPr>
                <w:fldChar w:fldCharType="separate"/>
              </w:r>
              <w:r w:rsidRPr="00474957" w:rsidDel="00BB0431">
                <w:rPr>
                  <w:rFonts w:ascii="Calibri" w:hAnsi="Calibri" w:cs="Arial"/>
                  <w:color w:val="0F0F0F"/>
                  <w:sz w:val="22"/>
                  <w:szCs w:val="24"/>
                  <w:lang w:eastAsia="en-US"/>
                </w:rPr>
                <w:delText>Is</w:delText>
              </w:r>
              <w:r w:rsidR="00DE73DB" w:rsidRPr="00474957" w:rsidDel="00BB0431">
                <w:rPr>
                  <w:rFonts w:ascii="Calibri" w:hAnsi="Calibri" w:cs="Arial"/>
                  <w:color w:val="0F0F0F"/>
                  <w:sz w:val="22"/>
                  <w:szCs w:val="24"/>
                  <w:lang w:eastAsia="en-US"/>
                </w:rPr>
                <w:fldChar w:fldCharType="end"/>
              </w:r>
            </w:del>
          </w:p>
          <w:p w14:paraId="1C6C9639" w14:textId="1FC535F6" w:rsidR="00847C61" w:rsidRPr="00474957" w:rsidDel="00BB0431" w:rsidRDefault="00DE73DB" w:rsidP="00847C61">
            <w:pPr>
              <w:widowControl w:val="0"/>
              <w:autoSpaceDE w:val="0"/>
              <w:autoSpaceDN w:val="0"/>
              <w:adjustRightInd w:val="0"/>
              <w:spacing w:line="240" w:lineRule="auto"/>
              <w:contextualSpacing w:val="0"/>
              <w:rPr>
                <w:del w:id="1931" w:author="Arjan Kloosterboer" w:date="2017-09-21T12:48:00Z"/>
                <w:rFonts w:ascii="Calibri" w:hAnsi="Calibri" w:cs="Arial"/>
                <w:color w:val="0F0F0F"/>
                <w:sz w:val="22"/>
                <w:szCs w:val="24"/>
                <w:lang w:eastAsia="en-US"/>
              </w:rPr>
            </w:pPr>
            <w:del w:id="1932" w:author="Arjan Kloosterboer" w:date="2017-09-21T12:48:00Z">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Element.Name</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INGEZETENE</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 xml:space="preserve">  [</w:delText>
              </w:r>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ConnTarget.Cardinality</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1</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w:delText>
              </w:r>
            </w:del>
          </w:p>
        </w:tc>
        <w:tc>
          <w:tcPr>
            <w:tcW w:w="6120" w:type="dxa"/>
            <w:tcBorders>
              <w:top w:val="nil"/>
              <w:left w:val="nil"/>
              <w:bottom w:val="nil"/>
              <w:right w:val="nil"/>
            </w:tcBorders>
          </w:tcPr>
          <w:p w14:paraId="0CCBD25D" w14:textId="66C0A6DA" w:rsidR="00847C61" w:rsidRPr="00474957" w:rsidDel="00BB0431" w:rsidRDefault="00DE73DB" w:rsidP="00847C61">
            <w:pPr>
              <w:widowControl w:val="0"/>
              <w:autoSpaceDE w:val="0"/>
              <w:autoSpaceDN w:val="0"/>
              <w:adjustRightInd w:val="0"/>
              <w:spacing w:line="240" w:lineRule="auto"/>
              <w:contextualSpacing w:val="0"/>
              <w:rPr>
                <w:del w:id="1933" w:author="Arjan Kloosterboer" w:date="2017-09-21T12:48:00Z"/>
                <w:rFonts w:ascii="Calibri" w:hAnsi="Calibri" w:cs="Arial"/>
                <w:color w:val="0F0F0F"/>
                <w:sz w:val="22"/>
                <w:szCs w:val="24"/>
                <w:lang w:eastAsia="en-US"/>
              </w:rPr>
            </w:pPr>
            <w:del w:id="1934"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eastAsia="en-US"/>
                </w:rPr>
                <w:delInstrText xml:space="preserve">MERGEFIELD </w:delInstrText>
              </w:r>
              <w:r w:rsidR="00847C61" w:rsidRPr="00474957" w:rsidDel="00BB0431">
                <w:rPr>
                  <w:rFonts w:ascii="Calibri" w:hAnsi="Calibri" w:cs="Arial"/>
                  <w:color w:val="0F0F0F"/>
                  <w:sz w:val="22"/>
                  <w:szCs w:val="24"/>
                  <w:lang w:eastAsia="en-US"/>
                </w:rPr>
                <w:delInstrText>Connector.Notes</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Een INGEZETENE is een specialisatie van OBJECT.</w:delText>
              </w:r>
              <w:r w:rsidRPr="00474957" w:rsidDel="00BB0431">
                <w:rPr>
                  <w:rFonts w:ascii="Arial" w:hAnsi="Arial" w:cs="Arial"/>
                  <w:szCs w:val="24"/>
                  <w:lang w:val="en-AU" w:eastAsia="en-US"/>
                </w:rPr>
                <w:fldChar w:fldCharType="end"/>
              </w:r>
            </w:del>
          </w:p>
        </w:tc>
      </w:tr>
      <w:tr w:rsidR="00847C61" w:rsidRPr="00474957" w:rsidDel="00BB0431" w14:paraId="64CD851E" w14:textId="263B286A" w:rsidTr="00847C61">
        <w:trPr>
          <w:trHeight w:hRule="exact" w:val="128"/>
          <w:del w:id="1935" w:author="Arjan Kloosterboer" w:date="2017-09-21T12:48:00Z"/>
        </w:trPr>
        <w:tc>
          <w:tcPr>
            <w:tcW w:w="450" w:type="dxa"/>
            <w:tcBorders>
              <w:top w:val="nil"/>
              <w:left w:val="nil"/>
              <w:bottom w:val="nil"/>
              <w:right w:val="nil"/>
            </w:tcBorders>
          </w:tcPr>
          <w:p w14:paraId="1F35706A" w14:textId="7FB55FF6" w:rsidR="00847C61" w:rsidRPr="00474957" w:rsidDel="00BB0431" w:rsidRDefault="00847C61" w:rsidP="00847C61">
            <w:pPr>
              <w:widowControl w:val="0"/>
              <w:autoSpaceDE w:val="0"/>
              <w:autoSpaceDN w:val="0"/>
              <w:adjustRightInd w:val="0"/>
              <w:spacing w:line="240" w:lineRule="auto"/>
              <w:contextualSpacing w:val="0"/>
              <w:rPr>
                <w:del w:id="1936" w:author="Arjan Kloosterboer" w:date="2017-09-21T12:48: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0265C8A" w14:textId="6C2F62BD" w:rsidR="00847C61" w:rsidRPr="00474957" w:rsidDel="00BB0431" w:rsidRDefault="00847C61" w:rsidP="00847C61">
            <w:pPr>
              <w:widowControl w:val="0"/>
              <w:autoSpaceDE w:val="0"/>
              <w:autoSpaceDN w:val="0"/>
              <w:adjustRightInd w:val="0"/>
              <w:spacing w:line="240" w:lineRule="auto"/>
              <w:contextualSpacing w:val="0"/>
              <w:rPr>
                <w:del w:id="1937"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3AB8F64C" w14:textId="70EBEEF5" w:rsidR="00847C61" w:rsidRPr="00474957" w:rsidDel="00BB0431" w:rsidRDefault="00847C61" w:rsidP="00847C61">
            <w:pPr>
              <w:widowControl w:val="0"/>
              <w:autoSpaceDE w:val="0"/>
              <w:autoSpaceDN w:val="0"/>
              <w:adjustRightInd w:val="0"/>
              <w:spacing w:line="240" w:lineRule="auto"/>
              <w:contextualSpacing w:val="0"/>
              <w:rPr>
                <w:del w:id="1938" w:author="Arjan Kloosterboer" w:date="2017-09-21T12:48:00Z"/>
                <w:rFonts w:ascii="Calibri" w:hAnsi="Calibri" w:cs="Arial"/>
                <w:color w:val="0F0F0F"/>
                <w:sz w:val="22"/>
                <w:szCs w:val="24"/>
                <w:lang w:eastAsia="en-US"/>
              </w:rPr>
            </w:pPr>
          </w:p>
        </w:tc>
      </w:tr>
    </w:tbl>
    <w:p w14:paraId="3B78C2FD" w14:textId="468A2447" w:rsidR="00847C61" w:rsidRPr="00474957" w:rsidDel="00BB0431" w:rsidRDefault="00847C61" w:rsidP="00847C61">
      <w:pPr>
        <w:widowControl w:val="0"/>
        <w:autoSpaceDE w:val="0"/>
        <w:autoSpaceDN w:val="0"/>
        <w:adjustRightInd w:val="0"/>
        <w:spacing w:line="240" w:lineRule="auto"/>
        <w:contextualSpacing w:val="0"/>
        <w:rPr>
          <w:del w:id="1939" w:author="Arjan Kloosterboer" w:date="2017-09-21T12:48: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rsidDel="00BB0431" w14:paraId="5E60C89F" w14:textId="3A0B028E" w:rsidTr="00847C61">
        <w:trPr>
          <w:cantSplit/>
          <w:del w:id="1940" w:author="Arjan Kloosterboer" w:date="2017-09-21T12:48:00Z"/>
        </w:trPr>
        <w:tc>
          <w:tcPr>
            <w:tcW w:w="9360" w:type="dxa"/>
            <w:tcBorders>
              <w:top w:val="nil"/>
              <w:left w:val="nil"/>
              <w:bottom w:val="nil"/>
              <w:right w:val="nil"/>
            </w:tcBorders>
          </w:tcPr>
          <w:p w14:paraId="22DD3DC0" w14:textId="3C9E935B" w:rsidR="00847C61" w:rsidRPr="00474957" w:rsidDel="00BB0431" w:rsidRDefault="00847C61" w:rsidP="00847C61">
            <w:pPr>
              <w:widowControl w:val="0"/>
              <w:autoSpaceDE w:val="0"/>
              <w:autoSpaceDN w:val="0"/>
              <w:adjustRightInd w:val="0"/>
              <w:spacing w:line="240" w:lineRule="auto"/>
              <w:contextualSpacing w:val="0"/>
              <w:rPr>
                <w:del w:id="1941" w:author="Arjan Kloosterboer" w:date="2017-09-21T12:48:00Z"/>
                <w:rFonts w:ascii="Calibri" w:hAnsi="Calibri" w:cs="Arial"/>
                <w:b/>
                <w:color w:val="0F0F0F"/>
                <w:sz w:val="22"/>
                <w:szCs w:val="24"/>
                <w:lang w:eastAsia="en-US"/>
              </w:rPr>
            </w:pPr>
            <w:del w:id="1942" w:author="Arjan Kloosterboer" w:date="2017-09-21T12:48:00Z">
              <w:r w:rsidRPr="00474957" w:rsidDel="00BB0431">
                <w:rPr>
                  <w:rFonts w:ascii="Calibri" w:hAnsi="Calibri" w:cs="Arial"/>
                  <w:b/>
                  <w:color w:val="0F0F0F"/>
                  <w:sz w:val="22"/>
                  <w:szCs w:val="24"/>
                  <w:lang w:eastAsia="en-US"/>
                </w:rPr>
                <w:delText>Toelichting objecttype</w:delText>
              </w:r>
            </w:del>
          </w:p>
          <w:p w14:paraId="1C96C06D" w14:textId="2A87E28D" w:rsidR="00847C61" w:rsidRPr="00474957" w:rsidDel="00BB0431" w:rsidRDefault="00847C61" w:rsidP="00847C61">
            <w:pPr>
              <w:widowControl w:val="0"/>
              <w:autoSpaceDE w:val="0"/>
              <w:autoSpaceDN w:val="0"/>
              <w:adjustRightInd w:val="0"/>
              <w:spacing w:line="240" w:lineRule="auto"/>
              <w:ind w:left="720"/>
              <w:contextualSpacing w:val="0"/>
              <w:rPr>
                <w:del w:id="1943" w:author="Arjan Kloosterboer" w:date="2017-09-21T12:48:00Z"/>
                <w:rFonts w:ascii="Calibri" w:hAnsi="Calibri" w:cs="Arial"/>
                <w:color w:val="0F0F0F"/>
                <w:sz w:val="22"/>
                <w:szCs w:val="24"/>
                <w:lang w:eastAsia="en-US"/>
              </w:rPr>
            </w:pPr>
            <w:del w:id="1944" w:author="Arjan Kloosterboer" w:date="2017-09-21T12:48:00Z">
              <w:r w:rsidRPr="00474957" w:rsidDel="00BB0431">
                <w:rPr>
                  <w:rFonts w:ascii="Calibri" w:hAnsi="Calibri" w:cs="Arial"/>
                  <w:color w:val="0F0F0F"/>
                  <w:sz w:val="22"/>
                  <w:szCs w:val="24"/>
                  <w:lang w:eastAsia="en-US"/>
                </w:rPr>
                <w:delText>De aan het RSGB ontleende gegevens van een INGEZETENE die in het RGBZ gebruikt worden bij deze specialisatie van OBJECT. Zie voor de specificaties van deze gegevens het RSGB.</w:delText>
              </w:r>
            </w:del>
          </w:p>
        </w:tc>
      </w:tr>
    </w:tbl>
    <w:bookmarkStart w:id="1945" w:name="BKM_7331B8DE_11E7_4f21_8312_F98D690C4572"/>
    <w:bookmarkEnd w:id="1945"/>
    <w:p w14:paraId="41FD705A"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INRICHTINGSELEMENT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A5A0FFE" w14:textId="77777777" w:rsidTr="00847C61">
        <w:trPr>
          <w:trHeight w:val="271"/>
        </w:trPr>
        <w:tc>
          <w:tcPr>
            <w:tcW w:w="2340" w:type="dxa"/>
            <w:gridSpan w:val="2"/>
            <w:tcBorders>
              <w:top w:val="nil"/>
              <w:left w:val="nil"/>
              <w:bottom w:val="nil"/>
              <w:right w:val="nil"/>
            </w:tcBorders>
          </w:tcPr>
          <w:p w14:paraId="32CBF87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56071FC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INRICHTINGSELEMENT</w:t>
            </w:r>
            <w:r w:rsidRPr="00474957">
              <w:rPr>
                <w:rFonts w:ascii="Arial" w:hAnsi="Arial" w:cs="Arial"/>
                <w:szCs w:val="24"/>
                <w:lang w:val="en-AU" w:eastAsia="en-US"/>
              </w:rPr>
              <w:fldChar w:fldCharType="end"/>
            </w:r>
          </w:p>
        </w:tc>
      </w:tr>
      <w:tr w:rsidR="00847C61" w:rsidRPr="00474957" w14:paraId="480F7B6D" w14:textId="77777777" w:rsidTr="00847C61">
        <w:trPr>
          <w:trHeight w:hRule="exact" w:val="128"/>
        </w:trPr>
        <w:tc>
          <w:tcPr>
            <w:tcW w:w="2340" w:type="dxa"/>
            <w:gridSpan w:val="2"/>
            <w:tcBorders>
              <w:top w:val="nil"/>
              <w:left w:val="nil"/>
              <w:bottom w:val="nil"/>
              <w:right w:val="nil"/>
            </w:tcBorders>
          </w:tcPr>
          <w:p w14:paraId="1C247E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F089A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E46B697" w14:textId="77777777" w:rsidTr="00847C61">
        <w:trPr>
          <w:trHeight w:val="151"/>
        </w:trPr>
        <w:tc>
          <w:tcPr>
            <w:tcW w:w="2340" w:type="dxa"/>
            <w:gridSpan w:val="2"/>
            <w:tcBorders>
              <w:top w:val="nil"/>
              <w:left w:val="nil"/>
              <w:bottom w:val="nil"/>
              <w:right w:val="nil"/>
            </w:tcBorders>
          </w:tcPr>
          <w:p w14:paraId="14FEDE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10AE00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299C6853" w14:textId="77777777" w:rsidTr="00847C61">
        <w:trPr>
          <w:trHeight w:hRule="exact" w:val="128"/>
        </w:trPr>
        <w:tc>
          <w:tcPr>
            <w:tcW w:w="2340" w:type="dxa"/>
            <w:gridSpan w:val="2"/>
            <w:tcBorders>
              <w:top w:val="nil"/>
              <w:left w:val="nil"/>
              <w:bottom w:val="nil"/>
              <w:right w:val="nil"/>
            </w:tcBorders>
          </w:tcPr>
          <w:p w14:paraId="79D7B4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328A7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43AF379" w14:textId="77777777" w:rsidTr="00847C61">
        <w:tc>
          <w:tcPr>
            <w:tcW w:w="2340" w:type="dxa"/>
            <w:gridSpan w:val="2"/>
            <w:tcBorders>
              <w:top w:val="nil"/>
              <w:left w:val="nil"/>
              <w:bottom w:val="nil"/>
              <w:right w:val="nil"/>
            </w:tcBorders>
          </w:tcPr>
          <w:p w14:paraId="705AF52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6C7B60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B4E4045" w14:textId="77777777" w:rsidTr="00847C61">
        <w:trPr>
          <w:trHeight w:hRule="exact" w:val="241"/>
        </w:trPr>
        <w:tc>
          <w:tcPr>
            <w:tcW w:w="2340" w:type="dxa"/>
            <w:gridSpan w:val="2"/>
            <w:tcBorders>
              <w:top w:val="nil"/>
              <w:left w:val="nil"/>
              <w:bottom w:val="nil"/>
              <w:right w:val="nil"/>
            </w:tcBorders>
          </w:tcPr>
          <w:p w14:paraId="749B47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41095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192D011" w14:textId="77777777" w:rsidTr="00847C61">
        <w:tc>
          <w:tcPr>
            <w:tcW w:w="2340" w:type="dxa"/>
            <w:gridSpan w:val="2"/>
            <w:tcBorders>
              <w:top w:val="nil"/>
              <w:left w:val="nil"/>
              <w:bottom w:val="nil"/>
              <w:right w:val="nil"/>
            </w:tcBorders>
          </w:tcPr>
          <w:p w14:paraId="540456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lastRenderedPageBreak/>
              <w:t>Overzicht attributen</w:t>
            </w:r>
          </w:p>
        </w:tc>
        <w:tc>
          <w:tcPr>
            <w:tcW w:w="7020" w:type="dxa"/>
            <w:gridSpan w:val="2"/>
            <w:tcBorders>
              <w:top w:val="nil"/>
              <w:left w:val="nil"/>
              <w:bottom w:val="nil"/>
              <w:right w:val="nil"/>
            </w:tcBorders>
          </w:tcPr>
          <w:p w14:paraId="456A141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09697C2" w14:textId="77777777" w:rsidTr="00847C61">
        <w:tc>
          <w:tcPr>
            <w:tcW w:w="450" w:type="dxa"/>
            <w:tcBorders>
              <w:top w:val="nil"/>
              <w:left w:val="nil"/>
              <w:bottom w:val="nil"/>
              <w:right w:val="nil"/>
            </w:tcBorders>
          </w:tcPr>
          <w:p w14:paraId="4844D7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946" w:name="BKM_C66BC5AC_357F_4055_ADB0_38ABF68BD7A6"/>
          </w:p>
        </w:tc>
        <w:tc>
          <w:tcPr>
            <w:tcW w:w="2790" w:type="dxa"/>
            <w:gridSpan w:val="2"/>
            <w:tcBorders>
              <w:top w:val="nil"/>
              <w:left w:val="nil"/>
              <w:bottom w:val="nil"/>
              <w:right w:val="nil"/>
            </w:tcBorders>
          </w:tcPr>
          <w:p w14:paraId="14157D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7778E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40C6B2CD" w14:textId="77777777" w:rsidTr="00847C61">
        <w:tc>
          <w:tcPr>
            <w:tcW w:w="450" w:type="dxa"/>
            <w:tcBorders>
              <w:top w:val="nil"/>
              <w:left w:val="nil"/>
              <w:bottom w:val="nil"/>
              <w:right w:val="nil"/>
            </w:tcBorders>
          </w:tcPr>
          <w:p w14:paraId="0C48E2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335108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Inrichtingselementtype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5C710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Inrichtingselementtype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46"/>
      </w:tr>
      <w:tr w:rsidR="00847C61" w:rsidRPr="00474957" w14:paraId="597319C0" w14:textId="77777777" w:rsidTr="00847C61">
        <w:tc>
          <w:tcPr>
            <w:tcW w:w="450" w:type="dxa"/>
            <w:tcBorders>
              <w:top w:val="nil"/>
              <w:left w:val="nil"/>
              <w:bottom w:val="nil"/>
              <w:right w:val="nil"/>
            </w:tcBorders>
          </w:tcPr>
          <w:p w14:paraId="21C636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47" w:name="BKM_9872E252_42C6_4f4d_8288_B05100387FEA"/>
          </w:p>
        </w:tc>
        <w:tc>
          <w:tcPr>
            <w:tcW w:w="2790" w:type="dxa"/>
            <w:gridSpan w:val="2"/>
            <w:tcBorders>
              <w:top w:val="nil"/>
              <w:left w:val="nil"/>
              <w:bottom w:val="nil"/>
              <w:right w:val="nil"/>
            </w:tcBorders>
          </w:tcPr>
          <w:p w14:paraId="4C2A249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inrichtingselement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7C988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inrichtingselement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47"/>
      </w:tr>
      <w:tr w:rsidR="00847C61" w:rsidRPr="00474957" w14:paraId="7B2879CF" w14:textId="77777777" w:rsidTr="00847C61">
        <w:tc>
          <w:tcPr>
            <w:tcW w:w="450" w:type="dxa"/>
            <w:tcBorders>
              <w:top w:val="nil"/>
              <w:left w:val="nil"/>
              <w:bottom w:val="nil"/>
              <w:right w:val="nil"/>
            </w:tcBorders>
          </w:tcPr>
          <w:p w14:paraId="2FAFCB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48" w:name="BKM_B22F05A5_A9F0_4723_809C_9260FDC6F7E0"/>
          </w:p>
        </w:tc>
        <w:tc>
          <w:tcPr>
            <w:tcW w:w="2790" w:type="dxa"/>
            <w:gridSpan w:val="2"/>
            <w:tcBorders>
              <w:top w:val="nil"/>
              <w:left w:val="nil"/>
              <w:bottom w:val="nil"/>
              <w:right w:val="nil"/>
            </w:tcBorders>
          </w:tcPr>
          <w:p w14:paraId="0630AE2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inrichtingselement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496E0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inrichtingselement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48"/>
      </w:tr>
      <w:tr w:rsidR="00847C61" w:rsidRPr="00474957" w14:paraId="5FF5C0B1" w14:textId="77777777" w:rsidTr="00847C61">
        <w:tc>
          <w:tcPr>
            <w:tcW w:w="450" w:type="dxa"/>
            <w:tcBorders>
              <w:top w:val="nil"/>
              <w:left w:val="nil"/>
              <w:bottom w:val="nil"/>
              <w:right w:val="nil"/>
            </w:tcBorders>
          </w:tcPr>
          <w:p w14:paraId="5AD5FA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49" w:name="BKM_B17CD4DC_2505_4858_8A91_1EE982EDA46D"/>
          </w:p>
        </w:tc>
        <w:tc>
          <w:tcPr>
            <w:tcW w:w="2790" w:type="dxa"/>
            <w:gridSpan w:val="2"/>
            <w:tcBorders>
              <w:top w:val="nil"/>
              <w:left w:val="nil"/>
              <w:bottom w:val="nil"/>
              <w:right w:val="nil"/>
            </w:tcBorders>
          </w:tcPr>
          <w:p w14:paraId="5DE893A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inrichtingselement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E766B0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inrichtingselement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49"/>
      </w:tr>
      <w:tr w:rsidR="00847C61" w:rsidRPr="00474957" w14:paraId="571C6D30" w14:textId="77777777" w:rsidTr="00847C61">
        <w:tc>
          <w:tcPr>
            <w:tcW w:w="450" w:type="dxa"/>
            <w:tcBorders>
              <w:top w:val="nil"/>
              <w:left w:val="nil"/>
              <w:bottom w:val="nil"/>
              <w:right w:val="nil"/>
            </w:tcBorders>
          </w:tcPr>
          <w:p w14:paraId="71EE208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50" w:name="BKM_B56F3033_2A95_49fa_A8E6_87A24DE34224"/>
          </w:p>
        </w:tc>
        <w:tc>
          <w:tcPr>
            <w:tcW w:w="2790" w:type="dxa"/>
            <w:gridSpan w:val="2"/>
            <w:tcBorders>
              <w:top w:val="nil"/>
              <w:left w:val="nil"/>
              <w:bottom w:val="nil"/>
              <w:right w:val="nil"/>
            </w:tcBorders>
          </w:tcPr>
          <w:p w14:paraId="5762361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inrichtingselement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DC26E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inrichtingselement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50"/>
      </w:tr>
      <w:tr w:rsidR="00847C61" w:rsidRPr="00474957" w14:paraId="4AB6F007" w14:textId="77777777" w:rsidTr="00847C61">
        <w:tc>
          <w:tcPr>
            <w:tcW w:w="450" w:type="dxa"/>
            <w:tcBorders>
              <w:top w:val="nil"/>
              <w:left w:val="nil"/>
              <w:bottom w:val="nil"/>
              <w:right w:val="nil"/>
            </w:tcBorders>
          </w:tcPr>
          <w:p w14:paraId="7895A6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51" w:name="BKM_F43CFDC5_B0D4_45eb_B066_DC3952EC65BB"/>
          </w:p>
        </w:tc>
        <w:tc>
          <w:tcPr>
            <w:tcW w:w="2790" w:type="dxa"/>
            <w:gridSpan w:val="2"/>
            <w:tcBorders>
              <w:top w:val="nil"/>
              <w:left w:val="nil"/>
              <w:bottom w:val="nil"/>
              <w:right w:val="nil"/>
            </w:tcBorders>
          </w:tcPr>
          <w:p w14:paraId="203384D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inrichtingselement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37AD7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inrichtingselement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51"/>
      </w:tr>
    </w:tbl>
    <w:p w14:paraId="67231A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2D864B43" w14:textId="77777777" w:rsidTr="00847C61">
        <w:tc>
          <w:tcPr>
            <w:tcW w:w="9360" w:type="dxa"/>
            <w:gridSpan w:val="3"/>
            <w:tcBorders>
              <w:top w:val="nil"/>
              <w:left w:val="nil"/>
              <w:bottom w:val="nil"/>
              <w:right w:val="nil"/>
            </w:tcBorders>
          </w:tcPr>
          <w:p w14:paraId="48CAF78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1E65C8D5" w14:textId="77777777" w:rsidTr="00847C61">
        <w:tc>
          <w:tcPr>
            <w:tcW w:w="450" w:type="dxa"/>
            <w:tcBorders>
              <w:top w:val="nil"/>
              <w:left w:val="nil"/>
              <w:bottom w:val="nil"/>
              <w:right w:val="nil"/>
            </w:tcBorders>
          </w:tcPr>
          <w:p w14:paraId="140207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2CED7C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2DDB54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5236E1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2B9BD4F4" w14:textId="77777777" w:rsidTr="00847C61">
        <w:tc>
          <w:tcPr>
            <w:tcW w:w="450" w:type="dxa"/>
            <w:tcBorders>
              <w:top w:val="nil"/>
              <w:left w:val="nil"/>
              <w:bottom w:val="nil"/>
              <w:right w:val="nil"/>
            </w:tcBorders>
          </w:tcPr>
          <w:p w14:paraId="41D663ED"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8C45F0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007F5B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30E2448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INRICHTINGSELEMENT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736CAFA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INRICHTINGSELEMENT is een specialisatie van OBJECT.</w:t>
            </w:r>
            <w:r w:rsidRPr="00474957">
              <w:rPr>
                <w:rFonts w:ascii="Arial" w:hAnsi="Arial" w:cs="Arial"/>
                <w:szCs w:val="24"/>
                <w:lang w:val="en-AU" w:eastAsia="en-US"/>
              </w:rPr>
              <w:fldChar w:fldCharType="end"/>
            </w:r>
          </w:p>
        </w:tc>
      </w:tr>
      <w:tr w:rsidR="00847C61" w:rsidRPr="00474957" w14:paraId="14B32950" w14:textId="77777777" w:rsidTr="00847C61">
        <w:trPr>
          <w:trHeight w:hRule="exact" w:val="128"/>
        </w:trPr>
        <w:tc>
          <w:tcPr>
            <w:tcW w:w="450" w:type="dxa"/>
            <w:tcBorders>
              <w:top w:val="nil"/>
              <w:left w:val="nil"/>
              <w:bottom w:val="nil"/>
              <w:right w:val="nil"/>
            </w:tcBorders>
          </w:tcPr>
          <w:p w14:paraId="14455BC0"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3DD96B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6EAB1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844AB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13EB53B9" w14:textId="77777777" w:rsidTr="00847C61">
        <w:trPr>
          <w:cantSplit/>
        </w:trPr>
        <w:tc>
          <w:tcPr>
            <w:tcW w:w="9360" w:type="dxa"/>
            <w:tcBorders>
              <w:top w:val="nil"/>
              <w:left w:val="nil"/>
              <w:bottom w:val="nil"/>
              <w:right w:val="nil"/>
            </w:tcBorders>
          </w:tcPr>
          <w:p w14:paraId="3D823A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48021BA5"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INRICHTINGSELEMENT die in het RGBZ gebruikt worden bij deze specialisatie van OBJECT. Zie voor de specificaties van deze gegevens het RSGB.</w:t>
            </w:r>
          </w:p>
        </w:tc>
      </w:tr>
    </w:tbl>
    <w:bookmarkStart w:id="1952" w:name="BKM_94F3193C_702F_4aa7_9DFB_5E03D610BB10"/>
    <w:bookmarkEnd w:id="1952"/>
    <w:p w14:paraId="45F79E53"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KADASTRAAL PERCEEL</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0F552CF" w14:textId="77777777" w:rsidTr="00847C61">
        <w:trPr>
          <w:trHeight w:val="271"/>
        </w:trPr>
        <w:tc>
          <w:tcPr>
            <w:tcW w:w="2340" w:type="dxa"/>
            <w:gridSpan w:val="2"/>
            <w:tcBorders>
              <w:top w:val="nil"/>
              <w:left w:val="nil"/>
              <w:bottom w:val="nil"/>
              <w:right w:val="nil"/>
            </w:tcBorders>
          </w:tcPr>
          <w:p w14:paraId="47819F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52DF70C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KADASTRAAL PERCEEL</w:t>
            </w:r>
            <w:r w:rsidRPr="00474957">
              <w:rPr>
                <w:rFonts w:ascii="Arial" w:hAnsi="Arial" w:cs="Arial"/>
                <w:szCs w:val="24"/>
                <w:lang w:val="en-AU" w:eastAsia="en-US"/>
              </w:rPr>
              <w:fldChar w:fldCharType="end"/>
            </w:r>
          </w:p>
        </w:tc>
      </w:tr>
      <w:tr w:rsidR="00847C61" w:rsidRPr="00474957" w14:paraId="1C6C3A45" w14:textId="77777777" w:rsidTr="00847C61">
        <w:trPr>
          <w:trHeight w:hRule="exact" w:val="128"/>
        </w:trPr>
        <w:tc>
          <w:tcPr>
            <w:tcW w:w="2340" w:type="dxa"/>
            <w:gridSpan w:val="2"/>
            <w:tcBorders>
              <w:top w:val="nil"/>
              <w:left w:val="nil"/>
              <w:bottom w:val="nil"/>
              <w:right w:val="nil"/>
            </w:tcBorders>
          </w:tcPr>
          <w:p w14:paraId="3E76BF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CAF4EB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CA82EAD" w14:textId="77777777" w:rsidTr="00847C61">
        <w:trPr>
          <w:trHeight w:val="151"/>
        </w:trPr>
        <w:tc>
          <w:tcPr>
            <w:tcW w:w="2340" w:type="dxa"/>
            <w:gridSpan w:val="2"/>
            <w:tcBorders>
              <w:top w:val="nil"/>
              <w:left w:val="nil"/>
              <w:bottom w:val="nil"/>
              <w:right w:val="nil"/>
            </w:tcBorders>
          </w:tcPr>
          <w:p w14:paraId="7F0436E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FBBA4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3DCF1529" w14:textId="77777777" w:rsidTr="00847C61">
        <w:trPr>
          <w:trHeight w:hRule="exact" w:val="128"/>
        </w:trPr>
        <w:tc>
          <w:tcPr>
            <w:tcW w:w="2340" w:type="dxa"/>
            <w:gridSpan w:val="2"/>
            <w:tcBorders>
              <w:top w:val="nil"/>
              <w:left w:val="nil"/>
              <w:bottom w:val="nil"/>
              <w:right w:val="nil"/>
            </w:tcBorders>
          </w:tcPr>
          <w:p w14:paraId="1B13696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2C07E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EEE78FC" w14:textId="77777777" w:rsidTr="00847C61">
        <w:tc>
          <w:tcPr>
            <w:tcW w:w="2340" w:type="dxa"/>
            <w:gridSpan w:val="2"/>
            <w:tcBorders>
              <w:top w:val="nil"/>
              <w:left w:val="nil"/>
              <w:bottom w:val="nil"/>
              <w:right w:val="nil"/>
            </w:tcBorders>
          </w:tcPr>
          <w:p w14:paraId="4C6BA6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58EFB4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A6DFD13" w14:textId="77777777" w:rsidTr="00847C61">
        <w:trPr>
          <w:trHeight w:hRule="exact" w:val="241"/>
        </w:trPr>
        <w:tc>
          <w:tcPr>
            <w:tcW w:w="2340" w:type="dxa"/>
            <w:gridSpan w:val="2"/>
            <w:tcBorders>
              <w:top w:val="nil"/>
              <w:left w:val="nil"/>
              <w:bottom w:val="nil"/>
              <w:right w:val="nil"/>
            </w:tcBorders>
          </w:tcPr>
          <w:p w14:paraId="1DA44D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3471E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BB30640" w14:textId="77777777" w:rsidTr="00847C61">
        <w:tc>
          <w:tcPr>
            <w:tcW w:w="2340" w:type="dxa"/>
            <w:gridSpan w:val="2"/>
            <w:tcBorders>
              <w:top w:val="nil"/>
              <w:left w:val="nil"/>
              <w:bottom w:val="nil"/>
              <w:right w:val="nil"/>
            </w:tcBorders>
          </w:tcPr>
          <w:p w14:paraId="089270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4F024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0D714BB" w14:textId="77777777" w:rsidTr="00847C61">
        <w:tc>
          <w:tcPr>
            <w:tcW w:w="450" w:type="dxa"/>
            <w:tcBorders>
              <w:top w:val="nil"/>
              <w:left w:val="nil"/>
              <w:bottom w:val="nil"/>
              <w:right w:val="nil"/>
            </w:tcBorders>
          </w:tcPr>
          <w:p w14:paraId="5E03A1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953" w:name="BKM_9D9D2569_64CF_4d9e_AB7B_AAED8260A7BA"/>
          </w:p>
        </w:tc>
        <w:tc>
          <w:tcPr>
            <w:tcW w:w="2790" w:type="dxa"/>
            <w:gridSpan w:val="2"/>
            <w:tcBorders>
              <w:top w:val="nil"/>
              <w:left w:val="nil"/>
              <w:bottom w:val="nil"/>
              <w:right w:val="nil"/>
            </w:tcBorders>
          </w:tcPr>
          <w:p w14:paraId="4C4B83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7FD05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1E8B3D37" w14:textId="77777777" w:rsidTr="00847C61">
        <w:tc>
          <w:tcPr>
            <w:tcW w:w="450" w:type="dxa"/>
            <w:tcBorders>
              <w:top w:val="nil"/>
              <w:left w:val="nil"/>
              <w:bottom w:val="nil"/>
              <w:right w:val="nil"/>
            </w:tcBorders>
          </w:tcPr>
          <w:p w14:paraId="2642FF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35C72A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Begrenzing perceel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CA845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Begrenzing perceel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53"/>
      </w:tr>
      <w:tr w:rsidR="00847C61" w:rsidRPr="00474957" w14:paraId="17B8D2EE" w14:textId="77777777" w:rsidTr="00847C61">
        <w:tc>
          <w:tcPr>
            <w:tcW w:w="450" w:type="dxa"/>
            <w:tcBorders>
              <w:top w:val="nil"/>
              <w:left w:val="nil"/>
              <w:bottom w:val="nil"/>
              <w:right w:val="nil"/>
            </w:tcBorders>
          </w:tcPr>
          <w:p w14:paraId="5EB83C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54" w:name="BKM_C6F396CF_870F_47d2_ADBF_4A9AD8FC86F2"/>
          </w:p>
        </w:tc>
        <w:tc>
          <w:tcPr>
            <w:tcW w:w="2790" w:type="dxa"/>
            <w:gridSpan w:val="2"/>
            <w:tcBorders>
              <w:top w:val="nil"/>
              <w:left w:val="nil"/>
              <w:bottom w:val="nil"/>
              <w:right w:val="nil"/>
            </w:tcBorders>
          </w:tcPr>
          <w:p w14:paraId="5CE6721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FB46C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54"/>
      </w:tr>
      <w:tr w:rsidR="00847C61" w:rsidRPr="00474957" w14:paraId="0D32BEA1" w14:textId="77777777" w:rsidTr="00847C61">
        <w:tc>
          <w:tcPr>
            <w:tcW w:w="450" w:type="dxa"/>
            <w:tcBorders>
              <w:top w:val="nil"/>
              <w:left w:val="nil"/>
              <w:bottom w:val="nil"/>
              <w:right w:val="nil"/>
            </w:tcBorders>
          </w:tcPr>
          <w:p w14:paraId="2880B7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55" w:name="BKM_B487B6C3_EA8C_45d2_8991_055D1455E81F"/>
          </w:p>
        </w:tc>
        <w:tc>
          <w:tcPr>
            <w:tcW w:w="2790" w:type="dxa"/>
            <w:gridSpan w:val="2"/>
            <w:tcBorders>
              <w:top w:val="nil"/>
              <w:left w:val="nil"/>
              <w:bottom w:val="nil"/>
              <w:right w:val="nil"/>
            </w:tcBorders>
          </w:tcPr>
          <w:p w14:paraId="6D1BB84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aanduiding KADASTRAAL PERCEEL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B7AB3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Kadastrale aanduiding KADASTRAAL PERCEEL</w:t>
            </w:r>
          </w:p>
        </w:tc>
        <w:bookmarkEnd w:id="1955"/>
      </w:tr>
      <w:tr w:rsidR="00847C61" w:rsidRPr="00474957" w14:paraId="49A07353" w14:textId="77777777" w:rsidTr="00847C61">
        <w:tc>
          <w:tcPr>
            <w:tcW w:w="450" w:type="dxa"/>
            <w:tcBorders>
              <w:top w:val="nil"/>
              <w:left w:val="nil"/>
              <w:bottom w:val="nil"/>
              <w:right w:val="nil"/>
            </w:tcBorders>
          </w:tcPr>
          <w:p w14:paraId="6EC7EA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68E2D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Deelperceelnummer </w:t>
            </w:r>
          </w:p>
        </w:tc>
        <w:tc>
          <w:tcPr>
            <w:tcW w:w="6120" w:type="dxa"/>
            <w:tcBorders>
              <w:top w:val="nil"/>
              <w:left w:val="nil"/>
              <w:bottom w:val="nil"/>
              <w:right w:val="nil"/>
            </w:tcBorders>
          </w:tcPr>
          <w:p w14:paraId="1762F01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Deelperceelnummer  </w:t>
            </w:r>
          </w:p>
        </w:tc>
      </w:tr>
      <w:tr w:rsidR="00847C61" w:rsidRPr="00474957" w14:paraId="7E64E01D" w14:textId="77777777" w:rsidTr="00847C61">
        <w:tc>
          <w:tcPr>
            <w:tcW w:w="450" w:type="dxa"/>
            <w:tcBorders>
              <w:top w:val="nil"/>
              <w:left w:val="nil"/>
              <w:bottom w:val="nil"/>
              <w:right w:val="nil"/>
            </w:tcBorders>
          </w:tcPr>
          <w:p w14:paraId="2B7505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4DC6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Perceelnummer </w:t>
            </w:r>
          </w:p>
        </w:tc>
        <w:tc>
          <w:tcPr>
            <w:tcW w:w="6120" w:type="dxa"/>
            <w:tcBorders>
              <w:top w:val="nil"/>
              <w:left w:val="nil"/>
              <w:bottom w:val="nil"/>
              <w:right w:val="nil"/>
            </w:tcBorders>
          </w:tcPr>
          <w:p w14:paraId="19CA3B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Perceelnummer  </w:t>
            </w:r>
          </w:p>
        </w:tc>
      </w:tr>
      <w:tr w:rsidR="00847C61" w:rsidRPr="00474957" w14:paraId="3C462A4F" w14:textId="77777777" w:rsidTr="00847C61">
        <w:tc>
          <w:tcPr>
            <w:tcW w:w="450" w:type="dxa"/>
            <w:tcBorders>
              <w:top w:val="nil"/>
              <w:left w:val="nil"/>
              <w:bottom w:val="nil"/>
              <w:right w:val="nil"/>
            </w:tcBorders>
          </w:tcPr>
          <w:p w14:paraId="7EF6C5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BF1673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Kadastrale gemeentecode </w:t>
            </w:r>
          </w:p>
        </w:tc>
        <w:tc>
          <w:tcPr>
            <w:tcW w:w="6120" w:type="dxa"/>
            <w:tcBorders>
              <w:top w:val="nil"/>
              <w:left w:val="nil"/>
              <w:bottom w:val="nil"/>
              <w:right w:val="nil"/>
            </w:tcBorders>
          </w:tcPr>
          <w:p w14:paraId="5710D8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gemeentecode  </w:t>
            </w:r>
          </w:p>
        </w:tc>
      </w:tr>
      <w:tr w:rsidR="00847C61" w:rsidRPr="00474957" w14:paraId="6435725C" w14:textId="77777777" w:rsidTr="00847C61">
        <w:tc>
          <w:tcPr>
            <w:tcW w:w="450" w:type="dxa"/>
            <w:tcBorders>
              <w:top w:val="nil"/>
              <w:left w:val="nil"/>
              <w:bottom w:val="nil"/>
              <w:right w:val="nil"/>
            </w:tcBorders>
          </w:tcPr>
          <w:p w14:paraId="6AD1DE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055CC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Sectie </w:t>
            </w:r>
          </w:p>
        </w:tc>
        <w:tc>
          <w:tcPr>
            <w:tcW w:w="6120" w:type="dxa"/>
            <w:tcBorders>
              <w:top w:val="nil"/>
              <w:left w:val="nil"/>
              <w:bottom w:val="nil"/>
              <w:right w:val="nil"/>
            </w:tcBorders>
          </w:tcPr>
          <w:p w14:paraId="4687D6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Sectie  </w:t>
            </w:r>
          </w:p>
        </w:tc>
      </w:tr>
      <w:tr w:rsidR="00847C61" w:rsidRPr="00474957" w14:paraId="47B7FB2E" w14:textId="77777777" w:rsidTr="00847C61">
        <w:tc>
          <w:tcPr>
            <w:tcW w:w="450" w:type="dxa"/>
            <w:tcBorders>
              <w:top w:val="nil"/>
              <w:left w:val="nil"/>
              <w:bottom w:val="nil"/>
              <w:right w:val="nil"/>
            </w:tcBorders>
          </w:tcPr>
          <w:p w14:paraId="71710F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56" w:name="BKM_74D73AE1_BB9F_49f5_AC94_96C992B1A465"/>
          </w:p>
        </w:tc>
        <w:tc>
          <w:tcPr>
            <w:tcW w:w="2790" w:type="dxa"/>
            <w:gridSpan w:val="2"/>
            <w:tcBorders>
              <w:top w:val="nil"/>
              <w:left w:val="nil"/>
              <w:bottom w:val="nil"/>
              <w:right w:val="nil"/>
            </w:tcBorders>
          </w:tcPr>
          <w:p w14:paraId="196151A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kadastrale onroerende zaak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5862E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kadastrale </w:t>
            </w:r>
            <w:r w:rsidRPr="00474957">
              <w:rPr>
                <w:rFonts w:ascii="Calibri" w:hAnsi="Calibri" w:cs="Arial"/>
                <w:color w:val="000000"/>
                <w:sz w:val="22"/>
                <w:szCs w:val="24"/>
                <w:lang w:eastAsia="en-US"/>
              </w:rPr>
              <w:lastRenderedPageBreak/>
              <w:t xml:space="preserve">onroerende zaak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56"/>
      </w:tr>
      <w:tr w:rsidR="00847C61" w:rsidRPr="00474957" w14:paraId="076580E8" w14:textId="77777777" w:rsidTr="00847C61">
        <w:tc>
          <w:tcPr>
            <w:tcW w:w="450" w:type="dxa"/>
            <w:tcBorders>
              <w:top w:val="nil"/>
              <w:left w:val="nil"/>
              <w:bottom w:val="nil"/>
              <w:right w:val="nil"/>
            </w:tcBorders>
          </w:tcPr>
          <w:p w14:paraId="782BF6F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57" w:name="BKM_9B25BCA7_5512_439f_9B01_BC9904AF03F4"/>
          </w:p>
        </w:tc>
        <w:tc>
          <w:tcPr>
            <w:tcW w:w="2790" w:type="dxa"/>
            <w:gridSpan w:val="2"/>
            <w:tcBorders>
              <w:top w:val="nil"/>
              <w:left w:val="nil"/>
              <w:bottom w:val="nil"/>
              <w:right w:val="nil"/>
            </w:tcBorders>
          </w:tcPr>
          <w:p w14:paraId="49AF3B9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kadastrale onroerende zaak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28E47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kadastrale onroerende zaak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57"/>
      </w:tr>
    </w:tbl>
    <w:p w14:paraId="5C0EFA4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3975E79" w14:textId="77777777" w:rsidTr="00847C61">
        <w:tc>
          <w:tcPr>
            <w:tcW w:w="9360" w:type="dxa"/>
            <w:gridSpan w:val="3"/>
            <w:tcBorders>
              <w:top w:val="nil"/>
              <w:left w:val="nil"/>
              <w:bottom w:val="nil"/>
              <w:right w:val="nil"/>
            </w:tcBorders>
          </w:tcPr>
          <w:p w14:paraId="45A55A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74CF61C" w14:textId="77777777" w:rsidTr="00847C61">
        <w:tc>
          <w:tcPr>
            <w:tcW w:w="450" w:type="dxa"/>
            <w:tcBorders>
              <w:top w:val="nil"/>
              <w:left w:val="nil"/>
              <w:bottom w:val="nil"/>
              <w:right w:val="nil"/>
            </w:tcBorders>
          </w:tcPr>
          <w:p w14:paraId="111049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38D83C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AA06E2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57AF33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143A4248" w14:textId="77777777" w:rsidTr="00847C61">
        <w:tc>
          <w:tcPr>
            <w:tcW w:w="450" w:type="dxa"/>
            <w:tcBorders>
              <w:top w:val="nil"/>
              <w:left w:val="nil"/>
              <w:bottom w:val="nil"/>
              <w:right w:val="nil"/>
            </w:tcBorders>
          </w:tcPr>
          <w:p w14:paraId="5E8A794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15C2C7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482241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6542F8E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KADASTRAAL PERCEEL</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55540B1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KADASTRAAL PERCEEL is een specialisatie van OBJECT.</w:t>
            </w:r>
            <w:r w:rsidRPr="00474957">
              <w:rPr>
                <w:rFonts w:ascii="Arial" w:hAnsi="Arial" w:cs="Arial"/>
                <w:szCs w:val="24"/>
                <w:lang w:val="en-AU" w:eastAsia="en-US"/>
              </w:rPr>
              <w:fldChar w:fldCharType="end"/>
            </w:r>
          </w:p>
        </w:tc>
      </w:tr>
      <w:tr w:rsidR="00847C61" w:rsidRPr="00474957" w14:paraId="32A8B39C" w14:textId="77777777" w:rsidTr="00847C61">
        <w:trPr>
          <w:trHeight w:hRule="exact" w:val="128"/>
        </w:trPr>
        <w:tc>
          <w:tcPr>
            <w:tcW w:w="450" w:type="dxa"/>
            <w:tcBorders>
              <w:top w:val="nil"/>
              <w:left w:val="nil"/>
              <w:bottom w:val="nil"/>
              <w:right w:val="nil"/>
            </w:tcBorders>
          </w:tcPr>
          <w:p w14:paraId="1A0D7E3A"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2B0482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0FCC7B7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0CFF306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35596CEE" w14:textId="77777777" w:rsidTr="005E1788">
        <w:trPr>
          <w:cantSplit/>
        </w:trPr>
        <w:tc>
          <w:tcPr>
            <w:tcW w:w="9360" w:type="dxa"/>
            <w:tcBorders>
              <w:top w:val="nil"/>
              <w:left w:val="nil"/>
              <w:bottom w:val="nil"/>
              <w:right w:val="nil"/>
            </w:tcBorders>
          </w:tcPr>
          <w:p w14:paraId="34F1AD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36A364A9"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KADASTRAAL PERCEEL die in het RGBZ gebruikt worden bij deze specialisatie van OBJECT. Zie voor de specificaties van deze gegevens het RSGB.</w:t>
            </w:r>
          </w:p>
        </w:tc>
      </w:tr>
    </w:tbl>
    <w:p w14:paraId="0AC77BAB" w14:textId="77777777" w:rsidR="005E1788" w:rsidRPr="005E1788" w:rsidRDefault="005E1788" w:rsidP="005E1788">
      <w:pPr>
        <w:pStyle w:val="Kop3"/>
        <w:rPr>
          <w:ins w:id="1958" w:author="Arjan Kloosterboer" w:date="2017-09-21T14:32:00Z"/>
        </w:rPr>
      </w:pPr>
      <w:bookmarkStart w:id="1959" w:name="BKM_142D25B3_45AA_41d8_8002_758ECC471C90"/>
      <w:bookmarkStart w:id="1960" w:name="BKM_3D412DFE_C20D_49F8_A641_DAE100DF138F"/>
      <w:bookmarkEnd w:id="1959"/>
      <w:ins w:id="1961" w:author="Arjan Kloosterboer" w:date="2017-09-21T14:32:00Z">
        <w:r w:rsidRPr="005E1788">
          <w:t>«Objecttype» KLANTCONTACT (ALS OBJECT)</w:t>
        </w:r>
      </w:ins>
    </w:p>
    <w:tbl>
      <w:tblPr>
        <w:tblW w:w="0" w:type="auto"/>
        <w:tblInd w:w="60" w:type="dxa"/>
        <w:tblLayout w:type="fixed"/>
        <w:tblCellMar>
          <w:left w:w="60" w:type="dxa"/>
          <w:right w:w="60" w:type="dxa"/>
        </w:tblCellMar>
        <w:tblLook w:val="0000" w:firstRow="0" w:lastRow="0" w:firstColumn="0" w:lastColumn="0" w:noHBand="0" w:noVBand="0"/>
      </w:tblPr>
      <w:tblGrid>
        <w:gridCol w:w="2340"/>
        <w:gridCol w:w="7020"/>
      </w:tblGrid>
      <w:tr w:rsidR="005E1788" w14:paraId="188D98D4" w14:textId="77777777" w:rsidTr="005E1788">
        <w:trPr>
          <w:trHeight w:val="271"/>
          <w:ins w:id="1962" w:author="Arjan Kloosterboer" w:date="2017-09-21T14:32:00Z"/>
        </w:trPr>
        <w:tc>
          <w:tcPr>
            <w:tcW w:w="2340" w:type="dxa"/>
            <w:tcBorders>
              <w:top w:val="nil"/>
              <w:left w:val="nil"/>
              <w:bottom w:val="nil"/>
              <w:right w:val="nil"/>
            </w:tcBorders>
            <w:tcMar>
              <w:top w:w="0" w:type="dxa"/>
              <w:left w:w="60" w:type="dxa"/>
              <w:bottom w:w="0" w:type="dxa"/>
              <w:right w:w="60" w:type="dxa"/>
            </w:tcMar>
          </w:tcPr>
          <w:p w14:paraId="21DFFB2E" w14:textId="77777777" w:rsidR="005E1788" w:rsidRDefault="005E1788" w:rsidP="005E1788">
            <w:pPr>
              <w:rPr>
                <w:ins w:id="1963" w:author="Arjan Kloosterboer" w:date="2017-09-21T14:32:00Z"/>
                <w:rFonts w:ascii="Calibri" w:hAnsi="Calibri" w:cs="Calibri"/>
                <w:color w:val="0F0F0F"/>
                <w:sz w:val="22"/>
                <w:szCs w:val="22"/>
              </w:rPr>
            </w:pPr>
            <w:ins w:id="1964" w:author="Arjan Kloosterboer" w:date="2017-09-21T14:32:00Z">
              <w:r>
                <w:rPr>
                  <w:rFonts w:ascii="Calibri" w:hAnsi="Calibri" w:cs="Calibri"/>
                  <w:b/>
                  <w:bCs/>
                  <w:color w:val="0F0F0F"/>
                  <w:sz w:val="22"/>
                  <w:szCs w:val="22"/>
                </w:rPr>
                <w:t>Naam</w:t>
              </w:r>
            </w:ins>
          </w:p>
        </w:tc>
        <w:tc>
          <w:tcPr>
            <w:tcW w:w="7020" w:type="dxa"/>
            <w:tcBorders>
              <w:top w:val="nil"/>
              <w:left w:val="nil"/>
              <w:bottom w:val="nil"/>
              <w:right w:val="nil"/>
            </w:tcBorders>
            <w:tcMar>
              <w:top w:w="0" w:type="dxa"/>
              <w:left w:w="60" w:type="dxa"/>
              <w:bottom w:w="0" w:type="dxa"/>
              <w:right w:w="60" w:type="dxa"/>
            </w:tcMar>
          </w:tcPr>
          <w:p w14:paraId="28B3E60F" w14:textId="77777777" w:rsidR="005E1788" w:rsidRDefault="005E1788" w:rsidP="005E1788">
            <w:pPr>
              <w:rPr>
                <w:ins w:id="1965" w:author="Arjan Kloosterboer" w:date="2017-09-21T14:32:00Z"/>
                <w:rFonts w:ascii="Calibri" w:hAnsi="Calibri" w:cs="Calibri"/>
                <w:color w:val="0F0F0F"/>
                <w:sz w:val="22"/>
                <w:szCs w:val="22"/>
              </w:rPr>
            </w:pPr>
            <w:ins w:id="1966" w:author="Arjan Kloosterboer" w:date="2017-09-21T14:32:00Z">
              <w:r>
                <w:rPr>
                  <w:rFonts w:ascii="Calibri" w:hAnsi="Calibri" w:cs="Calibri"/>
                  <w:color w:val="0F0F0F"/>
                  <w:sz w:val="22"/>
                  <w:szCs w:val="22"/>
                </w:rPr>
                <w:t>KLANTCONTACT (ALS OBJECT)</w:t>
              </w:r>
            </w:ins>
          </w:p>
        </w:tc>
      </w:tr>
      <w:tr w:rsidR="005E1788" w14:paraId="5918D8E9" w14:textId="77777777" w:rsidTr="005E1788">
        <w:trPr>
          <w:trHeight w:hRule="exact" w:val="128"/>
          <w:ins w:id="1967" w:author="Arjan Kloosterboer" w:date="2017-09-21T14:32:00Z"/>
        </w:trPr>
        <w:tc>
          <w:tcPr>
            <w:tcW w:w="2340" w:type="dxa"/>
            <w:tcBorders>
              <w:top w:val="nil"/>
              <w:left w:val="nil"/>
              <w:bottom w:val="nil"/>
              <w:right w:val="nil"/>
            </w:tcBorders>
            <w:tcMar>
              <w:top w:w="0" w:type="dxa"/>
              <w:left w:w="60" w:type="dxa"/>
              <w:bottom w:w="0" w:type="dxa"/>
              <w:right w:w="60" w:type="dxa"/>
            </w:tcMar>
          </w:tcPr>
          <w:p w14:paraId="0B2CCC85" w14:textId="77777777" w:rsidR="005E1788" w:rsidRDefault="005E1788" w:rsidP="005E1788">
            <w:pPr>
              <w:rPr>
                <w:ins w:id="1968"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50AEB314" w14:textId="77777777" w:rsidR="005E1788" w:rsidRDefault="005E1788" w:rsidP="005E1788">
            <w:pPr>
              <w:rPr>
                <w:ins w:id="1969" w:author="Arjan Kloosterboer" w:date="2017-09-21T14:32:00Z"/>
                <w:rFonts w:ascii="Calibri" w:hAnsi="Calibri" w:cs="Calibri"/>
                <w:color w:val="0F0F0F"/>
                <w:sz w:val="22"/>
                <w:szCs w:val="22"/>
              </w:rPr>
            </w:pPr>
          </w:p>
        </w:tc>
      </w:tr>
      <w:tr w:rsidR="005E1788" w14:paraId="4061A0AA" w14:textId="77777777" w:rsidTr="005E1788">
        <w:trPr>
          <w:ins w:id="1970" w:author="Arjan Kloosterboer" w:date="2017-09-21T14:32:00Z"/>
        </w:trPr>
        <w:tc>
          <w:tcPr>
            <w:tcW w:w="2340" w:type="dxa"/>
            <w:tcBorders>
              <w:top w:val="nil"/>
              <w:left w:val="nil"/>
              <w:bottom w:val="nil"/>
              <w:right w:val="nil"/>
            </w:tcBorders>
            <w:tcMar>
              <w:top w:w="0" w:type="dxa"/>
              <w:left w:w="60" w:type="dxa"/>
              <w:bottom w:w="0" w:type="dxa"/>
              <w:right w:w="60" w:type="dxa"/>
            </w:tcMar>
          </w:tcPr>
          <w:p w14:paraId="294649E6" w14:textId="77777777" w:rsidR="005E1788" w:rsidRDefault="005E1788" w:rsidP="005E1788">
            <w:pPr>
              <w:rPr>
                <w:ins w:id="1971" w:author="Arjan Kloosterboer" w:date="2017-09-21T14:32:00Z"/>
                <w:rFonts w:ascii="Calibri" w:hAnsi="Calibri" w:cs="Calibri"/>
                <w:b/>
                <w:bCs/>
                <w:color w:val="0F0F0F"/>
                <w:sz w:val="22"/>
                <w:szCs w:val="22"/>
              </w:rPr>
            </w:pPr>
            <w:ins w:id="1972" w:author="Arjan Kloosterboer" w:date="2017-09-21T14:32:00Z">
              <w:r>
                <w:rPr>
                  <w:rFonts w:ascii="Calibri" w:hAnsi="Calibri" w:cs="Calibri"/>
                  <w:b/>
                  <w:bCs/>
                  <w:color w:val="0F0F0F"/>
                  <w:sz w:val="22"/>
                  <w:szCs w:val="22"/>
                </w:rPr>
                <w:t>Herkomst</w:t>
              </w:r>
            </w:ins>
          </w:p>
        </w:tc>
        <w:tc>
          <w:tcPr>
            <w:tcW w:w="7020" w:type="dxa"/>
            <w:tcBorders>
              <w:top w:val="nil"/>
              <w:left w:val="nil"/>
              <w:bottom w:val="nil"/>
              <w:right w:val="nil"/>
            </w:tcBorders>
            <w:tcMar>
              <w:top w:w="0" w:type="dxa"/>
              <w:left w:w="60" w:type="dxa"/>
              <w:bottom w:w="0" w:type="dxa"/>
              <w:right w:w="60" w:type="dxa"/>
            </w:tcMar>
          </w:tcPr>
          <w:p w14:paraId="088DBB93" w14:textId="77777777" w:rsidR="005E1788" w:rsidRDefault="005E1788" w:rsidP="005E1788">
            <w:pPr>
              <w:rPr>
                <w:ins w:id="1973" w:author="Arjan Kloosterboer" w:date="2017-09-21T14:32:00Z"/>
                <w:rFonts w:ascii="Calibri" w:hAnsi="Calibri" w:cs="Calibri"/>
                <w:color w:val="0F0F0F"/>
                <w:sz w:val="22"/>
                <w:szCs w:val="22"/>
              </w:rPr>
            </w:pPr>
          </w:p>
        </w:tc>
      </w:tr>
      <w:tr w:rsidR="005E1788" w14:paraId="5F95CC34" w14:textId="77777777" w:rsidTr="005E1788">
        <w:trPr>
          <w:trHeight w:hRule="exact" w:val="128"/>
          <w:ins w:id="1974" w:author="Arjan Kloosterboer" w:date="2017-09-21T14:32:00Z"/>
        </w:trPr>
        <w:tc>
          <w:tcPr>
            <w:tcW w:w="2340" w:type="dxa"/>
            <w:tcBorders>
              <w:top w:val="nil"/>
              <w:left w:val="nil"/>
              <w:bottom w:val="nil"/>
              <w:right w:val="nil"/>
            </w:tcBorders>
            <w:tcMar>
              <w:top w:w="0" w:type="dxa"/>
              <w:left w:w="60" w:type="dxa"/>
              <w:bottom w:w="0" w:type="dxa"/>
              <w:right w:w="60" w:type="dxa"/>
            </w:tcMar>
          </w:tcPr>
          <w:p w14:paraId="7C5D5E50" w14:textId="77777777" w:rsidR="005E1788" w:rsidRDefault="005E1788" w:rsidP="005E1788">
            <w:pPr>
              <w:rPr>
                <w:ins w:id="1975"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24F82AFC" w14:textId="77777777" w:rsidR="005E1788" w:rsidRDefault="005E1788" w:rsidP="005E1788">
            <w:pPr>
              <w:rPr>
                <w:ins w:id="1976" w:author="Arjan Kloosterboer" w:date="2017-09-21T14:32:00Z"/>
                <w:rFonts w:ascii="Calibri" w:hAnsi="Calibri" w:cs="Calibri"/>
                <w:color w:val="0F0F0F"/>
                <w:sz w:val="22"/>
                <w:szCs w:val="22"/>
              </w:rPr>
            </w:pPr>
          </w:p>
        </w:tc>
      </w:tr>
      <w:tr w:rsidR="005E1788" w14:paraId="40E8BCA0" w14:textId="77777777" w:rsidTr="005E1788">
        <w:trPr>
          <w:trHeight w:val="230"/>
          <w:ins w:id="1977" w:author="Arjan Kloosterboer" w:date="2017-09-21T14:32:00Z"/>
        </w:trPr>
        <w:tc>
          <w:tcPr>
            <w:tcW w:w="2340" w:type="dxa"/>
            <w:tcBorders>
              <w:top w:val="nil"/>
              <w:left w:val="nil"/>
              <w:bottom w:val="nil"/>
              <w:right w:val="nil"/>
            </w:tcBorders>
            <w:tcMar>
              <w:top w:w="0" w:type="dxa"/>
              <w:left w:w="60" w:type="dxa"/>
              <w:bottom w:w="0" w:type="dxa"/>
              <w:right w:w="60" w:type="dxa"/>
            </w:tcMar>
          </w:tcPr>
          <w:p w14:paraId="10C7CBBF" w14:textId="77777777" w:rsidR="005E1788" w:rsidRDefault="005E1788" w:rsidP="005E1788">
            <w:pPr>
              <w:rPr>
                <w:ins w:id="1978" w:author="Arjan Kloosterboer" w:date="2017-09-21T14:32:00Z"/>
                <w:rFonts w:ascii="Calibri" w:hAnsi="Calibri" w:cs="Calibri"/>
                <w:b/>
                <w:bCs/>
                <w:color w:val="0F0F0F"/>
                <w:sz w:val="22"/>
                <w:szCs w:val="22"/>
              </w:rPr>
            </w:pPr>
            <w:ins w:id="1979" w:author="Arjan Kloosterboer" w:date="2017-09-21T14:32:00Z">
              <w:r>
                <w:rPr>
                  <w:rFonts w:ascii="Calibri" w:hAnsi="Calibri" w:cs="Calibri"/>
                  <w:b/>
                  <w:bCs/>
                  <w:color w:val="0F0F0F"/>
                  <w:sz w:val="22"/>
                  <w:szCs w:val="22"/>
                </w:rPr>
                <w:t>Definitie</w:t>
              </w:r>
            </w:ins>
          </w:p>
        </w:tc>
        <w:tc>
          <w:tcPr>
            <w:tcW w:w="7020" w:type="dxa"/>
            <w:tcBorders>
              <w:top w:val="nil"/>
              <w:left w:val="nil"/>
              <w:bottom w:val="nil"/>
              <w:right w:val="nil"/>
            </w:tcBorders>
            <w:tcMar>
              <w:top w:w="0" w:type="dxa"/>
              <w:left w:w="60" w:type="dxa"/>
              <w:bottom w:w="0" w:type="dxa"/>
              <w:right w:w="60" w:type="dxa"/>
            </w:tcMar>
          </w:tcPr>
          <w:p w14:paraId="5BE02498" w14:textId="77777777" w:rsidR="005E1788" w:rsidRDefault="005E1788" w:rsidP="005E1788">
            <w:pPr>
              <w:rPr>
                <w:ins w:id="1980" w:author="Arjan Kloosterboer" w:date="2017-09-21T14:32:00Z"/>
                <w:rFonts w:ascii="Calibri" w:hAnsi="Calibri" w:cs="Calibri"/>
                <w:color w:val="0F0F0F"/>
                <w:sz w:val="22"/>
                <w:szCs w:val="22"/>
              </w:rPr>
            </w:pPr>
            <w:ins w:id="1981" w:author="Arjan Kloosterboer" w:date="2017-09-21T14:32:00Z">
              <w:r>
                <w:rPr>
                  <w:rFonts w:ascii="Calibri" w:hAnsi="Calibri" w:cs="Calibri"/>
                  <w:color w:val="000000"/>
                  <w:sz w:val="22"/>
                  <w:szCs w:val="22"/>
                </w:rPr>
                <w:t xml:space="preserve">Het KLANTCONTACT waarop een zaak betrekking heeft. </w:t>
              </w:r>
            </w:ins>
          </w:p>
        </w:tc>
      </w:tr>
      <w:tr w:rsidR="005E1788" w14:paraId="24A52160" w14:textId="77777777" w:rsidTr="005E1788">
        <w:trPr>
          <w:trHeight w:hRule="exact" w:val="68"/>
          <w:ins w:id="1982" w:author="Arjan Kloosterboer" w:date="2017-09-21T14:32:00Z"/>
        </w:trPr>
        <w:tc>
          <w:tcPr>
            <w:tcW w:w="2340" w:type="dxa"/>
            <w:tcBorders>
              <w:top w:val="nil"/>
              <w:left w:val="nil"/>
              <w:bottom w:val="nil"/>
              <w:right w:val="nil"/>
            </w:tcBorders>
            <w:tcMar>
              <w:top w:w="0" w:type="dxa"/>
              <w:left w:w="60" w:type="dxa"/>
              <w:bottom w:w="0" w:type="dxa"/>
              <w:right w:w="60" w:type="dxa"/>
            </w:tcMar>
          </w:tcPr>
          <w:p w14:paraId="3B99250F" w14:textId="77777777" w:rsidR="005E1788" w:rsidRDefault="005E1788" w:rsidP="005E1788">
            <w:pPr>
              <w:rPr>
                <w:ins w:id="1983"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7D2F8F9B" w14:textId="77777777" w:rsidR="005E1788" w:rsidRDefault="005E1788" w:rsidP="005E1788">
            <w:pPr>
              <w:rPr>
                <w:ins w:id="1984" w:author="Arjan Kloosterboer" w:date="2017-09-21T14:32:00Z"/>
                <w:rFonts w:ascii="Calibri" w:hAnsi="Calibri" w:cs="Calibri"/>
                <w:color w:val="0F0F0F"/>
                <w:sz w:val="22"/>
                <w:szCs w:val="22"/>
              </w:rPr>
            </w:pPr>
          </w:p>
        </w:tc>
      </w:tr>
      <w:tr w:rsidR="005E1788" w14:paraId="17EA2034" w14:textId="77777777" w:rsidTr="005E1788">
        <w:trPr>
          <w:trHeight w:val="271"/>
          <w:ins w:id="1985" w:author="Arjan Kloosterboer" w:date="2017-09-21T14:32:00Z"/>
        </w:trPr>
        <w:tc>
          <w:tcPr>
            <w:tcW w:w="2340" w:type="dxa"/>
            <w:tcBorders>
              <w:top w:val="nil"/>
              <w:left w:val="nil"/>
              <w:bottom w:val="nil"/>
              <w:right w:val="nil"/>
            </w:tcBorders>
            <w:tcMar>
              <w:top w:w="0" w:type="dxa"/>
              <w:left w:w="60" w:type="dxa"/>
              <w:bottom w:w="0" w:type="dxa"/>
              <w:right w:w="60" w:type="dxa"/>
            </w:tcMar>
          </w:tcPr>
          <w:p w14:paraId="6DFE2149" w14:textId="77777777" w:rsidR="005E1788" w:rsidRDefault="005E1788" w:rsidP="005E1788">
            <w:pPr>
              <w:rPr>
                <w:ins w:id="1986" w:author="Arjan Kloosterboer" w:date="2017-09-21T14:32:00Z"/>
                <w:rFonts w:ascii="Calibri" w:hAnsi="Calibri" w:cs="Calibri"/>
                <w:b/>
                <w:bCs/>
                <w:color w:val="0F0F0F"/>
                <w:sz w:val="22"/>
                <w:szCs w:val="22"/>
              </w:rPr>
            </w:pPr>
            <w:ins w:id="1987" w:author="Arjan Kloosterboer" w:date="2017-09-21T14:32:00Z">
              <w:r>
                <w:rPr>
                  <w:rFonts w:ascii="Calibri" w:hAnsi="Calibri" w:cs="Calibri"/>
                  <w:b/>
                  <w:bCs/>
                  <w:color w:val="0F0F0F"/>
                  <w:sz w:val="22"/>
                  <w:szCs w:val="22"/>
                </w:rPr>
                <w:t>Herkomst definitie</w:t>
              </w:r>
            </w:ins>
          </w:p>
        </w:tc>
        <w:tc>
          <w:tcPr>
            <w:tcW w:w="7020" w:type="dxa"/>
            <w:tcBorders>
              <w:top w:val="nil"/>
              <w:left w:val="nil"/>
              <w:bottom w:val="nil"/>
              <w:right w:val="nil"/>
            </w:tcBorders>
            <w:tcMar>
              <w:top w:w="0" w:type="dxa"/>
              <w:left w:w="60" w:type="dxa"/>
              <w:bottom w:w="0" w:type="dxa"/>
              <w:right w:w="60" w:type="dxa"/>
            </w:tcMar>
          </w:tcPr>
          <w:p w14:paraId="494FDD50" w14:textId="77777777" w:rsidR="005E1788" w:rsidRDefault="005E1788" w:rsidP="005E1788">
            <w:pPr>
              <w:rPr>
                <w:ins w:id="1988" w:author="Arjan Kloosterboer" w:date="2017-09-21T14:32:00Z"/>
                <w:rFonts w:ascii="Calibri" w:hAnsi="Calibri" w:cs="Calibri"/>
                <w:color w:val="0F0F0F"/>
                <w:sz w:val="22"/>
                <w:szCs w:val="22"/>
              </w:rPr>
            </w:pPr>
            <w:ins w:id="1989" w:author="Arjan Kloosterboer" w:date="2017-09-21T14:32:00Z">
              <w:r>
                <w:rPr>
                  <w:rFonts w:ascii="Calibri" w:hAnsi="Calibri" w:cs="Calibri"/>
                  <w:color w:val="0F0F0F"/>
                  <w:sz w:val="22"/>
                  <w:szCs w:val="22"/>
                </w:rPr>
                <w:t>KING</w:t>
              </w:r>
            </w:ins>
          </w:p>
        </w:tc>
      </w:tr>
      <w:tr w:rsidR="005E1788" w14:paraId="634293EC" w14:textId="77777777" w:rsidTr="005E1788">
        <w:trPr>
          <w:trHeight w:hRule="exact" w:val="128"/>
          <w:ins w:id="1990" w:author="Arjan Kloosterboer" w:date="2017-09-21T14:32:00Z"/>
        </w:trPr>
        <w:tc>
          <w:tcPr>
            <w:tcW w:w="2340" w:type="dxa"/>
            <w:tcBorders>
              <w:top w:val="nil"/>
              <w:left w:val="nil"/>
              <w:bottom w:val="nil"/>
              <w:right w:val="nil"/>
            </w:tcBorders>
            <w:tcMar>
              <w:top w:w="0" w:type="dxa"/>
              <w:left w:w="60" w:type="dxa"/>
              <w:bottom w:w="0" w:type="dxa"/>
              <w:right w:w="60" w:type="dxa"/>
            </w:tcMar>
          </w:tcPr>
          <w:p w14:paraId="0BE23213" w14:textId="77777777" w:rsidR="005E1788" w:rsidRDefault="005E1788" w:rsidP="005E1788">
            <w:pPr>
              <w:rPr>
                <w:ins w:id="1991"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7FA7CBCE" w14:textId="77777777" w:rsidR="005E1788" w:rsidRDefault="005E1788" w:rsidP="005E1788">
            <w:pPr>
              <w:rPr>
                <w:ins w:id="1992" w:author="Arjan Kloosterboer" w:date="2017-09-21T14:32:00Z"/>
                <w:rFonts w:ascii="Calibri" w:hAnsi="Calibri" w:cs="Calibri"/>
                <w:color w:val="0F0F0F"/>
                <w:sz w:val="22"/>
                <w:szCs w:val="22"/>
              </w:rPr>
            </w:pPr>
          </w:p>
        </w:tc>
      </w:tr>
      <w:tr w:rsidR="005E1788" w14:paraId="4EF1D66C" w14:textId="77777777" w:rsidTr="005E1788">
        <w:trPr>
          <w:ins w:id="1993" w:author="Arjan Kloosterboer" w:date="2017-09-21T14:32:00Z"/>
        </w:trPr>
        <w:tc>
          <w:tcPr>
            <w:tcW w:w="2340" w:type="dxa"/>
            <w:tcBorders>
              <w:top w:val="nil"/>
              <w:left w:val="nil"/>
              <w:bottom w:val="nil"/>
              <w:right w:val="nil"/>
            </w:tcBorders>
            <w:tcMar>
              <w:top w:w="0" w:type="dxa"/>
              <w:left w:w="60" w:type="dxa"/>
              <w:bottom w:w="0" w:type="dxa"/>
              <w:right w:w="60" w:type="dxa"/>
            </w:tcMar>
          </w:tcPr>
          <w:p w14:paraId="0C31A8C4" w14:textId="77777777" w:rsidR="005E1788" w:rsidRDefault="005E1788" w:rsidP="005E1788">
            <w:pPr>
              <w:rPr>
                <w:ins w:id="1994" w:author="Arjan Kloosterboer" w:date="2017-09-21T14:32:00Z"/>
                <w:rFonts w:ascii="Calibri" w:hAnsi="Calibri" w:cs="Calibri"/>
                <w:b/>
                <w:bCs/>
                <w:color w:val="0F0F0F"/>
                <w:sz w:val="22"/>
                <w:szCs w:val="22"/>
              </w:rPr>
            </w:pPr>
            <w:ins w:id="1995" w:author="Arjan Kloosterboer" w:date="2017-09-21T14:32:00Z">
              <w:r>
                <w:rPr>
                  <w:rFonts w:ascii="Calibri" w:hAnsi="Calibri" w:cs="Calibri"/>
                  <w:b/>
                  <w:bCs/>
                  <w:color w:val="0F0F0F"/>
                  <w:sz w:val="22"/>
                  <w:szCs w:val="22"/>
                </w:rPr>
                <w:t>Datum opname</w:t>
              </w:r>
            </w:ins>
          </w:p>
        </w:tc>
        <w:tc>
          <w:tcPr>
            <w:tcW w:w="7020" w:type="dxa"/>
            <w:tcBorders>
              <w:top w:val="nil"/>
              <w:left w:val="nil"/>
              <w:bottom w:val="nil"/>
              <w:right w:val="nil"/>
            </w:tcBorders>
            <w:tcMar>
              <w:top w:w="0" w:type="dxa"/>
              <w:left w:w="60" w:type="dxa"/>
              <w:bottom w:w="0" w:type="dxa"/>
              <w:right w:w="60" w:type="dxa"/>
            </w:tcMar>
          </w:tcPr>
          <w:p w14:paraId="68242D7C" w14:textId="77777777" w:rsidR="005E1788" w:rsidRDefault="005E1788" w:rsidP="005E1788">
            <w:pPr>
              <w:rPr>
                <w:ins w:id="1996" w:author="Arjan Kloosterboer" w:date="2017-09-21T14:32:00Z"/>
                <w:rFonts w:ascii="Calibri" w:hAnsi="Calibri" w:cs="Calibri"/>
                <w:color w:val="0F0F0F"/>
                <w:sz w:val="22"/>
                <w:szCs w:val="22"/>
              </w:rPr>
            </w:pPr>
          </w:p>
        </w:tc>
      </w:tr>
      <w:tr w:rsidR="005E1788" w14:paraId="28FD425F" w14:textId="77777777" w:rsidTr="005E1788">
        <w:trPr>
          <w:trHeight w:hRule="exact" w:val="128"/>
          <w:ins w:id="1997" w:author="Arjan Kloosterboer" w:date="2017-09-21T14:32:00Z"/>
        </w:trPr>
        <w:tc>
          <w:tcPr>
            <w:tcW w:w="2340" w:type="dxa"/>
            <w:tcBorders>
              <w:top w:val="nil"/>
              <w:left w:val="nil"/>
              <w:bottom w:val="nil"/>
              <w:right w:val="nil"/>
            </w:tcBorders>
            <w:tcMar>
              <w:top w:w="0" w:type="dxa"/>
              <w:left w:w="60" w:type="dxa"/>
              <w:bottom w:w="0" w:type="dxa"/>
              <w:right w:w="60" w:type="dxa"/>
            </w:tcMar>
          </w:tcPr>
          <w:p w14:paraId="2EBBC80D" w14:textId="77777777" w:rsidR="005E1788" w:rsidRDefault="005E1788" w:rsidP="005E1788">
            <w:pPr>
              <w:rPr>
                <w:ins w:id="1998"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74F653E4" w14:textId="77777777" w:rsidR="005E1788" w:rsidRDefault="005E1788" w:rsidP="005E1788">
            <w:pPr>
              <w:rPr>
                <w:ins w:id="1999" w:author="Arjan Kloosterboer" w:date="2017-09-21T14:32:00Z"/>
                <w:rFonts w:ascii="Calibri" w:hAnsi="Calibri" w:cs="Calibri"/>
                <w:color w:val="0F0F0F"/>
                <w:sz w:val="22"/>
                <w:szCs w:val="22"/>
              </w:rPr>
            </w:pPr>
          </w:p>
        </w:tc>
      </w:tr>
      <w:tr w:rsidR="005E1788" w14:paraId="330D6F29" w14:textId="77777777" w:rsidTr="005E1788">
        <w:trPr>
          <w:ins w:id="2000" w:author="Arjan Kloosterboer" w:date="2017-09-21T14:32:00Z"/>
        </w:trPr>
        <w:tc>
          <w:tcPr>
            <w:tcW w:w="2340" w:type="dxa"/>
            <w:tcBorders>
              <w:top w:val="nil"/>
              <w:left w:val="nil"/>
              <w:bottom w:val="nil"/>
              <w:right w:val="nil"/>
            </w:tcBorders>
            <w:tcMar>
              <w:top w:w="0" w:type="dxa"/>
              <w:left w:w="60" w:type="dxa"/>
              <w:bottom w:w="0" w:type="dxa"/>
              <w:right w:w="60" w:type="dxa"/>
            </w:tcMar>
          </w:tcPr>
          <w:p w14:paraId="16E809C3" w14:textId="77777777" w:rsidR="005E1788" w:rsidRDefault="005E1788" w:rsidP="005E1788">
            <w:pPr>
              <w:rPr>
                <w:ins w:id="2001" w:author="Arjan Kloosterboer" w:date="2017-09-21T14:32:00Z"/>
                <w:rFonts w:ascii="Calibri" w:hAnsi="Calibri" w:cs="Calibri"/>
                <w:b/>
                <w:bCs/>
                <w:color w:val="0F0F0F"/>
                <w:sz w:val="22"/>
                <w:szCs w:val="22"/>
              </w:rPr>
            </w:pPr>
            <w:ins w:id="2002" w:author="Arjan Kloosterboer" w:date="2017-09-21T14:32:00Z">
              <w:r>
                <w:rPr>
                  <w:rFonts w:ascii="Calibri" w:hAnsi="Calibri" w:cs="Calibri"/>
                  <w:b/>
                  <w:bCs/>
                  <w:color w:val="0F0F0F"/>
                  <w:sz w:val="22"/>
                  <w:szCs w:val="22"/>
                </w:rPr>
                <w:t>Unieke aanduiding</w:t>
              </w:r>
            </w:ins>
          </w:p>
        </w:tc>
        <w:tc>
          <w:tcPr>
            <w:tcW w:w="7020" w:type="dxa"/>
            <w:tcBorders>
              <w:top w:val="nil"/>
              <w:left w:val="nil"/>
              <w:bottom w:val="nil"/>
              <w:right w:val="nil"/>
            </w:tcBorders>
            <w:tcMar>
              <w:top w:w="0" w:type="dxa"/>
              <w:left w:w="60" w:type="dxa"/>
              <w:bottom w:w="0" w:type="dxa"/>
              <w:right w:w="60" w:type="dxa"/>
            </w:tcMar>
          </w:tcPr>
          <w:p w14:paraId="5ECB29BF" w14:textId="77777777" w:rsidR="005E1788" w:rsidRDefault="005E1788" w:rsidP="005E1788">
            <w:pPr>
              <w:rPr>
                <w:ins w:id="2003" w:author="Arjan Kloosterboer" w:date="2017-09-21T14:32:00Z"/>
                <w:rFonts w:ascii="Calibri" w:hAnsi="Calibri" w:cs="Calibri"/>
                <w:color w:val="0F0F0F"/>
                <w:sz w:val="22"/>
                <w:szCs w:val="22"/>
              </w:rPr>
            </w:pPr>
          </w:p>
        </w:tc>
      </w:tr>
      <w:tr w:rsidR="005E1788" w14:paraId="123A3090" w14:textId="77777777" w:rsidTr="005E1788">
        <w:trPr>
          <w:trHeight w:hRule="exact" w:val="128"/>
          <w:ins w:id="2004" w:author="Arjan Kloosterboer" w:date="2017-09-21T14:32:00Z"/>
        </w:trPr>
        <w:tc>
          <w:tcPr>
            <w:tcW w:w="2340" w:type="dxa"/>
            <w:tcBorders>
              <w:top w:val="nil"/>
              <w:left w:val="nil"/>
              <w:bottom w:val="nil"/>
              <w:right w:val="nil"/>
            </w:tcBorders>
            <w:tcMar>
              <w:top w:w="0" w:type="dxa"/>
              <w:left w:w="60" w:type="dxa"/>
              <w:bottom w:w="0" w:type="dxa"/>
              <w:right w:w="60" w:type="dxa"/>
            </w:tcMar>
          </w:tcPr>
          <w:p w14:paraId="256E4B84" w14:textId="77777777" w:rsidR="005E1788" w:rsidRDefault="005E1788" w:rsidP="005E1788">
            <w:pPr>
              <w:rPr>
                <w:ins w:id="2005"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1353D5B5" w14:textId="77777777" w:rsidR="005E1788" w:rsidRDefault="005E1788" w:rsidP="005E1788">
            <w:pPr>
              <w:rPr>
                <w:ins w:id="2006" w:author="Arjan Kloosterboer" w:date="2017-09-21T14:32:00Z"/>
                <w:rFonts w:ascii="Calibri" w:hAnsi="Calibri" w:cs="Calibri"/>
                <w:b/>
                <w:bCs/>
                <w:color w:val="0F0F0F"/>
                <w:sz w:val="22"/>
                <w:szCs w:val="22"/>
              </w:rPr>
            </w:pPr>
          </w:p>
        </w:tc>
      </w:tr>
      <w:tr w:rsidR="005E1788" w14:paraId="5923FED1" w14:textId="77777777" w:rsidTr="005E1788">
        <w:trPr>
          <w:ins w:id="2007" w:author="Arjan Kloosterboer" w:date="2017-09-21T14:32:00Z"/>
        </w:trPr>
        <w:tc>
          <w:tcPr>
            <w:tcW w:w="2340" w:type="dxa"/>
            <w:tcBorders>
              <w:top w:val="nil"/>
              <w:left w:val="nil"/>
              <w:bottom w:val="nil"/>
              <w:right w:val="nil"/>
            </w:tcBorders>
            <w:tcMar>
              <w:top w:w="0" w:type="dxa"/>
              <w:left w:w="60" w:type="dxa"/>
              <w:bottom w:w="0" w:type="dxa"/>
              <w:right w:w="60" w:type="dxa"/>
            </w:tcMar>
          </w:tcPr>
          <w:p w14:paraId="5D65B371" w14:textId="77777777" w:rsidR="005E1788" w:rsidRDefault="005E1788" w:rsidP="005E1788">
            <w:pPr>
              <w:rPr>
                <w:ins w:id="2008" w:author="Arjan Kloosterboer" w:date="2017-09-21T14:32:00Z"/>
                <w:rFonts w:ascii="Calibri" w:hAnsi="Calibri" w:cs="Calibri"/>
                <w:b/>
                <w:bCs/>
                <w:color w:val="0F0F0F"/>
                <w:sz w:val="22"/>
                <w:szCs w:val="22"/>
              </w:rPr>
            </w:pPr>
            <w:ins w:id="2009" w:author="Arjan Kloosterboer" w:date="2017-09-21T14:32:00Z">
              <w:r>
                <w:rPr>
                  <w:rFonts w:ascii="Calibri" w:hAnsi="Calibri" w:cs="Calibri"/>
                  <w:b/>
                  <w:bCs/>
                  <w:color w:val="0F0F0F"/>
                  <w:sz w:val="22"/>
                  <w:szCs w:val="22"/>
                </w:rPr>
                <w:t>Populatie</w:t>
              </w:r>
            </w:ins>
          </w:p>
        </w:tc>
        <w:tc>
          <w:tcPr>
            <w:tcW w:w="7020" w:type="dxa"/>
            <w:tcBorders>
              <w:top w:val="nil"/>
              <w:left w:val="nil"/>
              <w:bottom w:val="nil"/>
              <w:right w:val="nil"/>
            </w:tcBorders>
            <w:tcMar>
              <w:top w:w="0" w:type="dxa"/>
              <w:left w:w="60" w:type="dxa"/>
              <w:bottom w:w="0" w:type="dxa"/>
              <w:right w:w="60" w:type="dxa"/>
            </w:tcMar>
          </w:tcPr>
          <w:p w14:paraId="21A1D98F" w14:textId="77777777" w:rsidR="005E1788" w:rsidRDefault="005E1788" w:rsidP="005E1788">
            <w:pPr>
              <w:rPr>
                <w:ins w:id="2010" w:author="Arjan Kloosterboer" w:date="2017-09-21T14:32:00Z"/>
                <w:rFonts w:ascii="Calibri" w:hAnsi="Calibri" w:cs="Calibri"/>
                <w:color w:val="0F0F0F"/>
                <w:sz w:val="22"/>
                <w:szCs w:val="22"/>
              </w:rPr>
            </w:pPr>
            <w:ins w:id="2011" w:author="Arjan Kloosterboer" w:date="2017-09-21T14:32:00Z">
              <w:r>
                <w:rPr>
                  <w:rFonts w:ascii="Calibri" w:hAnsi="Calibri" w:cs="Calibri"/>
                  <w:color w:val="0F0F0F"/>
                  <w:sz w:val="22"/>
                  <w:szCs w:val="22"/>
                </w:rPr>
                <w:t>Gelijk aan de populatie van KLANTCONTACT.</w:t>
              </w:r>
            </w:ins>
          </w:p>
        </w:tc>
      </w:tr>
      <w:tr w:rsidR="005E1788" w14:paraId="55A04A70" w14:textId="77777777" w:rsidTr="005E1788">
        <w:trPr>
          <w:trHeight w:hRule="exact" w:val="128"/>
          <w:ins w:id="2012" w:author="Arjan Kloosterboer" w:date="2017-09-21T14:32:00Z"/>
        </w:trPr>
        <w:tc>
          <w:tcPr>
            <w:tcW w:w="2340" w:type="dxa"/>
            <w:tcBorders>
              <w:top w:val="nil"/>
              <w:left w:val="nil"/>
              <w:bottom w:val="nil"/>
              <w:right w:val="nil"/>
            </w:tcBorders>
            <w:tcMar>
              <w:top w:w="0" w:type="dxa"/>
              <w:left w:w="60" w:type="dxa"/>
              <w:bottom w:w="0" w:type="dxa"/>
              <w:right w:w="60" w:type="dxa"/>
            </w:tcMar>
          </w:tcPr>
          <w:p w14:paraId="54F376C9" w14:textId="77777777" w:rsidR="005E1788" w:rsidRDefault="005E1788" w:rsidP="005E1788">
            <w:pPr>
              <w:rPr>
                <w:ins w:id="2013"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1B20D536" w14:textId="77777777" w:rsidR="005E1788" w:rsidRDefault="005E1788" w:rsidP="005E1788">
            <w:pPr>
              <w:rPr>
                <w:ins w:id="2014" w:author="Arjan Kloosterboer" w:date="2017-09-21T14:32:00Z"/>
                <w:rFonts w:ascii="Calibri" w:hAnsi="Calibri" w:cs="Calibri"/>
                <w:color w:val="0F0F0F"/>
                <w:sz w:val="22"/>
                <w:szCs w:val="22"/>
              </w:rPr>
            </w:pPr>
          </w:p>
        </w:tc>
      </w:tr>
      <w:tr w:rsidR="005E1788" w14:paraId="5443BA31" w14:textId="77777777" w:rsidTr="005E1788">
        <w:trPr>
          <w:trHeight w:hRule="exact" w:val="256"/>
          <w:ins w:id="2015" w:author="Arjan Kloosterboer" w:date="2017-09-21T14:32:00Z"/>
        </w:trPr>
        <w:tc>
          <w:tcPr>
            <w:tcW w:w="2340" w:type="dxa"/>
            <w:tcBorders>
              <w:top w:val="nil"/>
              <w:left w:val="nil"/>
              <w:bottom w:val="nil"/>
              <w:right w:val="nil"/>
            </w:tcBorders>
            <w:tcMar>
              <w:top w:w="0" w:type="dxa"/>
              <w:left w:w="60" w:type="dxa"/>
              <w:bottom w:w="0" w:type="dxa"/>
              <w:right w:w="60" w:type="dxa"/>
            </w:tcMar>
          </w:tcPr>
          <w:p w14:paraId="01549205" w14:textId="77777777" w:rsidR="005E1788" w:rsidRDefault="005E1788" w:rsidP="005E1788">
            <w:pPr>
              <w:rPr>
                <w:ins w:id="2016" w:author="Arjan Kloosterboer" w:date="2017-09-21T14:32:00Z"/>
                <w:rFonts w:ascii="Calibri" w:hAnsi="Calibri" w:cs="Calibri"/>
                <w:b/>
                <w:bCs/>
                <w:color w:val="0F0F0F"/>
                <w:sz w:val="22"/>
                <w:szCs w:val="22"/>
              </w:rPr>
            </w:pPr>
            <w:ins w:id="2017" w:author="Arjan Kloosterboer" w:date="2017-09-21T14:32:00Z">
              <w:r>
                <w:rPr>
                  <w:rFonts w:ascii="Calibri" w:hAnsi="Calibri" w:cs="Calibri"/>
                  <w:b/>
                  <w:bCs/>
                  <w:color w:val="0F0F0F"/>
                  <w:sz w:val="22"/>
                  <w:szCs w:val="22"/>
                </w:rPr>
                <w:t>Kwaliteitsbegrip</w:t>
              </w:r>
            </w:ins>
          </w:p>
        </w:tc>
        <w:tc>
          <w:tcPr>
            <w:tcW w:w="7020" w:type="dxa"/>
            <w:tcBorders>
              <w:top w:val="nil"/>
              <w:left w:val="nil"/>
              <w:bottom w:val="nil"/>
              <w:right w:val="nil"/>
            </w:tcBorders>
            <w:tcMar>
              <w:top w:w="0" w:type="dxa"/>
              <w:left w:w="60" w:type="dxa"/>
              <w:bottom w:w="0" w:type="dxa"/>
              <w:right w:w="60" w:type="dxa"/>
            </w:tcMar>
          </w:tcPr>
          <w:p w14:paraId="24726970" w14:textId="77777777" w:rsidR="005E1788" w:rsidRDefault="005E1788" w:rsidP="005E1788">
            <w:pPr>
              <w:rPr>
                <w:ins w:id="2018" w:author="Arjan Kloosterboer" w:date="2017-09-21T14:32:00Z"/>
                <w:rFonts w:ascii="Calibri" w:hAnsi="Calibri" w:cs="Calibri"/>
                <w:color w:val="0F0F0F"/>
                <w:sz w:val="22"/>
                <w:szCs w:val="22"/>
              </w:rPr>
            </w:pPr>
          </w:p>
        </w:tc>
      </w:tr>
      <w:tr w:rsidR="005E1788" w14:paraId="0BCDE36E" w14:textId="77777777" w:rsidTr="005E1788">
        <w:trPr>
          <w:trHeight w:hRule="exact" w:val="256"/>
          <w:ins w:id="2019" w:author="Arjan Kloosterboer" w:date="2017-09-21T14:32:00Z"/>
        </w:trPr>
        <w:tc>
          <w:tcPr>
            <w:tcW w:w="2340" w:type="dxa"/>
            <w:tcBorders>
              <w:top w:val="nil"/>
              <w:left w:val="nil"/>
              <w:bottom w:val="nil"/>
              <w:right w:val="nil"/>
            </w:tcBorders>
            <w:tcMar>
              <w:top w:w="0" w:type="dxa"/>
              <w:left w:w="60" w:type="dxa"/>
              <w:bottom w:w="0" w:type="dxa"/>
              <w:right w:w="60" w:type="dxa"/>
            </w:tcMar>
          </w:tcPr>
          <w:p w14:paraId="454ABA3C" w14:textId="77777777" w:rsidR="005E1788" w:rsidRDefault="005E1788" w:rsidP="005E1788">
            <w:pPr>
              <w:rPr>
                <w:ins w:id="2020"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5ED77C71" w14:textId="77777777" w:rsidR="005E1788" w:rsidRDefault="005E1788" w:rsidP="005E1788">
            <w:pPr>
              <w:rPr>
                <w:ins w:id="2021" w:author="Arjan Kloosterboer" w:date="2017-09-21T14:32:00Z"/>
                <w:rFonts w:ascii="Calibri" w:hAnsi="Calibri" w:cs="Calibri"/>
                <w:color w:val="0F0F0F"/>
                <w:sz w:val="22"/>
                <w:szCs w:val="22"/>
              </w:rPr>
            </w:pPr>
          </w:p>
        </w:tc>
      </w:tr>
      <w:tr w:rsidR="005E1788" w14:paraId="07454B78" w14:textId="77777777" w:rsidTr="005E1788">
        <w:trPr>
          <w:ins w:id="2022" w:author="Arjan Kloosterboer" w:date="2017-09-21T14:32:00Z"/>
        </w:trPr>
        <w:tc>
          <w:tcPr>
            <w:tcW w:w="2340" w:type="dxa"/>
            <w:tcBorders>
              <w:top w:val="nil"/>
              <w:left w:val="nil"/>
              <w:bottom w:val="nil"/>
              <w:right w:val="nil"/>
            </w:tcBorders>
            <w:tcMar>
              <w:top w:w="0" w:type="dxa"/>
              <w:left w:w="60" w:type="dxa"/>
              <w:bottom w:w="0" w:type="dxa"/>
              <w:right w:w="60" w:type="dxa"/>
            </w:tcMar>
          </w:tcPr>
          <w:p w14:paraId="749AA768" w14:textId="77777777" w:rsidR="005E1788" w:rsidRDefault="005E1788" w:rsidP="005E1788">
            <w:pPr>
              <w:rPr>
                <w:ins w:id="2023" w:author="Arjan Kloosterboer" w:date="2017-09-21T14:32:00Z"/>
                <w:rFonts w:ascii="Calibri" w:hAnsi="Calibri" w:cs="Calibri"/>
                <w:b/>
                <w:bCs/>
                <w:color w:val="0F0F0F"/>
                <w:sz w:val="22"/>
                <w:szCs w:val="22"/>
              </w:rPr>
            </w:pPr>
            <w:ins w:id="2024" w:author="Arjan Kloosterboer" w:date="2017-09-21T14:32:00Z">
              <w:r>
                <w:rPr>
                  <w:rFonts w:ascii="Calibri" w:hAnsi="Calibri" w:cs="Calibri"/>
                  <w:b/>
                  <w:bCs/>
                  <w:color w:val="0F0F0F"/>
                  <w:sz w:val="22"/>
                  <w:szCs w:val="22"/>
                </w:rPr>
                <w:t>Overzicht attributen</w:t>
              </w:r>
            </w:ins>
          </w:p>
        </w:tc>
        <w:tc>
          <w:tcPr>
            <w:tcW w:w="7020" w:type="dxa"/>
            <w:tcBorders>
              <w:top w:val="nil"/>
              <w:left w:val="nil"/>
              <w:bottom w:val="nil"/>
              <w:right w:val="nil"/>
            </w:tcBorders>
            <w:tcMar>
              <w:top w:w="0" w:type="dxa"/>
              <w:left w:w="60" w:type="dxa"/>
              <w:bottom w:w="0" w:type="dxa"/>
              <w:right w:w="60" w:type="dxa"/>
            </w:tcMar>
          </w:tcPr>
          <w:p w14:paraId="6C1546AD" w14:textId="77777777" w:rsidR="005E1788" w:rsidRDefault="005E1788" w:rsidP="005E1788">
            <w:pPr>
              <w:rPr>
                <w:ins w:id="2025" w:author="Arjan Kloosterboer" w:date="2017-09-21T14:32:00Z"/>
                <w:rFonts w:ascii="Calibri" w:hAnsi="Calibri" w:cs="Calibri"/>
                <w:b/>
                <w:bCs/>
                <w:color w:val="0F0F0F"/>
                <w:sz w:val="22"/>
                <w:szCs w:val="22"/>
              </w:rPr>
            </w:pPr>
          </w:p>
        </w:tc>
      </w:tr>
    </w:tbl>
    <w:p w14:paraId="086CEE5F" w14:textId="77777777" w:rsidR="005E1788" w:rsidRDefault="005E1788" w:rsidP="005E1788">
      <w:pPr>
        <w:rPr>
          <w:ins w:id="2026" w:author="Arjan Kloosterboer" w:date="2017-09-21T14:32: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5E1788" w14:paraId="11A66A93" w14:textId="77777777" w:rsidTr="005E1788">
        <w:trPr>
          <w:ins w:id="2027" w:author="Arjan Kloosterboer" w:date="2017-09-21T14:32:00Z"/>
        </w:trPr>
        <w:tc>
          <w:tcPr>
            <w:tcW w:w="9360" w:type="dxa"/>
            <w:gridSpan w:val="3"/>
            <w:tcBorders>
              <w:top w:val="nil"/>
              <w:left w:val="nil"/>
              <w:bottom w:val="nil"/>
              <w:right w:val="nil"/>
            </w:tcBorders>
            <w:tcMar>
              <w:top w:w="0" w:type="dxa"/>
              <w:left w:w="60" w:type="dxa"/>
              <w:bottom w:w="0" w:type="dxa"/>
              <w:right w:w="60" w:type="dxa"/>
            </w:tcMar>
          </w:tcPr>
          <w:p w14:paraId="560179B1" w14:textId="77777777" w:rsidR="005E1788" w:rsidRDefault="005E1788" w:rsidP="005E1788">
            <w:pPr>
              <w:rPr>
                <w:ins w:id="2028" w:author="Arjan Kloosterboer" w:date="2017-09-21T14:32:00Z"/>
                <w:rFonts w:ascii="Calibri" w:hAnsi="Calibri" w:cs="Calibri"/>
                <w:color w:val="0F0F0F"/>
                <w:sz w:val="22"/>
                <w:szCs w:val="22"/>
              </w:rPr>
            </w:pPr>
            <w:ins w:id="2029" w:author="Arjan Kloosterboer" w:date="2017-09-21T14:32:00Z">
              <w:r>
                <w:rPr>
                  <w:rFonts w:ascii="Calibri" w:hAnsi="Calibri" w:cs="Calibri"/>
                  <w:b/>
                  <w:bCs/>
                  <w:color w:val="0F0F0F"/>
                  <w:sz w:val="22"/>
                  <w:szCs w:val="22"/>
                </w:rPr>
                <w:t>Overzicht relaties</w:t>
              </w:r>
            </w:ins>
          </w:p>
        </w:tc>
      </w:tr>
      <w:tr w:rsidR="005E1788" w14:paraId="3F9BB651" w14:textId="77777777" w:rsidTr="005E1788">
        <w:trPr>
          <w:ins w:id="2030" w:author="Arjan Kloosterboer" w:date="2017-09-21T14:32:00Z"/>
        </w:trPr>
        <w:tc>
          <w:tcPr>
            <w:tcW w:w="450" w:type="dxa"/>
            <w:tcBorders>
              <w:top w:val="nil"/>
              <w:left w:val="nil"/>
              <w:bottom w:val="nil"/>
              <w:right w:val="nil"/>
            </w:tcBorders>
            <w:tcMar>
              <w:top w:w="0" w:type="dxa"/>
              <w:left w:w="60" w:type="dxa"/>
              <w:bottom w:w="0" w:type="dxa"/>
              <w:right w:w="60" w:type="dxa"/>
            </w:tcMar>
          </w:tcPr>
          <w:p w14:paraId="385332C3" w14:textId="77777777" w:rsidR="005E1788" w:rsidRDefault="005E1788" w:rsidP="005E1788">
            <w:pPr>
              <w:rPr>
                <w:ins w:id="2031" w:author="Arjan Kloosterboer" w:date="2017-09-21T14:32: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6ACF46DE" w14:textId="77777777" w:rsidR="005E1788" w:rsidRDefault="005E1788" w:rsidP="005E1788">
            <w:pPr>
              <w:rPr>
                <w:ins w:id="2032" w:author="Arjan Kloosterboer" w:date="2017-09-21T14:32:00Z"/>
                <w:rFonts w:ascii="Calibri" w:hAnsi="Calibri" w:cs="Calibri"/>
                <w:i/>
                <w:iCs/>
                <w:color w:val="0F0F0F"/>
                <w:sz w:val="22"/>
                <w:szCs w:val="22"/>
              </w:rPr>
            </w:pPr>
            <w:ins w:id="2033" w:author="Arjan Kloosterboer" w:date="2017-09-21T14:32:00Z">
              <w:r>
                <w:rPr>
                  <w:rFonts w:ascii="Calibri" w:hAnsi="Calibri" w:cs="Calibri"/>
                  <w:i/>
                  <w:iCs/>
                  <w:color w:val="0F0F0F"/>
                  <w:sz w:val="22"/>
                  <w:szCs w:val="22"/>
                </w:rPr>
                <w:t>Relatienaam met</w:t>
              </w:r>
            </w:ins>
          </w:p>
          <w:p w14:paraId="2CDE9F4C" w14:textId="77777777" w:rsidR="005E1788" w:rsidRDefault="005E1788" w:rsidP="005E1788">
            <w:pPr>
              <w:rPr>
                <w:ins w:id="2034" w:author="Arjan Kloosterboer" w:date="2017-09-21T14:32:00Z"/>
                <w:rFonts w:ascii="Calibri" w:hAnsi="Calibri" w:cs="Calibri"/>
                <w:color w:val="0F0F0F"/>
                <w:sz w:val="22"/>
                <w:szCs w:val="22"/>
              </w:rPr>
            </w:pPr>
            <w:ins w:id="2035" w:author="Arjan Kloosterboer" w:date="2017-09-21T14:32: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7391E8C5" w14:textId="77777777" w:rsidR="005E1788" w:rsidRDefault="005E1788" w:rsidP="005E1788">
            <w:pPr>
              <w:rPr>
                <w:ins w:id="2036" w:author="Arjan Kloosterboer" w:date="2017-09-21T14:32:00Z"/>
                <w:rFonts w:ascii="Calibri" w:hAnsi="Calibri" w:cs="Calibri"/>
                <w:color w:val="0F0F0F"/>
                <w:sz w:val="22"/>
                <w:szCs w:val="22"/>
              </w:rPr>
            </w:pPr>
            <w:ins w:id="2037" w:author="Arjan Kloosterboer" w:date="2017-09-21T14:32:00Z">
              <w:r>
                <w:rPr>
                  <w:rFonts w:ascii="Calibri" w:hAnsi="Calibri" w:cs="Calibri"/>
                  <w:i/>
                  <w:iCs/>
                  <w:color w:val="0F0F0F"/>
                  <w:sz w:val="22"/>
                  <w:szCs w:val="22"/>
                </w:rPr>
                <w:t>Definitie</w:t>
              </w:r>
            </w:ins>
          </w:p>
        </w:tc>
      </w:tr>
      <w:tr w:rsidR="005E1788" w14:paraId="7100C5F3" w14:textId="77777777" w:rsidTr="005E1788">
        <w:trPr>
          <w:ins w:id="2038" w:author="Arjan Kloosterboer" w:date="2017-09-21T14:32:00Z"/>
        </w:trPr>
        <w:tc>
          <w:tcPr>
            <w:tcW w:w="450" w:type="dxa"/>
            <w:tcBorders>
              <w:top w:val="nil"/>
              <w:left w:val="nil"/>
              <w:bottom w:val="nil"/>
              <w:right w:val="nil"/>
            </w:tcBorders>
            <w:tcMar>
              <w:top w:w="0" w:type="dxa"/>
              <w:left w:w="60" w:type="dxa"/>
              <w:bottom w:w="0" w:type="dxa"/>
              <w:right w:w="60" w:type="dxa"/>
            </w:tcMar>
          </w:tcPr>
          <w:p w14:paraId="53AE18DE" w14:textId="77777777" w:rsidR="005E1788" w:rsidRDefault="005E1788" w:rsidP="005E1788">
            <w:pPr>
              <w:rPr>
                <w:ins w:id="2039" w:author="Arjan Kloosterboer" w:date="2017-09-21T14:3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8FCD583" w14:textId="77777777" w:rsidR="005E1788" w:rsidRDefault="005E1788" w:rsidP="005E1788">
            <w:pPr>
              <w:rPr>
                <w:ins w:id="2040" w:author="Arjan Kloosterboer" w:date="2017-09-21T14:32:00Z"/>
                <w:rFonts w:ascii="Calibri" w:hAnsi="Calibri" w:cs="Calibri"/>
                <w:color w:val="0F0F0F"/>
                <w:sz w:val="22"/>
                <w:szCs w:val="22"/>
              </w:rPr>
            </w:pPr>
            <w:ins w:id="2041" w:author="Arjan Kloosterboer" w:date="2017-09-21T14:32:00Z">
              <w:r>
                <w:rPr>
                  <w:rFonts w:ascii="Calibri" w:hAnsi="Calibri" w:cs="Calibri"/>
                  <w:color w:val="0F0F0F"/>
                  <w:sz w:val="22"/>
                  <w:szCs w:val="22"/>
                </w:rPr>
                <w:t>KLANTCONTACT (ALS OBJECT)  [0..1]</w:t>
              </w:r>
            </w:ins>
          </w:p>
          <w:p w14:paraId="7697ECC3" w14:textId="77777777" w:rsidR="005E1788" w:rsidRDefault="005E1788" w:rsidP="005E1788">
            <w:pPr>
              <w:rPr>
                <w:ins w:id="2042" w:author="Arjan Kloosterboer" w:date="2017-09-21T14:32:00Z"/>
                <w:rFonts w:ascii="Calibri" w:hAnsi="Calibri" w:cs="Calibri"/>
                <w:color w:val="0F0F0F"/>
                <w:sz w:val="22"/>
                <w:szCs w:val="22"/>
              </w:rPr>
            </w:pPr>
            <w:ins w:id="2043" w:author="Arjan Kloosterboer" w:date="2017-09-21T14:32:00Z">
              <w:r>
                <w:rPr>
                  <w:rFonts w:ascii="Calibri" w:hAnsi="Calibri" w:cs="Calibri"/>
                  <w:color w:val="0F0F0F"/>
                  <w:sz w:val="22"/>
                  <w:szCs w:val="22"/>
                </w:rPr>
                <w:t xml:space="preserve">  is</w:t>
              </w:r>
            </w:ins>
          </w:p>
          <w:p w14:paraId="3D62DD71" w14:textId="77777777" w:rsidR="005E1788" w:rsidRDefault="005E1788" w:rsidP="005E1788">
            <w:pPr>
              <w:rPr>
                <w:ins w:id="2044" w:author="Arjan Kloosterboer" w:date="2017-09-21T14:32:00Z"/>
                <w:rFonts w:ascii="Calibri" w:hAnsi="Calibri" w:cs="Calibri"/>
                <w:color w:val="0F0F0F"/>
                <w:sz w:val="22"/>
                <w:szCs w:val="22"/>
              </w:rPr>
            </w:pPr>
            <w:ins w:id="2045" w:author="Arjan Kloosterboer" w:date="2017-09-21T14:32:00Z">
              <w:r>
                <w:rPr>
                  <w:rFonts w:ascii="Calibri" w:hAnsi="Calibri" w:cs="Calibri"/>
                  <w:color w:val="0F0F0F"/>
                  <w:sz w:val="22"/>
                  <w:szCs w:val="22"/>
                </w:rPr>
                <w:t>KLANTCONTACT  [1]</w:t>
              </w:r>
            </w:ins>
          </w:p>
        </w:tc>
        <w:tc>
          <w:tcPr>
            <w:tcW w:w="6120" w:type="dxa"/>
            <w:tcBorders>
              <w:top w:val="nil"/>
              <w:left w:val="nil"/>
              <w:bottom w:val="nil"/>
              <w:right w:val="nil"/>
            </w:tcBorders>
            <w:tcMar>
              <w:top w:w="0" w:type="dxa"/>
              <w:left w:w="60" w:type="dxa"/>
              <w:bottom w:w="0" w:type="dxa"/>
              <w:right w:w="60" w:type="dxa"/>
            </w:tcMar>
          </w:tcPr>
          <w:p w14:paraId="14D60169" w14:textId="77777777" w:rsidR="005E1788" w:rsidRDefault="005E1788" w:rsidP="005E1788">
            <w:pPr>
              <w:rPr>
                <w:ins w:id="2046" w:author="Arjan Kloosterboer" w:date="2017-09-21T14:32:00Z"/>
                <w:rFonts w:ascii="Calibri" w:hAnsi="Calibri" w:cs="Calibri"/>
                <w:color w:val="0F0F0F"/>
                <w:sz w:val="22"/>
                <w:szCs w:val="22"/>
              </w:rPr>
            </w:pPr>
            <w:ins w:id="2047" w:author="Arjan Kloosterboer" w:date="2017-09-21T14:32:00Z">
              <w:r>
                <w:rPr>
                  <w:rFonts w:ascii="Calibri" w:hAnsi="Calibri" w:cs="Calibri"/>
                  <w:color w:val="000000"/>
                  <w:sz w:val="22"/>
                  <w:szCs w:val="22"/>
                </w:rPr>
                <w:t xml:space="preserve">Het KLANTCONTACT zijnde het KLANTCONTACT (ALS OBJECT) waarop een zaak betrekking heeft. </w:t>
              </w:r>
            </w:ins>
          </w:p>
        </w:tc>
      </w:tr>
      <w:tr w:rsidR="005E1788" w14:paraId="200ADF8F" w14:textId="77777777" w:rsidTr="005E1788">
        <w:trPr>
          <w:trHeight w:hRule="exact" w:val="128"/>
          <w:ins w:id="2048" w:author="Arjan Kloosterboer" w:date="2017-09-21T14:32:00Z"/>
        </w:trPr>
        <w:tc>
          <w:tcPr>
            <w:tcW w:w="450" w:type="dxa"/>
            <w:tcBorders>
              <w:top w:val="nil"/>
              <w:left w:val="nil"/>
              <w:bottom w:val="nil"/>
              <w:right w:val="nil"/>
            </w:tcBorders>
            <w:tcMar>
              <w:top w:w="0" w:type="dxa"/>
              <w:left w:w="60" w:type="dxa"/>
              <w:bottom w:w="0" w:type="dxa"/>
              <w:right w:w="60" w:type="dxa"/>
            </w:tcMar>
          </w:tcPr>
          <w:p w14:paraId="45B6ECF2" w14:textId="77777777" w:rsidR="005E1788" w:rsidRDefault="005E1788" w:rsidP="005E1788">
            <w:pPr>
              <w:rPr>
                <w:ins w:id="2049" w:author="Arjan Kloosterboer" w:date="2017-09-21T14:3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5ACC886" w14:textId="77777777" w:rsidR="005E1788" w:rsidRDefault="005E1788" w:rsidP="005E1788">
            <w:pPr>
              <w:rPr>
                <w:ins w:id="2050" w:author="Arjan Kloosterboer" w:date="2017-09-21T14:32: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20957088" w14:textId="77777777" w:rsidR="005E1788" w:rsidRDefault="005E1788" w:rsidP="005E1788">
            <w:pPr>
              <w:rPr>
                <w:ins w:id="2051" w:author="Arjan Kloosterboer" w:date="2017-09-21T14:32:00Z"/>
                <w:rFonts w:ascii="Calibri" w:hAnsi="Calibri" w:cs="Calibri"/>
                <w:color w:val="0F0F0F"/>
                <w:sz w:val="22"/>
                <w:szCs w:val="22"/>
              </w:rPr>
            </w:pPr>
          </w:p>
        </w:tc>
      </w:tr>
      <w:tr w:rsidR="005E1788" w14:paraId="171D194E" w14:textId="77777777" w:rsidTr="005E1788">
        <w:trPr>
          <w:ins w:id="2052" w:author="Arjan Kloosterboer" w:date="2017-09-21T14:32:00Z"/>
        </w:trPr>
        <w:tc>
          <w:tcPr>
            <w:tcW w:w="450" w:type="dxa"/>
            <w:tcBorders>
              <w:top w:val="nil"/>
              <w:left w:val="nil"/>
              <w:bottom w:val="nil"/>
              <w:right w:val="nil"/>
            </w:tcBorders>
            <w:tcMar>
              <w:top w:w="0" w:type="dxa"/>
              <w:left w:w="60" w:type="dxa"/>
              <w:bottom w:w="0" w:type="dxa"/>
              <w:right w:w="60" w:type="dxa"/>
            </w:tcMar>
          </w:tcPr>
          <w:p w14:paraId="5C2F35BB" w14:textId="77777777" w:rsidR="005E1788" w:rsidRDefault="005E1788" w:rsidP="005E1788">
            <w:pPr>
              <w:rPr>
                <w:ins w:id="2053" w:author="Arjan Kloosterboer" w:date="2017-09-21T14:3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A2D3D66" w14:textId="77777777" w:rsidR="005E1788" w:rsidRDefault="005E1788" w:rsidP="005E1788">
            <w:pPr>
              <w:rPr>
                <w:ins w:id="2054" w:author="Arjan Kloosterboer" w:date="2017-09-21T14:32:00Z"/>
                <w:rFonts w:ascii="Calibri" w:hAnsi="Calibri" w:cs="Calibri"/>
                <w:color w:val="0F0F0F"/>
                <w:sz w:val="22"/>
                <w:szCs w:val="22"/>
              </w:rPr>
            </w:pPr>
            <w:ins w:id="2055" w:author="Arjan Kloosterboer" w:date="2017-09-21T14:32:00Z">
              <w:r>
                <w:rPr>
                  <w:rFonts w:ascii="Calibri" w:hAnsi="Calibri" w:cs="Calibri"/>
                  <w:color w:val="0F0F0F"/>
                  <w:sz w:val="22"/>
                  <w:szCs w:val="22"/>
                </w:rPr>
                <w:t>OBJECT  [0..1]</w:t>
              </w:r>
            </w:ins>
          </w:p>
          <w:p w14:paraId="54992C33" w14:textId="77777777" w:rsidR="005E1788" w:rsidRDefault="005E1788" w:rsidP="005E1788">
            <w:pPr>
              <w:rPr>
                <w:ins w:id="2056" w:author="Arjan Kloosterboer" w:date="2017-09-21T14:32:00Z"/>
                <w:rFonts w:ascii="Calibri" w:hAnsi="Calibri" w:cs="Calibri"/>
                <w:color w:val="0F0F0F"/>
                <w:sz w:val="22"/>
                <w:szCs w:val="22"/>
              </w:rPr>
            </w:pPr>
            <w:ins w:id="2057" w:author="Arjan Kloosterboer" w:date="2017-09-21T14:32:00Z">
              <w:r>
                <w:rPr>
                  <w:rFonts w:ascii="Calibri" w:hAnsi="Calibri" w:cs="Calibri"/>
                  <w:color w:val="0F0F0F"/>
                  <w:sz w:val="22"/>
                  <w:szCs w:val="22"/>
                </w:rPr>
                <w:t xml:space="preserve">  is</w:t>
              </w:r>
            </w:ins>
          </w:p>
          <w:p w14:paraId="13417892" w14:textId="77777777" w:rsidR="005E1788" w:rsidRDefault="005E1788" w:rsidP="005E1788">
            <w:pPr>
              <w:rPr>
                <w:ins w:id="2058" w:author="Arjan Kloosterboer" w:date="2017-09-21T14:32:00Z"/>
                <w:rFonts w:ascii="Calibri" w:hAnsi="Calibri" w:cs="Calibri"/>
                <w:color w:val="0F0F0F"/>
                <w:sz w:val="22"/>
                <w:szCs w:val="22"/>
              </w:rPr>
            </w:pPr>
            <w:ins w:id="2059" w:author="Arjan Kloosterboer" w:date="2017-09-21T14:32:00Z">
              <w:r>
                <w:rPr>
                  <w:rFonts w:ascii="Calibri" w:hAnsi="Calibri" w:cs="Calibri"/>
                  <w:color w:val="0F0F0F"/>
                  <w:sz w:val="22"/>
                  <w:szCs w:val="22"/>
                </w:rPr>
                <w:t>KLANTCONTACT (ALS OBJECT)  [1]</w:t>
              </w:r>
            </w:ins>
          </w:p>
        </w:tc>
        <w:tc>
          <w:tcPr>
            <w:tcW w:w="6120" w:type="dxa"/>
            <w:tcBorders>
              <w:top w:val="nil"/>
              <w:left w:val="nil"/>
              <w:bottom w:val="nil"/>
              <w:right w:val="nil"/>
            </w:tcBorders>
            <w:tcMar>
              <w:top w:w="0" w:type="dxa"/>
              <w:left w:w="60" w:type="dxa"/>
              <w:bottom w:w="0" w:type="dxa"/>
              <w:right w:w="60" w:type="dxa"/>
            </w:tcMar>
          </w:tcPr>
          <w:p w14:paraId="51BB3CEC" w14:textId="77777777" w:rsidR="005E1788" w:rsidRDefault="005E1788" w:rsidP="005E1788">
            <w:pPr>
              <w:rPr>
                <w:ins w:id="2060" w:author="Arjan Kloosterboer" w:date="2017-09-21T14:32:00Z"/>
                <w:rFonts w:ascii="Calibri" w:hAnsi="Calibri" w:cs="Calibri"/>
                <w:color w:val="0F0F0F"/>
                <w:sz w:val="22"/>
                <w:szCs w:val="22"/>
              </w:rPr>
            </w:pPr>
            <w:ins w:id="2061" w:author="Arjan Kloosterboer" w:date="2017-09-21T14:32:00Z">
              <w:r>
                <w:rPr>
                  <w:rFonts w:ascii="Calibri" w:hAnsi="Calibri" w:cs="Calibri"/>
                  <w:color w:val="000000"/>
                  <w:sz w:val="22"/>
                  <w:szCs w:val="22"/>
                </w:rPr>
                <w:t>Een KLANTCONTACT komt voor in de hoedanigheid van een OBJECT bij een zaak</w:t>
              </w:r>
            </w:ins>
          </w:p>
        </w:tc>
      </w:tr>
      <w:tr w:rsidR="005E1788" w14:paraId="318857B8" w14:textId="77777777" w:rsidTr="005E1788">
        <w:trPr>
          <w:trHeight w:hRule="exact" w:val="128"/>
          <w:ins w:id="2062" w:author="Arjan Kloosterboer" w:date="2017-09-21T14:32:00Z"/>
        </w:trPr>
        <w:tc>
          <w:tcPr>
            <w:tcW w:w="450" w:type="dxa"/>
            <w:tcBorders>
              <w:top w:val="nil"/>
              <w:left w:val="nil"/>
              <w:bottom w:val="nil"/>
              <w:right w:val="nil"/>
            </w:tcBorders>
            <w:tcMar>
              <w:top w:w="0" w:type="dxa"/>
              <w:left w:w="60" w:type="dxa"/>
              <w:bottom w:w="0" w:type="dxa"/>
              <w:right w:w="60" w:type="dxa"/>
            </w:tcMar>
          </w:tcPr>
          <w:p w14:paraId="52608A92" w14:textId="77777777" w:rsidR="005E1788" w:rsidRDefault="005E1788" w:rsidP="005E1788">
            <w:pPr>
              <w:rPr>
                <w:ins w:id="2063" w:author="Arjan Kloosterboer" w:date="2017-09-21T14:3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CB0D695" w14:textId="77777777" w:rsidR="005E1788" w:rsidRDefault="005E1788" w:rsidP="005E1788">
            <w:pPr>
              <w:rPr>
                <w:ins w:id="2064" w:author="Arjan Kloosterboer" w:date="2017-09-21T14:32: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7250047" w14:textId="77777777" w:rsidR="005E1788" w:rsidRDefault="005E1788" w:rsidP="005E1788">
            <w:pPr>
              <w:rPr>
                <w:ins w:id="2065" w:author="Arjan Kloosterboer" w:date="2017-09-21T14:32:00Z"/>
                <w:rFonts w:ascii="Calibri" w:hAnsi="Calibri" w:cs="Calibri"/>
                <w:color w:val="0F0F0F"/>
                <w:sz w:val="22"/>
                <w:szCs w:val="22"/>
              </w:rPr>
            </w:pPr>
          </w:p>
        </w:tc>
      </w:tr>
    </w:tbl>
    <w:p w14:paraId="569A02F6" w14:textId="77777777" w:rsidR="005E1788" w:rsidRPr="005E1788" w:rsidRDefault="005E1788" w:rsidP="005E1788">
      <w:pPr>
        <w:rPr>
          <w:ins w:id="2066" w:author="Arjan Kloosterboer" w:date="2017-09-21T14:32: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5E1788" w14:paraId="4A2C3A1B" w14:textId="77777777" w:rsidTr="005E1788">
        <w:trPr>
          <w:ins w:id="2067" w:author="Arjan Kloosterboer" w:date="2017-09-21T14:32:00Z"/>
        </w:trPr>
        <w:tc>
          <w:tcPr>
            <w:tcW w:w="9360" w:type="dxa"/>
            <w:tcBorders>
              <w:top w:val="nil"/>
              <w:left w:val="nil"/>
              <w:bottom w:val="nil"/>
              <w:right w:val="nil"/>
            </w:tcBorders>
            <w:tcMar>
              <w:top w:w="0" w:type="dxa"/>
              <w:left w:w="60" w:type="dxa"/>
              <w:bottom w:w="0" w:type="dxa"/>
              <w:right w:w="60" w:type="dxa"/>
            </w:tcMar>
          </w:tcPr>
          <w:p w14:paraId="6D707E64" w14:textId="77777777" w:rsidR="005E1788" w:rsidRDefault="005E1788" w:rsidP="005E1788">
            <w:pPr>
              <w:rPr>
                <w:ins w:id="2068" w:author="Arjan Kloosterboer" w:date="2017-09-21T14:32:00Z"/>
                <w:rFonts w:ascii="Calibri" w:hAnsi="Calibri" w:cs="Calibri"/>
                <w:b/>
                <w:bCs/>
                <w:color w:val="0F0F0F"/>
                <w:sz w:val="22"/>
                <w:szCs w:val="22"/>
              </w:rPr>
            </w:pPr>
            <w:ins w:id="2069" w:author="Arjan Kloosterboer" w:date="2017-09-21T14:32:00Z">
              <w:r>
                <w:rPr>
                  <w:rFonts w:ascii="Calibri" w:hAnsi="Calibri" w:cs="Calibri"/>
                  <w:b/>
                  <w:bCs/>
                  <w:color w:val="0F0F0F"/>
                  <w:sz w:val="22"/>
                  <w:szCs w:val="22"/>
                </w:rPr>
                <w:t>Toelichting objecttype</w:t>
              </w:r>
            </w:ins>
          </w:p>
          <w:p w14:paraId="0FADB92B" w14:textId="77777777" w:rsidR="005E1788" w:rsidRDefault="005E1788" w:rsidP="005E1788">
            <w:pPr>
              <w:ind w:left="720"/>
              <w:rPr>
                <w:ins w:id="2070" w:author="Arjan Kloosterboer" w:date="2017-09-21T14:32:00Z"/>
                <w:rFonts w:ascii="Calibri" w:hAnsi="Calibri" w:cs="Calibri"/>
                <w:color w:val="0F0F0F"/>
                <w:sz w:val="22"/>
                <w:szCs w:val="22"/>
              </w:rPr>
            </w:pPr>
            <w:ins w:id="2071" w:author="Arjan Kloosterboer" w:date="2017-09-21T14:32:00Z">
              <w:r>
                <w:rPr>
                  <w:rFonts w:ascii="Calibri" w:hAnsi="Calibri" w:cs="Calibri"/>
                  <w:color w:val="0F0F0F"/>
                  <w:sz w:val="22"/>
                  <w:szCs w:val="22"/>
                </w:rPr>
                <w:t xml:space="preserve">Betreft de modellering van KLANTCONTACT als specialisatie van OBJECT waarop zaken betrekking hebben. Aangezien niet elk klantcontact onderwerp van een zaak zal zijn en KLANTCONTACT zelf dus geen specialisatie van OBJECT kan zijn, wordt het objecttype </w:t>
              </w:r>
              <w:r>
                <w:rPr>
                  <w:rFonts w:ascii="Calibri" w:hAnsi="Calibri" w:cs="Calibri"/>
                  <w:color w:val="0F0F0F"/>
                  <w:sz w:val="22"/>
                  <w:szCs w:val="22"/>
                </w:rPr>
                <w:lastRenderedPageBreak/>
                <w:t xml:space="preserve">onderscheiden, met een 1-op-1-relatie met KLANTCONTACT . Elke instantie ('voorkomen') van KLANTCONTACT (ANDER OBJECT) is dus altijd een instantie van KLANTCONTACT , omgekeerd hoeft dat niet zo te zijn (cq. zal dat veelal niet het geval zijn). </w:t>
              </w:r>
            </w:ins>
          </w:p>
          <w:p w14:paraId="16A55D66" w14:textId="77777777" w:rsidR="005E1788" w:rsidRDefault="005E1788" w:rsidP="005E1788">
            <w:pPr>
              <w:ind w:left="720"/>
              <w:rPr>
                <w:ins w:id="2072" w:author="Arjan Kloosterboer" w:date="2017-09-21T14:32:00Z"/>
                <w:rFonts w:ascii="Calibri" w:hAnsi="Calibri" w:cs="Calibri"/>
                <w:color w:val="0F0F0F"/>
                <w:sz w:val="22"/>
                <w:szCs w:val="22"/>
              </w:rPr>
            </w:pPr>
            <w:ins w:id="2073" w:author="Arjan Kloosterboer" w:date="2017-09-21T14:32:00Z">
              <w:r>
                <w:rPr>
                  <w:rFonts w:ascii="Calibri" w:hAnsi="Calibri" w:cs="Calibri"/>
                  <w:color w:val="0F0F0F"/>
                  <w:sz w:val="22"/>
                  <w:szCs w:val="22"/>
                </w:rPr>
                <w:t>Vanuit het perspectief (als specialisatie) van OBJECT zijn van KLANTCONTACT alleen de volgende attribuutsoorten relevant:</w:t>
              </w:r>
            </w:ins>
          </w:p>
          <w:p w14:paraId="60FCBD10" w14:textId="77777777" w:rsidR="005E1788" w:rsidRDefault="005E1788" w:rsidP="005E1788">
            <w:pPr>
              <w:ind w:left="720"/>
              <w:rPr>
                <w:ins w:id="2074" w:author="Arjan Kloosterboer" w:date="2017-09-21T14:32:00Z"/>
                <w:rFonts w:ascii="Calibri" w:hAnsi="Calibri" w:cs="Calibri"/>
                <w:color w:val="0F0F0F"/>
                <w:sz w:val="22"/>
                <w:szCs w:val="22"/>
              </w:rPr>
            </w:pPr>
            <w:ins w:id="2075" w:author="Arjan Kloosterboer" w:date="2017-09-21T14:32:00Z">
              <w:r>
                <w:rPr>
                  <w:rFonts w:ascii="Calibri" w:hAnsi="Calibri" w:cs="Calibri"/>
                  <w:color w:val="0F0F0F"/>
                  <w:sz w:val="22"/>
                  <w:szCs w:val="22"/>
                </w:rPr>
                <w:t>- Identificatie</w:t>
              </w:r>
            </w:ins>
          </w:p>
          <w:p w14:paraId="5AEDF2B1" w14:textId="77777777" w:rsidR="005E1788" w:rsidRDefault="005E1788" w:rsidP="005E1788">
            <w:pPr>
              <w:ind w:left="720"/>
              <w:rPr>
                <w:ins w:id="2076" w:author="Arjan Kloosterboer" w:date="2017-09-21T14:32:00Z"/>
                <w:rFonts w:ascii="Calibri" w:hAnsi="Calibri" w:cs="Calibri"/>
                <w:color w:val="0F0F0F"/>
                <w:sz w:val="22"/>
                <w:szCs w:val="22"/>
              </w:rPr>
            </w:pPr>
            <w:ins w:id="2077" w:author="Arjan Kloosterboer" w:date="2017-09-21T14:32:00Z">
              <w:r>
                <w:rPr>
                  <w:rFonts w:ascii="Calibri" w:hAnsi="Calibri" w:cs="Calibri"/>
                  <w:color w:val="0F0F0F"/>
                  <w:sz w:val="22"/>
                  <w:szCs w:val="22"/>
                </w:rPr>
                <w:t>- Verantwoordelijke organisatie</w:t>
              </w:r>
            </w:ins>
          </w:p>
          <w:p w14:paraId="75844F02" w14:textId="77777777" w:rsidR="005E1788" w:rsidRDefault="005E1788" w:rsidP="005E1788">
            <w:pPr>
              <w:ind w:left="720"/>
              <w:rPr>
                <w:ins w:id="2078" w:author="Arjan Kloosterboer" w:date="2017-09-21T14:32:00Z"/>
                <w:rFonts w:ascii="Calibri" w:hAnsi="Calibri" w:cs="Calibri"/>
                <w:color w:val="0F0F0F"/>
                <w:sz w:val="22"/>
                <w:szCs w:val="22"/>
              </w:rPr>
            </w:pPr>
            <w:ins w:id="2079" w:author="Arjan Kloosterboer" w:date="2017-09-21T14:32:00Z">
              <w:r>
                <w:rPr>
                  <w:rFonts w:ascii="Calibri" w:hAnsi="Calibri" w:cs="Calibri"/>
                  <w:color w:val="0F0F0F"/>
                  <w:sz w:val="22"/>
                  <w:szCs w:val="22"/>
                </w:rPr>
                <w:t>- Datum-tijd</w:t>
              </w:r>
            </w:ins>
          </w:p>
          <w:p w14:paraId="6FD7F057" w14:textId="77777777" w:rsidR="005E1788" w:rsidRDefault="005E1788" w:rsidP="005E1788">
            <w:pPr>
              <w:ind w:left="720"/>
              <w:rPr>
                <w:ins w:id="2080" w:author="Arjan Kloosterboer" w:date="2017-09-21T14:32:00Z"/>
                <w:rFonts w:ascii="Calibri" w:hAnsi="Calibri" w:cs="Calibri"/>
                <w:color w:val="0F0F0F"/>
                <w:sz w:val="22"/>
                <w:szCs w:val="22"/>
              </w:rPr>
            </w:pPr>
            <w:ins w:id="2081" w:author="Arjan Kloosterboer" w:date="2017-09-21T14:32:00Z">
              <w:r>
                <w:rPr>
                  <w:rFonts w:ascii="Calibri" w:hAnsi="Calibri" w:cs="Calibri"/>
                  <w:color w:val="0F0F0F"/>
                  <w:sz w:val="22"/>
                  <w:szCs w:val="22"/>
                </w:rPr>
                <w:t>- Onderwerp.</w:t>
              </w:r>
            </w:ins>
          </w:p>
        </w:tc>
        <w:bookmarkEnd w:id="1960"/>
      </w:tr>
    </w:tbl>
    <w:p w14:paraId="42B4AF84" w14:textId="77777777" w:rsidR="00847C61" w:rsidRPr="00474957" w:rsidRDefault="00DE73DB" w:rsidP="00847C61">
      <w:pPr>
        <w:pStyle w:val="Kop3"/>
        <w:rPr>
          <w:rFonts w:ascii="Arial" w:hAnsi="Arial"/>
          <w:sz w:val="30"/>
        </w:rPr>
      </w:pPr>
      <w:r w:rsidRPr="00474957">
        <w:rPr>
          <w:rFonts w:ascii="Arial" w:hAnsi="Arial"/>
          <w:lang w:val="en-AU"/>
        </w:rPr>
        <w:lastRenderedPageBreak/>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KUNSTWERKDEEL</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2A1F7B0" w14:textId="77777777" w:rsidTr="00847C61">
        <w:trPr>
          <w:trHeight w:val="271"/>
        </w:trPr>
        <w:tc>
          <w:tcPr>
            <w:tcW w:w="2340" w:type="dxa"/>
            <w:gridSpan w:val="2"/>
            <w:tcBorders>
              <w:top w:val="nil"/>
              <w:left w:val="nil"/>
              <w:bottom w:val="nil"/>
              <w:right w:val="nil"/>
            </w:tcBorders>
          </w:tcPr>
          <w:p w14:paraId="28BE38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248EBAD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KUNSTWERKDEEL</w:t>
            </w:r>
            <w:r w:rsidRPr="00474957">
              <w:rPr>
                <w:rFonts w:ascii="Arial" w:hAnsi="Arial" w:cs="Arial"/>
                <w:szCs w:val="24"/>
                <w:lang w:val="en-AU" w:eastAsia="en-US"/>
              </w:rPr>
              <w:fldChar w:fldCharType="end"/>
            </w:r>
          </w:p>
        </w:tc>
      </w:tr>
      <w:tr w:rsidR="00847C61" w:rsidRPr="00474957" w14:paraId="1D913D2B" w14:textId="77777777" w:rsidTr="00847C61">
        <w:trPr>
          <w:trHeight w:hRule="exact" w:val="128"/>
        </w:trPr>
        <w:tc>
          <w:tcPr>
            <w:tcW w:w="2340" w:type="dxa"/>
            <w:gridSpan w:val="2"/>
            <w:tcBorders>
              <w:top w:val="nil"/>
              <w:left w:val="nil"/>
              <w:bottom w:val="nil"/>
              <w:right w:val="nil"/>
            </w:tcBorders>
          </w:tcPr>
          <w:p w14:paraId="6AA7D5E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3C5FD3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44A07C8" w14:textId="77777777" w:rsidTr="00847C61">
        <w:trPr>
          <w:trHeight w:val="151"/>
        </w:trPr>
        <w:tc>
          <w:tcPr>
            <w:tcW w:w="2340" w:type="dxa"/>
            <w:gridSpan w:val="2"/>
            <w:tcBorders>
              <w:top w:val="nil"/>
              <w:left w:val="nil"/>
              <w:bottom w:val="nil"/>
              <w:right w:val="nil"/>
            </w:tcBorders>
          </w:tcPr>
          <w:p w14:paraId="67E467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0749A2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34E0C8DF" w14:textId="77777777" w:rsidTr="00847C61">
        <w:trPr>
          <w:trHeight w:hRule="exact" w:val="128"/>
        </w:trPr>
        <w:tc>
          <w:tcPr>
            <w:tcW w:w="2340" w:type="dxa"/>
            <w:gridSpan w:val="2"/>
            <w:tcBorders>
              <w:top w:val="nil"/>
              <w:left w:val="nil"/>
              <w:bottom w:val="nil"/>
              <w:right w:val="nil"/>
            </w:tcBorders>
          </w:tcPr>
          <w:p w14:paraId="371960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3865E6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967AA65" w14:textId="77777777" w:rsidTr="00847C61">
        <w:tc>
          <w:tcPr>
            <w:tcW w:w="2340" w:type="dxa"/>
            <w:gridSpan w:val="2"/>
            <w:tcBorders>
              <w:top w:val="nil"/>
              <w:left w:val="nil"/>
              <w:bottom w:val="nil"/>
              <w:right w:val="nil"/>
            </w:tcBorders>
          </w:tcPr>
          <w:p w14:paraId="2E86EDF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096456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A5F3E6D" w14:textId="77777777" w:rsidTr="00847C61">
        <w:trPr>
          <w:trHeight w:hRule="exact" w:val="241"/>
        </w:trPr>
        <w:tc>
          <w:tcPr>
            <w:tcW w:w="2340" w:type="dxa"/>
            <w:gridSpan w:val="2"/>
            <w:tcBorders>
              <w:top w:val="nil"/>
              <w:left w:val="nil"/>
              <w:bottom w:val="nil"/>
              <w:right w:val="nil"/>
            </w:tcBorders>
          </w:tcPr>
          <w:p w14:paraId="4900DE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17401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3F9207F" w14:textId="77777777" w:rsidTr="00847C61">
        <w:tc>
          <w:tcPr>
            <w:tcW w:w="2340" w:type="dxa"/>
            <w:gridSpan w:val="2"/>
            <w:tcBorders>
              <w:top w:val="nil"/>
              <w:left w:val="nil"/>
              <w:bottom w:val="nil"/>
              <w:right w:val="nil"/>
            </w:tcBorders>
          </w:tcPr>
          <w:p w14:paraId="52EA8B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B04032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55D2A76" w14:textId="77777777" w:rsidTr="00847C61">
        <w:tc>
          <w:tcPr>
            <w:tcW w:w="450" w:type="dxa"/>
            <w:tcBorders>
              <w:top w:val="nil"/>
              <w:left w:val="nil"/>
              <w:bottom w:val="nil"/>
              <w:right w:val="nil"/>
            </w:tcBorders>
          </w:tcPr>
          <w:p w14:paraId="7760664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082" w:name="BKM_6AA284C4_FA3C_46fd_B74D_E676CC0C40A4"/>
          </w:p>
        </w:tc>
        <w:tc>
          <w:tcPr>
            <w:tcW w:w="2790" w:type="dxa"/>
            <w:gridSpan w:val="2"/>
            <w:tcBorders>
              <w:top w:val="nil"/>
              <w:left w:val="nil"/>
              <w:bottom w:val="nil"/>
              <w:right w:val="nil"/>
            </w:tcBorders>
          </w:tcPr>
          <w:p w14:paraId="483F95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A5120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74F265E" w14:textId="77777777" w:rsidTr="00847C61">
        <w:tc>
          <w:tcPr>
            <w:tcW w:w="450" w:type="dxa"/>
            <w:tcBorders>
              <w:top w:val="nil"/>
              <w:left w:val="nil"/>
              <w:bottom w:val="nil"/>
              <w:right w:val="nil"/>
            </w:tcBorders>
          </w:tcPr>
          <w:p w14:paraId="0232BB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F472E1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Type kunstwerk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8BF20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Type kunstwerk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82"/>
      </w:tr>
      <w:tr w:rsidR="00847C61" w:rsidRPr="00474957" w14:paraId="186DC987" w14:textId="77777777" w:rsidTr="00847C61">
        <w:tc>
          <w:tcPr>
            <w:tcW w:w="450" w:type="dxa"/>
            <w:tcBorders>
              <w:top w:val="nil"/>
              <w:left w:val="nil"/>
              <w:bottom w:val="nil"/>
              <w:right w:val="nil"/>
            </w:tcBorders>
          </w:tcPr>
          <w:p w14:paraId="327FC9C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83" w:name="BKM_BAB65547_E16C_44cd_B71A_7EA6C7EA5F9E"/>
          </w:p>
        </w:tc>
        <w:tc>
          <w:tcPr>
            <w:tcW w:w="2790" w:type="dxa"/>
            <w:gridSpan w:val="2"/>
            <w:tcBorders>
              <w:top w:val="nil"/>
              <w:left w:val="nil"/>
              <w:bottom w:val="nil"/>
              <w:right w:val="nil"/>
            </w:tcBorders>
          </w:tcPr>
          <w:p w14:paraId="6B6BB04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kunstwerkdeel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D5672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kunstwerkdeel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83"/>
      </w:tr>
      <w:tr w:rsidR="00847C61" w:rsidRPr="00474957" w14:paraId="036A91D4" w14:textId="77777777" w:rsidTr="00847C61">
        <w:tc>
          <w:tcPr>
            <w:tcW w:w="450" w:type="dxa"/>
            <w:tcBorders>
              <w:top w:val="nil"/>
              <w:left w:val="nil"/>
              <w:bottom w:val="nil"/>
              <w:right w:val="nil"/>
            </w:tcBorders>
          </w:tcPr>
          <w:p w14:paraId="46D909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84" w:name="BKM_01C71902_36E6_4b57_9ED0_F9A6A920CBDC"/>
          </w:p>
        </w:tc>
        <w:tc>
          <w:tcPr>
            <w:tcW w:w="2790" w:type="dxa"/>
            <w:gridSpan w:val="2"/>
            <w:tcBorders>
              <w:top w:val="nil"/>
              <w:left w:val="nil"/>
              <w:bottom w:val="nil"/>
              <w:right w:val="nil"/>
            </w:tcBorders>
          </w:tcPr>
          <w:p w14:paraId="0F5E805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kunstwerkdeel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76D9E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kunstwerkdeel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84"/>
      </w:tr>
      <w:tr w:rsidR="00847C61" w:rsidRPr="00474957" w14:paraId="57B12A53" w14:textId="77777777" w:rsidTr="00847C61">
        <w:tc>
          <w:tcPr>
            <w:tcW w:w="450" w:type="dxa"/>
            <w:tcBorders>
              <w:top w:val="nil"/>
              <w:left w:val="nil"/>
              <w:bottom w:val="nil"/>
              <w:right w:val="nil"/>
            </w:tcBorders>
          </w:tcPr>
          <w:p w14:paraId="2A692C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85" w:name="BKM_BE198F02_F250_4c6d_AA02_46DC39FD9436"/>
          </w:p>
        </w:tc>
        <w:tc>
          <w:tcPr>
            <w:tcW w:w="2790" w:type="dxa"/>
            <w:gridSpan w:val="2"/>
            <w:tcBorders>
              <w:top w:val="nil"/>
              <w:left w:val="nil"/>
              <w:bottom w:val="nil"/>
              <w:right w:val="nil"/>
            </w:tcBorders>
          </w:tcPr>
          <w:p w14:paraId="1FE1382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kunstwerkdeel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E344E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kunstwerkdeel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85"/>
      </w:tr>
      <w:tr w:rsidR="00847C61" w:rsidRPr="00474957" w14:paraId="0EF34E71" w14:textId="77777777" w:rsidTr="00847C61">
        <w:tc>
          <w:tcPr>
            <w:tcW w:w="450" w:type="dxa"/>
            <w:tcBorders>
              <w:top w:val="nil"/>
              <w:left w:val="nil"/>
              <w:bottom w:val="nil"/>
              <w:right w:val="nil"/>
            </w:tcBorders>
          </w:tcPr>
          <w:p w14:paraId="42B188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86" w:name="BKM_4029FF82_A017_423a_A7D0_6FADAD932A22"/>
          </w:p>
        </w:tc>
        <w:tc>
          <w:tcPr>
            <w:tcW w:w="2790" w:type="dxa"/>
            <w:gridSpan w:val="2"/>
            <w:tcBorders>
              <w:top w:val="nil"/>
              <w:left w:val="nil"/>
              <w:bottom w:val="nil"/>
              <w:right w:val="nil"/>
            </w:tcBorders>
          </w:tcPr>
          <w:p w14:paraId="2FD306C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kunstwerkdeel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DB760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kunstwerkdeel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86"/>
      </w:tr>
      <w:tr w:rsidR="00847C61" w:rsidRPr="00474957" w14:paraId="17F2A5B4" w14:textId="77777777" w:rsidTr="00847C61">
        <w:tc>
          <w:tcPr>
            <w:tcW w:w="450" w:type="dxa"/>
            <w:tcBorders>
              <w:top w:val="nil"/>
              <w:left w:val="nil"/>
              <w:bottom w:val="nil"/>
              <w:right w:val="nil"/>
            </w:tcBorders>
          </w:tcPr>
          <w:p w14:paraId="2714EF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87" w:name="BKM_36928C2D_4541_46ee_8CB2_A34037ED5E82"/>
          </w:p>
        </w:tc>
        <w:tc>
          <w:tcPr>
            <w:tcW w:w="2790" w:type="dxa"/>
            <w:gridSpan w:val="2"/>
            <w:tcBorders>
              <w:top w:val="nil"/>
              <w:left w:val="nil"/>
              <w:bottom w:val="nil"/>
              <w:right w:val="nil"/>
            </w:tcBorders>
          </w:tcPr>
          <w:p w14:paraId="6933545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kunstwerkdeel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1384D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kunstwerkdeel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87"/>
      </w:tr>
    </w:tbl>
    <w:p w14:paraId="52CBBA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A6794A1" w14:textId="77777777" w:rsidTr="00847C61">
        <w:tc>
          <w:tcPr>
            <w:tcW w:w="9360" w:type="dxa"/>
            <w:gridSpan w:val="3"/>
            <w:tcBorders>
              <w:top w:val="nil"/>
              <w:left w:val="nil"/>
              <w:bottom w:val="nil"/>
              <w:right w:val="nil"/>
            </w:tcBorders>
          </w:tcPr>
          <w:p w14:paraId="6CB86E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5AD6C2BA" w14:textId="77777777" w:rsidTr="00847C61">
        <w:tc>
          <w:tcPr>
            <w:tcW w:w="450" w:type="dxa"/>
            <w:tcBorders>
              <w:top w:val="nil"/>
              <w:left w:val="nil"/>
              <w:bottom w:val="nil"/>
              <w:right w:val="nil"/>
            </w:tcBorders>
          </w:tcPr>
          <w:p w14:paraId="72BDCE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69713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1CC4BD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2B2A7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C001A2E" w14:textId="77777777" w:rsidTr="00847C61">
        <w:tc>
          <w:tcPr>
            <w:tcW w:w="450" w:type="dxa"/>
            <w:tcBorders>
              <w:top w:val="nil"/>
              <w:left w:val="nil"/>
              <w:bottom w:val="nil"/>
              <w:right w:val="nil"/>
            </w:tcBorders>
          </w:tcPr>
          <w:p w14:paraId="7BF94C95"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5FBE95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4C346A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11EF488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KUNSTWERKDEEL</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3BE063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KUNSTWERKDEEL is een specialisatie van OBJECT.</w:t>
            </w:r>
            <w:r w:rsidRPr="00474957">
              <w:rPr>
                <w:rFonts w:ascii="Arial" w:hAnsi="Arial" w:cs="Arial"/>
                <w:szCs w:val="24"/>
                <w:lang w:val="en-AU" w:eastAsia="en-US"/>
              </w:rPr>
              <w:fldChar w:fldCharType="end"/>
            </w:r>
          </w:p>
        </w:tc>
      </w:tr>
      <w:tr w:rsidR="00847C61" w:rsidRPr="00474957" w14:paraId="79318087" w14:textId="77777777" w:rsidTr="00847C61">
        <w:trPr>
          <w:trHeight w:hRule="exact" w:val="128"/>
        </w:trPr>
        <w:tc>
          <w:tcPr>
            <w:tcW w:w="450" w:type="dxa"/>
            <w:tcBorders>
              <w:top w:val="nil"/>
              <w:left w:val="nil"/>
              <w:bottom w:val="nil"/>
              <w:right w:val="nil"/>
            </w:tcBorders>
          </w:tcPr>
          <w:p w14:paraId="3AF9402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71E48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FBCCD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B1CA9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5CE275BD" w14:textId="77777777" w:rsidTr="00847C61">
        <w:trPr>
          <w:cantSplit/>
        </w:trPr>
        <w:tc>
          <w:tcPr>
            <w:tcW w:w="9360" w:type="dxa"/>
            <w:tcBorders>
              <w:top w:val="nil"/>
              <w:left w:val="nil"/>
              <w:bottom w:val="nil"/>
              <w:right w:val="nil"/>
            </w:tcBorders>
          </w:tcPr>
          <w:p w14:paraId="15A1D0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BBB5616"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KUNSTWERKDEEL die in het RGBZ gebruikt worden bij deze specialisatie van OBJECT. Zie voor de specificaties van deze gegevens het RSGB.</w:t>
            </w:r>
          </w:p>
        </w:tc>
      </w:tr>
    </w:tbl>
    <w:bookmarkStart w:id="2088" w:name="BKM_D0DFD5D3_7999_410c_A20B_B3200151C26F"/>
    <w:bookmarkEnd w:id="2088"/>
    <w:p w14:paraId="76CBB54A"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LIGPLAATS</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F39F402" w14:textId="77777777" w:rsidTr="00847C61">
        <w:trPr>
          <w:trHeight w:val="271"/>
        </w:trPr>
        <w:tc>
          <w:tcPr>
            <w:tcW w:w="2340" w:type="dxa"/>
            <w:gridSpan w:val="2"/>
            <w:tcBorders>
              <w:top w:val="nil"/>
              <w:left w:val="nil"/>
              <w:bottom w:val="nil"/>
              <w:right w:val="nil"/>
            </w:tcBorders>
          </w:tcPr>
          <w:p w14:paraId="7FF6CBB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9F24B2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LIGPLAATS</w:t>
            </w:r>
            <w:r w:rsidRPr="00474957">
              <w:rPr>
                <w:rFonts w:ascii="Arial" w:hAnsi="Arial" w:cs="Arial"/>
                <w:szCs w:val="24"/>
                <w:lang w:val="en-AU" w:eastAsia="en-US"/>
              </w:rPr>
              <w:fldChar w:fldCharType="end"/>
            </w:r>
          </w:p>
        </w:tc>
      </w:tr>
      <w:tr w:rsidR="00847C61" w:rsidRPr="00474957" w14:paraId="772B08BF" w14:textId="77777777" w:rsidTr="00847C61">
        <w:trPr>
          <w:trHeight w:hRule="exact" w:val="128"/>
        </w:trPr>
        <w:tc>
          <w:tcPr>
            <w:tcW w:w="2340" w:type="dxa"/>
            <w:gridSpan w:val="2"/>
            <w:tcBorders>
              <w:top w:val="nil"/>
              <w:left w:val="nil"/>
              <w:bottom w:val="nil"/>
              <w:right w:val="nil"/>
            </w:tcBorders>
          </w:tcPr>
          <w:p w14:paraId="0D52A63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6BFCD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598177D" w14:textId="77777777" w:rsidTr="00847C61">
        <w:trPr>
          <w:trHeight w:val="151"/>
        </w:trPr>
        <w:tc>
          <w:tcPr>
            <w:tcW w:w="2340" w:type="dxa"/>
            <w:gridSpan w:val="2"/>
            <w:tcBorders>
              <w:top w:val="nil"/>
              <w:left w:val="nil"/>
              <w:bottom w:val="nil"/>
              <w:right w:val="nil"/>
            </w:tcBorders>
          </w:tcPr>
          <w:p w14:paraId="48FB861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745400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609DD0D1" w14:textId="77777777" w:rsidTr="00847C61">
        <w:trPr>
          <w:trHeight w:hRule="exact" w:val="128"/>
        </w:trPr>
        <w:tc>
          <w:tcPr>
            <w:tcW w:w="2340" w:type="dxa"/>
            <w:gridSpan w:val="2"/>
            <w:tcBorders>
              <w:top w:val="nil"/>
              <w:left w:val="nil"/>
              <w:bottom w:val="nil"/>
              <w:right w:val="nil"/>
            </w:tcBorders>
          </w:tcPr>
          <w:p w14:paraId="46C9FF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E5CFE8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FBBB12A" w14:textId="77777777" w:rsidTr="00847C61">
        <w:tc>
          <w:tcPr>
            <w:tcW w:w="2340" w:type="dxa"/>
            <w:gridSpan w:val="2"/>
            <w:tcBorders>
              <w:top w:val="nil"/>
              <w:left w:val="nil"/>
              <w:bottom w:val="nil"/>
              <w:right w:val="nil"/>
            </w:tcBorders>
          </w:tcPr>
          <w:p w14:paraId="2160D6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B06D2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60ADB4E" w14:textId="77777777" w:rsidTr="00847C61">
        <w:trPr>
          <w:trHeight w:hRule="exact" w:val="241"/>
        </w:trPr>
        <w:tc>
          <w:tcPr>
            <w:tcW w:w="2340" w:type="dxa"/>
            <w:gridSpan w:val="2"/>
            <w:tcBorders>
              <w:top w:val="nil"/>
              <w:left w:val="nil"/>
              <w:bottom w:val="nil"/>
              <w:right w:val="nil"/>
            </w:tcBorders>
          </w:tcPr>
          <w:p w14:paraId="0E889E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A226F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C2BF0B2" w14:textId="77777777" w:rsidTr="00847C61">
        <w:tc>
          <w:tcPr>
            <w:tcW w:w="2340" w:type="dxa"/>
            <w:gridSpan w:val="2"/>
            <w:tcBorders>
              <w:top w:val="nil"/>
              <w:left w:val="nil"/>
              <w:bottom w:val="nil"/>
              <w:right w:val="nil"/>
            </w:tcBorders>
          </w:tcPr>
          <w:p w14:paraId="698BFE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3ABAD28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2CED747" w14:textId="77777777" w:rsidTr="00847C61">
        <w:tc>
          <w:tcPr>
            <w:tcW w:w="450" w:type="dxa"/>
            <w:tcBorders>
              <w:top w:val="nil"/>
              <w:left w:val="nil"/>
              <w:bottom w:val="nil"/>
              <w:right w:val="nil"/>
            </w:tcBorders>
          </w:tcPr>
          <w:p w14:paraId="2CBD9A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089" w:name="BKM_4C4FDDE9_064D_4faa_A6DF_651228334B93"/>
          </w:p>
        </w:tc>
        <w:tc>
          <w:tcPr>
            <w:tcW w:w="2790" w:type="dxa"/>
            <w:gridSpan w:val="2"/>
            <w:tcBorders>
              <w:top w:val="nil"/>
              <w:left w:val="nil"/>
              <w:bottom w:val="nil"/>
              <w:right w:val="nil"/>
            </w:tcBorders>
          </w:tcPr>
          <w:p w14:paraId="00CDD5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7386509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5CC3FADB" w14:textId="77777777" w:rsidTr="00847C61">
        <w:tc>
          <w:tcPr>
            <w:tcW w:w="450" w:type="dxa"/>
            <w:tcBorders>
              <w:top w:val="nil"/>
              <w:left w:val="nil"/>
              <w:bottom w:val="nil"/>
              <w:right w:val="nil"/>
            </w:tcBorders>
          </w:tcPr>
          <w:p w14:paraId="542567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A0B24D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Benoemd terrein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89164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object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89"/>
      </w:tr>
      <w:tr w:rsidR="00847C61" w:rsidRPr="00474957" w14:paraId="44D5831C" w14:textId="77777777" w:rsidTr="00847C61">
        <w:tc>
          <w:tcPr>
            <w:tcW w:w="450" w:type="dxa"/>
            <w:tcBorders>
              <w:top w:val="nil"/>
              <w:left w:val="nil"/>
              <w:bottom w:val="nil"/>
              <w:right w:val="nil"/>
            </w:tcBorders>
          </w:tcPr>
          <w:p w14:paraId="657B90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90" w:name="BKM_B88D6F55_FD1E_4e0f_AE7B_30319EA6A433"/>
          </w:p>
        </w:tc>
        <w:tc>
          <w:tcPr>
            <w:tcW w:w="2790" w:type="dxa"/>
            <w:gridSpan w:val="2"/>
            <w:tcBorders>
              <w:top w:val="nil"/>
              <w:left w:val="nil"/>
              <w:bottom w:val="nil"/>
              <w:right w:val="nil"/>
            </w:tcBorders>
          </w:tcPr>
          <w:p w14:paraId="506F023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DB571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terrein 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90"/>
      </w:tr>
      <w:tr w:rsidR="00847C61" w:rsidRPr="00474957" w14:paraId="429FE3DB" w14:textId="77777777" w:rsidTr="00847C61">
        <w:tc>
          <w:tcPr>
            <w:tcW w:w="450" w:type="dxa"/>
            <w:tcBorders>
              <w:top w:val="nil"/>
              <w:left w:val="nil"/>
              <w:bottom w:val="nil"/>
              <w:right w:val="nil"/>
            </w:tcBorders>
          </w:tcPr>
          <w:p w14:paraId="4E139D8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91" w:name="BKM_636E4E9E_2A6F_46c7_8919_8BC007EAF335"/>
          </w:p>
        </w:tc>
        <w:tc>
          <w:tcPr>
            <w:tcW w:w="2790" w:type="dxa"/>
            <w:gridSpan w:val="2"/>
            <w:tcBorders>
              <w:top w:val="nil"/>
              <w:left w:val="nil"/>
              <w:bottom w:val="nil"/>
              <w:right w:val="nil"/>
            </w:tcBorders>
          </w:tcPr>
          <w:p w14:paraId="618FA53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EC18F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91"/>
      </w:tr>
      <w:tr w:rsidR="00847C61" w:rsidRPr="00474957" w14:paraId="65E22A43" w14:textId="77777777" w:rsidTr="00847C61">
        <w:tc>
          <w:tcPr>
            <w:tcW w:w="450" w:type="dxa"/>
            <w:tcBorders>
              <w:top w:val="nil"/>
              <w:left w:val="nil"/>
              <w:bottom w:val="nil"/>
              <w:right w:val="nil"/>
            </w:tcBorders>
          </w:tcPr>
          <w:p w14:paraId="0AF52F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92" w:name="BKM_A6EEB310_52FB_461a_82E1_10B6DCB087EB"/>
          </w:p>
        </w:tc>
        <w:tc>
          <w:tcPr>
            <w:tcW w:w="2790" w:type="dxa"/>
            <w:gridSpan w:val="2"/>
            <w:tcBorders>
              <w:top w:val="nil"/>
              <w:left w:val="nil"/>
              <w:bottom w:val="nil"/>
              <w:right w:val="nil"/>
            </w:tcBorders>
          </w:tcPr>
          <w:p w14:paraId="7B20FE9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BD498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92"/>
      </w:tr>
      <w:tr w:rsidR="00847C61" w:rsidRPr="00474957" w14:paraId="1221FBA0" w14:textId="77777777" w:rsidTr="00847C61">
        <w:tc>
          <w:tcPr>
            <w:tcW w:w="450" w:type="dxa"/>
            <w:tcBorders>
              <w:top w:val="nil"/>
              <w:left w:val="nil"/>
              <w:bottom w:val="nil"/>
              <w:right w:val="nil"/>
            </w:tcBorders>
          </w:tcPr>
          <w:p w14:paraId="307C4A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93" w:name="BKM_0E45D790_F3B5_4160_BAA8_7F3B2627BB28"/>
          </w:p>
        </w:tc>
        <w:tc>
          <w:tcPr>
            <w:tcW w:w="2790" w:type="dxa"/>
            <w:gridSpan w:val="2"/>
            <w:tcBorders>
              <w:top w:val="nil"/>
              <w:left w:val="nil"/>
              <w:bottom w:val="nil"/>
              <w:right w:val="nil"/>
            </w:tcBorders>
          </w:tcPr>
          <w:p w14:paraId="2B32667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Hoofdadres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7909E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Hoofdadres BENOEMD OBJECT</w:t>
            </w:r>
          </w:p>
        </w:tc>
        <w:bookmarkEnd w:id="2093"/>
      </w:tr>
      <w:tr w:rsidR="00847C61" w:rsidRPr="00474957" w14:paraId="0B3C0F59" w14:textId="77777777" w:rsidTr="00847C61">
        <w:tc>
          <w:tcPr>
            <w:tcW w:w="450" w:type="dxa"/>
            <w:tcBorders>
              <w:top w:val="nil"/>
              <w:left w:val="nil"/>
              <w:bottom w:val="nil"/>
              <w:right w:val="nil"/>
            </w:tcBorders>
          </w:tcPr>
          <w:p w14:paraId="3CBEF6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4F045C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10B1AC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186DC8F9" w14:textId="77777777" w:rsidTr="00847C61">
        <w:tc>
          <w:tcPr>
            <w:tcW w:w="450" w:type="dxa"/>
            <w:tcBorders>
              <w:top w:val="nil"/>
              <w:left w:val="nil"/>
              <w:bottom w:val="nil"/>
              <w:right w:val="nil"/>
            </w:tcBorders>
          </w:tcPr>
          <w:p w14:paraId="1A2590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E25E0D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7E3027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3F6E425E" w14:textId="77777777" w:rsidTr="00847C61">
        <w:tc>
          <w:tcPr>
            <w:tcW w:w="450" w:type="dxa"/>
            <w:tcBorders>
              <w:top w:val="nil"/>
              <w:left w:val="nil"/>
              <w:bottom w:val="nil"/>
              <w:right w:val="nil"/>
            </w:tcBorders>
          </w:tcPr>
          <w:p w14:paraId="46C3BE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E7C20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5B073A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2BFA41A3" w14:textId="77777777" w:rsidTr="00847C61">
        <w:tc>
          <w:tcPr>
            <w:tcW w:w="450" w:type="dxa"/>
            <w:tcBorders>
              <w:top w:val="nil"/>
              <w:left w:val="nil"/>
              <w:bottom w:val="nil"/>
              <w:right w:val="nil"/>
            </w:tcBorders>
          </w:tcPr>
          <w:p w14:paraId="03F4D6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2E181B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0039298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69DEF0DA" w14:textId="77777777" w:rsidTr="00847C61">
        <w:tc>
          <w:tcPr>
            <w:tcW w:w="450" w:type="dxa"/>
            <w:tcBorders>
              <w:top w:val="nil"/>
              <w:left w:val="nil"/>
              <w:bottom w:val="nil"/>
              <w:right w:val="nil"/>
            </w:tcBorders>
          </w:tcPr>
          <w:p w14:paraId="3AB4C2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A186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26B431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6287685A" w14:textId="77777777" w:rsidTr="00847C61">
        <w:tc>
          <w:tcPr>
            <w:tcW w:w="450" w:type="dxa"/>
            <w:tcBorders>
              <w:top w:val="nil"/>
              <w:left w:val="nil"/>
              <w:bottom w:val="nil"/>
              <w:right w:val="nil"/>
            </w:tcBorders>
          </w:tcPr>
          <w:p w14:paraId="28CABF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516DA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58C397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7FBB24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7691B47" w14:textId="77777777" w:rsidTr="00847C61">
        <w:tc>
          <w:tcPr>
            <w:tcW w:w="9360" w:type="dxa"/>
            <w:gridSpan w:val="3"/>
            <w:tcBorders>
              <w:top w:val="nil"/>
              <w:left w:val="nil"/>
              <w:bottom w:val="nil"/>
              <w:right w:val="nil"/>
            </w:tcBorders>
          </w:tcPr>
          <w:p w14:paraId="4969B5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284831C3" w14:textId="77777777" w:rsidTr="00847C61">
        <w:tc>
          <w:tcPr>
            <w:tcW w:w="450" w:type="dxa"/>
            <w:tcBorders>
              <w:top w:val="nil"/>
              <w:left w:val="nil"/>
              <w:bottom w:val="nil"/>
              <w:right w:val="nil"/>
            </w:tcBorders>
          </w:tcPr>
          <w:p w14:paraId="16486B6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34E1F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171C12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B0CE20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3C7F57AE" w14:textId="77777777" w:rsidTr="00847C61">
        <w:tc>
          <w:tcPr>
            <w:tcW w:w="450" w:type="dxa"/>
            <w:tcBorders>
              <w:top w:val="nil"/>
              <w:left w:val="nil"/>
              <w:bottom w:val="nil"/>
              <w:right w:val="nil"/>
            </w:tcBorders>
          </w:tcPr>
          <w:p w14:paraId="74A9CC0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105C9C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461A432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788E74D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LIGPLAATS</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0C26831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LIGPLAATS is een specialisatie van OBJECT.</w:t>
            </w:r>
            <w:r w:rsidRPr="00474957">
              <w:rPr>
                <w:rFonts w:ascii="Arial" w:hAnsi="Arial" w:cs="Arial"/>
                <w:szCs w:val="24"/>
                <w:lang w:val="en-AU" w:eastAsia="en-US"/>
              </w:rPr>
              <w:fldChar w:fldCharType="end"/>
            </w:r>
          </w:p>
        </w:tc>
      </w:tr>
      <w:tr w:rsidR="00847C61" w:rsidRPr="00474957" w14:paraId="728A4F51" w14:textId="77777777" w:rsidTr="00847C61">
        <w:trPr>
          <w:trHeight w:hRule="exact" w:val="128"/>
        </w:trPr>
        <w:tc>
          <w:tcPr>
            <w:tcW w:w="450" w:type="dxa"/>
            <w:tcBorders>
              <w:top w:val="nil"/>
              <w:left w:val="nil"/>
              <w:bottom w:val="nil"/>
              <w:right w:val="nil"/>
            </w:tcBorders>
          </w:tcPr>
          <w:p w14:paraId="7C5377A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921A8B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0B5262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F11C8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6F8A181B" w14:textId="77777777" w:rsidTr="00847C61">
        <w:trPr>
          <w:cantSplit/>
        </w:trPr>
        <w:tc>
          <w:tcPr>
            <w:tcW w:w="9360" w:type="dxa"/>
            <w:tcBorders>
              <w:top w:val="nil"/>
              <w:left w:val="nil"/>
              <w:bottom w:val="nil"/>
              <w:right w:val="nil"/>
            </w:tcBorders>
          </w:tcPr>
          <w:p w14:paraId="284188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52A36ED"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LIGPLAATS die in het RGBZ gebruikt worden bij deze specialisatie van OBJECT. Zie voor de specificaties van deze gegevens het RSGB.</w:t>
            </w:r>
          </w:p>
        </w:tc>
      </w:tr>
    </w:tbl>
    <w:bookmarkStart w:id="2094" w:name="BKM_610A8562_B181_4a60_A813_773EBEBB86A1"/>
    <w:bookmarkEnd w:id="2094"/>
    <w:p w14:paraId="1FCBC74F"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MAATSCHAPPELIJKE ACTIVITEIT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58279A78" w14:textId="77777777" w:rsidTr="00847C61">
        <w:trPr>
          <w:trHeight w:val="271"/>
        </w:trPr>
        <w:tc>
          <w:tcPr>
            <w:tcW w:w="2340" w:type="dxa"/>
            <w:gridSpan w:val="2"/>
            <w:tcBorders>
              <w:top w:val="nil"/>
              <w:left w:val="nil"/>
              <w:bottom w:val="nil"/>
              <w:right w:val="nil"/>
            </w:tcBorders>
          </w:tcPr>
          <w:p w14:paraId="67A9F32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DE1BD4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MAATSCHAPPELIJKE ACTIVITEIT</w:t>
            </w:r>
            <w:r w:rsidRPr="00474957">
              <w:rPr>
                <w:rFonts w:ascii="Arial" w:hAnsi="Arial" w:cs="Arial"/>
                <w:szCs w:val="24"/>
                <w:lang w:val="en-AU" w:eastAsia="en-US"/>
              </w:rPr>
              <w:fldChar w:fldCharType="end"/>
            </w:r>
          </w:p>
        </w:tc>
      </w:tr>
      <w:tr w:rsidR="00847C61" w:rsidRPr="00474957" w14:paraId="6DC85022" w14:textId="77777777" w:rsidTr="00847C61">
        <w:trPr>
          <w:trHeight w:hRule="exact" w:val="128"/>
        </w:trPr>
        <w:tc>
          <w:tcPr>
            <w:tcW w:w="2340" w:type="dxa"/>
            <w:gridSpan w:val="2"/>
            <w:tcBorders>
              <w:top w:val="nil"/>
              <w:left w:val="nil"/>
              <w:bottom w:val="nil"/>
              <w:right w:val="nil"/>
            </w:tcBorders>
          </w:tcPr>
          <w:p w14:paraId="025DDE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633D6E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35DFC12" w14:textId="77777777" w:rsidTr="00847C61">
        <w:trPr>
          <w:trHeight w:val="151"/>
        </w:trPr>
        <w:tc>
          <w:tcPr>
            <w:tcW w:w="2340" w:type="dxa"/>
            <w:gridSpan w:val="2"/>
            <w:tcBorders>
              <w:top w:val="nil"/>
              <w:left w:val="nil"/>
              <w:bottom w:val="nil"/>
              <w:right w:val="nil"/>
            </w:tcBorders>
          </w:tcPr>
          <w:p w14:paraId="38B70E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61B90E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2BA33235" w14:textId="77777777" w:rsidTr="00847C61">
        <w:trPr>
          <w:trHeight w:hRule="exact" w:val="128"/>
        </w:trPr>
        <w:tc>
          <w:tcPr>
            <w:tcW w:w="2340" w:type="dxa"/>
            <w:gridSpan w:val="2"/>
            <w:tcBorders>
              <w:top w:val="nil"/>
              <w:left w:val="nil"/>
              <w:bottom w:val="nil"/>
              <w:right w:val="nil"/>
            </w:tcBorders>
          </w:tcPr>
          <w:p w14:paraId="179BFA1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5D6C7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C522C9A" w14:textId="77777777" w:rsidTr="00847C61">
        <w:tc>
          <w:tcPr>
            <w:tcW w:w="2340" w:type="dxa"/>
            <w:gridSpan w:val="2"/>
            <w:tcBorders>
              <w:top w:val="nil"/>
              <w:left w:val="nil"/>
              <w:bottom w:val="nil"/>
              <w:right w:val="nil"/>
            </w:tcBorders>
          </w:tcPr>
          <w:p w14:paraId="2EC9EB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35F5B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41E64B1B" w14:textId="77777777" w:rsidTr="00847C61">
        <w:trPr>
          <w:trHeight w:hRule="exact" w:val="241"/>
        </w:trPr>
        <w:tc>
          <w:tcPr>
            <w:tcW w:w="2340" w:type="dxa"/>
            <w:gridSpan w:val="2"/>
            <w:tcBorders>
              <w:top w:val="nil"/>
              <w:left w:val="nil"/>
              <w:bottom w:val="nil"/>
              <w:right w:val="nil"/>
            </w:tcBorders>
          </w:tcPr>
          <w:p w14:paraId="0785FB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A07376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91C2832" w14:textId="77777777" w:rsidTr="00847C61">
        <w:tc>
          <w:tcPr>
            <w:tcW w:w="2340" w:type="dxa"/>
            <w:gridSpan w:val="2"/>
            <w:tcBorders>
              <w:top w:val="nil"/>
              <w:left w:val="nil"/>
              <w:bottom w:val="nil"/>
              <w:right w:val="nil"/>
            </w:tcBorders>
          </w:tcPr>
          <w:p w14:paraId="3ADC23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A5CE72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79CBB24" w14:textId="77777777" w:rsidTr="00847C61">
        <w:tc>
          <w:tcPr>
            <w:tcW w:w="450" w:type="dxa"/>
            <w:tcBorders>
              <w:top w:val="nil"/>
              <w:left w:val="nil"/>
              <w:bottom w:val="nil"/>
              <w:right w:val="nil"/>
            </w:tcBorders>
          </w:tcPr>
          <w:p w14:paraId="583ED1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095" w:name="BKM_DF4DF063_7B97_45ce_894B_B3162FC17968"/>
          </w:p>
        </w:tc>
        <w:tc>
          <w:tcPr>
            <w:tcW w:w="2790" w:type="dxa"/>
            <w:gridSpan w:val="2"/>
            <w:tcBorders>
              <w:top w:val="nil"/>
              <w:left w:val="nil"/>
              <w:bottom w:val="nil"/>
              <w:right w:val="nil"/>
            </w:tcBorders>
          </w:tcPr>
          <w:p w14:paraId="7CE571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94F708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0A1A9B3D" w14:textId="77777777" w:rsidTr="00847C61">
        <w:tc>
          <w:tcPr>
            <w:tcW w:w="450" w:type="dxa"/>
            <w:tcBorders>
              <w:top w:val="nil"/>
              <w:left w:val="nil"/>
              <w:bottom w:val="nil"/>
              <w:right w:val="nil"/>
            </w:tcBorders>
          </w:tcPr>
          <w:p w14:paraId="62C434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22368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KvK-nummer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792E9A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MAATSCHAPPELIJKE ACTIVITEIT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KvK-nummer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95"/>
      </w:tr>
      <w:tr w:rsidR="00847C61" w:rsidRPr="00474957" w14:paraId="2F2694FE" w14:textId="77777777" w:rsidTr="00847C61">
        <w:tc>
          <w:tcPr>
            <w:tcW w:w="450" w:type="dxa"/>
            <w:tcBorders>
              <w:top w:val="nil"/>
              <w:left w:val="nil"/>
              <w:bottom w:val="nil"/>
              <w:right w:val="nil"/>
            </w:tcBorders>
          </w:tcPr>
          <w:p w14:paraId="39C2386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96" w:name="BKM_E0C2F905_632B_4792_8318_3F1187F4FCB6"/>
          </w:p>
        </w:tc>
        <w:tc>
          <w:tcPr>
            <w:tcW w:w="2790" w:type="dxa"/>
            <w:gridSpan w:val="2"/>
            <w:tcBorders>
              <w:top w:val="nil"/>
              <w:left w:val="nil"/>
              <w:bottom w:val="nil"/>
              <w:right w:val="nil"/>
            </w:tcBorders>
          </w:tcPr>
          <w:p w14:paraId="6AFA4E3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aanvang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F9841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MAATSCHAPPELIJKE ACTIVITEIT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aanvang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96"/>
      </w:tr>
      <w:tr w:rsidR="00847C61" w:rsidRPr="00474957" w14:paraId="78114B3C" w14:textId="77777777" w:rsidTr="00847C61">
        <w:tc>
          <w:tcPr>
            <w:tcW w:w="450" w:type="dxa"/>
            <w:tcBorders>
              <w:top w:val="nil"/>
              <w:left w:val="nil"/>
              <w:bottom w:val="nil"/>
              <w:right w:val="nil"/>
            </w:tcBorders>
          </w:tcPr>
          <w:p w14:paraId="762E90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97" w:name="BKM_77F88B48_73D2_49c6_AD55_CE44F9371373"/>
          </w:p>
        </w:tc>
        <w:tc>
          <w:tcPr>
            <w:tcW w:w="2790" w:type="dxa"/>
            <w:gridSpan w:val="2"/>
            <w:tcBorders>
              <w:top w:val="nil"/>
              <w:left w:val="nil"/>
              <w:bottom w:val="nil"/>
              <w:right w:val="nil"/>
            </w:tcBorders>
          </w:tcPr>
          <w:p w14:paraId="737C328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beëindiging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EAAC33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MAATSCHAPPELIJKE ACTIVITEIT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 (beeindiging)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97"/>
      </w:tr>
      <w:tr w:rsidR="00847C61" w:rsidRPr="00474957" w14:paraId="58C77A11" w14:textId="77777777" w:rsidTr="00847C61">
        <w:tc>
          <w:tcPr>
            <w:tcW w:w="450" w:type="dxa"/>
            <w:tcBorders>
              <w:top w:val="nil"/>
              <w:left w:val="nil"/>
              <w:bottom w:val="nil"/>
              <w:right w:val="nil"/>
            </w:tcBorders>
          </w:tcPr>
          <w:p w14:paraId="4A8026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98" w:name="BKM_A40D0251_A656_4839_84F5_4F6FE4CC7A27"/>
          </w:p>
        </w:tc>
        <w:tc>
          <w:tcPr>
            <w:tcW w:w="2790" w:type="dxa"/>
            <w:gridSpan w:val="2"/>
            <w:tcBorders>
              <w:top w:val="nil"/>
              <w:left w:val="nil"/>
              <w:bottom w:val="nil"/>
              <w:right w:val="nil"/>
            </w:tcBorders>
          </w:tcPr>
          <w:p w14:paraId="3158614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1e Handelsnaam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6990E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Handelsnamen MAATSCHAPPELIJKE ACTIVITEIT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Handelsnaam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98"/>
      </w:tr>
      <w:tr w:rsidR="00847C61" w:rsidRPr="00022289" w14:paraId="24208359" w14:textId="77777777" w:rsidTr="00847C61">
        <w:tc>
          <w:tcPr>
            <w:tcW w:w="450" w:type="dxa"/>
            <w:tcBorders>
              <w:top w:val="nil"/>
              <w:left w:val="nil"/>
              <w:bottom w:val="nil"/>
              <w:right w:val="nil"/>
            </w:tcBorders>
          </w:tcPr>
          <w:p w14:paraId="77A2B7F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99" w:name="BKM_339CDA58_393D_4d06_BB13_F75FD6C168A4"/>
          </w:p>
        </w:tc>
        <w:tc>
          <w:tcPr>
            <w:tcW w:w="2790" w:type="dxa"/>
            <w:gridSpan w:val="2"/>
            <w:tcBorders>
              <w:top w:val="nil"/>
              <w:left w:val="nil"/>
              <w:bottom w:val="nil"/>
              <w:right w:val="nil"/>
            </w:tcBorders>
          </w:tcPr>
          <w:p w14:paraId="3877634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eigenaar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727923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474957">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474957">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474957">
              <w:rPr>
                <w:rFonts w:ascii="Calibri" w:hAnsi="Calibri" w:cs="Arial"/>
                <w:color w:val="000000"/>
                <w:sz w:val="22"/>
                <w:szCs w:val="24"/>
                <w:lang w:val="en-US" w:eastAsia="en-US"/>
              </w:rPr>
              <w:t xml:space="preserve">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val="en-US" w:eastAsia="en-US"/>
              </w:rPr>
              <w:instrText>MERGEFIELD Att.Type</w:instrText>
            </w:r>
            <w:r w:rsidR="00DE73DB" w:rsidRPr="00474957">
              <w:rPr>
                <w:rFonts w:ascii="Calibri" w:hAnsi="Calibri" w:cs="Arial"/>
                <w:color w:val="000000"/>
                <w:sz w:val="22"/>
                <w:szCs w:val="24"/>
                <w:lang w:eastAsia="en-US"/>
              </w:rPr>
              <w:fldChar w:fldCharType="end"/>
            </w:r>
          </w:p>
        </w:tc>
        <w:bookmarkEnd w:id="2099"/>
      </w:tr>
    </w:tbl>
    <w:p w14:paraId="0E5BB8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5DA57D9" w14:textId="77777777" w:rsidTr="00847C61">
        <w:tc>
          <w:tcPr>
            <w:tcW w:w="9360" w:type="dxa"/>
            <w:gridSpan w:val="3"/>
            <w:tcBorders>
              <w:top w:val="nil"/>
              <w:left w:val="nil"/>
              <w:bottom w:val="nil"/>
              <w:right w:val="nil"/>
            </w:tcBorders>
          </w:tcPr>
          <w:p w14:paraId="6FC14E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lastRenderedPageBreak/>
              <w:t>Overzicht relaties</w:t>
            </w:r>
          </w:p>
        </w:tc>
      </w:tr>
      <w:tr w:rsidR="00847C61" w:rsidRPr="00474957" w14:paraId="0A8E8A76" w14:textId="77777777" w:rsidTr="00847C61">
        <w:tc>
          <w:tcPr>
            <w:tcW w:w="450" w:type="dxa"/>
            <w:tcBorders>
              <w:top w:val="nil"/>
              <w:left w:val="nil"/>
              <w:bottom w:val="nil"/>
              <w:right w:val="nil"/>
            </w:tcBorders>
          </w:tcPr>
          <w:p w14:paraId="046917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4EC2992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1A7AD8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75E26D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81E67A6" w14:textId="77777777" w:rsidTr="00847C61">
        <w:tc>
          <w:tcPr>
            <w:tcW w:w="450" w:type="dxa"/>
            <w:tcBorders>
              <w:top w:val="nil"/>
              <w:left w:val="nil"/>
              <w:bottom w:val="nil"/>
              <w:right w:val="nil"/>
            </w:tcBorders>
          </w:tcPr>
          <w:p w14:paraId="196279B5"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1E3C80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4A7CB17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2CB2149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MAATSCHAPPELIJKE ACTIVITEIT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46CD2C0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MAATSCHAPPELIJKE ACTIVEIT is een specialisatie van OBJECT.</w:t>
            </w:r>
            <w:r w:rsidRPr="00474957">
              <w:rPr>
                <w:rFonts w:ascii="Arial" w:hAnsi="Arial" w:cs="Arial"/>
                <w:szCs w:val="24"/>
                <w:lang w:val="en-AU" w:eastAsia="en-US"/>
              </w:rPr>
              <w:fldChar w:fldCharType="end"/>
            </w:r>
          </w:p>
        </w:tc>
      </w:tr>
      <w:tr w:rsidR="00847C61" w:rsidRPr="00474957" w14:paraId="32BE8871" w14:textId="77777777" w:rsidTr="00847C61">
        <w:trPr>
          <w:trHeight w:hRule="exact" w:val="128"/>
        </w:trPr>
        <w:tc>
          <w:tcPr>
            <w:tcW w:w="450" w:type="dxa"/>
            <w:tcBorders>
              <w:top w:val="nil"/>
              <w:left w:val="nil"/>
              <w:bottom w:val="nil"/>
              <w:right w:val="nil"/>
            </w:tcBorders>
          </w:tcPr>
          <w:p w14:paraId="517B2F1C"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DCB1CE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74210B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28528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18B37A28" w14:textId="77777777" w:rsidTr="00847C61">
        <w:trPr>
          <w:cantSplit/>
        </w:trPr>
        <w:tc>
          <w:tcPr>
            <w:tcW w:w="9360" w:type="dxa"/>
            <w:tcBorders>
              <w:top w:val="nil"/>
              <w:left w:val="nil"/>
              <w:bottom w:val="nil"/>
              <w:right w:val="nil"/>
            </w:tcBorders>
          </w:tcPr>
          <w:p w14:paraId="597AFA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5DE797B2"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MAATSCHAPPELIJKE ACTIVITEIT die in het RGBZ gebruikt worden bij deze specialisatie van OBJECT. Zie voor de specificaties van deze gegevens het RSGB.</w:t>
            </w:r>
          </w:p>
        </w:tc>
      </w:tr>
    </w:tbl>
    <w:bookmarkStart w:id="2100" w:name="BKM_047FC2BE_A820_4870_9579_56BB85C9DCDF"/>
    <w:bookmarkEnd w:id="2100"/>
    <w:p w14:paraId="386218FD" w14:textId="60319314"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MEDEWERKER</w:t>
      </w:r>
      <w:r w:rsidR="003B6B78">
        <w:fldChar w:fldCharType="end"/>
      </w:r>
      <w:ins w:id="2101" w:author="Arjan Kloosterboer" w:date="2017-09-21T12:45:00Z">
        <w:r w:rsidR="00BB0431">
          <w:rPr>
            <w:rFonts w:ascii="Arial" w:hAnsi="Arial" w:cs="Arial"/>
            <w:lang w:val="en-AU"/>
          </w:rPr>
          <w:t xml:space="preserve"> (ALS OBJECT)</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0456986B" w14:textId="77777777" w:rsidTr="00875949">
        <w:trPr>
          <w:trHeight w:val="271"/>
        </w:trPr>
        <w:tc>
          <w:tcPr>
            <w:tcW w:w="2340" w:type="dxa"/>
            <w:gridSpan w:val="2"/>
            <w:tcBorders>
              <w:top w:val="nil"/>
              <w:left w:val="nil"/>
              <w:bottom w:val="nil"/>
              <w:right w:val="nil"/>
            </w:tcBorders>
          </w:tcPr>
          <w:p w14:paraId="26656E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1C40FDD5" w14:textId="272C35ED"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MEDEWERKER</w:t>
            </w:r>
            <w:r w:rsidRPr="00474957">
              <w:rPr>
                <w:rFonts w:ascii="Arial" w:hAnsi="Arial" w:cs="Arial"/>
                <w:szCs w:val="24"/>
                <w:lang w:val="en-AU" w:eastAsia="en-US"/>
              </w:rPr>
              <w:fldChar w:fldCharType="end"/>
            </w:r>
            <w:ins w:id="2102" w:author="Arjan Kloosterboer" w:date="2017-09-21T12:45:00Z">
              <w:r w:rsidR="00BB0431">
                <w:rPr>
                  <w:rFonts w:ascii="Arial" w:hAnsi="Arial" w:cs="Arial"/>
                  <w:szCs w:val="24"/>
                  <w:lang w:val="en-AU" w:eastAsia="en-US"/>
                </w:rPr>
                <w:t xml:space="preserve"> (ALS OBJECT)</w:t>
              </w:r>
            </w:ins>
          </w:p>
        </w:tc>
      </w:tr>
      <w:tr w:rsidR="00847C61" w:rsidRPr="00474957" w14:paraId="1C6337B1" w14:textId="77777777" w:rsidTr="00875949">
        <w:trPr>
          <w:trHeight w:hRule="exact" w:val="128"/>
        </w:trPr>
        <w:tc>
          <w:tcPr>
            <w:tcW w:w="2340" w:type="dxa"/>
            <w:gridSpan w:val="2"/>
            <w:tcBorders>
              <w:top w:val="nil"/>
              <w:left w:val="nil"/>
              <w:bottom w:val="nil"/>
              <w:right w:val="nil"/>
            </w:tcBorders>
          </w:tcPr>
          <w:p w14:paraId="0921F1A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64050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E9F88A9" w14:textId="77777777" w:rsidTr="00875949">
        <w:trPr>
          <w:trHeight w:val="151"/>
        </w:trPr>
        <w:tc>
          <w:tcPr>
            <w:tcW w:w="2340" w:type="dxa"/>
            <w:gridSpan w:val="2"/>
            <w:tcBorders>
              <w:top w:val="nil"/>
              <w:left w:val="nil"/>
              <w:bottom w:val="nil"/>
              <w:right w:val="nil"/>
            </w:tcBorders>
          </w:tcPr>
          <w:p w14:paraId="255C42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F6130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67D77A94" w14:textId="77777777" w:rsidTr="00875949">
        <w:trPr>
          <w:trHeight w:hRule="exact" w:val="128"/>
        </w:trPr>
        <w:tc>
          <w:tcPr>
            <w:tcW w:w="2340" w:type="dxa"/>
            <w:gridSpan w:val="2"/>
            <w:tcBorders>
              <w:top w:val="nil"/>
              <w:left w:val="nil"/>
              <w:bottom w:val="nil"/>
              <w:right w:val="nil"/>
            </w:tcBorders>
          </w:tcPr>
          <w:p w14:paraId="394A7F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A0D35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C56A598" w14:textId="77777777" w:rsidTr="00875949">
        <w:tc>
          <w:tcPr>
            <w:tcW w:w="2340" w:type="dxa"/>
            <w:gridSpan w:val="2"/>
            <w:tcBorders>
              <w:top w:val="nil"/>
              <w:left w:val="nil"/>
              <w:bottom w:val="nil"/>
              <w:right w:val="nil"/>
            </w:tcBorders>
          </w:tcPr>
          <w:p w14:paraId="50867B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523027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8D9D397" w14:textId="77777777" w:rsidTr="00875949">
        <w:trPr>
          <w:trHeight w:hRule="exact" w:val="241"/>
        </w:trPr>
        <w:tc>
          <w:tcPr>
            <w:tcW w:w="2340" w:type="dxa"/>
            <w:gridSpan w:val="2"/>
            <w:tcBorders>
              <w:top w:val="nil"/>
              <w:left w:val="nil"/>
              <w:bottom w:val="nil"/>
              <w:right w:val="nil"/>
            </w:tcBorders>
          </w:tcPr>
          <w:p w14:paraId="431B6E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E69B8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C990C54" w14:textId="77777777" w:rsidTr="00875949">
        <w:tc>
          <w:tcPr>
            <w:tcW w:w="2340" w:type="dxa"/>
            <w:gridSpan w:val="2"/>
            <w:tcBorders>
              <w:top w:val="nil"/>
              <w:left w:val="nil"/>
              <w:bottom w:val="nil"/>
              <w:right w:val="nil"/>
            </w:tcBorders>
          </w:tcPr>
          <w:p w14:paraId="2796FD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668AF9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DEAFBF6" w14:textId="77777777" w:rsidTr="00875949">
        <w:tc>
          <w:tcPr>
            <w:tcW w:w="450" w:type="dxa"/>
            <w:tcBorders>
              <w:top w:val="nil"/>
              <w:left w:val="nil"/>
              <w:bottom w:val="nil"/>
              <w:right w:val="nil"/>
            </w:tcBorders>
          </w:tcPr>
          <w:p w14:paraId="167AF2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103" w:name="BKM_B649CDE5_EF3A_4257_B617_5EAC01882519"/>
          </w:p>
        </w:tc>
        <w:tc>
          <w:tcPr>
            <w:tcW w:w="2790" w:type="dxa"/>
            <w:gridSpan w:val="2"/>
            <w:tcBorders>
              <w:top w:val="nil"/>
              <w:left w:val="nil"/>
              <w:bottom w:val="nil"/>
              <w:right w:val="nil"/>
            </w:tcBorders>
          </w:tcPr>
          <w:p w14:paraId="05AFEF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97CA5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5C7FE31" w14:textId="77777777" w:rsidTr="00875949">
        <w:tc>
          <w:tcPr>
            <w:tcW w:w="450" w:type="dxa"/>
            <w:tcBorders>
              <w:top w:val="nil"/>
              <w:left w:val="nil"/>
              <w:bottom w:val="nil"/>
              <w:right w:val="nil"/>
            </w:tcBorders>
          </w:tcPr>
          <w:p w14:paraId="4AD0EA7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BC0298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Medewerkeridentificatie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60701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Medewerkeridentificatie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103"/>
      </w:tr>
      <w:tr w:rsidR="00875949" w:rsidRPr="00474957" w14:paraId="1C777513" w14:textId="77777777" w:rsidTr="00875949">
        <w:trPr>
          <w:ins w:id="2104" w:author="Arjan Kloosterboer" w:date="2017-03-13T13:45:00Z"/>
        </w:trPr>
        <w:tc>
          <w:tcPr>
            <w:tcW w:w="450" w:type="dxa"/>
            <w:tcBorders>
              <w:top w:val="nil"/>
              <w:left w:val="nil"/>
              <w:bottom w:val="nil"/>
              <w:right w:val="nil"/>
            </w:tcBorders>
          </w:tcPr>
          <w:p w14:paraId="57D526C1" w14:textId="77777777" w:rsidR="00875949" w:rsidRPr="00474957" w:rsidRDefault="00875949" w:rsidP="00875949">
            <w:pPr>
              <w:widowControl w:val="0"/>
              <w:autoSpaceDE w:val="0"/>
              <w:autoSpaceDN w:val="0"/>
              <w:adjustRightInd w:val="0"/>
              <w:spacing w:line="240" w:lineRule="auto"/>
              <w:contextualSpacing w:val="0"/>
              <w:rPr>
                <w:ins w:id="2105" w:author="Arjan Kloosterboer" w:date="2017-03-13T13:45:00Z"/>
                <w:rFonts w:ascii="Calibri" w:hAnsi="Calibri" w:cs="Arial"/>
                <w:color w:val="0F0F0F"/>
                <w:sz w:val="22"/>
                <w:szCs w:val="24"/>
                <w:lang w:eastAsia="en-US"/>
              </w:rPr>
            </w:pPr>
          </w:p>
        </w:tc>
        <w:tc>
          <w:tcPr>
            <w:tcW w:w="2790" w:type="dxa"/>
            <w:gridSpan w:val="2"/>
            <w:tcBorders>
              <w:top w:val="nil"/>
              <w:left w:val="nil"/>
              <w:bottom w:val="nil"/>
              <w:right w:val="nil"/>
            </w:tcBorders>
          </w:tcPr>
          <w:p w14:paraId="273C8D5C" w14:textId="5578EDC2" w:rsidR="00875949" w:rsidRPr="00474957" w:rsidRDefault="00875949" w:rsidP="00875949">
            <w:pPr>
              <w:widowControl w:val="0"/>
              <w:autoSpaceDE w:val="0"/>
              <w:autoSpaceDN w:val="0"/>
              <w:adjustRightInd w:val="0"/>
              <w:spacing w:line="240" w:lineRule="auto"/>
              <w:contextualSpacing w:val="0"/>
              <w:rPr>
                <w:ins w:id="2106" w:author="Arjan Kloosterboer" w:date="2017-03-13T13:45:00Z"/>
                <w:rFonts w:ascii="Arial" w:hAnsi="Arial" w:cs="Arial"/>
                <w:szCs w:val="24"/>
                <w:lang w:val="en-AU" w:eastAsia="en-US"/>
              </w:rPr>
            </w:pPr>
            <w:ins w:id="2107" w:author="Arjan Kloosterboer" w:date="2017-03-13T13:46:00Z">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Organisatie</w:t>
              </w:r>
              <w:r>
                <w:rPr>
                  <w:rFonts w:ascii="Calibri" w:hAnsi="Calibri" w:cs="Arial"/>
                  <w:color w:val="0F0F0F"/>
                  <w:sz w:val="22"/>
                  <w:szCs w:val="24"/>
                  <w:lang w:eastAsia="en-US"/>
                </w:rPr>
                <w:t>-</w:t>
              </w:r>
              <w:r w:rsidRPr="00474957">
                <w:rPr>
                  <w:rFonts w:ascii="Calibri" w:hAnsi="Calibri" w:cs="Arial"/>
                  <w:color w:val="0F0F0F"/>
                  <w:sz w:val="22"/>
                  <w:szCs w:val="24"/>
                  <w:lang w:eastAsia="en-US"/>
                </w:rPr>
                <w:t>identificatie</w:t>
              </w:r>
              <w:r w:rsidRPr="00474957">
                <w:rPr>
                  <w:rFonts w:ascii="Arial" w:hAnsi="Arial" w:cs="Arial"/>
                  <w:szCs w:val="24"/>
                  <w:lang w:val="en-AU" w:eastAsia="en-US"/>
                </w:rPr>
                <w:fldChar w:fldCharType="end"/>
              </w:r>
            </w:ins>
          </w:p>
        </w:tc>
        <w:tc>
          <w:tcPr>
            <w:tcW w:w="6120" w:type="dxa"/>
            <w:tcBorders>
              <w:top w:val="nil"/>
              <w:left w:val="nil"/>
              <w:bottom w:val="nil"/>
              <w:right w:val="nil"/>
            </w:tcBorders>
          </w:tcPr>
          <w:p w14:paraId="5907D4B1" w14:textId="67CBE48F" w:rsidR="00875949" w:rsidRPr="00474957" w:rsidRDefault="00875949" w:rsidP="00875949">
            <w:pPr>
              <w:widowControl w:val="0"/>
              <w:autoSpaceDE w:val="0"/>
              <w:autoSpaceDN w:val="0"/>
              <w:adjustRightInd w:val="0"/>
              <w:spacing w:line="240" w:lineRule="auto"/>
              <w:contextualSpacing w:val="0"/>
              <w:rPr>
                <w:ins w:id="2108" w:author="Arjan Kloosterboer" w:date="2017-03-13T13:45:00Z"/>
                <w:rFonts w:ascii="Calibri" w:hAnsi="Calibri" w:cs="Arial"/>
                <w:color w:val="000000"/>
                <w:sz w:val="22"/>
                <w:szCs w:val="24"/>
                <w:lang w:eastAsia="en-US"/>
              </w:rPr>
            </w:pPr>
            <w:ins w:id="2109" w:author="Arjan Kloosterboer" w:date="2017-03-13T13:46: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.(Objecttype)MEDEWERKER.(Attribuutsoort)</w:t>
              </w:r>
              <w:r w:rsidRPr="00474957">
                <w:rPr>
                  <w:rFonts w:ascii="Calibri" w:hAnsi="Calibri" w:cs="Arial"/>
                  <w:color w:val="000000"/>
                  <w:sz w:val="22"/>
                  <w:szCs w:val="24"/>
                  <w:lang w:eastAsia="en-US"/>
                </w:rPr>
                <w:t xml:space="preserve">Organisatie-identificatie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ins>
          </w:p>
        </w:tc>
      </w:tr>
      <w:tr w:rsidR="00875949" w:rsidRPr="00474957" w14:paraId="421AEB5F" w14:textId="77777777" w:rsidTr="00875949">
        <w:tc>
          <w:tcPr>
            <w:tcW w:w="450" w:type="dxa"/>
            <w:tcBorders>
              <w:top w:val="nil"/>
              <w:left w:val="nil"/>
              <w:bottom w:val="nil"/>
              <w:right w:val="nil"/>
            </w:tcBorders>
          </w:tcPr>
          <w:p w14:paraId="146F8701"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10" w:name="BKM_31A0FCF7_2251_482f_9E39_8FD5B59576B2"/>
          </w:p>
        </w:tc>
        <w:tc>
          <w:tcPr>
            <w:tcW w:w="2790" w:type="dxa"/>
            <w:gridSpan w:val="2"/>
            <w:tcBorders>
              <w:top w:val="nil"/>
              <w:left w:val="nil"/>
              <w:bottom w:val="nil"/>
              <w:right w:val="nil"/>
            </w:tcBorders>
          </w:tcPr>
          <w:p w14:paraId="159AE5BE"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875949">
              <w:rPr>
                <w:rFonts w:ascii="Arial" w:hAnsi="Arial" w:cs="Arial"/>
                <w:szCs w:val="24"/>
                <w:lang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Achternaam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26C5C39"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Achternaam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110"/>
      </w:tr>
      <w:tr w:rsidR="00875949" w:rsidRPr="00474957" w14:paraId="21DA634D" w14:textId="77777777" w:rsidTr="00875949">
        <w:tc>
          <w:tcPr>
            <w:tcW w:w="450" w:type="dxa"/>
            <w:tcBorders>
              <w:top w:val="nil"/>
              <w:left w:val="nil"/>
              <w:bottom w:val="nil"/>
              <w:right w:val="nil"/>
            </w:tcBorders>
          </w:tcPr>
          <w:p w14:paraId="1DC46E4F"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11" w:name="BKM_787CF37D_DE7D_48c1_B36A_F694D3009E7B"/>
          </w:p>
        </w:tc>
        <w:tc>
          <w:tcPr>
            <w:tcW w:w="2790" w:type="dxa"/>
            <w:gridSpan w:val="2"/>
            <w:tcBorders>
              <w:top w:val="nil"/>
              <w:left w:val="nil"/>
              <w:bottom w:val="nil"/>
              <w:right w:val="nil"/>
            </w:tcBorders>
          </w:tcPr>
          <w:p w14:paraId="13C89B87"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875949">
              <w:rPr>
                <w:rFonts w:ascii="Arial" w:hAnsi="Arial" w:cs="Arial"/>
                <w:szCs w:val="24"/>
                <w:lang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Datum uit dienst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20340D2"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uit dienst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111"/>
      </w:tr>
      <w:tr w:rsidR="00875949" w:rsidRPr="00474957" w14:paraId="72831504" w14:textId="77777777" w:rsidTr="00875949">
        <w:tc>
          <w:tcPr>
            <w:tcW w:w="450" w:type="dxa"/>
            <w:tcBorders>
              <w:top w:val="nil"/>
              <w:left w:val="nil"/>
              <w:bottom w:val="nil"/>
              <w:right w:val="nil"/>
            </w:tcBorders>
          </w:tcPr>
          <w:p w14:paraId="52203E7D"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12" w:name="BKM_085C62F1_39CD_4625_BD2E_ED3F162D9351"/>
          </w:p>
        </w:tc>
        <w:tc>
          <w:tcPr>
            <w:tcW w:w="2790" w:type="dxa"/>
            <w:gridSpan w:val="2"/>
            <w:tcBorders>
              <w:top w:val="nil"/>
              <w:left w:val="nil"/>
              <w:bottom w:val="nil"/>
              <w:right w:val="nil"/>
            </w:tcBorders>
          </w:tcPr>
          <w:p w14:paraId="3A0A201F"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Functie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17F0F84"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Functie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112"/>
      </w:tr>
      <w:tr w:rsidR="00875949" w:rsidRPr="00474957" w14:paraId="63BEE56D" w14:textId="77777777" w:rsidTr="00875949">
        <w:tc>
          <w:tcPr>
            <w:tcW w:w="450" w:type="dxa"/>
            <w:tcBorders>
              <w:top w:val="nil"/>
              <w:left w:val="nil"/>
              <w:bottom w:val="nil"/>
              <w:right w:val="nil"/>
            </w:tcBorders>
          </w:tcPr>
          <w:p w14:paraId="29CA2108"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13" w:name="BKM_8ABF8A17_D989_46ac_82EA_DF36E3CFFFBB"/>
          </w:p>
        </w:tc>
        <w:tc>
          <w:tcPr>
            <w:tcW w:w="2790" w:type="dxa"/>
            <w:gridSpan w:val="2"/>
            <w:tcBorders>
              <w:top w:val="nil"/>
              <w:left w:val="nil"/>
              <w:bottom w:val="nil"/>
              <w:right w:val="nil"/>
            </w:tcBorders>
          </w:tcPr>
          <w:p w14:paraId="4A61FD02"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Geslachtsaanduiding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C340C0C"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Geslachtsaanduiding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113"/>
      </w:tr>
      <w:tr w:rsidR="00875949" w:rsidRPr="00474957" w14:paraId="1FC491A4" w14:textId="77777777" w:rsidTr="00875949">
        <w:tc>
          <w:tcPr>
            <w:tcW w:w="450" w:type="dxa"/>
            <w:tcBorders>
              <w:top w:val="nil"/>
              <w:left w:val="nil"/>
              <w:bottom w:val="nil"/>
              <w:right w:val="nil"/>
            </w:tcBorders>
          </w:tcPr>
          <w:p w14:paraId="2D7461DD"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14" w:name="BKM_D7AB8777_14BB_4075_AE5A_21EB996072BE"/>
          </w:p>
        </w:tc>
        <w:tc>
          <w:tcPr>
            <w:tcW w:w="2790" w:type="dxa"/>
            <w:gridSpan w:val="2"/>
            <w:tcBorders>
              <w:top w:val="nil"/>
              <w:left w:val="nil"/>
              <w:bottom w:val="nil"/>
              <w:right w:val="nil"/>
            </w:tcBorders>
          </w:tcPr>
          <w:p w14:paraId="64DB17E6"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Voorletters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430D0BC"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Voorletters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114"/>
      </w:tr>
      <w:tr w:rsidR="00875949" w:rsidRPr="00474957" w14:paraId="38687C22" w14:textId="77777777" w:rsidTr="00875949">
        <w:tc>
          <w:tcPr>
            <w:tcW w:w="450" w:type="dxa"/>
            <w:tcBorders>
              <w:top w:val="nil"/>
              <w:left w:val="nil"/>
              <w:bottom w:val="nil"/>
              <w:right w:val="nil"/>
            </w:tcBorders>
          </w:tcPr>
          <w:p w14:paraId="53141625"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15" w:name="BKM_EB339FEF_970A_4501_976D_3D2F47363667"/>
          </w:p>
        </w:tc>
        <w:tc>
          <w:tcPr>
            <w:tcW w:w="2790" w:type="dxa"/>
            <w:gridSpan w:val="2"/>
            <w:tcBorders>
              <w:top w:val="nil"/>
              <w:left w:val="nil"/>
              <w:bottom w:val="nil"/>
              <w:right w:val="nil"/>
            </w:tcBorders>
          </w:tcPr>
          <w:p w14:paraId="44A273EA"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Voorvoegsel achternaam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745B61F"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Voorvoegsel achternaam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115"/>
      </w:tr>
      <w:tr w:rsidR="00875949" w:rsidRPr="00474957" w14:paraId="00BFDC92" w14:textId="77777777" w:rsidTr="00875949">
        <w:tc>
          <w:tcPr>
            <w:tcW w:w="450" w:type="dxa"/>
            <w:tcBorders>
              <w:top w:val="nil"/>
              <w:left w:val="nil"/>
              <w:bottom w:val="nil"/>
              <w:right w:val="nil"/>
            </w:tcBorders>
          </w:tcPr>
          <w:p w14:paraId="1B6EF906"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16" w:name="BKM_2B0CEB91_40BE_47a3_8A7C_4DADBF9B90AD"/>
          </w:p>
        </w:tc>
        <w:tc>
          <w:tcPr>
            <w:tcW w:w="2790" w:type="dxa"/>
            <w:gridSpan w:val="2"/>
            <w:tcBorders>
              <w:top w:val="nil"/>
              <w:left w:val="nil"/>
              <w:bottom w:val="nil"/>
              <w:right w:val="nil"/>
            </w:tcBorders>
          </w:tcPr>
          <w:p w14:paraId="0B541866"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Identificatie organisatie waar medewerker toebehoort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438C3E4"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Organisatie-eenheid-identificatie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116"/>
      </w:tr>
    </w:tbl>
    <w:p w14:paraId="5B7D7F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70EEBD6" w14:textId="77777777" w:rsidTr="00847C61">
        <w:tc>
          <w:tcPr>
            <w:tcW w:w="9360" w:type="dxa"/>
            <w:gridSpan w:val="3"/>
            <w:tcBorders>
              <w:top w:val="nil"/>
              <w:left w:val="nil"/>
              <w:bottom w:val="nil"/>
              <w:right w:val="nil"/>
            </w:tcBorders>
          </w:tcPr>
          <w:p w14:paraId="78873BD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EE51CCC" w14:textId="77777777" w:rsidTr="00847C61">
        <w:tc>
          <w:tcPr>
            <w:tcW w:w="450" w:type="dxa"/>
            <w:tcBorders>
              <w:top w:val="nil"/>
              <w:left w:val="nil"/>
              <w:bottom w:val="nil"/>
              <w:right w:val="nil"/>
            </w:tcBorders>
          </w:tcPr>
          <w:p w14:paraId="127A57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A6932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30BFA6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36684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6036D471" w14:textId="77777777" w:rsidTr="00847C61">
        <w:tc>
          <w:tcPr>
            <w:tcW w:w="450" w:type="dxa"/>
            <w:tcBorders>
              <w:top w:val="nil"/>
              <w:left w:val="nil"/>
              <w:bottom w:val="nil"/>
              <w:right w:val="nil"/>
            </w:tcBorders>
          </w:tcPr>
          <w:p w14:paraId="468EA6C9"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9A13D5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69BB28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BFB137E" w14:textId="73393BAA"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MEDEWERKER</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2117" w:author="Arjan Kloosterboer" w:date="2017-09-21T12:50: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7A27B424" w14:textId="10CF02F8"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MEDEWERKER</w:t>
            </w:r>
            <w:ins w:id="2118" w:author="Arjan Kloosterboer" w:date="2017-09-21T12:50:00Z">
              <w:r w:rsidR="00BB0431">
                <w:rPr>
                  <w:rFonts w:ascii="Calibri" w:hAnsi="Calibri" w:cs="Arial"/>
                  <w:color w:val="0F0F0F"/>
                  <w:sz w:val="22"/>
                  <w:szCs w:val="24"/>
                  <w:lang w:eastAsia="en-US"/>
                </w:rPr>
                <w:t xml:space="preserve"> </w:t>
              </w:r>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is een specialisatie van OBJECT.</w:t>
            </w:r>
            <w:r w:rsidRPr="00474957">
              <w:rPr>
                <w:rFonts w:ascii="Arial" w:hAnsi="Arial" w:cs="Arial"/>
                <w:szCs w:val="24"/>
                <w:lang w:val="en-AU" w:eastAsia="en-US"/>
              </w:rPr>
              <w:fldChar w:fldCharType="end"/>
            </w:r>
          </w:p>
        </w:tc>
      </w:tr>
      <w:tr w:rsidR="00847C61" w:rsidRPr="00474957" w14:paraId="20A7F476" w14:textId="77777777" w:rsidTr="00847C61">
        <w:trPr>
          <w:trHeight w:hRule="exact" w:val="128"/>
        </w:trPr>
        <w:tc>
          <w:tcPr>
            <w:tcW w:w="450" w:type="dxa"/>
            <w:tcBorders>
              <w:top w:val="nil"/>
              <w:left w:val="nil"/>
              <w:bottom w:val="nil"/>
              <w:right w:val="nil"/>
            </w:tcBorders>
          </w:tcPr>
          <w:p w14:paraId="3280ED8F"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72660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64218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65A1DB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A6DDA96" w14:textId="77777777" w:rsidTr="00847C61">
        <w:trPr>
          <w:cantSplit/>
        </w:trPr>
        <w:tc>
          <w:tcPr>
            <w:tcW w:w="9360" w:type="dxa"/>
            <w:tcBorders>
              <w:top w:val="nil"/>
              <w:left w:val="nil"/>
              <w:bottom w:val="nil"/>
              <w:right w:val="nil"/>
            </w:tcBorders>
          </w:tcPr>
          <w:p w14:paraId="2A3307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02AB8DDC"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MEDEWERKER die in het RGBZ gebruikt worden bij deze specialisatie van OBJECT. Zie voor de specificaties van deze gegevens het RGBZ</w:t>
            </w:r>
          </w:p>
        </w:tc>
      </w:tr>
    </w:tbl>
    <w:bookmarkStart w:id="2119" w:name="BKM_DE25F1A4_5791_4cfc_BE00_C4B136F0C57D"/>
    <w:bookmarkEnd w:id="2119"/>
    <w:p w14:paraId="33675FAC" w14:textId="72A00755" w:rsidR="00847C61" w:rsidRPr="00474957" w:rsidDel="00BB0431" w:rsidRDefault="00DE73DB" w:rsidP="00847C61">
      <w:pPr>
        <w:pStyle w:val="Kop3"/>
        <w:rPr>
          <w:del w:id="2120" w:author="Arjan Kloosterboer" w:date="2017-09-21T12:48:00Z"/>
          <w:rFonts w:ascii="Arial" w:hAnsi="Arial"/>
          <w:sz w:val="30"/>
        </w:rPr>
      </w:pPr>
      <w:del w:id="2121" w:author="Arjan Kloosterboer" w:date="2017-09-21T12:48:00Z">
        <w:r w:rsidRPr="00474957" w:rsidDel="00BB0431">
          <w:rPr>
            <w:rFonts w:ascii="Arial" w:hAnsi="Arial"/>
            <w:b w:val="0"/>
            <w:bCs w:val="0"/>
            <w:lang w:val="en-AU"/>
          </w:rPr>
          <w:fldChar w:fldCharType="begin" w:fldLock="1"/>
        </w:r>
        <w:r w:rsidR="00847C61" w:rsidRPr="00474957" w:rsidDel="00BB0431">
          <w:rPr>
            <w:rFonts w:ascii="Arial" w:hAnsi="Arial"/>
            <w:lang w:val="en-AU"/>
          </w:rPr>
          <w:delInstrText xml:space="preserve">MERGEFIELD </w:delInstrText>
        </w:r>
        <w:r w:rsidR="00847C61" w:rsidRPr="00474957" w:rsidDel="00BB0431">
          <w:delInstrText>Element.Stereotype</w:delInstrText>
        </w:r>
        <w:r w:rsidRPr="00474957" w:rsidDel="00BB0431">
          <w:rPr>
            <w:rFonts w:ascii="Arial" w:hAnsi="Arial"/>
            <w:b w:val="0"/>
            <w:bCs w:val="0"/>
            <w:lang w:val="en-AU"/>
          </w:rPr>
          <w:fldChar w:fldCharType="separate"/>
        </w:r>
        <w:r w:rsidR="00847C61" w:rsidDel="00BB0431">
          <w:delText>Objecttype</w:delText>
        </w:r>
        <w:r w:rsidRPr="00474957" w:rsidDel="00BB0431">
          <w:rPr>
            <w:rFonts w:ascii="Arial" w:hAnsi="Arial"/>
            <w:b w:val="0"/>
            <w:bCs w:val="0"/>
            <w:lang w:val="en-AU"/>
          </w:rPr>
          <w:fldChar w:fldCharType="end"/>
        </w:r>
        <w:r w:rsidR="00847C61" w:rsidRPr="00474957" w:rsidDel="00BB0431">
          <w:delText xml:space="preserve"> </w:delText>
        </w:r>
        <w:r w:rsidR="003B6B78" w:rsidDel="00BB0431">
          <w:rPr>
            <w:b w:val="0"/>
            <w:bCs w:val="0"/>
          </w:rPr>
          <w:fldChar w:fldCharType="begin" w:fldLock="1"/>
        </w:r>
        <w:r w:rsidR="003B6B78" w:rsidDel="00BB0431">
          <w:delInstrText>MERGEFIELD Element.Name</w:delInstrText>
        </w:r>
        <w:r w:rsidR="003B6B78" w:rsidDel="00BB0431">
          <w:rPr>
            <w:b w:val="0"/>
            <w:bCs w:val="0"/>
          </w:rPr>
          <w:fldChar w:fldCharType="separate"/>
        </w:r>
        <w:r w:rsidR="00847C61" w:rsidRPr="00474957" w:rsidDel="00BB0431">
          <w:delText>NIET-INGEZETENE</w:delText>
        </w:r>
        <w:r w:rsidR="003B6B78" w:rsidDel="00BB0431">
          <w:rPr>
            <w:b w:val="0"/>
            <w:bCs w:val="0"/>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rsidDel="00BB0431" w14:paraId="770B25D0" w14:textId="4D9BE25F" w:rsidTr="00847C61">
        <w:trPr>
          <w:trHeight w:val="271"/>
          <w:del w:id="2122" w:author="Arjan Kloosterboer" w:date="2017-09-21T12:48:00Z"/>
        </w:trPr>
        <w:tc>
          <w:tcPr>
            <w:tcW w:w="2340" w:type="dxa"/>
            <w:gridSpan w:val="2"/>
            <w:tcBorders>
              <w:top w:val="nil"/>
              <w:left w:val="nil"/>
              <w:bottom w:val="nil"/>
              <w:right w:val="nil"/>
            </w:tcBorders>
          </w:tcPr>
          <w:p w14:paraId="1FCE1647" w14:textId="231FE130" w:rsidR="00847C61" w:rsidRPr="00474957" w:rsidDel="00BB0431" w:rsidRDefault="00847C61" w:rsidP="00847C61">
            <w:pPr>
              <w:widowControl w:val="0"/>
              <w:autoSpaceDE w:val="0"/>
              <w:autoSpaceDN w:val="0"/>
              <w:adjustRightInd w:val="0"/>
              <w:spacing w:line="240" w:lineRule="auto"/>
              <w:contextualSpacing w:val="0"/>
              <w:rPr>
                <w:del w:id="2123" w:author="Arjan Kloosterboer" w:date="2017-09-21T12:48:00Z"/>
                <w:rFonts w:ascii="Calibri" w:hAnsi="Calibri" w:cs="Arial"/>
                <w:color w:val="0F0F0F"/>
                <w:sz w:val="22"/>
                <w:szCs w:val="24"/>
                <w:lang w:eastAsia="en-US"/>
              </w:rPr>
            </w:pPr>
            <w:del w:id="2124" w:author="Arjan Kloosterboer" w:date="2017-09-21T12:48:00Z">
              <w:r w:rsidRPr="00474957" w:rsidDel="00BB0431">
                <w:rPr>
                  <w:rFonts w:ascii="Calibri" w:hAnsi="Calibri" w:cs="Arial"/>
                  <w:b/>
                  <w:color w:val="0F0F0F"/>
                  <w:sz w:val="22"/>
                  <w:szCs w:val="24"/>
                  <w:lang w:eastAsia="en-US"/>
                </w:rPr>
                <w:delText>Naam</w:delText>
              </w:r>
            </w:del>
          </w:p>
        </w:tc>
        <w:tc>
          <w:tcPr>
            <w:tcW w:w="7020" w:type="dxa"/>
            <w:gridSpan w:val="2"/>
            <w:tcBorders>
              <w:top w:val="nil"/>
              <w:left w:val="nil"/>
              <w:bottom w:val="nil"/>
              <w:right w:val="nil"/>
            </w:tcBorders>
          </w:tcPr>
          <w:p w14:paraId="4039735A" w14:textId="52CAEABB" w:rsidR="00847C61" w:rsidRPr="00474957" w:rsidDel="00BB0431" w:rsidRDefault="00DE73DB" w:rsidP="00847C61">
            <w:pPr>
              <w:widowControl w:val="0"/>
              <w:autoSpaceDE w:val="0"/>
              <w:autoSpaceDN w:val="0"/>
              <w:adjustRightInd w:val="0"/>
              <w:spacing w:line="240" w:lineRule="auto"/>
              <w:contextualSpacing w:val="0"/>
              <w:rPr>
                <w:del w:id="2125" w:author="Arjan Kloosterboer" w:date="2017-09-21T12:48:00Z"/>
                <w:rFonts w:ascii="Calibri" w:hAnsi="Calibri" w:cs="Arial"/>
                <w:color w:val="0F0F0F"/>
                <w:sz w:val="22"/>
                <w:szCs w:val="24"/>
                <w:lang w:eastAsia="en-US"/>
              </w:rPr>
            </w:pPr>
            <w:del w:id="2126"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Element.Name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NIET-INGEZETENE</w:delText>
              </w:r>
              <w:r w:rsidRPr="00474957" w:rsidDel="00BB0431">
                <w:rPr>
                  <w:rFonts w:ascii="Arial" w:hAnsi="Arial" w:cs="Arial"/>
                  <w:szCs w:val="24"/>
                  <w:lang w:val="en-AU" w:eastAsia="en-US"/>
                </w:rPr>
                <w:fldChar w:fldCharType="end"/>
              </w:r>
            </w:del>
          </w:p>
        </w:tc>
      </w:tr>
      <w:tr w:rsidR="00847C61" w:rsidRPr="00474957" w:rsidDel="00BB0431" w14:paraId="11B6007C" w14:textId="1B2FD62B" w:rsidTr="00847C61">
        <w:trPr>
          <w:trHeight w:hRule="exact" w:val="128"/>
          <w:del w:id="2127" w:author="Arjan Kloosterboer" w:date="2017-09-21T12:48:00Z"/>
        </w:trPr>
        <w:tc>
          <w:tcPr>
            <w:tcW w:w="2340" w:type="dxa"/>
            <w:gridSpan w:val="2"/>
            <w:tcBorders>
              <w:top w:val="nil"/>
              <w:left w:val="nil"/>
              <w:bottom w:val="nil"/>
              <w:right w:val="nil"/>
            </w:tcBorders>
          </w:tcPr>
          <w:p w14:paraId="01B6841E" w14:textId="70483990" w:rsidR="00847C61" w:rsidRPr="00474957" w:rsidDel="00BB0431" w:rsidRDefault="00847C61" w:rsidP="00847C61">
            <w:pPr>
              <w:widowControl w:val="0"/>
              <w:autoSpaceDE w:val="0"/>
              <w:autoSpaceDN w:val="0"/>
              <w:adjustRightInd w:val="0"/>
              <w:spacing w:line="240" w:lineRule="auto"/>
              <w:contextualSpacing w:val="0"/>
              <w:rPr>
                <w:del w:id="2128"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51F72792" w14:textId="1DD54E76" w:rsidR="00847C61" w:rsidRPr="00474957" w:rsidDel="00BB0431" w:rsidRDefault="00847C61" w:rsidP="00847C61">
            <w:pPr>
              <w:widowControl w:val="0"/>
              <w:autoSpaceDE w:val="0"/>
              <w:autoSpaceDN w:val="0"/>
              <w:adjustRightInd w:val="0"/>
              <w:spacing w:line="240" w:lineRule="auto"/>
              <w:contextualSpacing w:val="0"/>
              <w:rPr>
                <w:del w:id="2129" w:author="Arjan Kloosterboer" w:date="2017-09-21T12:48:00Z"/>
                <w:rFonts w:ascii="Calibri" w:hAnsi="Calibri" w:cs="Arial"/>
                <w:color w:val="0F0F0F"/>
                <w:sz w:val="22"/>
                <w:szCs w:val="24"/>
                <w:lang w:eastAsia="en-US"/>
              </w:rPr>
            </w:pPr>
          </w:p>
        </w:tc>
      </w:tr>
      <w:tr w:rsidR="00847C61" w:rsidRPr="00474957" w:rsidDel="00BB0431" w14:paraId="2009B56A" w14:textId="574D4605" w:rsidTr="00847C61">
        <w:trPr>
          <w:trHeight w:val="151"/>
          <w:del w:id="2130" w:author="Arjan Kloosterboer" w:date="2017-09-21T12:48:00Z"/>
        </w:trPr>
        <w:tc>
          <w:tcPr>
            <w:tcW w:w="2340" w:type="dxa"/>
            <w:gridSpan w:val="2"/>
            <w:tcBorders>
              <w:top w:val="nil"/>
              <w:left w:val="nil"/>
              <w:bottom w:val="nil"/>
              <w:right w:val="nil"/>
            </w:tcBorders>
          </w:tcPr>
          <w:p w14:paraId="0E3D4381" w14:textId="1537E62C" w:rsidR="00847C61" w:rsidRPr="00474957" w:rsidDel="00BB0431" w:rsidRDefault="00847C61" w:rsidP="00847C61">
            <w:pPr>
              <w:widowControl w:val="0"/>
              <w:autoSpaceDE w:val="0"/>
              <w:autoSpaceDN w:val="0"/>
              <w:adjustRightInd w:val="0"/>
              <w:spacing w:line="240" w:lineRule="auto"/>
              <w:contextualSpacing w:val="0"/>
              <w:rPr>
                <w:del w:id="2131" w:author="Arjan Kloosterboer" w:date="2017-09-21T12:48:00Z"/>
                <w:rFonts w:ascii="Calibri" w:hAnsi="Calibri" w:cs="Arial"/>
                <w:b/>
                <w:color w:val="0F0F0F"/>
                <w:sz w:val="22"/>
                <w:szCs w:val="24"/>
                <w:lang w:eastAsia="en-US"/>
              </w:rPr>
            </w:pPr>
            <w:del w:id="2132" w:author="Arjan Kloosterboer" w:date="2017-09-21T12:48:00Z">
              <w:r w:rsidRPr="00474957" w:rsidDel="00BB0431">
                <w:rPr>
                  <w:rFonts w:ascii="Calibri" w:hAnsi="Calibri" w:cs="Arial"/>
                  <w:b/>
                  <w:color w:val="0F0F0F"/>
                  <w:sz w:val="22"/>
                  <w:szCs w:val="24"/>
                  <w:lang w:eastAsia="en-US"/>
                </w:rPr>
                <w:lastRenderedPageBreak/>
                <w:delText>Herkomst objecttype</w:delText>
              </w:r>
            </w:del>
          </w:p>
        </w:tc>
        <w:tc>
          <w:tcPr>
            <w:tcW w:w="7020" w:type="dxa"/>
            <w:gridSpan w:val="2"/>
            <w:tcBorders>
              <w:top w:val="nil"/>
              <w:left w:val="nil"/>
              <w:bottom w:val="nil"/>
              <w:right w:val="nil"/>
            </w:tcBorders>
          </w:tcPr>
          <w:p w14:paraId="5F537704" w14:textId="1C85E274" w:rsidR="00847C61" w:rsidRPr="00474957" w:rsidDel="00BB0431" w:rsidRDefault="00847C61" w:rsidP="00847C61">
            <w:pPr>
              <w:widowControl w:val="0"/>
              <w:autoSpaceDE w:val="0"/>
              <w:autoSpaceDN w:val="0"/>
              <w:adjustRightInd w:val="0"/>
              <w:spacing w:line="240" w:lineRule="auto"/>
              <w:contextualSpacing w:val="0"/>
              <w:rPr>
                <w:del w:id="2133" w:author="Arjan Kloosterboer" w:date="2017-09-21T12:48:00Z"/>
                <w:rFonts w:ascii="Calibri" w:hAnsi="Calibri" w:cs="Arial"/>
                <w:b/>
                <w:color w:val="0F0F0F"/>
                <w:sz w:val="22"/>
                <w:szCs w:val="24"/>
                <w:lang w:eastAsia="en-US"/>
              </w:rPr>
            </w:pPr>
            <w:del w:id="2134" w:author="Arjan Kloosterboer" w:date="2017-09-21T12:48:00Z">
              <w:r w:rsidRPr="00474957" w:rsidDel="00BB0431">
                <w:rPr>
                  <w:rFonts w:ascii="Calibri" w:hAnsi="Calibri" w:cs="Arial"/>
                  <w:b/>
                  <w:color w:val="0F0F0F"/>
                  <w:sz w:val="22"/>
                  <w:szCs w:val="24"/>
                  <w:lang w:eastAsia="en-US"/>
                </w:rPr>
                <w:delText>RSGB</w:delText>
              </w:r>
            </w:del>
          </w:p>
        </w:tc>
      </w:tr>
      <w:tr w:rsidR="00847C61" w:rsidRPr="00474957" w:rsidDel="00BB0431" w14:paraId="6BAAFE53" w14:textId="593E4650" w:rsidTr="00847C61">
        <w:trPr>
          <w:trHeight w:hRule="exact" w:val="128"/>
          <w:del w:id="2135" w:author="Arjan Kloosterboer" w:date="2017-09-21T12:48:00Z"/>
        </w:trPr>
        <w:tc>
          <w:tcPr>
            <w:tcW w:w="2340" w:type="dxa"/>
            <w:gridSpan w:val="2"/>
            <w:tcBorders>
              <w:top w:val="nil"/>
              <w:left w:val="nil"/>
              <w:bottom w:val="nil"/>
              <w:right w:val="nil"/>
            </w:tcBorders>
          </w:tcPr>
          <w:p w14:paraId="2F8158A2" w14:textId="4A840B67" w:rsidR="00847C61" w:rsidRPr="00474957" w:rsidDel="00BB0431" w:rsidRDefault="00847C61" w:rsidP="00847C61">
            <w:pPr>
              <w:widowControl w:val="0"/>
              <w:autoSpaceDE w:val="0"/>
              <w:autoSpaceDN w:val="0"/>
              <w:adjustRightInd w:val="0"/>
              <w:spacing w:line="240" w:lineRule="auto"/>
              <w:contextualSpacing w:val="0"/>
              <w:rPr>
                <w:del w:id="2136"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10321060" w14:textId="46B6433D" w:rsidR="00847C61" w:rsidRPr="00474957" w:rsidDel="00BB0431" w:rsidRDefault="00847C61" w:rsidP="00847C61">
            <w:pPr>
              <w:widowControl w:val="0"/>
              <w:autoSpaceDE w:val="0"/>
              <w:autoSpaceDN w:val="0"/>
              <w:adjustRightInd w:val="0"/>
              <w:spacing w:line="240" w:lineRule="auto"/>
              <w:contextualSpacing w:val="0"/>
              <w:rPr>
                <w:del w:id="2137" w:author="Arjan Kloosterboer" w:date="2017-09-21T12:48:00Z"/>
                <w:rFonts w:ascii="Calibri" w:hAnsi="Calibri" w:cs="Arial"/>
                <w:color w:val="0F0F0F"/>
                <w:sz w:val="22"/>
                <w:szCs w:val="24"/>
                <w:lang w:eastAsia="en-US"/>
              </w:rPr>
            </w:pPr>
          </w:p>
        </w:tc>
      </w:tr>
      <w:tr w:rsidR="00847C61" w:rsidRPr="00474957" w:rsidDel="00BB0431" w14:paraId="28120BFD" w14:textId="4F5F7CDB" w:rsidTr="00847C61">
        <w:trPr>
          <w:del w:id="2138" w:author="Arjan Kloosterboer" w:date="2017-09-21T12:48:00Z"/>
        </w:trPr>
        <w:tc>
          <w:tcPr>
            <w:tcW w:w="2340" w:type="dxa"/>
            <w:gridSpan w:val="2"/>
            <w:tcBorders>
              <w:top w:val="nil"/>
              <w:left w:val="nil"/>
              <w:bottom w:val="nil"/>
              <w:right w:val="nil"/>
            </w:tcBorders>
          </w:tcPr>
          <w:p w14:paraId="19EBB2FC" w14:textId="451C4C05" w:rsidR="00847C61" w:rsidRPr="00474957" w:rsidDel="00BB0431" w:rsidRDefault="00847C61" w:rsidP="00847C61">
            <w:pPr>
              <w:widowControl w:val="0"/>
              <w:autoSpaceDE w:val="0"/>
              <w:autoSpaceDN w:val="0"/>
              <w:adjustRightInd w:val="0"/>
              <w:spacing w:line="240" w:lineRule="auto"/>
              <w:contextualSpacing w:val="0"/>
              <w:rPr>
                <w:del w:id="2139" w:author="Arjan Kloosterboer" w:date="2017-09-21T12:48:00Z"/>
                <w:rFonts w:ascii="Calibri" w:hAnsi="Calibri" w:cs="Arial"/>
                <w:b/>
                <w:color w:val="0F0F0F"/>
                <w:sz w:val="22"/>
                <w:szCs w:val="24"/>
                <w:lang w:eastAsia="en-US"/>
              </w:rPr>
            </w:pPr>
            <w:del w:id="2140" w:author="Arjan Kloosterboer" w:date="2017-09-21T12:48:00Z">
              <w:r w:rsidRPr="00474957" w:rsidDel="00BB0431">
                <w:rPr>
                  <w:rFonts w:ascii="Calibri" w:hAnsi="Calibri" w:cs="Arial"/>
                  <w:b/>
                  <w:color w:val="0F0F0F"/>
                  <w:sz w:val="22"/>
                  <w:szCs w:val="24"/>
                  <w:lang w:eastAsia="en-US"/>
                </w:rPr>
                <w:delText>Datum opname object</w:delText>
              </w:r>
            </w:del>
          </w:p>
        </w:tc>
        <w:tc>
          <w:tcPr>
            <w:tcW w:w="7020" w:type="dxa"/>
            <w:gridSpan w:val="2"/>
            <w:tcBorders>
              <w:top w:val="nil"/>
              <w:left w:val="nil"/>
              <w:bottom w:val="nil"/>
              <w:right w:val="nil"/>
            </w:tcBorders>
          </w:tcPr>
          <w:p w14:paraId="023E38B4" w14:textId="699D374D" w:rsidR="00847C61" w:rsidRPr="00474957" w:rsidDel="00BB0431" w:rsidRDefault="00847C61" w:rsidP="00847C61">
            <w:pPr>
              <w:widowControl w:val="0"/>
              <w:autoSpaceDE w:val="0"/>
              <w:autoSpaceDN w:val="0"/>
              <w:adjustRightInd w:val="0"/>
              <w:spacing w:line="240" w:lineRule="auto"/>
              <w:contextualSpacing w:val="0"/>
              <w:rPr>
                <w:del w:id="2141" w:author="Arjan Kloosterboer" w:date="2017-09-21T12:48:00Z"/>
                <w:rFonts w:ascii="Calibri" w:hAnsi="Calibri" w:cs="Arial"/>
                <w:color w:val="0F0F0F"/>
                <w:sz w:val="22"/>
                <w:szCs w:val="24"/>
                <w:lang w:eastAsia="en-US"/>
              </w:rPr>
            </w:pPr>
            <w:del w:id="2142" w:author="Arjan Kloosterboer" w:date="2017-09-21T12:48:00Z">
              <w:r w:rsidRPr="00474957" w:rsidDel="00BB0431">
                <w:rPr>
                  <w:rFonts w:ascii="Calibri" w:hAnsi="Calibri" w:cs="Arial"/>
                  <w:color w:val="0F0F0F"/>
                  <w:sz w:val="22"/>
                  <w:szCs w:val="24"/>
                  <w:lang w:eastAsia="en-US"/>
                </w:rPr>
                <w:delText>september 2010</w:delText>
              </w:r>
            </w:del>
          </w:p>
        </w:tc>
      </w:tr>
      <w:tr w:rsidR="00847C61" w:rsidRPr="00474957" w:rsidDel="00BB0431" w14:paraId="5A12FF7F" w14:textId="751636F8" w:rsidTr="00847C61">
        <w:trPr>
          <w:trHeight w:hRule="exact" w:val="241"/>
          <w:del w:id="2143" w:author="Arjan Kloosterboer" w:date="2017-09-21T12:48:00Z"/>
        </w:trPr>
        <w:tc>
          <w:tcPr>
            <w:tcW w:w="2340" w:type="dxa"/>
            <w:gridSpan w:val="2"/>
            <w:tcBorders>
              <w:top w:val="nil"/>
              <w:left w:val="nil"/>
              <w:bottom w:val="nil"/>
              <w:right w:val="nil"/>
            </w:tcBorders>
          </w:tcPr>
          <w:p w14:paraId="57629E09" w14:textId="1D45CF61" w:rsidR="00847C61" w:rsidRPr="00474957" w:rsidDel="00BB0431" w:rsidRDefault="00847C61" w:rsidP="00847C61">
            <w:pPr>
              <w:widowControl w:val="0"/>
              <w:autoSpaceDE w:val="0"/>
              <w:autoSpaceDN w:val="0"/>
              <w:adjustRightInd w:val="0"/>
              <w:spacing w:line="240" w:lineRule="auto"/>
              <w:contextualSpacing w:val="0"/>
              <w:rPr>
                <w:del w:id="2144"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7D55A7CB" w14:textId="1A316C58" w:rsidR="00847C61" w:rsidRPr="00474957" w:rsidDel="00BB0431" w:rsidRDefault="00847C61" w:rsidP="00847C61">
            <w:pPr>
              <w:widowControl w:val="0"/>
              <w:autoSpaceDE w:val="0"/>
              <w:autoSpaceDN w:val="0"/>
              <w:adjustRightInd w:val="0"/>
              <w:spacing w:line="240" w:lineRule="auto"/>
              <w:contextualSpacing w:val="0"/>
              <w:rPr>
                <w:del w:id="2145" w:author="Arjan Kloosterboer" w:date="2017-09-21T12:48:00Z"/>
                <w:rFonts w:ascii="Calibri" w:hAnsi="Calibri" w:cs="Arial"/>
                <w:color w:val="0F0F0F"/>
                <w:sz w:val="22"/>
                <w:szCs w:val="24"/>
                <w:lang w:eastAsia="en-US"/>
              </w:rPr>
            </w:pPr>
          </w:p>
        </w:tc>
      </w:tr>
      <w:tr w:rsidR="00847C61" w:rsidRPr="00474957" w:rsidDel="00BB0431" w14:paraId="25024AAA" w14:textId="36BD4892" w:rsidTr="00847C61">
        <w:trPr>
          <w:del w:id="2146" w:author="Arjan Kloosterboer" w:date="2017-09-21T12:48:00Z"/>
        </w:trPr>
        <w:tc>
          <w:tcPr>
            <w:tcW w:w="2340" w:type="dxa"/>
            <w:gridSpan w:val="2"/>
            <w:tcBorders>
              <w:top w:val="nil"/>
              <w:left w:val="nil"/>
              <w:bottom w:val="nil"/>
              <w:right w:val="nil"/>
            </w:tcBorders>
          </w:tcPr>
          <w:p w14:paraId="25E08294" w14:textId="7047C17A" w:rsidR="00847C61" w:rsidRPr="00474957" w:rsidDel="00BB0431" w:rsidRDefault="00847C61" w:rsidP="00847C61">
            <w:pPr>
              <w:widowControl w:val="0"/>
              <w:autoSpaceDE w:val="0"/>
              <w:autoSpaceDN w:val="0"/>
              <w:adjustRightInd w:val="0"/>
              <w:spacing w:line="240" w:lineRule="auto"/>
              <w:contextualSpacing w:val="0"/>
              <w:rPr>
                <w:del w:id="2147" w:author="Arjan Kloosterboer" w:date="2017-09-21T12:48:00Z"/>
                <w:rFonts w:ascii="Calibri" w:hAnsi="Calibri" w:cs="Arial"/>
                <w:b/>
                <w:color w:val="0F0F0F"/>
                <w:sz w:val="22"/>
                <w:szCs w:val="24"/>
                <w:lang w:eastAsia="en-US"/>
              </w:rPr>
            </w:pPr>
            <w:del w:id="2148" w:author="Arjan Kloosterboer" w:date="2017-09-21T12:48:00Z">
              <w:r w:rsidRPr="00474957" w:rsidDel="00BB0431">
                <w:rPr>
                  <w:rFonts w:ascii="Calibri" w:hAnsi="Calibri" w:cs="Arial"/>
                  <w:b/>
                  <w:color w:val="0F0F0F"/>
                  <w:sz w:val="22"/>
                  <w:szCs w:val="24"/>
                  <w:lang w:eastAsia="en-US"/>
                </w:rPr>
                <w:delText>Overzicht attributen</w:delText>
              </w:r>
            </w:del>
          </w:p>
        </w:tc>
        <w:tc>
          <w:tcPr>
            <w:tcW w:w="7020" w:type="dxa"/>
            <w:gridSpan w:val="2"/>
            <w:tcBorders>
              <w:top w:val="nil"/>
              <w:left w:val="nil"/>
              <w:bottom w:val="nil"/>
              <w:right w:val="nil"/>
            </w:tcBorders>
          </w:tcPr>
          <w:p w14:paraId="30FE40A2" w14:textId="0BD6490E" w:rsidR="00847C61" w:rsidRPr="00474957" w:rsidDel="00BB0431" w:rsidRDefault="00847C61" w:rsidP="00847C61">
            <w:pPr>
              <w:widowControl w:val="0"/>
              <w:autoSpaceDE w:val="0"/>
              <w:autoSpaceDN w:val="0"/>
              <w:adjustRightInd w:val="0"/>
              <w:spacing w:line="240" w:lineRule="auto"/>
              <w:contextualSpacing w:val="0"/>
              <w:rPr>
                <w:del w:id="2149" w:author="Arjan Kloosterboer" w:date="2017-09-21T12:48:00Z"/>
                <w:rFonts w:ascii="Calibri" w:hAnsi="Calibri" w:cs="Arial"/>
                <w:color w:val="0F0F0F"/>
                <w:sz w:val="22"/>
                <w:szCs w:val="24"/>
                <w:lang w:eastAsia="en-US"/>
              </w:rPr>
            </w:pPr>
          </w:p>
        </w:tc>
      </w:tr>
      <w:tr w:rsidR="00847C61" w:rsidRPr="00474957" w:rsidDel="00BB0431" w14:paraId="36151FB8" w14:textId="44AAECC6" w:rsidTr="00847C61">
        <w:trPr>
          <w:del w:id="2150" w:author="Arjan Kloosterboer" w:date="2017-09-21T12:48:00Z"/>
        </w:trPr>
        <w:tc>
          <w:tcPr>
            <w:tcW w:w="450" w:type="dxa"/>
            <w:tcBorders>
              <w:top w:val="nil"/>
              <w:left w:val="nil"/>
              <w:bottom w:val="nil"/>
              <w:right w:val="nil"/>
            </w:tcBorders>
          </w:tcPr>
          <w:p w14:paraId="63F71DFE" w14:textId="1695E282" w:rsidR="00847C61" w:rsidRPr="00474957" w:rsidDel="00BB0431" w:rsidRDefault="00847C61" w:rsidP="00847C61">
            <w:pPr>
              <w:widowControl w:val="0"/>
              <w:autoSpaceDE w:val="0"/>
              <w:autoSpaceDN w:val="0"/>
              <w:adjustRightInd w:val="0"/>
              <w:spacing w:line="240" w:lineRule="auto"/>
              <w:contextualSpacing w:val="0"/>
              <w:rPr>
                <w:del w:id="2151" w:author="Arjan Kloosterboer" w:date="2017-09-21T12:48:00Z"/>
                <w:rFonts w:ascii="Calibri" w:hAnsi="Calibri" w:cs="Arial"/>
                <w:i/>
                <w:color w:val="0F0F0F"/>
                <w:sz w:val="22"/>
                <w:szCs w:val="24"/>
                <w:lang w:eastAsia="en-US"/>
              </w:rPr>
            </w:pPr>
            <w:bookmarkStart w:id="2152" w:name="BKM_4285F00E_7E65_43ae_AAF6_551678F00958"/>
          </w:p>
        </w:tc>
        <w:tc>
          <w:tcPr>
            <w:tcW w:w="2790" w:type="dxa"/>
            <w:gridSpan w:val="2"/>
            <w:tcBorders>
              <w:top w:val="nil"/>
              <w:left w:val="nil"/>
              <w:bottom w:val="nil"/>
              <w:right w:val="nil"/>
            </w:tcBorders>
          </w:tcPr>
          <w:p w14:paraId="1A4688FF" w14:textId="3D82BB15" w:rsidR="00847C61" w:rsidRPr="00474957" w:rsidDel="00BB0431" w:rsidRDefault="00847C61" w:rsidP="00847C61">
            <w:pPr>
              <w:widowControl w:val="0"/>
              <w:autoSpaceDE w:val="0"/>
              <w:autoSpaceDN w:val="0"/>
              <w:adjustRightInd w:val="0"/>
              <w:spacing w:line="240" w:lineRule="auto"/>
              <w:contextualSpacing w:val="0"/>
              <w:rPr>
                <w:del w:id="2153" w:author="Arjan Kloosterboer" w:date="2017-09-21T12:48:00Z"/>
                <w:rFonts w:ascii="Calibri" w:hAnsi="Calibri" w:cs="Arial"/>
                <w:color w:val="0F0F0F"/>
                <w:sz w:val="22"/>
                <w:szCs w:val="24"/>
                <w:lang w:eastAsia="en-US"/>
              </w:rPr>
            </w:pPr>
            <w:del w:id="2154" w:author="Arjan Kloosterboer" w:date="2017-09-21T12:48:00Z">
              <w:r w:rsidRPr="00474957" w:rsidDel="00BB0431">
                <w:rPr>
                  <w:rFonts w:ascii="Calibri" w:hAnsi="Calibri" w:cs="Arial"/>
                  <w:i/>
                  <w:color w:val="0F0F0F"/>
                  <w:sz w:val="22"/>
                  <w:szCs w:val="24"/>
                  <w:lang w:eastAsia="en-US"/>
                </w:rPr>
                <w:delText>Attribuutnaam</w:delText>
              </w:r>
            </w:del>
          </w:p>
        </w:tc>
        <w:tc>
          <w:tcPr>
            <w:tcW w:w="6120" w:type="dxa"/>
            <w:tcBorders>
              <w:top w:val="nil"/>
              <w:left w:val="nil"/>
              <w:bottom w:val="nil"/>
              <w:right w:val="nil"/>
            </w:tcBorders>
          </w:tcPr>
          <w:p w14:paraId="1F024B72" w14:textId="2276DA8C" w:rsidR="00847C61" w:rsidRPr="00474957" w:rsidDel="00BB0431" w:rsidRDefault="00847C61" w:rsidP="00847C61">
            <w:pPr>
              <w:widowControl w:val="0"/>
              <w:autoSpaceDE w:val="0"/>
              <w:autoSpaceDN w:val="0"/>
              <w:adjustRightInd w:val="0"/>
              <w:spacing w:line="240" w:lineRule="auto"/>
              <w:contextualSpacing w:val="0"/>
              <w:rPr>
                <w:del w:id="2155" w:author="Arjan Kloosterboer" w:date="2017-09-21T12:48:00Z"/>
                <w:rFonts w:ascii="Calibri" w:hAnsi="Calibri" w:cs="Arial"/>
                <w:color w:val="0F0F0F"/>
                <w:sz w:val="22"/>
                <w:szCs w:val="24"/>
                <w:lang w:eastAsia="en-US"/>
              </w:rPr>
            </w:pPr>
            <w:del w:id="2156" w:author="Arjan Kloosterboer" w:date="2017-09-21T12:48:00Z">
              <w:r w:rsidRPr="00474957" w:rsidDel="00BB0431">
                <w:rPr>
                  <w:rFonts w:ascii="Calibri" w:hAnsi="Calibri" w:cs="Arial"/>
                  <w:i/>
                  <w:color w:val="000000"/>
                  <w:sz w:val="22"/>
                  <w:szCs w:val="24"/>
                  <w:lang w:eastAsia="en-US"/>
                </w:rPr>
                <w:delText>Herkomst</w:delText>
              </w:r>
            </w:del>
          </w:p>
        </w:tc>
      </w:tr>
      <w:tr w:rsidR="00847C61" w:rsidRPr="00474957" w:rsidDel="00BB0431" w14:paraId="47F8032E" w14:textId="4D19825E" w:rsidTr="00847C61">
        <w:trPr>
          <w:del w:id="2157" w:author="Arjan Kloosterboer" w:date="2017-09-21T12:48:00Z"/>
        </w:trPr>
        <w:tc>
          <w:tcPr>
            <w:tcW w:w="450" w:type="dxa"/>
            <w:tcBorders>
              <w:top w:val="nil"/>
              <w:left w:val="nil"/>
              <w:bottom w:val="nil"/>
              <w:right w:val="nil"/>
            </w:tcBorders>
          </w:tcPr>
          <w:p w14:paraId="636E9E5F" w14:textId="6C4A3F72" w:rsidR="00847C61" w:rsidRPr="00474957" w:rsidDel="00BB0431" w:rsidRDefault="00847C61" w:rsidP="00847C61">
            <w:pPr>
              <w:widowControl w:val="0"/>
              <w:autoSpaceDE w:val="0"/>
              <w:autoSpaceDN w:val="0"/>
              <w:adjustRightInd w:val="0"/>
              <w:spacing w:line="240" w:lineRule="auto"/>
              <w:contextualSpacing w:val="0"/>
              <w:rPr>
                <w:del w:id="215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25BE9C1F" w14:textId="5166FF85" w:rsidR="00847C61" w:rsidRPr="00474957" w:rsidDel="00BB0431" w:rsidRDefault="00DE73DB" w:rsidP="00847C61">
            <w:pPr>
              <w:widowControl w:val="0"/>
              <w:autoSpaceDE w:val="0"/>
              <w:autoSpaceDN w:val="0"/>
              <w:adjustRightInd w:val="0"/>
              <w:spacing w:line="240" w:lineRule="auto"/>
              <w:contextualSpacing w:val="0"/>
              <w:rPr>
                <w:del w:id="2159" w:author="Arjan Kloosterboer" w:date="2017-09-21T12:48:00Z"/>
                <w:rFonts w:ascii="Calibri" w:hAnsi="Calibri" w:cs="Arial"/>
                <w:color w:val="0F0F0F"/>
                <w:sz w:val="22"/>
                <w:szCs w:val="24"/>
                <w:lang w:eastAsia="en-US"/>
              </w:rPr>
            </w:pPr>
            <w:del w:id="2160"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Burgerservicenummer</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1C782389" w14:textId="0A0DC3B4" w:rsidR="00847C61" w:rsidRPr="00474957" w:rsidDel="00BB0431" w:rsidRDefault="00847C61" w:rsidP="00847C61">
            <w:pPr>
              <w:widowControl w:val="0"/>
              <w:autoSpaceDE w:val="0"/>
              <w:autoSpaceDN w:val="0"/>
              <w:adjustRightInd w:val="0"/>
              <w:spacing w:line="240" w:lineRule="auto"/>
              <w:contextualSpacing w:val="0"/>
              <w:rPr>
                <w:del w:id="2161" w:author="Arjan Kloosterboer" w:date="2017-09-21T12:48:00Z"/>
                <w:rFonts w:ascii="Calibri" w:hAnsi="Calibri" w:cs="Arial"/>
                <w:color w:val="0F0F0F"/>
                <w:sz w:val="22"/>
                <w:szCs w:val="24"/>
                <w:lang w:eastAsia="en-US"/>
              </w:rPr>
            </w:pPr>
            <w:del w:id="216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Burgerservicenummer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2152"/>
      </w:tr>
      <w:tr w:rsidR="00847C61" w:rsidRPr="00474957" w:rsidDel="00BB0431" w14:paraId="4D968E86" w14:textId="53C32217" w:rsidTr="00847C61">
        <w:trPr>
          <w:del w:id="2163" w:author="Arjan Kloosterboer" w:date="2017-09-21T12:48:00Z"/>
        </w:trPr>
        <w:tc>
          <w:tcPr>
            <w:tcW w:w="450" w:type="dxa"/>
            <w:tcBorders>
              <w:top w:val="nil"/>
              <w:left w:val="nil"/>
              <w:bottom w:val="nil"/>
              <w:right w:val="nil"/>
            </w:tcBorders>
          </w:tcPr>
          <w:p w14:paraId="109ECF56" w14:textId="66AB2FE8" w:rsidR="00847C61" w:rsidRPr="00474957" w:rsidDel="00BB0431" w:rsidRDefault="00847C61" w:rsidP="00847C61">
            <w:pPr>
              <w:widowControl w:val="0"/>
              <w:autoSpaceDE w:val="0"/>
              <w:autoSpaceDN w:val="0"/>
              <w:adjustRightInd w:val="0"/>
              <w:spacing w:line="240" w:lineRule="auto"/>
              <w:contextualSpacing w:val="0"/>
              <w:rPr>
                <w:del w:id="2164" w:author="Arjan Kloosterboer" w:date="2017-09-21T12:48:00Z"/>
                <w:rFonts w:ascii="Calibri" w:hAnsi="Calibri" w:cs="Arial"/>
                <w:color w:val="0F0F0F"/>
                <w:sz w:val="22"/>
                <w:szCs w:val="24"/>
                <w:lang w:eastAsia="en-US"/>
              </w:rPr>
            </w:pPr>
            <w:bookmarkStart w:id="2165" w:name="BKM_E00A0822_A5DD_4e84_BBF7_EBC66FE00D48"/>
          </w:p>
        </w:tc>
        <w:tc>
          <w:tcPr>
            <w:tcW w:w="2790" w:type="dxa"/>
            <w:gridSpan w:val="2"/>
            <w:tcBorders>
              <w:top w:val="nil"/>
              <w:left w:val="nil"/>
              <w:bottom w:val="nil"/>
              <w:right w:val="nil"/>
            </w:tcBorders>
          </w:tcPr>
          <w:p w14:paraId="3784BEA1" w14:textId="45460F16" w:rsidR="00847C61" w:rsidRPr="00474957" w:rsidDel="00BB0431" w:rsidRDefault="00DE73DB" w:rsidP="00847C61">
            <w:pPr>
              <w:widowControl w:val="0"/>
              <w:autoSpaceDE w:val="0"/>
              <w:autoSpaceDN w:val="0"/>
              <w:adjustRightInd w:val="0"/>
              <w:spacing w:line="240" w:lineRule="auto"/>
              <w:contextualSpacing w:val="0"/>
              <w:rPr>
                <w:del w:id="2166" w:author="Arjan Kloosterboer" w:date="2017-09-21T12:48:00Z"/>
                <w:rFonts w:ascii="Calibri" w:hAnsi="Calibri" w:cs="Arial"/>
                <w:color w:val="0F0F0F"/>
                <w:sz w:val="22"/>
                <w:szCs w:val="24"/>
                <w:lang w:eastAsia="en-US"/>
              </w:rPr>
            </w:pPr>
            <w:del w:id="2167"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Verblijfadres</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A91FCA7" w14:textId="221326C5" w:rsidR="00847C61" w:rsidRPr="00474957" w:rsidDel="00BB0431" w:rsidRDefault="00847C61" w:rsidP="00847C61">
            <w:pPr>
              <w:widowControl w:val="0"/>
              <w:autoSpaceDE w:val="0"/>
              <w:autoSpaceDN w:val="0"/>
              <w:adjustRightInd w:val="0"/>
              <w:spacing w:line="240" w:lineRule="auto"/>
              <w:contextualSpacing w:val="0"/>
              <w:rPr>
                <w:del w:id="2168" w:author="Arjan Kloosterboer" w:date="2017-09-21T12:48:00Z"/>
                <w:rFonts w:ascii="Calibri" w:hAnsi="Calibri" w:cs="Arial"/>
                <w:color w:val="0F0F0F"/>
                <w:sz w:val="22"/>
                <w:szCs w:val="24"/>
                <w:lang w:eastAsia="en-US"/>
              </w:rPr>
            </w:pPr>
            <w:del w:id="2169" w:author="Arjan Kloosterboer" w:date="2017-09-21T12:48:00Z">
              <w:r w:rsidRPr="00474957" w:rsidDel="00BB0431">
                <w:rPr>
                  <w:rFonts w:ascii="Calibri" w:hAnsi="Calibri" w:cs="Arial"/>
                  <w:color w:val="000000"/>
                  <w:sz w:val="22"/>
                  <w:szCs w:val="24"/>
                  <w:lang w:eastAsia="en-US"/>
                </w:rPr>
                <w:delText>Verblijfadres INGESCHREVEN NIET-NATUURLIJK PERSOON</w:delText>
              </w:r>
            </w:del>
          </w:p>
        </w:tc>
        <w:bookmarkEnd w:id="2165"/>
      </w:tr>
      <w:tr w:rsidR="00847C61" w:rsidRPr="00474957" w:rsidDel="00BB0431" w14:paraId="4395748F" w14:textId="5D430D2B" w:rsidTr="00847C61">
        <w:trPr>
          <w:del w:id="2170" w:author="Arjan Kloosterboer" w:date="2017-09-21T12:48:00Z"/>
        </w:trPr>
        <w:tc>
          <w:tcPr>
            <w:tcW w:w="450" w:type="dxa"/>
            <w:tcBorders>
              <w:top w:val="nil"/>
              <w:left w:val="nil"/>
              <w:bottom w:val="nil"/>
              <w:right w:val="nil"/>
            </w:tcBorders>
          </w:tcPr>
          <w:p w14:paraId="23E68E43" w14:textId="7FFFB3FA" w:rsidR="00847C61" w:rsidRPr="00474957" w:rsidDel="00BB0431" w:rsidRDefault="00847C61" w:rsidP="00847C61">
            <w:pPr>
              <w:widowControl w:val="0"/>
              <w:autoSpaceDE w:val="0"/>
              <w:autoSpaceDN w:val="0"/>
              <w:adjustRightInd w:val="0"/>
              <w:spacing w:line="240" w:lineRule="auto"/>
              <w:contextualSpacing w:val="0"/>
              <w:rPr>
                <w:del w:id="2171"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EEC632D" w14:textId="0FA8860B" w:rsidR="00847C61" w:rsidRPr="00474957" w:rsidDel="00BB0431" w:rsidRDefault="00847C61" w:rsidP="00847C61">
            <w:pPr>
              <w:widowControl w:val="0"/>
              <w:autoSpaceDE w:val="0"/>
              <w:autoSpaceDN w:val="0"/>
              <w:adjustRightInd w:val="0"/>
              <w:spacing w:line="240" w:lineRule="auto"/>
              <w:contextualSpacing w:val="0"/>
              <w:rPr>
                <w:del w:id="2172" w:author="Arjan Kloosterboer" w:date="2017-09-21T12:48:00Z"/>
                <w:rFonts w:ascii="Calibri" w:hAnsi="Calibri" w:cs="Arial"/>
                <w:color w:val="000000"/>
                <w:sz w:val="22"/>
                <w:szCs w:val="24"/>
                <w:lang w:val="en-AU" w:eastAsia="en-US"/>
              </w:rPr>
            </w:pPr>
            <w:del w:id="2173" w:author="Arjan Kloosterboer" w:date="2017-09-21T12:48:00Z">
              <w:r w:rsidRPr="00474957" w:rsidDel="00BB0431">
                <w:rPr>
                  <w:rFonts w:ascii="Calibri" w:hAnsi="Calibri" w:cs="Arial"/>
                  <w:color w:val="000000"/>
                  <w:sz w:val="22"/>
                  <w:szCs w:val="24"/>
                  <w:lang w:val="en-AU" w:eastAsia="en-US"/>
                </w:rPr>
                <w:delText xml:space="preserve">- Huisletter </w:delText>
              </w:r>
            </w:del>
          </w:p>
        </w:tc>
        <w:tc>
          <w:tcPr>
            <w:tcW w:w="6120" w:type="dxa"/>
            <w:tcBorders>
              <w:top w:val="nil"/>
              <w:left w:val="nil"/>
              <w:bottom w:val="nil"/>
              <w:right w:val="nil"/>
            </w:tcBorders>
          </w:tcPr>
          <w:p w14:paraId="2DA59016" w14:textId="16F8AE4A" w:rsidR="00847C61" w:rsidRPr="00474957" w:rsidDel="00BB0431" w:rsidRDefault="00847C61" w:rsidP="00847C61">
            <w:pPr>
              <w:widowControl w:val="0"/>
              <w:autoSpaceDE w:val="0"/>
              <w:autoSpaceDN w:val="0"/>
              <w:adjustRightInd w:val="0"/>
              <w:spacing w:line="240" w:lineRule="auto"/>
              <w:contextualSpacing w:val="0"/>
              <w:rPr>
                <w:del w:id="2174" w:author="Arjan Kloosterboer" w:date="2017-09-21T12:48:00Z"/>
                <w:rFonts w:ascii="Calibri" w:hAnsi="Calibri" w:cs="Arial"/>
                <w:color w:val="000000"/>
                <w:sz w:val="22"/>
                <w:szCs w:val="24"/>
                <w:lang w:eastAsia="en-US"/>
              </w:rPr>
            </w:pPr>
            <w:del w:id="2175"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Huisletter  </w:delText>
              </w:r>
            </w:del>
          </w:p>
        </w:tc>
      </w:tr>
      <w:tr w:rsidR="00847C61" w:rsidRPr="00474957" w:rsidDel="00BB0431" w14:paraId="1C33E766" w14:textId="6DA401C5" w:rsidTr="00847C61">
        <w:trPr>
          <w:del w:id="2176" w:author="Arjan Kloosterboer" w:date="2017-09-21T12:48:00Z"/>
        </w:trPr>
        <w:tc>
          <w:tcPr>
            <w:tcW w:w="450" w:type="dxa"/>
            <w:tcBorders>
              <w:top w:val="nil"/>
              <w:left w:val="nil"/>
              <w:bottom w:val="nil"/>
              <w:right w:val="nil"/>
            </w:tcBorders>
          </w:tcPr>
          <w:p w14:paraId="57A56040" w14:textId="705D24FA" w:rsidR="00847C61" w:rsidRPr="00474957" w:rsidDel="00BB0431" w:rsidRDefault="00847C61" w:rsidP="00847C61">
            <w:pPr>
              <w:widowControl w:val="0"/>
              <w:autoSpaceDE w:val="0"/>
              <w:autoSpaceDN w:val="0"/>
              <w:adjustRightInd w:val="0"/>
              <w:spacing w:line="240" w:lineRule="auto"/>
              <w:contextualSpacing w:val="0"/>
              <w:rPr>
                <w:del w:id="2177"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E6A49F8" w14:textId="40607C69" w:rsidR="00847C61" w:rsidRPr="00474957" w:rsidDel="00BB0431" w:rsidRDefault="00847C61" w:rsidP="00847C61">
            <w:pPr>
              <w:widowControl w:val="0"/>
              <w:autoSpaceDE w:val="0"/>
              <w:autoSpaceDN w:val="0"/>
              <w:adjustRightInd w:val="0"/>
              <w:spacing w:line="240" w:lineRule="auto"/>
              <w:contextualSpacing w:val="0"/>
              <w:rPr>
                <w:del w:id="2178" w:author="Arjan Kloosterboer" w:date="2017-09-21T12:48:00Z"/>
                <w:rFonts w:ascii="Calibri" w:hAnsi="Calibri" w:cs="Arial"/>
                <w:color w:val="000000"/>
                <w:sz w:val="22"/>
                <w:szCs w:val="24"/>
                <w:lang w:val="en-AU" w:eastAsia="en-US"/>
              </w:rPr>
            </w:pPr>
            <w:del w:id="2179" w:author="Arjan Kloosterboer" w:date="2017-09-21T12:48:00Z">
              <w:r w:rsidRPr="00474957" w:rsidDel="00BB0431">
                <w:rPr>
                  <w:rFonts w:ascii="Calibri" w:hAnsi="Calibri" w:cs="Arial"/>
                  <w:color w:val="000000"/>
                  <w:sz w:val="22"/>
                  <w:szCs w:val="24"/>
                  <w:lang w:val="en-AU" w:eastAsia="en-US"/>
                </w:rPr>
                <w:delText xml:space="preserve">- Huisnummer </w:delText>
              </w:r>
            </w:del>
          </w:p>
        </w:tc>
        <w:tc>
          <w:tcPr>
            <w:tcW w:w="6120" w:type="dxa"/>
            <w:tcBorders>
              <w:top w:val="nil"/>
              <w:left w:val="nil"/>
              <w:bottom w:val="nil"/>
              <w:right w:val="nil"/>
            </w:tcBorders>
          </w:tcPr>
          <w:p w14:paraId="4EA49D50" w14:textId="29AD04F5" w:rsidR="00847C61" w:rsidRPr="00474957" w:rsidDel="00BB0431" w:rsidRDefault="00847C61" w:rsidP="00847C61">
            <w:pPr>
              <w:widowControl w:val="0"/>
              <w:autoSpaceDE w:val="0"/>
              <w:autoSpaceDN w:val="0"/>
              <w:adjustRightInd w:val="0"/>
              <w:spacing w:line="240" w:lineRule="auto"/>
              <w:contextualSpacing w:val="0"/>
              <w:rPr>
                <w:del w:id="2180" w:author="Arjan Kloosterboer" w:date="2017-09-21T12:48:00Z"/>
                <w:rFonts w:ascii="Calibri" w:hAnsi="Calibri" w:cs="Arial"/>
                <w:color w:val="000000"/>
                <w:sz w:val="22"/>
                <w:szCs w:val="24"/>
                <w:lang w:eastAsia="en-US"/>
              </w:rPr>
            </w:pPr>
            <w:del w:id="218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  </w:delText>
              </w:r>
            </w:del>
          </w:p>
        </w:tc>
      </w:tr>
      <w:tr w:rsidR="00847C61" w:rsidRPr="00474957" w:rsidDel="00BB0431" w14:paraId="34F82C30" w14:textId="319402B6" w:rsidTr="00847C61">
        <w:trPr>
          <w:del w:id="2182" w:author="Arjan Kloosterboer" w:date="2017-09-21T12:48:00Z"/>
        </w:trPr>
        <w:tc>
          <w:tcPr>
            <w:tcW w:w="450" w:type="dxa"/>
            <w:tcBorders>
              <w:top w:val="nil"/>
              <w:left w:val="nil"/>
              <w:bottom w:val="nil"/>
              <w:right w:val="nil"/>
            </w:tcBorders>
          </w:tcPr>
          <w:p w14:paraId="0E40E5A9" w14:textId="47E4C971" w:rsidR="00847C61" w:rsidRPr="00474957" w:rsidDel="00BB0431" w:rsidRDefault="00847C61" w:rsidP="00847C61">
            <w:pPr>
              <w:widowControl w:val="0"/>
              <w:autoSpaceDE w:val="0"/>
              <w:autoSpaceDN w:val="0"/>
              <w:adjustRightInd w:val="0"/>
              <w:spacing w:line="240" w:lineRule="auto"/>
              <w:contextualSpacing w:val="0"/>
              <w:rPr>
                <w:del w:id="218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AB7414F" w14:textId="2F10DD07" w:rsidR="00847C61" w:rsidRPr="00474957" w:rsidDel="00BB0431" w:rsidRDefault="00847C61" w:rsidP="00847C61">
            <w:pPr>
              <w:widowControl w:val="0"/>
              <w:autoSpaceDE w:val="0"/>
              <w:autoSpaceDN w:val="0"/>
              <w:adjustRightInd w:val="0"/>
              <w:spacing w:line="240" w:lineRule="auto"/>
              <w:contextualSpacing w:val="0"/>
              <w:rPr>
                <w:del w:id="2184" w:author="Arjan Kloosterboer" w:date="2017-09-21T12:48:00Z"/>
                <w:rFonts w:ascii="Calibri" w:hAnsi="Calibri" w:cs="Arial"/>
                <w:color w:val="000000"/>
                <w:sz w:val="22"/>
                <w:szCs w:val="24"/>
                <w:lang w:val="en-AU" w:eastAsia="en-US"/>
              </w:rPr>
            </w:pPr>
            <w:del w:id="2185" w:author="Arjan Kloosterboer" w:date="2017-09-21T12:48:00Z">
              <w:r w:rsidRPr="00474957" w:rsidDel="00BB0431">
                <w:rPr>
                  <w:rFonts w:ascii="Calibri" w:hAnsi="Calibri" w:cs="Arial"/>
                  <w:color w:val="000000"/>
                  <w:sz w:val="22"/>
                  <w:szCs w:val="24"/>
                  <w:lang w:val="en-AU" w:eastAsia="en-US"/>
                </w:rPr>
                <w:delText xml:space="preserve">- Huisnummertoevoeging </w:delText>
              </w:r>
            </w:del>
          </w:p>
        </w:tc>
        <w:tc>
          <w:tcPr>
            <w:tcW w:w="6120" w:type="dxa"/>
            <w:tcBorders>
              <w:top w:val="nil"/>
              <w:left w:val="nil"/>
              <w:bottom w:val="nil"/>
              <w:right w:val="nil"/>
            </w:tcBorders>
          </w:tcPr>
          <w:p w14:paraId="13516764" w14:textId="3CC6CC2F" w:rsidR="00847C61" w:rsidRPr="00474957" w:rsidDel="00BB0431" w:rsidRDefault="00847C61" w:rsidP="00847C61">
            <w:pPr>
              <w:widowControl w:val="0"/>
              <w:autoSpaceDE w:val="0"/>
              <w:autoSpaceDN w:val="0"/>
              <w:adjustRightInd w:val="0"/>
              <w:spacing w:line="240" w:lineRule="auto"/>
              <w:contextualSpacing w:val="0"/>
              <w:rPr>
                <w:del w:id="2186" w:author="Arjan Kloosterboer" w:date="2017-09-21T12:48:00Z"/>
                <w:rFonts w:ascii="Calibri" w:hAnsi="Calibri" w:cs="Arial"/>
                <w:color w:val="000000"/>
                <w:sz w:val="22"/>
                <w:szCs w:val="24"/>
                <w:lang w:eastAsia="en-US"/>
              </w:rPr>
            </w:pPr>
            <w:del w:id="218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Huisnummertoevoeging  </w:delText>
              </w:r>
            </w:del>
          </w:p>
        </w:tc>
      </w:tr>
      <w:tr w:rsidR="00847C61" w:rsidRPr="00474957" w:rsidDel="00BB0431" w14:paraId="442E407C" w14:textId="7AB7B9B6" w:rsidTr="00847C61">
        <w:trPr>
          <w:del w:id="2188" w:author="Arjan Kloosterboer" w:date="2017-09-21T12:48:00Z"/>
        </w:trPr>
        <w:tc>
          <w:tcPr>
            <w:tcW w:w="450" w:type="dxa"/>
            <w:tcBorders>
              <w:top w:val="nil"/>
              <w:left w:val="nil"/>
              <w:bottom w:val="nil"/>
              <w:right w:val="nil"/>
            </w:tcBorders>
          </w:tcPr>
          <w:p w14:paraId="2FC40481" w14:textId="1638DF94" w:rsidR="00847C61" w:rsidRPr="00474957" w:rsidDel="00BB0431" w:rsidRDefault="00847C61" w:rsidP="00847C61">
            <w:pPr>
              <w:widowControl w:val="0"/>
              <w:autoSpaceDE w:val="0"/>
              <w:autoSpaceDN w:val="0"/>
              <w:adjustRightInd w:val="0"/>
              <w:spacing w:line="240" w:lineRule="auto"/>
              <w:contextualSpacing w:val="0"/>
              <w:rPr>
                <w:del w:id="218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DEDA541" w14:textId="1EE5F3FB" w:rsidR="00847C61" w:rsidRPr="00474957" w:rsidDel="00BB0431" w:rsidRDefault="00847C61" w:rsidP="00847C61">
            <w:pPr>
              <w:widowControl w:val="0"/>
              <w:autoSpaceDE w:val="0"/>
              <w:autoSpaceDN w:val="0"/>
              <w:adjustRightInd w:val="0"/>
              <w:spacing w:line="240" w:lineRule="auto"/>
              <w:contextualSpacing w:val="0"/>
              <w:rPr>
                <w:del w:id="2190" w:author="Arjan Kloosterboer" w:date="2017-09-21T12:48:00Z"/>
                <w:rFonts w:ascii="Calibri" w:hAnsi="Calibri" w:cs="Arial"/>
                <w:color w:val="000000"/>
                <w:sz w:val="22"/>
                <w:szCs w:val="24"/>
                <w:lang w:val="en-AU" w:eastAsia="en-US"/>
              </w:rPr>
            </w:pPr>
            <w:del w:id="2191" w:author="Arjan Kloosterboer" w:date="2017-09-21T12:48:00Z">
              <w:r w:rsidRPr="00474957" w:rsidDel="00BB0431">
                <w:rPr>
                  <w:rFonts w:ascii="Calibri" w:hAnsi="Calibri" w:cs="Arial"/>
                  <w:color w:val="000000"/>
                  <w:sz w:val="22"/>
                  <w:szCs w:val="24"/>
                  <w:lang w:val="en-AU" w:eastAsia="en-US"/>
                </w:rPr>
                <w:delText xml:space="preserve">- Naam openbare ruimte </w:delText>
              </w:r>
            </w:del>
          </w:p>
        </w:tc>
        <w:tc>
          <w:tcPr>
            <w:tcW w:w="6120" w:type="dxa"/>
            <w:tcBorders>
              <w:top w:val="nil"/>
              <w:left w:val="nil"/>
              <w:bottom w:val="nil"/>
              <w:right w:val="nil"/>
            </w:tcBorders>
          </w:tcPr>
          <w:p w14:paraId="70E960AA" w14:textId="7040A2F0" w:rsidR="00847C61" w:rsidRPr="00474957" w:rsidDel="00BB0431" w:rsidRDefault="00847C61" w:rsidP="00847C61">
            <w:pPr>
              <w:widowControl w:val="0"/>
              <w:autoSpaceDE w:val="0"/>
              <w:autoSpaceDN w:val="0"/>
              <w:adjustRightInd w:val="0"/>
              <w:spacing w:line="240" w:lineRule="auto"/>
              <w:contextualSpacing w:val="0"/>
              <w:rPr>
                <w:del w:id="2192" w:author="Arjan Kloosterboer" w:date="2017-09-21T12:48:00Z"/>
                <w:rFonts w:ascii="Calibri" w:hAnsi="Calibri" w:cs="Arial"/>
                <w:color w:val="000000"/>
                <w:sz w:val="22"/>
                <w:szCs w:val="24"/>
                <w:lang w:eastAsia="en-US"/>
              </w:rPr>
            </w:pPr>
            <w:del w:id="2193"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Naam openbare ruimte  </w:delText>
              </w:r>
            </w:del>
          </w:p>
        </w:tc>
      </w:tr>
      <w:tr w:rsidR="00847C61" w:rsidRPr="00474957" w:rsidDel="00BB0431" w14:paraId="6FCC0147" w14:textId="21E203C2" w:rsidTr="00847C61">
        <w:trPr>
          <w:del w:id="2194" w:author="Arjan Kloosterboer" w:date="2017-09-21T12:48:00Z"/>
        </w:trPr>
        <w:tc>
          <w:tcPr>
            <w:tcW w:w="450" w:type="dxa"/>
            <w:tcBorders>
              <w:top w:val="nil"/>
              <w:left w:val="nil"/>
              <w:bottom w:val="nil"/>
              <w:right w:val="nil"/>
            </w:tcBorders>
          </w:tcPr>
          <w:p w14:paraId="3D6CB016" w14:textId="755C63F0" w:rsidR="00847C61" w:rsidRPr="00474957" w:rsidDel="00BB0431" w:rsidRDefault="00847C61" w:rsidP="00847C61">
            <w:pPr>
              <w:widowControl w:val="0"/>
              <w:autoSpaceDE w:val="0"/>
              <w:autoSpaceDN w:val="0"/>
              <w:adjustRightInd w:val="0"/>
              <w:spacing w:line="240" w:lineRule="auto"/>
              <w:contextualSpacing w:val="0"/>
              <w:rPr>
                <w:del w:id="219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DAC0A12" w14:textId="7472F2E2" w:rsidR="00847C61" w:rsidRPr="00474957" w:rsidDel="00BB0431" w:rsidRDefault="00847C61" w:rsidP="00847C61">
            <w:pPr>
              <w:widowControl w:val="0"/>
              <w:autoSpaceDE w:val="0"/>
              <w:autoSpaceDN w:val="0"/>
              <w:adjustRightInd w:val="0"/>
              <w:spacing w:line="240" w:lineRule="auto"/>
              <w:contextualSpacing w:val="0"/>
              <w:rPr>
                <w:del w:id="2196" w:author="Arjan Kloosterboer" w:date="2017-09-21T12:48:00Z"/>
                <w:rFonts w:ascii="Calibri" w:hAnsi="Calibri" w:cs="Arial"/>
                <w:color w:val="000000"/>
                <w:sz w:val="22"/>
                <w:szCs w:val="24"/>
                <w:lang w:val="en-AU" w:eastAsia="en-US"/>
              </w:rPr>
            </w:pPr>
            <w:del w:id="2197" w:author="Arjan Kloosterboer" w:date="2017-09-21T12:48:00Z">
              <w:r w:rsidRPr="00474957" w:rsidDel="00BB0431">
                <w:rPr>
                  <w:rFonts w:ascii="Calibri" w:hAnsi="Calibri" w:cs="Arial"/>
                  <w:color w:val="000000"/>
                  <w:sz w:val="22"/>
                  <w:szCs w:val="24"/>
                  <w:lang w:val="en-AU" w:eastAsia="en-US"/>
                </w:rPr>
                <w:delText xml:space="preserve">- Straatnaam </w:delText>
              </w:r>
            </w:del>
          </w:p>
        </w:tc>
        <w:tc>
          <w:tcPr>
            <w:tcW w:w="6120" w:type="dxa"/>
            <w:tcBorders>
              <w:top w:val="nil"/>
              <w:left w:val="nil"/>
              <w:bottom w:val="nil"/>
              <w:right w:val="nil"/>
            </w:tcBorders>
          </w:tcPr>
          <w:p w14:paraId="1C0B125C" w14:textId="6EF7576E" w:rsidR="00847C61" w:rsidRPr="00474957" w:rsidDel="00BB0431" w:rsidRDefault="00847C61" w:rsidP="00847C61">
            <w:pPr>
              <w:widowControl w:val="0"/>
              <w:autoSpaceDE w:val="0"/>
              <w:autoSpaceDN w:val="0"/>
              <w:adjustRightInd w:val="0"/>
              <w:spacing w:line="240" w:lineRule="auto"/>
              <w:contextualSpacing w:val="0"/>
              <w:rPr>
                <w:del w:id="2198" w:author="Arjan Kloosterboer" w:date="2017-09-21T12:48:00Z"/>
                <w:rFonts w:ascii="Calibri" w:hAnsi="Calibri" w:cs="Arial"/>
                <w:color w:val="000000"/>
                <w:sz w:val="22"/>
                <w:szCs w:val="24"/>
                <w:lang w:eastAsia="en-US"/>
              </w:rPr>
            </w:pPr>
            <w:del w:id="219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Straatnaam  </w:delText>
              </w:r>
            </w:del>
          </w:p>
        </w:tc>
      </w:tr>
      <w:tr w:rsidR="00847C61" w:rsidRPr="00474957" w:rsidDel="00BB0431" w14:paraId="5993DA0E" w14:textId="7D7737E7" w:rsidTr="00847C61">
        <w:trPr>
          <w:del w:id="2200" w:author="Arjan Kloosterboer" w:date="2017-09-21T12:48:00Z"/>
        </w:trPr>
        <w:tc>
          <w:tcPr>
            <w:tcW w:w="450" w:type="dxa"/>
            <w:tcBorders>
              <w:top w:val="nil"/>
              <w:left w:val="nil"/>
              <w:bottom w:val="nil"/>
              <w:right w:val="nil"/>
            </w:tcBorders>
          </w:tcPr>
          <w:p w14:paraId="0059E0EE" w14:textId="76B6F96C" w:rsidR="00847C61" w:rsidRPr="00474957" w:rsidDel="00BB0431" w:rsidRDefault="00847C61" w:rsidP="00847C61">
            <w:pPr>
              <w:widowControl w:val="0"/>
              <w:autoSpaceDE w:val="0"/>
              <w:autoSpaceDN w:val="0"/>
              <w:adjustRightInd w:val="0"/>
              <w:spacing w:line="240" w:lineRule="auto"/>
              <w:contextualSpacing w:val="0"/>
              <w:rPr>
                <w:del w:id="2201"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316BFBD" w14:textId="648B9D2B" w:rsidR="00847C61" w:rsidRPr="00474957" w:rsidDel="00BB0431" w:rsidRDefault="00847C61" w:rsidP="00847C61">
            <w:pPr>
              <w:widowControl w:val="0"/>
              <w:autoSpaceDE w:val="0"/>
              <w:autoSpaceDN w:val="0"/>
              <w:adjustRightInd w:val="0"/>
              <w:spacing w:line="240" w:lineRule="auto"/>
              <w:contextualSpacing w:val="0"/>
              <w:rPr>
                <w:del w:id="2202" w:author="Arjan Kloosterboer" w:date="2017-09-21T12:48:00Z"/>
                <w:rFonts w:ascii="Calibri" w:hAnsi="Calibri" w:cs="Arial"/>
                <w:color w:val="000000"/>
                <w:sz w:val="22"/>
                <w:szCs w:val="24"/>
                <w:lang w:val="en-AU" w:eastAsia="en-US"/>
              </w:rPr>
            </w:pPr>
            <w:del w:id="2203" w:author="Arjan Kloosterboer" w:date="2017-09-21T12:48:00Z">
              <w:r w:rsidRPr="00474957" w:rsidDel="00BB0431">
                <w:rPr>
                  <w:rFonts w:ascii="Calibri" w:hAnsi="Calibri" w:cs="Arial"/>
                  <w:color w:val="000000"/>
                  <w:sz w:val="22"/>
                  <w:szCs w:val="24"/>
                  <w:lang w:val="en-AU" w:eastAsia="en-US"/>
                </w:rPr>
                <w:delText xml:space="preserve">- Postcode </w:delText>
              </w:r>
            </w:del>
          </w:p>
        </w:tc>
        <w:tc>
          <w:tcPr>
            <w:tcW w:w="6120" w:type="dxa"/>
            <w:tcBorders>
              <w:top w:val="nil"/>
              <w:left w:val="nil"/>
              <w:bottom w:val="nil"/>
              <w:right w:val="nil"/>
            </w:tcBorders>
          </w:tcPr>
          <w:p w14:paraId="6AC66EC1" w14:textId="520AA560" w:rsidR="00847C61" w:rsidRPr="00474957" w:rsidDel="00BB0431" w:rsidRDefault="00847C61" w:rsidP="00847C61">
            <w:pPr>
              <w:widowControl w:val="0"/>
              <w:autoSpaceDE w:val="0"/>
              <w:autoSpaceDN w:val="0"/>
              <w:adjustRightInd w:val="0"/>
              <w:spacing w:line="240" w:lineRule="auto"/>
              <w:contextualSpacing w:val="0"/>
              <w:rPr>
                <w:del w:id="2204" w:author="Arjan Kloosterboer" w:date="2017-09-21T12:48:00Z"/>
                <w:rFonts w:ascii="Calibri" w:hAnsi="Calibri" w:cs="Arial"/>
                <w:color w:val="000000"/>
                <w:sz w:val="22"/>
                <w:szCs w:val="24"/>
                <w:lang w:eastAsia="en-US"/>
              </w:rPr>
            </w:pPr>
            <w:del w:id="2205"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Postcode  </w:delText>
              </w:r>
            </w:del>
          </w:p>
        </w:tc>
      </w:tr>
      <w:tr w:rsidR="00847C61" w:rsidRPr="00474957" w:rsidDel="00BB0431" w14:paraId="52CCFD72" w14:textId="56754988" w:rsidTr="00847C61">
        <w:trPr>
          <w:del w:id="2206" w:author="Arjan Kloosterboer" w:date="2017-09-21T12:48:00Z"/>
        </w:trPr>
        <w:tc>
          <w:tcPr>
            <w:tcW w:w="450" w:type="dxa"/>
            <w:tcBorders>
              <w:top w:val="nil"/>
              <w:left w:val="nil"/>
              <w:bottom w:val="nil"/>
              <w:right w:val="nil"/>
            </w:tcBorders>
          </w:tcPr>
          <w:p w14:paraId="18212561" w14:textId="61A88590" w:rsidR="00847C61" w:rsidRPr="00474957" w:rsidDel="00BB0431" w:rsidRDefault="00847C61" w:rsidP="00847C61">
            <w:pPr>
              <w:widowControl w:val="0"/>
              <w:autoSpaceDE w:val="0"/>
              <w:autoSpaceDN w:val="0"/>
              <w:adjustRightInd w:val="0"/>
              <w:spacing w:line="240" w:lineRule="auto"/>
              <w:contextualSpacing w:val="0"/>
              <w:rPr>
                <w:del w:id="2207"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AA3A8FE" w14:textId="1918CDD7" w:rsidR="00847C61" w:rsidRPr="00474957" w:rsidDel="00BB0431" w:rsidRDefault="00847C61" w:rsidP="00847C61">
            <w:pPr>
              <w:widowControl w:val="0"/>
              <w:autoSpaceDE w:val="0"/>
              <w:autoSpaceDN w:val="0"/>
              <w:adjustRightInd w:val="0"/>
              <w:spacing w:line="240" w:lineRule="auto"/>
              <w:contextualSpacing w:val="0"/>
              <w:rPr>
                <w:del w:id="2208" w:author="Arjan Kloosterboer" w:date="2017-09-21T12:48:00Z"/>
                <w:rFonts w:ascii="Calibri" w:hAnsi="Calibri" w:cs="Arial"/>
                <w:color w:val="000000"/>
                <w:sz w:val="22"/>
                <w:szCs w:val="24"/>
                <w:lang w:val="en-AU" w:eastAsia="en-US"/>
              </w:rPr>
            </w:pPr>
            <w:del w:id="2209" w:author="Arjan Kloosterboer" w:date="2017-09-21T12:48:00Z">
              <w:r w:rsidRPr="00474957" w:rsidDel="00BB0431">
                <w:rPr>
                  <w:rFonts w:ascii="Calibri" w:hAnsi="Calibri" w:cs="Arial"/>
                  <w:color w:val="000000"/>
                  <w:sz w:val="22"/>
                  <w:szCs w:val="24"/>
                  <w:lang w:val="en-AU" w:eastAsia="en-US"/>
                </w:rPr>
                <w:delText xml:space="preserve">- Locatie beschrijving </w:delText>
              </w:r>
            </w:del>
          </w:p>
        </w:tc>
        <w:tc>
          <w:tcPr>
            <w:tcW w:w="6120" w:type="dxa"/>
            <w:tcBorders>
              <w:top w:val="nil"/>
              <w:left w:val="nil"/>
              <w:bottom w:val="nil"/>
              <w:right w:val="nil"/>
            </w:tcBorders>
          </w:tcPr>
          <w:p w14:paraId="0396FF4E" w14:textId="59B38154" w:rsidR="00847C61" w:rsidRPr="00474957" w:rsidDel="00BB0431" w:rsidRDefault="00847C61" w:rsidP="00847C61">
            <w:pPr>
              <w:widowControl w:val="0"/>
              <w:autoSpaceDE w:val="0"/>
              <w:autoSpaceDN w:val="0"/>
              <w:adjustRightInd w:val="0"/>
              <w:spacing w:line="240" w:lineRule="auto"/>
              <w:contextualSpacing w:val="0"/>
              <w:rPr>
                <w:del w:id="2210" w:author="Arjan Kloosterboer" w:date="2017-09-21T12:48:00Z"/>
                <w:rFonts w:ascii="Calibri" w:hAnsi="Calibri" w:cs="Arial"/>
                <w:color w:val="000000"/>
                <w:sz w:val="22"/>
                <w:szCs w:val="24"/>
                <w:lang w:eastAsia="en-US"/>
              </w:rPr>
            </w:pPr>
            <w:del w:id="221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Verblijfadres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Locatie beschrijving  </w:delText>
              </w:r>
            </w:del>
          </w:p>
        </w:tc>
      </w:tr>
      <w:tr w:rsidR="00847C61" w:rsidRPr="00474957" w:rsidDel="00BB0431" w14:paraId="3CEB6563" w14:textId="55495AAB" w:rsidTr="00847C61">
        <w:trPr>
          <w:del w:id="2212" w:author="Arjan Kloosterboer" w:date="2017-09-21T12:48:00Z"/>
        </w:trPr>
        <w:tc>
          <w:tcPr>
            <w:tcW w:w="450" w:type="dxa"/>
            <w:tcBorders>
              <w:top w:val="nil"/>
              <w:left w:val="nil"/>
              <w:bottom w:val="nil"/>
              <w:right w:val="nil"/>
            </w:tcBorders>
          </w:tcPr>
          <w:p w14:paraId="1D23DB67" w14:textId="6C92D453" w:rsidR="00847C61" w:rsidRPr="00474957" w:rsidDel="00BB0431" w:rsidRDefault="00847C61" w:rsidP="00847C61">
            <w:pPr>
              <w:widowControl w:val="0"/>
              <w:autoSpaceDE w:val="0"/>
              <w:autoSpaceDN w:val="0"/>
              <w:adjustRightInd w:val="0"/>
              <w:spacing w:line="240" w:lineRule="auto"/>
              <w:contextualSpacing w:val="0"/>
              <w:rPr>
                <w:del w:id="221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3A4C1DC" w14:textId="57E85FE6" w:rsidR="00847C61" w:rsidRPr="00474957" w:rsidDel="00BB0431" w:rsidRDefault="00847C61" w:rsidP="00847C61">
            <w:pPr>
              <w:widowControl w:val="0"/>
              <w:autoSpaceDE w:val="0"/>
              <w:autoSpaceDN w:val="0"/>
              <w:adjustRightInd w:val="0"/>
              <w:spacing w:line="240" w:lineRule="auto"/>
              <w:contextualSpacing w:val="0"/>
              <w:rPr>
                <w:del w:id="2214" w:author="Arjan Kloosterboer" w:date="2017-09-21T12:48:00Z"/>
                <w:rFonts w:ascii="Calibri" w:hAnsi="Calibri" w:cs="Arial"/>
                <w:color w:val="000000"/>
                <w:sz w:val="22"/>
                <w:szCs w:val="24"/>
                <w:lang w:val="en-AU" w:eastAsia="en-US"/>
              </w:rPr>
            </w:pPr>
            <w:del w:id="2215" w:author="Arjan Kloosterboer" w:date="2017-09-21T12:48:00Z">
              <w:r w:rsidRPr="00474957" w:rsidDel="00BB0431">
                <w:rPr>
                  <w:rFonts w:ascii="Calibri" w:hAnsi="Calibri" w:cs="Arial"/>
                  <w:color w:val="000000"/>
                  <w:sz w:val="22"/>
                  <w:szCs w:val="24"/>
                  <w:lang w:val="en-AU" w:eastAsia="en-US"/>
                </w:rPr>
                <w:delText xml:space="preserve">- Woonplaatsnaam </w:delText>
              </w:r>
            </w:del>
          </w:p>
        </w:tc>
        <w:tc>
          <w:tcPr>
            <w:tcW w:w="6120" w:type="dxa"/>
            <w:tcBorders>
              <w:top w:val="nil"/>
              <w:left w:val="nil"/>
              <w:bottom w:val="nil"/>
              <w:right w:val="nil"/>
            </w:tcBorders>
          </w:tcPr>
          <w:p w14:paraId="62ADB451" w14:textId="7E13B666" w:rsidR="00847C61" w:rsidRPr="00474957" w:rsidDel="00BB0431" w:rsidRDefault="00847C61" w:rsidP="00847C61">
            <w:pPr>
              <w:widowControl w:val="0"/>
              <w:autoSpaceDE w:val="0"/>
              <w:autoSpaceDN w:val="0"/>
              <w:adjustRightInd w:val="0"/>
              <w:spacing w:line="240" w:lineRule="auto"/>
              <w:contextualSpacing w:val="0"/>
              <w:rPr>
                <w:del w:id="2216" w:author="Arjan Kloosterboer" w:date="2017-09-21T12:48:00Z"/>
                <w:rFonts w:ascii="Calibri" w:hAnsi="Calibri" w:cs="Arial"/>
                <w:color w:val="000000"/>
                <w:sz w:val="22"/>
                <w:szCs w:val="24"/>
                <w:lang w:eastAsia="en-US"/>
              </w:rPr>
            </w:pPr>
            <w:del w:id="221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27AF5883" w14:textId="5ACE8071" w:rsidTr="00847C61">
        <w:trPr>
          <w:del w:id="2218" w:author="Arjan Kloosterboer" w:date="2017-09-21T12:48:00Z"/>
        </w:trPr>
        <w:tc>
          <w:tcPr>
            <w:tcW w:w="450" w:type="dxa"/>
            <w:tcBorders>
              <w:top w:val="nil"/>
              <w:left w:val="nil"/>
              <w:bottom w:val="nil"/>
              <w:right w:val="nil"/>
            </w:tcBorders>
          </w:tcPr>
          <w:p w14:paraId="2D9D5843" w14:textId="7A283672" w:rsidR="00847C61" w:rsidRPr="00474957" w:rsidDel="00BB0431" w:rsidRDefault="00847C61" w:rsidP="00847C61">
            <w:pPr>
              <w:widowControl w:val="0"/>
              <w:autoSpaceDE w:val="0"/>
              <w:autoSpaceDN w:val="0"/>
              <w:adjustRightInd w:val="0"/>
              <w:spacing w:line="240" w:lineRule="auto"/>
              <w:contextualSpacing w:val="0"/>
              <w:rPr>
                <w:del w:id="2219" w:author="Arjan Kloosterboer" w:date="2017-09-21T12:48:00Z"/>
                <w:rFonts w:ascii="Calibri" w:hAnsi="Calibri" w:cs="Arial"/>
                <w:color w:val="0F0F0F"/>
                <w:sz w:val="22"/>
                <w:szCs w:val="24"/>
                <w:lang w:eastAsia="en-US"/>
              </w:rPr>
            </w:pPr>
            <w:bookmarkStart w:id="2220" w:name="BKM_8AD6D1D0_18BE_47f6_B2D4_0BBC649C961F"/>
          </w:p>
        </w:tc>
        <w:tc>
          <w:tcPr>
            <w:tcW w:w="2790" w:type="dxa"/>
            <w:gridSpan w:val="2"/>
            <w:tcBorders>
              <w:top w:val="nil"/>
              <w:left w:val="nil"/>
              <w:bottom w:val="nil"/>
              <w:right w:val="nil"/>
            </w:tcBorders>
          </w:tcPr>
          <w:p w14:paraId="084FDF41" w14:textId="49CCA100" w:rsidR="00847C61" w:rsidRPr="00474957" w:rsidDel="00BB0431" w:rsidRDefault="00DE73DB" w:rsidP="00847C61">
            <w:pPr>
              <w:widowControl w:val="0"/>
              <w:autoSpaceDE w:val="0"/>
              <w:autoSpaceDN w:val="0"/>
              <w:adjustRightInd w:val="0"/>
              <w:spacing w:line="240" w:lineRule="auto"/>
              <w:contextualSpacing w:val="0"/>
              <w:rPr>
                <w:del w:id="2221" w:author="Arjan Kloosterboer" w:date="2017-09-21T12:48:00Z"/>
                <w:rFonts w:ascii="Calibri" w:hAnsi="Calibri" w:cs="Arial"/>
                <w:color w:val="0F0F0F"/>
                <w:sz w:val="22"/>
                <w:szCs w:val="24"/>
                <w:lang w:eastAsia="en-US"/>
              </w:rPr>
            </w:pPr>
            <w:del w:id="2222"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Geslachtsaanduiding</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B347D14" w14:textId="638E07CF" w:rsidR="00847C61" w:rsidRPr="00474957" w:rsidDel="00BB0431" w:rsidRDefault="00847C61" w:rsidP="00847C61">
            <w:pPr>
              <w:widowControl w:val="0"/>
              <w:autoSpaceDE w:val="0"/>
              <w:autoSpaceDN w:val="0"/>
              <w:adjustRightInd w:val="0"/>
              <w:spacing w:line="240" w:lineRule="auto"/>
              <w:contextualSpacing w:val="0"/>
              <w:rPr>
                <w:del w:id="2223" w:author="Arjan Kloosterboer" w:date="2017-09-21T12:48:00Z"/>
                <w:rFonts w:ascii="Calibri" w:hAnsi="Calibri" w:cs="Arial"/>
                <w:color w:val="0F0F0F"/>
                <w:sz w:val="22"/>
                <w:szCs w:val="24"/>
                <w:lang w:eastAsia="en-US"/>
              </w:rPr>
            </w:pPr>
            <w:del w:id="222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Geslachtsaanduiding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2220"/>
      </w:tr>
      <w:tr w:rsidR="00847C61" w:rsidRPr="00474957" w:rsidDel="00BB0431" w14:paraId="27564F7A" w14:textId="384AFEA9" w:rsidTr="00847C61">
        <w:trPr>
          <w:del w:id="2225" w:author="Arjan Kloosterboer" w:date="2017-09-21T12:48:00Z"/>
        </w:trPr>
        <w:tc>
          <w:tcPr>
            <w:tcW w:w="450" w:type="dxa"/>
            <w:tcBorders>
              <w:top w:val="nil"/>
              <w:left w:val="nil"/>
              <w:bottom w:val="nil"/>
              <w:right w:val="nil"/>
            </w:tcBorders>
          </w:tcPr>
          <w:p w14:paraId="0CE350F7" w14:textId="3F224CA3" w:rsidR="00847C61" w:rsidRPr="00474957" w:rsidDel="00BB0431" w:rsidRDefault="00847C61" w:rsidP="00847C61">
            <w:pPr>
              <w:widowControl w:val="0"/>
              <w:autoSpaceDE w:val="0"/>
              <w:autoSpaceDN w:val="0"/>
              <w:adjustRightInd w:val="0"/>
              <w:spacing w:line="240" w:lineRule="auto"/>
              <w:contextualSpacing w:val="0"/>
              <w:rPr>
                <w:del w:id="2226" w:author="Arjan Kloosterboer" w:date="2017-09-21T12:48:00Z"/>
                <w:rFonts w:ascii="Calibri" w:hAnsi="Calibri" w:cs="Arial"/>
                <w:color w:val="0F0F0F"/>
                <w:sz w:val="22"/>
                <w:szCs w:val="24"/>
                <w:lang w:eastAsia="en-US"/>
              </w:rPr>
            </w:pPr>
            <w:bookmarkStart w:id="2227" w:name="BKM_216DC517_C61C_467e_8F4C_6C17E2F3219A"/>
          </w:p>
        </w:tc>
        <w:tc>
          <w:tcPr>
            <w:tcW w:w="2790" w:type="dxa"/>
            <w:gridSpan w:val="2"/>
            <w:tcBorders>
              <w:top w:val="nil"/>
              <w:left w:val="nil"/>
              <w:bottom w:val="nil"/>
              <w:right w:val="nil"/>
            </w:tcBorders>
          </w:tcPr>
          <w:p w14:paraId="07A5D020" w14:textId="3B4E4A44" w:rsidR="00847C61" w:rsidRPr="00474957" w:rsidDel="00BB0431" w:rsidRDefault="00DE73DB" w:rsidP="00847C61">
            <w:pPr>
              <w:widowControl w:val="0"/>
              <w:autoSpaceDE w:val="0"/>
              <w:autoSpaceDN w:val="0"/>
              <w:adjustRightInd w:val="0"/>
              <w:spacing w:line="240" w:lineRule="auto"/>
              <w:contextualSpacing w:val="0"/>
              <w:rPr>
                <w:del w:id="2228" w:author="Arjan Kloosterboer" w:date="2017-09-21T12:48:00Z"/>
                <w:rFonts w:ascii="Calibri" w:hAnsi="Calibri" w:cs="Arial"/>
                <w:color w:val="0F0F0F"/>
                <w:sz w:val="22"/>
                <w:szCs w:val="24"/>
                <w:lang w:eastAsia="en-US"/>
              </w:rPr>
            </w:pPr>
            <w:del w:id="2229"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Naam aanschrijving</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F2E1E88" w14:textId="6EDD3BC6" w:rsidR="00847C61" w:rsidRPr="00474957" w:rsidDel="00BB0431" w:rsidRDefault="00847C61" w:rsidP="00847C61">
            <w:pPr>
              <w:widowControl w:val="0"/>
              <w:autoSpaceDE w:val="0"/>
              <w:autoSpaceDN w:val="0"/>
              <w:adjustRightInd w:val="0"/>
              <w:spacing w:line="240" w:lineRule="auto"/>
              <w:contextualSpacing w:val="0"/>
              <w:rPr>
                <w:del w:id="2230" w:author="Arjan Kloosterboer" w:date="2017-09-21T12:48:00Z"/>
                <w:rFonts w:ascii="Calibri" w:hAnsi="Calibri" w:cs="Arial"/>
                <w:color w:val="0F0F0F"/>
                <w:sz w:val="22"/>
                <w:szCs w:val="24"/>
                <w:lang w:eastAsia="en-US"/>
              </w:rPr>
            </w:pPr>
            <w:del w:id="2231" w:author="Arjan Kloosterboer" w:date="2017-09-21T12:48:00Z">
              <w:r w:rsidRPr="00474957" w:rsidDel="00BB0431">
                <w:rPr>
                  <w:rFonts w:ascii="Calibri" w:hAnsi="Calibri" w:cs="Arial"/>
                  <w:color w:val="000000"/>
                  <w:sz w:val="22"/>
                  <w:szCs w:val="24"/>
                  <w:lang w:eastAsia="en-US"/>
                </w:rPr>
                <w:delText>Naam aanschrijving NATUURLIJK PERSOON</w:delText>
              </w:r>
            </w:del>
          </w:p>
        </w:tc>
        <w:bookmarkEnd w:id="2227"/>
      </w:tr>
      <w:tr w:rsidR="00847C61" w:rsidRPr="00474957" w:rsidDel="00BB0431" w14:paraId="0E0CDECE" w14:textId="36F9054A" w:rsidTr="00847C61">
        <w:trPr>
          <w:del w:id="2232" w:author="Arjan Kloosterboer" w:date="2017-09-21T12:48:00Z"/>
        </w:trPr>
        <w:tc>
          <w:tcPr>
            <w:tcW w:w="450" w:type="dxa"/>
            <w:tcBorders>
              <w:top w:val="nil"/>
              <w:left w:val="nil"/>
              <w:bottom w:val="nil"/>
              <w:right w:val="nil"/>
            </w:tcBorders>
          </w:tcPr>
          <w:p w14:paraId="3533CFC4" w14:textId="30186A3E" w:rsidR="00847C61" w:rsidRPr="00474957" w:rsidDel="00BB0431" w:rsidRDefault="00847C61" w:rsidP="00847C61">
            <w:pPr>
              <w:widowControl w:val="0"/>
              <w:autoSpaceDE w:val="0"/>
              <w:autoSpaceDN w:val="0"/>
              <w:adjustRightInd w:val="0"/>
              <w:spacing w:line="240" w:lineRule="auto"/>
              <w:contextualSpacing w:val="0"/>
              <w:rPr>
                <w:del w:id="223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FB660E1" w14:textId="33B0A5FD" w:rsidR="00847C61" w:rsidRPr="00474957" w:rsidDel="00BB0431" w:rsidRDefault="00847C61" w:rsidP="00847C61">
            <w:pPr>
              <w:widowControl w:val="0"/>
              <w:autoSpaceDE w:val="0"/>
              <w:autoSpaceDN w:val="0"/>
              <w:adjustRightInd w:val="0"/>
              <w:spacing w:line="240" w:lineRule="auto"/>
              <w:contextualSpacing w:val="0"/>
              <w:rPr>
                <w:del w:id="2234" w:author="Arjan Kloosterboer" w:date="2017-09-21T12:48:00Z"/>
                <w:rFonts w:ascii="Calibri" w:hAnsi="Calibri" w:cs="Arial"/>
                <w:color w:val="000000"/>
                <w:sz w:val="22"/>
                <w:szCs w:val="24"/>
                <w:lang w:val="en-AU" w:eastAsia="en-US"/>
              </w:rPr>
            </w:pPr>
            <w:del w:id="2235" w:author="Arjan Kloosterboer" w:date="2017-09-21T12:48:00Z">
              <w:r w:rsidRPr="00474957" w:rsidDel="00BB0431">
                <w:rPr>
                  <w:rFonts w:ascii="Calibri" w:hAnsi="Calibri" w:cs="Arial"/>
                  <w:color w:val="000000"/>
                  <w:sz w:val="22"/>
                  <w:szCs w:val="24"/>
                  <w:lang w:val="en-AU" w:eastAsia="en-US"/>
                </w:rPr>
                <w:delText xml:space="preserve">- Geslachtsnaam aanschrijving </w:delText>
              </w:r>
            </w:del>
          </w:p>
        </w:tc>
        <w:tc>
          <w:tcPr>
            <w:tcW w:w="6120" w:type="dxa"/>
            <w:tcBorders>
              <w:top w:val="nil"/>
              <w:left w:val="nil"/>
              <w:bottom w:val="nil"/>
              <w:right w:val="nil"/>
            </w:tcBorders>
          </w:tcPr>
          <w:p w14:paraId="32AF66F0" w14:textId="622816A1" w:rsidR="00847C61" w:rsidRPr="00474957" w:rsidDel="00BB0431" w:rsidRDefault="00847C61" w:rsidP="00847C61">
            <w:pPr>
              <w:widowControl w:val="0"/>
              <w:autoSpaceDE w:val="0"/>
              <w:autoSpaceDN w:val="0"/>
              <w:adjustRightInd w:val="0"/>
              <w:spacing w:line="240" w:lineRule="auto"/>
              <w:contextualSpacing w:val="0"/>
              <w:rPr>
                <w:del w:id="2236" w:author="Arjan Kloosterboer" w:date="2017-09-21T12:48:00Z"/>
                <w:rFonts w:ascii="Calibri" w:hAnsi="Calibri" w:cs="Arial"/>
                <w:color w:val="000000"/>
                <w:sz w:val="22"/>
                <w:szCs w:val="24"/>
                <w:lang w:eastAsia="en-US"/>
              </w:rPr>
            </w:pPr>
            <w:del w:id="223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Geslachtsnaam aanschrijving  </w:delText>
              </w:r>
            </w:del>
          </w:p>
        </w:tc>
      </w:tr>
      <w:tr w:rsidR="00847C61" w:rsidRPr="00474957" w:rsidDel="00BB0431" w14:paraId="3F0FAE4E" w14:textId="0A211C5B" w:rsidTr="00847C61">
        <w:trPr>
          <w:del w:id="2238" w:author="Arjan Kloosterboer" w:date="2017-09-21T12:48:00Z"/>
        </w:trPr>
        <w:tc>
          <w:tcPr>
            <w:tcW w:w="450" w:type="dxa"/>
            <w:tcBorders>
              <w:top w:val="nil"/>
              <w:left w:val="nil"/>
              <w:bottom w:val="nil"/>
              <w:right w:val="nil"/>
            </w:tcBorders>
          </w:tcPr>
          <w:p w14:paraId="1ECC419B" w14:textId="0A4CC9D1" w:rsidR="00847C61" w:rsidRPr="00474957" w:rsidDel="00BB0431" w:rsidRDefault="00847C61" w:rsidP="00847C61">
            <w:pPr>
              <w:widowControl w:val="0"/>
              <w:autoSpaceDE w:val="0"/>
              <w:autoSpaceDN w:val="0"/>
              <w:adjustRightInd w:val="0"/>
              <w:spacing w:line="240" w:lineRule="auto"/>
              <w:contextualSpacing w:val="0"/>
              <w:rPr>
                <w:del w:id="223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CFD96B3" w14:textId="3EE719E9" w:rsidR="00847C61" w:rsidRPr="00474957" w:rsidDel="00BB0431" w:rsidRDefault="00847C61" w:rsidP="00847C61">
            <w:pPr>
              <w:widowControl w:val="0"/>
              <w:autoSpaceDE w:val="0"/>
              <w:autoSpaceDN w:val="0"/>
              <w:adjustRightInd w:val="0"/>
              <w:spacing w:line="240" w:lineRule="auto"/>
              <w:contextualSpacing w:val="0"/>
              <w:rPr>
                <w:del w:id="2240" w:author="Arjan Kloosterboer" w:date="2017-09-21T12:48:00Z"/>
                <w:rFonts w:ascii="Calibri" w:hAnsi="Calibri" w:cs="Arial"/>
                <w:color w:val="000000"/>
                <w:sz w:val="22"/>
                <w:szCs w:val="24"/>
                <w:lang w:val="en-AU" w:eastAsia="en-US"/>
              </w:rPr>
            </w:pPr>
            <w:del w:id="2241" w:author="Arjan Kloosterboer" w:date="2017-09-21T12:48:00Z">
              <w:r w:rsidRPr="00474957" w:rsidDel="00BB0431">
                <w:rPr>
                  <w:rFonts w:ascii="Calibri" w:hAnsi="Calibri" w:cs="Arial"/>
                  <w:color w:val="000000"/>
                  <w:sz w:val="22"/>
                  <w:szCs w:val="24"/>
                  <w:lang w:val="en-AU" w:eastAsia="en-US"/>
                </w:rPr>
                <w:delText xml:space="preserve">- Voorletters aanschrijving </w:delText>
              </w:r>
            </w:del>
          </w:p>
        </w:tc>
        <w:tc>
          <w:tcPr>
            <w:tcW w:w="6120" w:type="dxa"/>
            <w:tcBorders>
              <w:top w:val="nil"/>
              <w:left w:val="nil"/>
              <w:bottom w:val="nil"/>
              <w:right w:val="nil"/>
            </w:tcBorders>
          </w:tcPr>
          <w:p w14:paraId="478B1E21" w14:textId="089653FF" w:rsidR="00847C61" w:rsidRPr="00474957" w:rsidDel="00BB0431" w:rsidRDefault="00847C61" w:rsidP="00847C61">
            <w:pPr>
              <w:widowControl w:val="0"/>
              <w:autoSpaceDE w:val="0"/>
              <w:autoSpaceDN w:val="0"/>
              <w:adjustRightInd w:val="0"/>
              <w:spacing w:line="240" w:lineRule="auto"/>
              <w:contextualSpacing w:val="0"/>
              <w:rPr>
                <w:del w:id="2242" w:author="Arjan Kloosterboer" w:date="2017-09-21T12:48:00Z"/>
                <w:rFonts w:ascii="Calibri" w:hAnsi="Calibri" w:cs="Arial"/>
                <w:color w:val="000000"/>
                <w:sz w:val="22"/>
                <w:szCs w:val="24"/>
                <w:lang w:eastAsia="en-US"/>
              </w:rPr>
            </w:pPr>
            <w:del w:id="2243"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Voorletters aanschrijving  </w:delText>
              </w:r>
            </w:del>
          </w:p>
        </w:tc>
      </w:tr>
      <w:tr w:rsidR="00847C61" w:rsidRPr="00474957" w:rsidDel="00BB0431" w14:paraId="39A93E70" w14:textId="3A7C210A" w:rsidTr="00847C61">
        <w:trPr>
          <w:del w:id="2244" w:author="Arjan Kloosterboer" w:date="2017-09-21T12:48:00Z"/>
        </w:trPr>
        <w:tc>
          <w:tcPr>
            <w:tcW w:w="450" w:type="dxa"/>
            <w:tcBorders>
              <w:top w:val="nil"/>
              <w:left w:val="nil"/>
              <w:bottom w:val="nil"/>
              <w:right w:val="nil"/>
            </w:tcBorders>
          </w:tcPr>
          <w:p w14:paraId="579EC9C4" w14:textId="334983CF" w:rsidR="00847C61" w:rsidRPr="00474957" w:rsidDel="00BB0431" w:rsidRDefault="00847C61" w:rsidP="00847C61">
            <w:pPr>
              <w:widowControl w:val="0"/>
              <w:autoSpaceDE w:val="0"/>
              <w:autoSpaceDN w:val="0"/>
              <w:adjustRightInd w:val="0"/>
              <w:spacing w:line="240" w:lineRule="auto"/>
              <w:contextualSpacing w:val="0"/>
              <w:rPr>
                <w:del w:id="224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1AF3F78" w14:textId="2652713F" w:rsidR="00847C61" w:rsidRPr="00474957" w:rsidDel="00BB0431" w:rsidRDefault="00847C61" w:rsidP="00847C61">
            <w:pPr>
              <w:widowControl w:val="0"/>
              <w:autoSpaceDE w:val="0"/>
              <w:autoSpaceDN w:val="0"/>
              <w:adjustRightInd w:val="0"/>
              <w:spacing w:line="240" w:lineRule="auto"/>
              <w:contextualSpacing w:val="0"/>
              <w:rPr>
                <w:del w:id="2246" w:author="Arjan Kloosterboer" w:date="2017-09-21T12:48:00Z"/>
                <w:rFonts w:ascii="Calibri" w:hAnsi="Calibri" w:cs="Arial"/>
                <w:color w:val="000000"/>
                <w:sz w:val="22"/>
                <w:szCs w:val="24"/>
                <w:lang w:val="en-AU" w:eastAsia="en-US"/>
              </w:rPr>
            </w:pPr>
            <w:del w:id="2247" w:author="Arjan Kloosterboer" w:date="2017-09-21T12:48:00Z">
              <w:r w:rsidRPr="00474957" w:rsidDel="00BB0431">
                <w:rPr>
                  <w:rFonts w:ascii="Calibri" w:hAnsi="Calibri" w:cs="Arial"/>
                  <w:color w:val="000000"/>
                  <w:sz w:val="22"/>
                  <w:szCs w:val="24"/>
                  <w:lang w:val="en-AU" w:eastAsia="en-US"/>
                </w:rPr>
                <w:delText xml:space="preserve">- Voornamen aanschrijving </w:delText>
              </w:r>
            </w:del>
          </w:p>
        </w:tc>
        <w:tc>
          <w:tcPr>
            <w:tcW w:w="6120" w:type="dxa"/>
            <w:tcBorders>
              <w:top w:val="nil"/>
              <w:left w:val="nil"/>
              <w:bottom w:val="nil"/>
              <w:right w:val="nil"/>
            </w:tcBorders>
          </w:tcPr>
          <w:p w14:paraId="3B229B36" w14:textId="6FCD8534" w:rsidR="00847C61" w:rsidRPr="00474957" w:rsidDel="00BB0431" w:rsidRDefault="00847C61" w:rsidP="00847C61">
            <w:pPr>
              <w:widowControl w:val="0"/>
              <w:autoSpaceDE w:val="0"/>
              <w:autoSpaceDN w:val="0"/>
              <w:adjustRightInd w:val="0"/>
              <w:spacing w:line="240" w:lineRule="auto"/>
              <w:contextualSpacing w:val="0"/>
              <w:rPr>
                <w:del w:id="2248" w:author="Arjan Kloosterboer" w:date="2017-09-21T12:48:00Z"/>
                <w:rFonts w:ascii="Calibri" w:hAnsi="Calibri" w:cs="Arial"/>
                <w:color w:val="000000"/>
                <w:sz w:val="22"/>
                <w:szCs w:val="24"/>
                <w:lang w:eastAsia="en-US"/>
              </w:rPr>
            </w:pPr>
            <w:del w:id="224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Voornamen aanschrijving  </w:delText>
              </w:r>
            </w:del>
          </w:p>
        </w:tc>
      </w:tr>
      <w:tr w:rsidR="00847C61" w:rsidRPr="00474957" w:rsidDel="00BB0431" w14:paraId="4F1E7881" w14:textId="61F7062E" w:rsidTr="00847C61">
        <w:trPr>
          <w:del w:id="2250" w:author="Arjan Kloosterboer" w:date="2017-09-21T12:48:00Z"/>
        </w:trPr>
        <w:tc>
          <w:tcPr>
            <w:tcW w:w="450" w:type="dxa"/>
            <w:tcBorders>
              <w:top w:val="nil"/>
              <w:left w:val="nil"/>
              <w:bottom w:val="nil"/>
              <w:right w:val="nil"/>
            </w:tcBorders>
          </w:tcPr>
          <w:p w14:paraId="2CCD14AC" w14:textId="470C4DEE" w:rsidR="00847C61" w:rsidRPr="00474957" w:rsidDel="00BB0431" w:rsidRDefault="00847C61" w:rsidP="00847C61">
            <w:pPr>
              <w:widowControl w:val="0"/>
              <w:autoSpaceDE w:val="0"/>
              <w:autoSpaceDN w:val="0"/>
              <w:adjustRightInd w:val="0"/>
              <w:spacing w:line="240" w:lineRule="auto"/>
              <w:contextualSpacing w:val="0"/>
              <w:rPr>
                <w:del w:id="2251"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29ED6FC" w14:textId="3E16805F" w:rsidR="00847C61" w:rsidRPr="00474957" w:rsidDel="00BB0431" w:rsidRDefault="00847C61" w:rsidP="00847C61">
            <w:pPr>
              <w:widowControl w:val="0"/>
              <w:autoSpaceDE w:val="0"/>
              <w:autoSpaceDN w:val="0"/>
              <w:adjustRightInd w:val="0"/>
              <w:spacing w:line="240" w:lineRule="auto"/>
              <w:contextualSpacing w:val="0"/>
              <w:rPr>
                <w:del w:id="2252" w:author="Arjan Kloosterboer" w:date="2017-09-21T12:48:00Z"/>
                <w:rFonts w:ascii="Calibri" w:hAnsi="Calibri" w:cs="Arial"/>
                <w:color w:val="000000"/>
                <w:sz w:val="22"/>
                <w:szCs w:val="24"/>
                <w:lang w:val="en-AU" w:eastAsia="en-US"/>
              </w:rPr>
            </w:pPr>
            <w:del w:id="2253" w:author="Arjan Kloosterboer" w:date="2017-09-21T12:48:00Z">
              <w:r w:rsidRPr="00474957" w:rsidDel="00BB0431">
                <w:rPr>
                  <w:rFonts w:ascii="Calibri" w:hAnsi="Calibri" w:cs="Arial"/>
                  <w:color w:val="000000"/>
                  <w:sz w:val="22"/>
                  <w:szCs w:val="24"/>
                  <w:lang w:val="en-AU" w:eastAsia="en-US"/>
                </w:rPr>
                <w:delText xml:space="preserve">- Aanhef aanschrijving </w:delText>
              </w:r>
            </w:del>
          </w:p>
        </w:tc>
        <w:tc>
          <w:tcPr>
            <w:tcW w:w="6120" w:type="dxa"/>
            <w:tcBorders>
              <w:top w:val="nil"/>
              <w:left w:val="nil"/>
              <w:bottom w:val="nil"/>
              <w:right w:val="nil"/>
            </w:tcBorders>
          </w:tcPr>
          <w:p w14:paraId="32AA6CD8" w14:textId="2E111FA0" w:rsidR="00847C61" w:rsidRPr="00474957" w:rsidDel="00BB0431" w:rsidRDefault="00847C61" w:rsidP="00847C61">
            <w:pPr>
              <w:widowControl w:val="0"/>
              <w:autoSpaceDE w:val="0"/>
              <w:autoSpaceDN w:val="0"/>
              <w:adjustRightInd w:val="0"/>
              <w:spacing w:line="240" w:lineRule="auto"/>
              <w:contextualSpacing w:val="0"/>
              <w:rPr>
                <w:del w:id="2254" w:author="Arjan Kloosterboer" w:date="2017-09-21T12:48:00Z"/>
                <w:rFonts w:ascii="Calibri" w:hAnsi="Calibri" w:cs="Arial"/>
                <w:color w:val="000000"/>
                <w:sz w:val="22"/>
                <w:szCs w:val="24"/>
                <w:lang w:eastAsia="en-US"/>
              </w:rPr>
            </w:pPr>
            <w:del w:id="2255"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Aanhef aanschrijving  </w:delText>
              </w:r>
            </w:del>
          </w:p>
        </w:tc>
      </w:tr>
      <w:tr w:rsidR="00847C61" w:rsidRPr="00474957" w:rsidDel="00BB0431" w14:paraId="058C28DD" w14:textId="364621BA" w:rsidTr="00847C61">
        <w:trPr>
          <w:del w:id="2256" w:author="Arjan Kloosterboer" w:date="2017-09-21T12:48:00Z"/>
        </w:trPr>
        <w:tc>
          <w:tcPr>
            <w:tcW w:w="450" w:type="dxa"/>
            <w:tcBorders>
              <w:top w:val="nil"/>
              <w:left w:val="nil"/>
              <w:bottom w:val="nil"/>
              <w:right w:val="nil"/>
            </w:tcBorders>
          </w:tcPr>
          <w:p w14:paraId="5F01C521" w14:textId="5CB4F05F" w:rsidR="00847C61" w:rsidRPr="00474957" w:rsidDel="00BB0431" w:rsidRDefault="00847C61" w:rsidP="00847C61">
            <w:pPr>
              <w:widowControl w:val="0"/>
              <w:autoSpaceDE w:val="0"/>
              <w:autoSpaceDN w:val="0"/>
              <w:adjustRightInd w:val="0"/>
              <w:spacing w:line="240" w:lineRule="auto"/>
              <w:contextualSpacing w:val="0"/>
              <w:rPr>
                <w:del w:id="2257" w:author="Arjan Kloosterboer" w:date="2017-09-21T12:48:00Z"/>
                <w:rFonts w:ascii="Calibri" w:hAnsi="Calibri" w:cs="Arial"/>
                <w:color w:val="0F0F0F"/>
                <w:sz w:val="22"/>
                <w:szCs w:val="24"/>
                <w:lang w:eastAsia="en-US"/>
              </w:rPr>
            </w:pPr>
            <w:bookmarkStart w:id="2258" w:name="BKM_D6A2DFBF_0859_41e6_988D_C22C5A7CD6B4"/>
          </w:p>
        </w:tc>
        <w:tc>
          <w:tcPr>
            <w:tcW w:w="2790" w:type="dxa"/>
            <w:gridSpan w:val="2"/>
            <w:tcBorders>
              <w:top w:val="nil"/>
              <w:left w:val="nil"/>
              <w:bottom w:val="nil"/>
              <w:right w:val="nil"/>
            </w:tcBorders>
          </w:tcPr>
          <w:p w14:paraId="61F45BC7" w14:textId="19696AED" w:rsidR="00847C61" w:rsidRPr="00474957" w:rsidDel="00BB0431" w:rsidRDefault="00DE73DB" w:rsidP="00847C61">
            <w:pPr>
              <w:widowControl w:val="0"/>
              <w:autoSpaceDE w:val="0"/>
              <w:autoSpaceDN w:val="0"/>
              <w:adjustRightInd w:val="0"/>
              <w:spacing w:line="240" w:lineRule="auto"/>
              <w:contextualSpacing w:val="0"/>
              <w:rPr>
                <w:del w:id="2259" w:author="Arjan Kloosterboer" w:date="2017-09-21T12:48:00Z"/>
                <w:rFonts w:ascii="Calibri" w:hAnsi="Calibri" w:cs="Arial"/>
                <w:color w:val="0F0F0F"/>
                <w:sz w:val="22"/>
                <w:szCs w:val="24"/>
                <w:lang w:eastAsia="en-US"/>
              </w:rPr>
            </w:pPr>
            <w:del w:id="2260"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Geboortedatum</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671C47F" w14:textId="674DFF40" w:rsidR="00847C61" w:rsidRPr="00474957" w:rsidDel="00BB0431" w:rsidRDefault="00847C61" w:rsidP="00847C61">
            <w:pPr>
              <w:widowControl w:val="0"/>
              <w:autoSpaceDE w:val="0"/>
              <w:autoSpaceDN w:val="0"/>
              <w:adjustRightInd w:val="0"/>
              <w:spacing w:line="240" w:lineRule="auto"/>
              <w:contextualSpacing w:val="0"/>
              <w:rPr>
                <w:del w:id="2261" w:author="Arjan Kloosterboer" w:date="2017-09-21T12:48:00Z"/>
                <w:rFonts w:ascii="Calibri" w:hAnsi="Calibri" w:cs="Arial"/>
                <w:color w:val="0F0F0F"/>
                <w:sz w:val="22"/>
                <w:szCs w:val="24"/>
                <w:lang w:eastAsia="en-US"/>
              </w:rPr>
            </w:pPr>
            <w:del w:id="226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Geboorte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Geboortedatum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2258"/>
      </w:tr>
      <w:tr w:rsidR="00847C61" w:rsidRPr="00474957" w:rsidDel="00BB0431" w14:paraId="3A6FE6CE" w14:textId="0B291268" w:rsidTr="00847C61">
        <w:trPr>
          <w:del w:id="2263" w:author="Arjan Kloosterboer" w:date="2017-09-21T12:48:00Z"/>
        </w:trPr>
        <w:tc>
          <w:tcPr>
            <w:tcW w:w="450" w:type="dxa"/>
            <w:tcBorders>
              <w:top w:val="nil"/>
              <w:left w:val="nil"/>
              <w:bottom w:val="nil"/>
              <w:right w:val="nil"/>
            </w:tcBorders>
          </w:tcPr>
          <w:p w14:paraId="6D0848F9" w14:textId="3B88B07E" w:rsidR="00847C61" w:rsidRPr="00474957" w:rsidDel="00BB0431" w:rsidRDefault="00847C61" w:rsidP="00847C61">
            <w:pPr>
              <w:widowControl w:val="0"/>
              <w:autoSpaceDE w:val="0"/>
              <w:autoSpaceDN w:val="0"/>
              <w:adjustRightInd w:val="0"/>
              <w:spacing w:line="240" w:lineRule="auto"/>
              <w:contextualSpacing w:val="0"/>
              <w:rPr>
                <w:del w:id="2264" w:author="Arjan Kloosterboer" w:date="2017-09-21T12:48:00Z"/>
                <w:rFonts w:ascii="Calibri" w:hAnsi="Calibri" w:cs="Arial"/>
                <w:color w:val="0F0F0F"/>
                <w:sz w:val="22"/>
                <w:szCs w:val="24"/>
                <w:lang w:eastAsia="en-US"/>
              </w:rPr>
            </w:pPr>
            <w:bookmarkStart w:id="2265" w:name="BKM_00C1DE6D_2711_4f0c_B328_FFBAC668AACF"/>
          </w:p>
        </w:tc>
        <w:tc>
          <w:tcPr>
            <w:tcW w:w="2790" w:type="dxa"/>
            <w:gridSpan w:val="2"/>
            <w:tcBorders>
              <w:top w:val="nil"/>
              <w:left w:val="nil"/>
              <w:bottom w:val="nil"/>
              <w:right w:val="nil"/>
            </w:tcBorders>
          </w:tcPr>
          <w:p w14:paraId="71E47C7A" w14:textId="481B2E18" w:rsidR="00847C61" w:rsidRPr="00474957" w:rsidDel="00BB0431" w:rsidRDefault="00DE73DB" w:rsidP="00847C61">
            <w:pPr>
              <w:widowControl w:val="0"/>
              <w:autoSpaceDE w:val="0"/>
              <w:autoSpaceDN w:val="0"/>
              <w:adjustRightInd w:val="0"/>
              <w:spacing w:line="240" w:lineRule="auto"/>
              <w:contextualSpacing w:val="0"/>
              <w:rPr>
                <w:del w:id="2266" w:author="Arjan Kloosterboer" w:date="2017-09-21T12:48:00Z"/>
                <w:rFonts w:ascii="Calibri" w:hAnsi="Calibri" w:cs="Arial"/>
                <w:color w:val="0F0F0F"/>
                <w:sz w:val="22"/>
                <w:szCs w:val="24"/>
                <w:lang w:eastAsia="en-US"/>
              </w:rPr>
            </w:pPr>
            <w:del w:id="2267"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Overlijdensdatum</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6588569E" w14:textId="1AB0C959" w:rsidR="00847C61" w:rsidRPr="00474957" w:rsidDel="00BB0431" w:rsidRDefault="00847C61" w:rsidP="00847C61">
            <w:pPr>
              <w:widowControl w:val="0"/>
              <w:autoSpaceDE w:val="0"/>
              <w:autoSpaceDN w:val="0"/>
              <w:adjustRightInd w:val="0"/>
              <w:spacing w:line="240" w:lineRule="auto"/>
              <w:contextualSpacing w:val="0"/>
              <w:rPr>
                <w:del w:id="2268" w:author="Arjan Kloosterboer" w:date="2017-09-21T12:48:00Z"/>
                <w:rFonts w:ascii="Calibri" w:hAnsi="Calibri" w:cs="Arial"/>
                <w:color w:val="0F0F0F"/>
                <w:sz w:val="22"/>
                <w:szCs w:val="24"/>
                <w:lang w:eastAsia="en-US"/>
              </w:rPr>
            </w:pPr>
            <w:del w:id="226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Overlijden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Overlijdensdatum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2265"/>
      </w:tr>
      <w:tr w:rsidR="00847C61" w:rsidRPr="00474957" w:rsidDel="00BB0431" w14:paraId="658BA5AD" w14:textId="3E002710" w:rsidTr="00847C61">
        <w:trPr>
          <w:del w:id="2270" w:author="Arjan Kloosterboer" w:date="2017-09-21T12:48:00Z"/>
        </w:trPr>
        <w:tc>
          <w:tcPr>
            <w:tcW w:w="450" w:type="dxa"/>
            <w:tcBorders>
              <w:top w:val="nil"/>
              <w:left w:val="nil"/>
              <w:bottom w:val="nil"/>
              <w:right w:val="nil"/>
            </w:tcBorders>
          </w:tcPr>
          <w:p w14:paraId="71F64CE4" w14:textId="41B3E6AA" w:rsidR="00847C61" w:rsidRPr="00474957" w:rsidDel="00BB0431" w:rsidRDefault="00847C61" w:rsidP="00847C61">
            <w:pPr>
              <w:widowControl w:val="0"/>
              <w:autoSpaceDE w:val="0"/>
              <w:autoSpaceDN w:val="0"/>
              <w:adjustRightInd w:val="0"/>
              <w:spacing w:line="240" w:lineRule="auto"/>
              <w:contextualSpacing w:val="0"/>
              <w:rPr>
                <w:del w:id="2271" w:author="Arjan Kloosterboer" w:date="2017-09-21T12:48:00Z"/>
                <w:rFonts w:ascii="Calibri" w:hAnsi="Calibri" w:cs="Arial"/>
                <w:color w:val="0F0F0F"/>
                <w:sz w:val="22"/>
                <w:szCs w:val="24"/>
                <w:lang w:eastAsia="en-US"/>
              </w:rPr>
            </w:pPr>
            <w:bookmarkStart w:id="2272" w:name="BKM_6379C940_5FA7_41b2_884E_BE68A065D9D8"/>
          </w:p>
        </w:tc>
        <w:tc>
          <w:tcPr>
            <w:tcW w:w="2790" w:type="dxa"/>
            <w:gridSpan w:val="2"/>
            <w:tcBorders>
              <w:top w:val="nil"/>
              <w:left w:val="nil"/>
              <w:bottom w:val="nil"/>
              <w:right w:val="nil"/>
            </w:tcBorders>
          </w:tcPr>
          <w:p w14:paraId="10F0C1CA" w14:textId="5FBDD2E7" w:rsidR="00847C61" w:rsidRPr="00474957" w:rsidDel="00BB0431" w:rsidRDefault="00DE73DB" w:rsidP="00847C61">
            <w:pPr>
              <w:widowControl w:val="0"/>
              <w:autoSpaceDE w:val="0"/>
              <w:autoSpaceDN w:val="0"/>
              <w:adjustRightInd w:val="0"/>
              <w:spacing w:line="240" w:lineRule="auto"/>
              <w:contextualSpacing w:val="0"/>
              <w:rPr>
                <w:del w:id="2273" w:author="Arjan Kloosterboer" w:date="2017-09-21T12:48:00Z"/>
                <w:rFonts w:ascii="Calibri" w:hAnsi="Calibri" w:cs="Arial"/>
                <w:color w:val="0F0F0F"/>
                <w:sz w:val="22"/>
                <w:szCs w:val="24"/>
                <w:lang w:eastAsia="en-US"/>
              </w:rPr>
            </w:pPr>
            <w:del w:id="2274"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Correspondentieadres</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F4718B4" w14:textId="470FA37F" w:rsidR="00847C61" w:rsidRPr="00474957" w:rsidDel="00BB0431" w:rsidRDefault="00847C61" w:rsidP="00847C61">
            <w:pPr>
              <w:widowControl w:val="0"/>
              <w:autoSpaceDE w:val="0"/>
              <w:autoSpaceDN w:val="0"/>
              <w:adjustRightInd w:val="0"/>
              <w:spacing w:line="240" w:lineRule="auto"/>
              <w:contextualSpacing w:val="0"/>
              <w:rPr>
                <w:del w:id="2275" w:author="Arjan Kloosterboer" w:date="2017-09-21T12:48:00Z"/>
                <w:rFonts w:ascii="Calibri" w:hAnsi="Calibri" w:cs="Arial"/>
                <w:color w:val="0F0F0F"/>
                <w:sz w:val="22"/>
                <w:szCs w:val="24"/>
                <w:lang w:eastAsia="en-US"/>
              </w:rPr>
            </w:pPr>
            <w:del w:id="2276" w:author="Arjan Kloosterboer" w:date="2017-09-21T12:48:00Z">
              <w:r w:rsidRPr="00474957" w:rsidDel="00BB0431">
                <w:rPr>
                  <w:rFonts w:ascii="Calibri" w:hAnsi="Calibri" w:cs="Arial"/>
                  <w:color w:val="000000"/>
                  <w:sz w:val="22"/>
                  <w:szCs w:val="24"/>
                  <w:lang w:eastAsia="en-US"/>
                </w:rPr>
                <w:delText>Correspondentieadres SUBJECT</w:delText>
              </w:r>
            </w:del>
          </w:p>
        </w:tc>
        <w:bookmarkEnd w:id="2272"/>
      </w:tr>
      <w:tr w:rsidR="00847C61" w:rsidRPr="00474957" w:rsidDel="00BB0431" w14:paraId="5CEEB01F" w14:textId="5A530B83" w:rsidTr="00847C61">
        <w:trPr>
          <w:del w:id="2277" w:author="Arjan Kloosterboer" w:date="2017-09-21T12:48:00Z"/>
        </w:trPr>
        <w:tc>
          <w:tcPr>
            <w:tcW w:w="450" w:type="dxa"/>
            <w:tcBorders>
              <w:top w:val="nil"/>
              <w:left w:val="nil"/>
              <w:bottom w:val="nil"/>
              <w:right w:val="nil"/>
            </w:tcBorders>
          </w:tcPr>
          <w:p w14:paraId="395FDA74" w14:textId="26E7682E" w:rsidR="00847C61" w:rsidRPr="00474957" w:rsidDel="00BB0431" w:rsidRDefault="00847C61" w:rsidP="00847C61">
            <w:pPr>
              <w:widowControl w:val="0"/>
              <w:autoSpaceDE w:val="0"/>
              <w:autoSpaceDN w:val="0"/>
              <w:adjustRightInd w:val="0"/>
              <w:spacing w:line="240" w:lineRule="auto"/>
              <w:contextualSpacing w:val="0"/>
              <w:rPr>
                <w:del w:id="227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2D4C709B" w14:textId="16947E9C" w:rsidR="00847C61" w:rsidRPr="00474957" w:rsidDel="00BB0431" w:rsidRDefault="00847C61" w:rsidP="00847C61">
            <w:pPr>
              <w:widowControl w:val="0"/>
              <w:autoSpaceDE w:val="0"/>
              <w:autoSpaceDN w:val="0"/>
              <w:adjustRightInd w:val="0"/>
              <w:spacing w:line="240" w:lineRule="auto"/>
              <w:contextualSpacing w:val="0"/>
              <w:rPr>
                <w:del w:id="2279" w:author="Arjan Kloosterboer" w:date="2017-09-21T12:48:00Z"/>
                <w:rFonts w:ascii="Calibri" w:hAnsi="Calibri" w:cs="Arial"/>
                <w:color w:val="000000"/>
                <w:sz w:val="22"/>
                <w:szCs w:val="24"/>
                <w:lang w:val="en-AU" w:eastAsia="en-US"/>
              </w:rPr>
            </w:pPr>
            <w:del w:id="2280" w:author="Arjan Kloosterboer" w:date="2017-09-21T12:48:00Z">
              <w:r w:rsidRPr="00474957" w:rsidDel="00BB0431">
                <w:rPr>
                  <w:rFonts w:ascii="Calibri" w:hAnsi="Calibri" w:cs="Arial"/>
                  <w:color w:val="000000"/>
                  <w:sz w:val="22"/>
                  <w:szCs w:val="24"/>
                  <w:lang w:val="en-AU" w:eastAsia="en-US"/>
                </w:rPr>
                <w:delText xml:space="preserve">- Huisletter </w:delText>
              </w:r>
            </w:del>
          </w:p>
        </w:tc>
        <w:tc>
          <w:tcPr>
            <w:tcW w:w="6120" w:type="dxa"/>
            <w:tcBorders>
              <w:top w:val="nil"/>
              <w:left w:val="nil"/>
              <w:bottom w:val="nil"/>
              <w:right w:val="nil"/>
            </w:tcBorders>
          </w:tcPr>
          <w:p w14:paraId="6888A354" w14:textId="1E2A5D89" w:rsidR="00847C61" w:rsidRPr="00474957" w:rsidDel="00BB0431" w:rsidRDefault="00847C61" w:rsidP="00847C61">
            <w:pPr>
              <w:widowControl w:val="0"/>
              <w:autoSpaceDE w:val="0"/>
              <w:autoSpaceDN w:val="0"/>
              <w:adjustRightInd w:val="0"/>
              <w:spacing w:line="240" w:lineRule="auto"/>
              <w:contextualSpacing w:val="0"/>
              <w:rPr>
                <w:del w:id="2281" w:author="Arjan Kloosterboer" w:date="2017-09-21T12:48:00Z"/>
                <w:rFonts w:ascii="Calibri" w:hAnsi="Calibri" w:cs="Arial"/>
                <w:color w:val="000000"/>
                <w:sz w:val="22"/>
                <w:szCs w:val="24"/>
                <w:lang w:eastAsia="en-US"/>
              </w:rPr>
            </w:pPr>
            <w:del w:id="228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Huisletter  </w:delText>
              </w:r>
            </w:del>
          </w:p>
        </w:tc>
      </w:tr>
      <w:tr w:rsidR="00847C61" w:rsidRPr="00474957" w:rsidDel="00BB0431" w14:paraId="2CE2FB2A" w14:textId="1DEFAA83" w:rsidTr="00847C61">
        <w:trPr>
          <w:del w:id="2283" w:author="Arjan Kloosterboer" w:date="2017-09-21T12:48:00Z"/>
        </w:trPr>
        <w:tc>
          <w:tcPr>
            <w:tcW w:w="450" w:type="dxa"/>
            <w:tcBorders>
              <w:top w:val="nil"/>
              <w:left w:val="nil"/>
              <w:bottom w:val="nil"/>
              <w:right w:val="nil"/>
            </w:tcBorders>
          </w:tcPr>
          <w:p w14:paraId="4BE77099" w14:textId="3EED8A04" w:rsidR="00847C61" w:rsidRPr="00474957" w:rsidDel="00BB0431" w:rsidRDefault="00847C61" w:rsidP="00847C61">
            <w:pPr>
              <w:widowControl w:val="0"/>
              <w:autoSpaceDE w:val="0"/>
              <w:autoSpaceDN w:val="0"/>
              <w:adjustRightInd w:val="0"/>
              <w:spacing w:line="240" w:lineRule="auto"/>
              <w:contextualSpacing w:val="0"/>
              <w:rPr>
                <w:del w:id="2284"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8D78789" w14:textId="39D484BC" w:rsidR="00847C61" w:rsidRPr="00474957" w:rsidDel="00BB0431" w:rsidRDefault="00847C61" w:rsidP="00847C61">
            <w:pPr>
              <w:widowControl w:val="0"/>
              <w:autoSpaceDE w:val="0"/>
              <w:autoSpaceDN w:val="0"/>
              <w:adjustRightInd w:val="0"/>
              <w:spacing w:line="240" w:lineRule="auto"/>
              <w:contextualSpacing w:val="0"/>
              <w:rPr>
                <w:del w:id="2285" w:author="Arjan Kloosterboer" w:date="2017-09-21T12:48:00Z"/>
                <w:rFonts w:ascii="Calibri" w:hAnsi="Calibri" w:cs="Arial"/>
                <w:color w:val="000000"/>
                <w:sz w:val="22"/>
                <w:szCs w:val="24"/>
                <w:lang w:val="en-AU" w:eastAsia="en-US"/>
              </w:rPr>
            </w:pPr>
            <w:del w:id="2286" w:author="Arjan Kloosterboer" w:date="2017-09-21T12:48:00Z">
              <w:r w:rsidRPr="00474957" w:rsidDel="00BB0431">
                <w:rPr>
                  <w:rFonts w:ascii="Calibri" w:hAnsi="Calibri" w:cs="Arial"/>
                  <w:color w:val="000000"/>
                  <w:sz w:val="22"/>
                  <w:szCs w:val="24"/>
                  <w:lang w:val="en-AU" w:eastAsia="en-US"/>
                </w:rPr>
                <w:delText xml:space="preserve">- Huisnummer </w:delText>
              </w:r>
            </w:del>
          </w:p>
        </w:tc>
        <w:tc>
          <w:tcPr>
            <w:tcW w:w="6120" w:type="dxa"/>
            <w:tcBorders>
              <w:top w:val="nil"/>
              <w:left w:val="nil"/>
              <w:bottom w:val="nil"/>
              <w:right w:val="nil"/>
            </w:tcBorders>
          </w:tcPr>
          <w:p w14:paraId="4F77401A" w14:textId="087F7D1E" w:rsidR="00847C61" w:rsidRPr="00474957" w:rsidDel="00BB0431" w:rsidRDefault="00847C61" w:rsidP="00847C61">
            <w:pPr>
              <w:widowControl w:val="0"/>
              <w:autoSpaceDE w:val="0"/>
              <w:autoSpaceDN w:val="0"/>
              <w:adjustRightInd w:val="0"/>
              <w:spacing w:line="240" w:lineRule="auto"/>
              <w:contextualSpacing w:val="0"/>
              <w:rPr>
                <w:del w:id="2287" w:author="Arjan Kloosterboer" w:date="2017-09-21T12:48:00Z"/>
                <w:rFonts w:ascii="Calibri" w:hAnsi="Calibri" w:cs="Arial"/>
                <w:color w:val="000000"/>
                <w:sz w:val="22"/>
                <w:szCs w:val="24"/>
                <w:lang w:eastAsia="en-US"/>
              </w:rPr>
            </w:pPr>
            <w:del w:id="2288"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  </w:delText>
              </w:r>
            </w:del>
          </w:p>
        </w:tc>
      </w:tr>
      <w:tr w:rsidR="00847C61" w:rsidRPr="00474957" w:rsidDel="00BB0431" w14:paraId="136ED301" w14:textId="70ED8A95" w:rsidTr="00847C61">
        <w:trPr>
          <w:del w:id="2289" w:author="Arjan Kloosterboer" w:date="2017-09-21T12:48:00Z"/>
        </w:trPr>
        <w:tc>
          <w:tcPr>
            <w:tcW w:w="450" w:type="dxa"/>
            <w:tcBorders>
              <w:top w:val="nil"/>
              <w:left w:val="nil"/>
              <w:bottom w:val="nil"/>
              <w:right w:val="nil"/>
            </w:tcBorders>
          </w:tcPr>
          <w:p w14:paraId="1ACA4C4F" w14:textId="0E6D296D" w:rsidR="00847C61" w:rsidRPr="00474957" w:rsidDel="00BB0431" w:rsidRDefault="00847C61" w:rsidP="00847C61">
            <w:pPr>
              <w:widowControl w:val="0"/>
              <w:autoSpaceDE w:val="0"/>
              <w:autoSpaceDN w:val="0"/>
              <w:adjustRightInd w:val="0"/>
              <w:spacing w:line="240" w:lineRule="auto"/>
              <w:contextualSpacing w:val="0"/>
              <w:rPr>
                <w:del w:id="2290"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DDE2234" w14:textId="0CDAF92B" w:rsidR="00847C61" w:rsidRPr="00474957" w:rsidDel="00BB0431" w:rsidRDefault="00847C61" w:rsidP="00847C61">
            <w:pPr>
              <w:widowControl w:val="0"/>
              <w:autoSpaceDE w:val="0"/>
              <w:autoSpaceDN w:val="0"/>
              <w:adjustRightInd w:val="0"/>
              <w:spacing w:line="240" w:lineRule="auto"/>
              <w:contextualSpacing w:val="0"/>
              <w:rPr>
                <w:del w:id="2291" w:author="Arjan Kloosterboer" w:date="2017-09-21T12:48:00Z"/>
                <w:rFonts w:ascii="Calibri" w:hAnsi="Calibri" w:cs="Arial"/>
                <w:color w:val="000000"/>
                <w:sz w:val="22"/>
                <w:szCs w:val="24"/>
                <w:lang w:val="en-AU" w:eastAsia="en-US"/>
              </w:rPr>
            </w:pPr>
            <w:del w:id="2292" w:author="Arjan Kloosterboer" w:date="2017-09-21T12:48:00Z">
              <w:r w:rsidRPr="00474957" w:rsidDel="00BB0431">
                <w:rPr>
                  <w:rFonts w:ascii="Calibri" w:hAnsi="Calibri" w:cs="Arial"/>
                  <w:color w:val="000000"/>
                  <w:sz w:val="22"/>
                  <w:szCs w:val="24"/>
                  <w:lang w:val="en-AU" w:eastAsia="en-US"/>
                </w:rPr>
                <w:delText xml:space="preserve">- Huisnummertoevoeging </w:delText>
              </w:r>
            </w:del>
          </w:p>
        </w:tc>
        <w:tc>
          <w:tcPr>
            <w:tcW w:w="6120" w:type="dxa"/>
            <w:tcBorders>
              <w:top w:val="nil"/>
              <w:left w:val="nil"/>
              <w:bottom w:val="nil"/>
              <w:right w:val="nil"/>
            </w:tcBorders>
          </w:tcPr>
          <w:p w14:paraId="2DD304E0" w14:textId="4A81CEF6" w:rsidR="00847C61" w:rsidRPr="00474957" w:rsidDel="00BB0431" w:rsidRDefault="00847C61" w:rsidP="00847C61">
            <w:pPr>
              <w:widowControl w:val="0"/>
              <w:autoSpaceDE w:val="0"/>
              <w:autoSpaceDN w:val="0"/>
              <w:adjustRightInd w:val="0"/>
              <w:spacing w:line="240" w:lineRule="auto"/>
              <w:contextualSpacing w:val="0"/>
              <w:rPr>
                <w:del w:id="2293" w:author="Arjan Kloosterboer" w:date="2017-09-21T12:48:00Z"/>
                <w:rFonts w:ascii="Calibri" w:hAnsi="Calibri" w:cs="Arial"/>
                <w:color w:val="000000"/>
                <w:sz w:val="22"/>
                <w:szCs w:val="24"/>
                <w:lang w:eastAsia="en-US"/>
              </w:rPr>
            </w:pPr>
            <w:del w:id="229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Huisnummertoevoeging  </w:delText>
              </w:r>
            </w:del>
          </w:p>
        </w:tc>
      </w:tr>
      <w:tr w:rsidR="00847C61" w:rsidRPr="00474957" w:rsidDel="00BB0431" w14:paraId="0B9E8A75" w14:textId="0B639FFE" w:rsidTr="00847C61">
        <w:trPr>
          <w:del w:id="2295" w:author="Arjan Kloosterboer" w:date="2017-09-21T12:48:00Z"/>
        </w:trPr>
        <w:tc>
          <w:tcPr>
            <w:tcW w:w="450" w:type="dxa"/>
            <w:tcBorders>
              <w:top w:val="nil"/>
              <w:left w:val="nil"/>
              <w:bottom w:val="nil"/>
              <w:right w:val="nil"/>
            </w:tcBorders>
          </w:tcPr>
          <w:p w14:paraId="1DA187BC" w14:textId="63EA6073" w:rsidR="00847C61" w:rsidRPr="00474957" w:rsidDel="00BB0431" w:rsidRDefault="00847C61" w:rsidP="00847C61">
            <w:pPr>
              <w:widowControl w:val="0"/>
              <w:autoSpaceDE w:val="0"/>
              <w:autoSpaceDN w:val="0"/>
              <w:adjustRightInd w:val="0"/>
              <w:spacing w:line="240" w:lineRule="auto"/>
              <w:contextualSpacing w:val="0"/>
              <w:rPr>
                <w:del w:id="229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8E0FDE1" w14:textId="31831264" w:rsidR="00847C61" w:rsidRPr="00474957" w:rsidDel="00BB0431" w:rsidRDefault="00847C61" w:rsidP="00847C61">
            <w:pPr>
              <w:widowControl w:val="0"/>
              <w:autoSpaceDE w:val="0"/>
              <w:autoSpaceDN w:val="0"/>
              <w:adjustRightInd w:val="0"/>
              <w:spacing w:line="240" w:lineRule="auto"/>
              <w:contextualSpacing w:val="0"/>
              <w:rPr>
                <w:del w:id="2297" w:author="Arjan Kloosterboer" w:date="2017-09-21T12:48:00Z"/>
                <w:rFonts w:ascii="Calibri" w:hAnsi="Calibri" w:cs="Arial"/>
                <w:color w:val="000000"/>
                <w:sz w:val="22"/>
                <w:szCs w:val="24"/>
                <w:lang w:val="en-AU" w:eastAsia="en-US"/>
              </w:rPr>
            </w:pPr>
            <w:del w:id="2298" w:author="Arjan Kloosterboer" w:date="2017-09-21T12:48:00Z">
              <w:r w:rsidRPr="00474957" w:rsidDel="00BB0431">
                <w:rPr>
                  <w:rFonts w:ascii="Calibri" w:hAnsi="Calibri" w:cs="Arial"/>
                  <w:color w:val="000000"/>
                  <w:sz w:val="22"/>
                  <w:szCs w:val="24"/>
                  <w:lang w:val="en-AU" w:eastAsia="en-US"/>
                </w:rPr>
                <w:delText xml:space="preserve">- Naam openbare ruimte </w:delText>
              </w:r>
            </w:del>
          </w:p>
        </w:tc>
        <w:tc>
          <w:tcPr>
            <w:tcW w:w="6120" w:type="dxa"/>
            <w:tcBorders>
              <w:top w:val="nil"/>
              <w:left w:val="nil"/>
              <w:bottom w:val="nil"/>
              <w:right w:val="nil"/>
            </w:tcBorders>
          </w:tcPr>
          <w:p w14:paraId="4A787EA0" w14:textId="08C1BC5B" w:rsidR="00847C61" w:rsidRPr="00474957" w:rsidDel="00BB0431" w:rsidRDefault="00847C61" w:rsidP="00847C61">
            <w:pPr>
              <w:widowControl w:val="0"/>
              <w:autoSpaceDE w:val="0"/>
              <w:autoSpaceDN w:val="0"/>
              <w:adjustRightInd w:val="0"/>
              <w:spacing w:line="240" w:lineRule="auto"/>
              <w:contextualSpacing w:val="0"/>
              <w:rPr>
                <w:del w:id="2299" w:author="Arjan Kloosterboer" w:date="2017-09-21T12:48:00Z"/>
                <w:rFonts w:ascii="Calibri" w:hAnsi="Calibri" w:cs="Arial"/>
                <w:color w:val="000000"/>
                <w:sz w:val="22"/>
                <w:szCs w:val="24"/>
                <w:lang w:eastAsia="en-US"/>
              </w:rPr>
            </w:pPr>
            <w:del w:id="2300"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Naam openbare ruimte  </w:delText>
              </w:r>
            </w:del>
          </w:p>
        </w:tc>
      </w:tr>
      <w:tr w:rsidR="00847C61" w:rsidRPr="00474957" w:rsidDel="00BB0431" w14:paraId="73143CF7" w14:textId="2C5CEE6E" w:rsidTr="00847C61">
        <w:trPr>
          <w:del w:id="2301" w:author="Arjan Kloosterboer" w:date="2017-09-21T12:48:00Z"/>
        </w:trPr>
        <w:tc>
          <w:tcPr>
            <w:tcW w:w="450" w:type="dxa"/>
            <w:tcBorders>
              <w:top w:val="nil"/>
              <w:left w:val="nil"/>
              <w:bottom w:val="nil"/>
              <w:right w:val="nil"/>
            </w:tcBorders>
          </w:tcPr>
          <w:p w14:paraId="5C32652C" w14:textId="07FD8358" w:rsidR="00847C61" w:rsidRPr="00474957" w:rsidDel="00BB0431" w:rsidRDefault="00847C61" w:rsidP="00847C61">
            <w:pPr>
              <w:widowControl w:val="0"/>
              <w:autoSpaceDE w:val="0"/>
              <w:autoSpaceDN w:val="0"/>
              <w:adjustRightInd w:val="0"/>
              <w:spacing w:line="240" w:lineRule="auto"/>
              <w:contextualSpacing w:val="0"/>
              <w:rPr>
                <w:del w:id="2302"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4602B71" w14:textId="23A47B4F" w:rsidR="00847C61" w:rsidRPr="00474957" w:rsidDel="00BB0431" w:rsidRDefault="00847C61" w:rsidP="00847C61">
            <w:pPr>
              <w:widowControl w:val="0"/>
              <w:autoSpaceDE w:val="0"/>
              <w:autoSpaceDN w:val="0"/>
              <w:adjustRightInd w:val="0"/>
              <w:spacing w:line="240" w:lineRule="auto"/>
              <w:contextualSpacing w:val="0"/>
              <w:rPr>
                <w:del w:id="2303" w:author="Arjan Kloosterboer" w:date="2017-09-21T12:48:00Z"/>
                <w:rFonts w:ascii="Calibri" w:hAnsi="Calibri" w:cs="Arial"/>
                <w:color w:val="000000"/>
                <w:sz w:val="22"/>
                <w:szCs w:val="24"/>
                <w:lang w:val="en-AU" w:eastAsia="en-US"/>
              </w:rPr>
            </w:pPr>
            <w:del w:id="2304" w:author="Arjan Kloosterboer" w:date="2017-09-21T12:48:00Z">
              <w:r w:rsidRPr="00474957" w:rsidDel="00BB0431">
                <w:rPr>
                  <w:rFonts w:ascii="Calibri" w:hAnsi="Calibri" w:cs="Arial"/>
                  <w:color w:val="000000"/>
                  <w:sz w:val="22"/>
                  <w:szCs w:val="24"/>
                  <w:lang w:val="en-AU" w:eastAsia="en-US"/>
                </w:rPr>
                <w:delText xml:space="preserve">- Straatnaam </w:delText>
              </w:r>
            </w:del>
          </w:p>
        </w:tc>
        <w:tc>
          <w:tcPr>
            <w:tcW w:w="6120" w:type="dxa"/>
            <w:tcBorders>
              <w:top w:val="nil"/>
              <w:left w:val="nil"/>
              <w:bottom w:val="nil"/>
              <w:right w:val="nil"/>
            </w:tcBorders>
          </w:tcPr>
          <w:p w14:paraId="486F5B74" w14:textId="0BFAB776" w:rsidR="00847C61" w:rsidRPr="00474957" w:rsidDel="00BB0431" w:rsidRDefault="00847C61" w:rsidP="00847C61">
            <w:pPr>
              <w:widowControl w:val="0"/>
              <w:autoSpaceDE w:val="0"/>
              <w:autoSpaceDN w:val="0"/>
              <w:adjustRightInd w:val="0"/>
              <w:spacing w:line="240" w:lineRule="auto"/>
              <w:contextualSpacing w:val="0"/>
              <w:rPr>
                <w:del w:id="2305" w:author="Arjan Kloosterboer" w:date="2017-09-21T12:48:00Z"/>
                <w:rFonts w:ascii="Calibri" w:hAnsi="Calibri" w:cs="Arial"/>
                <w:color w:val="000000"/>
                <w:sz w:val="22"/>
                <w:szCs w:val="24"/>
                <w:lang w:eastAsia="en-US"/>
              </w:rPr>
            </w:pPr>
            <w:del w:id="230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Straatnaam  </w:delText>
              </w:r>
            </w:del>
          </w:p>
        </w:tc>
      </w:tr>
      <w:tr w:rsidR="00847C61" w:rsidRPr="00474957" w:rsidDel="00BB0431" w14:paraId="39B99AA8" w14:textId="7D88E2AB" w:rsidTr="00847C61">
        <w:trPr>
          <w:del w:id="2307" w:author="Arjan Kloosterboer" w:date="2017-09-21T12:48:00Z"/>
        </w:trPr>
        <w:tc>
          <w:tcPr>
            <w:tcW w:w="450" w:type="dxa"/>
            <w:tcBorders>
              <w:top w:val="nil"/>
              <w:left w:val="nil"/>
              <w:bottom w:val="nil"/>
              <w:right w:val="nil"/>
            </w:tcBorders>
          </w:tcPr>
          <w:p w14:paraId="6A73C90A" w14:textId="0433AD29" w:rsidR="00847C61" w:rsidRPr="00474957" w:rsidDel="00BB0431" w:rsidRDefault="00847C61" w:rsidP="00847C61">
            <w:pPr>
              <w:widowControl w:val="0"/>
              <w:autoSpaceDE w:val="0"/>
              <w:autoSpaceDN w:val="0"/>
              <w:adjustRightInd w:val="0"/>
              <w:spacing w:line="240" w:lineRule="auto"/>
              <w:contextualSpacing w:val="0"/>
              <w:rPr>
                <w:del w:id="230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6F46177" w14:textId="4D869E0A" w:rsidR="00847C61" w:rsidRPr="00474957" w:rsidDel="00BB0431" w:rsidRDefault="00847C61" w:rsidP="00847C61">
            <w:pPr>
              <w:widowControl w:val="0"/>
              <w:autoSpaceDE w:val="0"/>
              <w:autoSpaceDN w:val="0"/>
              <w:adjustRightInd w:val="0"/>
              <w:spacing w:line="240" w:lineRule="auto"/>
              <w:contextualSpacing w:val="0"/>
              <w:rPr>
                <w:del w:id="2309" w:author="Arjan Kloosterboer" w:date="2017-09-21T12:48:00Z"/>
                <w:rFonts w:ascii="Calibri" w:hAnsi="Calibri" w:cs="Arial"/>
                <w:color w:val="000000"/>
                <w:sz w:val="22"/>
                <w:szCs w:val="24"/>
                <w:lang w:val="en-AU" w:eastAsia="en-US"/>
              </w:rPr>
            </w:pPr>
            <w:del w:id="2310" w:author="Arjan Kloosterboer" w:date="2017-09-21T12:48:00Z">
              <w:r w:rsidRPr="00474957" w:rsidDel="00BB0431">
                <w:rPr>
                  <w:rFonts w:ascii="Calibri" w:hAnsi="Calibri" w:cs="Arial"/>
                  <w:color w:val="000000"/>
                  <w:sz w:val="22"/>
                  <w:szCs w:val="24"/>
                  <w:lang w:val="en-AU" w:eastAsia="en-US"/>
                </w:rPr>
                <w:delText xml:space="preserve">- Postcode </w:delText>
              </w:r>
            </w:del>
          </w:p>
        </w:tc>
        <w:tc>
          <w:tcPr>
            <w:tcW w:w="6120" w:type="dxa"/>
            <w:tcBorders>
              <w:top w:val="nil"/>
              <w:left w:val="nil"/>
              <w:bottom w:val="nil"/>
              <w:right w:val="nil"/>
            </w:tcBorders>
          </w:tcPr>
          <w:p w14:paraId="184C1475" w14:textId="43D28018" w:rsidR="00847C61" w:rsidRPr="00474957" w:rsidDel="00BB0431" w:rsidRDefault="00847C61" w:rsidP="00847C61">
            <w:pPr>
              <w:widowControl w:val="0"/>
              <w:autoSpaceDE w:val="0"/>
              <w:autoSpaceDN w:val="0"/>
              <w:adjustRightInd w:val="0"/>
              <w:spacing w:line="240" w:lineRule="auto"/>
              <w:contextualSpacing w:val="0"/>
              <w:rPr>
                <w:del w:id="2311" w:author="Arjan Kloosterboer" w:date="2017-09-21T12:48:00Z"/>
                <w:rFonts w:ascii="Calibri" w:hAnsi="Calibri" w:cs="Arial"/>
                <w:color w:val="000000"/>
                <w:sz w:val="22"/>
                <w:szCs w:val="24"/>
                <w:lang w:eastAsia="en-US"/>
              </w:rPr>
            </w:pPr>
            <w:del w:id="231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Postcode  </w:delText>
              </w:r>
            </w:del>
          </w:p>
        </w:tc>
      </w:tr>
      <w:tr w:rsidR="00847C61" w:rsidRPr="00474957" w:rsidDel="00BB0431" w14:paraId="1FCF46FB" w14:textId="6907DA43" w:rsidTr="00847C61">
        <w:trPr>
          <w:del w:id="2313" w:author="Arjan Kloosterboer" w:date="2017-09-21T12:48:00Z"/>
        </w:trPr>
        <w:tc>
          <w:tcPr>
            <w:tcW w:w="450" w:type="dxa"/>
            <w:tcBorders>
              <w:top w:val="nil"/>
              <w:left w:val="nil"/>
              <w:bottom w:val="nil"/>
              <w:right w:val="nil"/>
            </w:tcBorders>
          </w:tcPr>
          <w:p w14:paraId="206EE3D1" w14:textId="076CC50B" w:rsidR="00847C61" w:rsidRPr="00474957" w:rsidDel="00BB0431" w:rsidRDefault="00847C61" w:rsidP="00847C61">
            <w:pPr>
              <w:widowControl w:val="0"/>
              <w:autoSpaceDE w:val="0"/>
              <w:autoSpaceDN w:val="0"/>
              <w:adjustRightInd w:val="0"/>
              <w:spacing w:line="240" w:lineRule="auto"/>
              <w:contextualSpacing w:val="0"/>
              <w:rPr>
                <w:del w:id="2314"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9269906" w14:textId="72CFE17A" w:rsidR="00847C61" w:rsidRPr="00474957" w:rsidDel="00BB0431" w:rsidRDefault="00847C61" w:rsidP="00847C61">
            <w:pPr>
              <w:widowControl w:val="0"/>
              <w:autoSpaceDE w:val="0"/>
              <w:autoSpaceDN w:val="0"/>
              <w:adjustRightInd w:val="0"/>
              <w:spacing w:line="240" w:lineRule="auto"/>
              <w:contextualSpacing w:val="0"/>
              <w:rPr>
                <w:del w:id="2315" w:author="Arjan Kloosterboer" w:date="2017-09-21T12:48:00Z"/>
                <w:rFonts w:ascii="Calibri" w:hAnsi="Calibri" w:cs="Arial"/>
                <w:color w:val="000000"/>
                <w:sz w:val="22"/>
                <w:szCs w:val="24"/>
                <w:lang w:val="en-AU" w:eastAsia="en-US"/>
              </w:rPr>
            </w:pPr>
            <w:del w:id="2316" w:author="Arjan Kloosterboer" w:date="2017-09-21T12:48:00Z">
              <w:r w:rsidRPr="00474957" w:rsidDel="00BB0431">
                <w:rPr>
                  <w:rFonts w:ascii="Calibri" w:hAnsi="Calibri" w:cs="Arial"/>
                  <w:color w:val="000000"/>
                  <w:sz w:val="22"/>
                  <w:szCs w:val="24"/>
                  <w:lang w:val="en-AU" w:eastAsia="en-US"/>
                </w:rPr>
                <w:delText xml:space="preserve">- Woonplaatsnaam </w:delText>
              </w:r>
            </w:del>
          </w:p>
        </w:tc>
        <w:tc>
          <w:tcPr>
            <w:tcW w:w="6120" w:type="dxa"/>
            <w:tcBorders>
              <w:top w:val="nil"/>
              <w:left w:val="nil"/>
              <w:bottom w:val="nil"/>
              <w:right w:val="nil"/>
            </w:tcBorders>
          </w:tcPr>
          <w:p w14:paraId="38C95BB0" w14:textId="05F026A9" w:rsidR="00847C61" w:rsidRPr="00474957" w:rsidDel="00BB0431" w:rsidRDefault="00847C61" w:rsidP="00847C61">
            <w:pPr>
              <w:widowControl w:val="0"/>
              <w:autoSpaceDE w:val="0"/>
              <w:autoSpaceDN w:val="0"/>
              <w:adjustRightInd w:val="0"/>
              <w:spacing w:line="240" w:lineRule="auto"/>
              <w:contextualSpacing w:val="0"/>
              <w:rPr>
                <w:del w:id="2317" w:author="Arjan Kloosterboer" w:date="2017-09-21T12:48:00Z"/>
                <w:rFonts w:ascii="Calibri" w:hAnsi="Calibri" w:cs="Arial"/>
                <w:color w:val="000000"/>
                <w:sz w:val="22"/>
                <w:szCs w:val="24"/>
                <w:lang w:eastAsia="en-US"/>
              </w:rPr>
            </w:pPr>
            <w:del w:id="2318"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0425792E" w14:textId="6618A7F5" w:rsidTr="00847C61">
        <w:trPr>
          <w:del w:id="2319" w:author="Arjan Kloosterboer" w:date="2017-09-21T12:48:00Z"/>
        </w:trPr>
        <w:tc>
          <w:tcPr>
            <w:tcW w:w="450" w:type="dxa"/>
            <w:tcBorders>
              <w:top w:val="nil"/>
              <w:left w:val="nil"/>
              <w:bottom w:val="nil"/>
              <w:right w:val="nil"/>
            </w:tcBorders>
          </w:tcPr>
          <w:p w14:paraId="6DE2CF11" w14:textId="6D4D375F" w:rsidR="00847C61" w:rsidRPr="00474957" w:rsidDel="00BB0431" w:rsidRDefault="00847C61" w:rsidP="00847C61">
            <w:pPr>
              <w:widowControl w:val="0"/>
              <w:autoSpaceDE w:val="0"/>
              <w:autoSpaceDN w:val="0"/>
              <w:adjustRightInd w:val="0"/>
              <w:spacing w:line="240" w:lineRule="auto"/>
              <w:contextualSpacing w:val="0"/>
              <w:rPr>
                <w:del w:id="2320" w:author="Arjan Kloosterboer" w:date="2017-09-21T12:48:00Z"/>
                <w:rFonts w:ascii="Calibri" w:hAnsi="Calibri" w:cs="Arial"/>
                <w:color w:val="0F0F0F"/>
                <w:sz w:val="22"/>
                <w:szCs w:val="24"/>
                <w:lang w:eastAsia="en-US"/>
              </w:rPr>
            </w:pPr>
            <w:bookmarkStart w:id="2321" w:name="BKM_C2EF95ED_F7B6_44ca_9BB2_402C1954A88C"/>
          </w:p>
        </w:tc>
        <w:tc>
          <w:tcPr>
            <w:tcW w:w="2790" w:type="dxa"/>
            <w:gridSpan w:val="2"/>
            <w:tcBorders>
              <w:top w:val="nil"/>
              <w:left w:val="nil"/>
              <w:bottom w:val="nil"/>
              <w:right w:val="nil"/>
            </w:tcBorders>
          </w:tcPr>
          <w:p w14:paraId="312EAEBF" w14:textId="3CA770C3" w:rsidR="00847C61" w:rsidRPr="00474957" w:rsidDel="00BB0431" w:rsidRDefault="00DE73DB" w:rsidP="00847C61">
            <w:pPr>
              <w:widowControl w:val="0"/>
              <w:autoSpaceDE w:val="0"/>
              <w:autoSpaceDN w:val="0"/>
              <w:adjustRightInd w:val="0"/>
              <w:spacing w:line="240" w:lineRule="auto"/>
              <w:contextualSpacing w:val="0"/>
              <w:rPr>
                <w:del w:id="2322" w:author="Arjan Kloosterboer" w:date="2017-09-21T12:48:00Z"/>
                <w:rFonts w:ascii="Calibri" w:hAnsi="Calibri" w:cs="Arial"/>
                <w:color w:val="0F0F0F"/>
                <w:sz w:val="22"/>
                <w:szCs w:val="24"/>
                <w:lang w:eastAsia="en-US"/>
              </w:rPr>
            </w:pPr>
            <w:del w:id="2323"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Postadres</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66F29AB1" w14:textId="056A9D13" w:rsidR="00847C61" w:rsidRPr="00474957" w:rsidDel="00BB0431" w:rsidRDefault="00847C61" w:rsidP="00847C61">
            <w:pPr>
              <w:widowControl w:val="0"/>
              <w:autoSpaceDE w:val="0"/>
              <w:autoSpaceDN w:val="0"/>
              <w:adjustRightInd w:val="0"/>
              <w:spacing w:line="240" w:lineRule="auto"/>
              <w:contextualSpacing w:val="0"/>
              <w:rPr>
                <w:del w:id="2324" w:author="Arjan Kloosterboer" w:date="2017-09-21T12:48:00Z"/>
                <w:rFonts w:ascii="Calibri" w:hAnsi="Calibri" w:cs="Arial"/>
                <w:color w:val="0F0F0F"/>
                <w:sz w:val="22"/>
                <w:szCs w:val="24"/>
                <w:lang w:eastAsia="en-US"/>
              </w:rPr>
            </w:pPr>
            <w:del w:id="2325" w:author="Arjan Kloosterboer" w:date="2017-09-21T12:48:00Z">
              <w:r w:rsidRPr="00474957" w:rsidDel="00BB0431">
                <w:rPr>
                  <w:rFonts w:ascii="Calibri" w:hAnsi="Calibri" w:cs="Arial"/>
                  <w:color w:val="000000"/>
                  <w:sz w:val="22"/>
                  <w:szCs w:val="24"/>
                  <w:lang w:eastAsia="en-US"/>
                </w:rPr>
                <w:delText>Postadres SUBJECT</w:delText>
              </w:r>
            </w:del>
          </w:p>
        </w:tc>
        <w:bookmarkEnd w:id="2321"/>
      </w:tr>
      <w:tr w:rsidR="00847C61" w:rsidRPr="00474957" w:rsidDel="00BB0431" w14:paraId="3AAF2956" w14:textId="6AA9F2F0" w:rsidTr="00847C61">
        <w:trPr>
          <w:del w:id="2326" w:author="Arjan Kloosterboer" w:date="2017-09-21T12:48:00Z"/>
        </w:trPr>
        <w:tc>
          <w:tcPr>
            <w:tcW w:w="450" w:type="dxa"/>
            <w:tcBorders>
              <w:top w:val="nil"/>
              <w:left w:val="nil"/>
              <w:bottom w:val="nil"/>
              <w:right w:val="nil"/>
            </w:tcBorders>
          </w:tcPr>
          <w:p w14:paraId="2CA69D5F" w14:textId="5AF05BD6" w:rsidR="00847C61" w:rsidRPr="00474957" w:rsidDel="00BB0431" w:rsidRDefault="00847C61" w:rsidP="00847C61">
            <w:pPr>
              <w:widowControl w:val="0"/>
              <w:autoSpaceDE w:val="0"/>
              <w:autoSpaceDN w:val="0"/>
              <w:adjustRightInd w:val="0"/>
              <w:spacing w:line="240" w:lineRule="auto"/>
              <w:contextualSpacing w:val="0"/>
              <w:rPr>
                <w:del w:id="2327"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EF0202E" w14:textId="520007EB" w:rsidR="00847C61" w:rsidRPr="00474957" w:rsidDel="00BB0431" w:rsidRDefault="00847C61" w:rsidP="00847C61">
            <w:pPr>
              <w:widowControl w:val="0"/>
              <w:autoSpaceDE w:val="0"/>
              <w:autoSpaceDN w:val="0"/>
              <w:adjustRightInd w:val="0"/>
              <w:spacing w:line="240" w:lineRule="auto"/>
              <w:contextualSpacing w:val="0"/>
              <w:rPr>
                <w:del w:id="2328" w:author="Arjan Kloosterboer" w:date="2017-09-21T12:48:00Z"/>
                <w:rFonts w:ascii="Calibri" w:hAnsi="Calibri" w:cs="Arial"/>
                <w:color w:val="000000"/>
                <w:sz w:val="22"/>
                <w:szCs w:val="24"/>
                <w:lang w:val="en-AU" w:eastAsia="en-US"/>
              </w:rPr>
            </w:pPr>
            <w:del w:id="2329" w:author="Arjan Kloosterboer" w:date="2017-09-21T12:48:00Z">
              <w:r w:rsidRPr="00474957" w:rsidDel="00BB0431">
                <w:rPr>
                  <w:rFonts w:ascii="Calibri" w:hAnsi="Calibri" w:cs="Arial"/>
                  <w:color w:val="000000"/>
                  <w:sz w:val="22"/>
                  <w:szCs w:val="24"/>
                  <w:lang w:val="en-AU" w:eastAsia="en-US"/>
                </w:rPr>
                <w:delText xml:space="preserve">- Postadres postcode </w:delText>
              </w:r>
            </w:del>
          </w:p>
        </w:tc>
        <w:tc>
          <w:tcPr>
            <w:tcW w:w="6120" w:type="dxa"/>
            <w:tcBorders>
              <w:top w:val="nil"/>
              <w:left w:val="nil"/>
              <w:bottom w:val="nil"/>
              <w:right w:val="nil"/>
            </w:tcBorders>
          </w:tcPr>
          <w:p w14:paraId="2D0F2FF2" w14:textId="29422C4B" w:rsidR="00847C61" w:rsidRPr="00474957" w:rsidDel="00BB0431" w:rsidRDefault="00847C61" w:rsidP="00847C61">
            <w:pPr>
              <w:widowControl w:val="0"/>
              <w:autoSpaceDE w:val="0"/>
              <w:autoSpaceDN w:val="0"/>
              <w:adjustRightInd w:val="0"/>
              <w:spacing w:line="240" w:lineRule="auto"/>
              <w:contextualSpacing w:val="0"/>
              <w:rPr>
                <w:del w:id="2330" w:author="Arjan Kloosterboer" w:date="2017-09-21T12:48:00Z"/>
                <w:rFonts w:ascii="Calibri" w:hAnsi="Calibri" w:cs="Arial"/>
                <w:color w:val="000000"/>
                <w:sz w:val="22"/>
                <w:szCs w:val="24"/>
                <w:lang w:eastAsia="en-US"/>
              </w:rPr>
            </w:pPr>
            <w:del w:id="233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Postadres postcode  </w:delText>
              </w:r>
            </w:del>
          </w:p>
        </w:tc>
      </w:tr>
      <w:tr w:rsidR="00847C61" w:rsidRPr="00474957" w:rsidDel="00BB0431" w14:paraId="066B397B" w14:textId="7C143E10" w:rsidTr="00847C61">
        <w:trPr>
          <w:del w:id="2332" w:author="Arjan Kloosterboer" w:date="2017-09-21T12:48:00Z"/>
        </w:trPr>
        <w:tc>
          <w:tcPr>
            <w:tcW w:w="450" w:type="dxa"/>
            <w:tcBorders>
              <w:top w:val="nil"/>
              <w:left w:val="nil"/>
              <w:bottom w:val="nil"/>
              <w:right w:val="nil"/>
            </w:tcBorders>
          </w:tcPr>
          <w:p w14:paraId="6CD19A96" w14:textId="14D9DC26" w:rsidR="00847C61" w:rsidRPr="00474957" w:rsidDel="00BB0431" w:rsidRDefault="00847C61" w:rsidP="00847C61">
            <w:pPr>
              <w:widowControl w:val="0"/>
              <w:autoSpaceDE w:val="0"/>
              <w:autoSpaceDN w:val="0"/>
              <w:adjustRightInd w:val="0"/>
              <w:spacing w:line="240" w:lineRule="auto"/>
              <w:contextualSpacing w:val="0"/>
              <w:rPr>
                <w:del w:id="233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0245E3C" w14:textId="04DF540F" w:rsidR="00847C61" w:rsidRPr="00474957" w:rsidDel="00BB0431" w:rsidRDefault="00847C61" w:rsidP="00847C61">
            <w:pPr>
              <w:widowControl w:val="0"/>
              <w:autoSpaceDE w:val="0"/>
              <w:autoSpaceDN w:val="0"/>
              <w:adjustRightInd w:val="0"/>
              <w:spacing w:line="240" w:lineRule="auto"/>
              <w:contextualSpacing w:val="0"/>
              <w:rPr>
                <w:del w:id="2334" w:author="Arjan Kloosterboer" w:date="2017-09-21T12:48:00Z"/>
                <w:rFonts w:ascii="Calibri" w:hAnsi="Calibri" w:cs="Arial"/>
                <w:color w:val="000000"/>
                <w:sz w:val="22"/>
                <w:szCs w:val="24"/>
                <w:lang w:val="en-AU" w:eastAsia="en-US"/>
              </w:rPr>
            </w:pPr>
            <w:del w:id="2335" w:author="Arjan Kloosterboer" w:date="2017-09-21T12:48:00Z">
              <w:r w:rsidRPr="00474957" w:rsidDel="00BB0431">
                <w:rPr>
                  <w:rFonts w:ascii="Calibri" w:hAnsi="Calibri" w:cs="Arial"/>
                  <w:color w:val="000000"/>
                  <w:sz w:val="22"/>
                  <w:szCs w:val="24"/>
                  <w:lang w:val="en-AU" w:eastAsia="en-US"/>
                </w:rPr>
                <w:delText xml:space="preserve">- Postadrestype </w:delText>
              </w:r>
            </w:del>
          </w:p>
        </w:tc>
        <w:tc>
          <w:tcPr>
            <w:tcW w:w="6120" w:type="dxa"/>
            <w:tcBorders>
              <w:top w:val="nil"/>
              <w:left w:val="nil"/>
              <w:bottom w:val="nil"/>
              <w:right w:val="nil"/>
            </w:tcBorders>
          </w:tcPr>
          <w:p w14:paraId="4E3FF372" w14:textId="5D82C033" w:rsidR="00847C61" w:rsidRPr="00474957" w:rsidDel="00BB0431" w:rsidRDefault="00847C61" w:rsidP="00847C61">
            <w:pPr>
              <w:widowControl w:val="0"/>
              <w:autoSpaceDE w:val="0"/>
              <w:autoSpaceDN w:val="0"/>
              <w:adjustRightInd w:val="0"/>
              <w:spacing w:line="240" w:lineRule="auto"/>
              <w:contextualSpacing w:val="0"/>
              <w:rPr>
                <w:del w:id="2336" w:author="Arjan Kloosterboer" w:date="2017-09-21T12:48:00Z"/>
                <w:rFonts w:ascii="Calibri" w:hAnsi="Calibri" w:cs="Arial"/>
                <w:color w:val="000000"/>
                <w:sz w:val="22"/>
                <w:szCs w:val="24"/>
                <w:lang w:eastAsia="en-US"/>
              </w:rPr>
            </w:pPr>
            <w:del w:id="233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Postadrestype  </w:delText>
              </w:r>
            </w:del>
          </w:p>
        </w:tc>
      </w:tr>
      <w:tr w:rsidR="00847C61" w:rsidRPr="00474957" w:rsidDel="00BB0431" w14:paraId="1E53EDA2" w14:textId="3242C085" w:rsidTr="00847C61">
        <w:trPr>
          <w:del w:id="2338" w:author="Arjan Kloosterboer" w:date="2017-09-21T12:48:00Z"/>
        </w:trPr>
        <w:tc>
          <w:tcPr>
            <w:tcW w:w="450" w:type="dxa"/>
            <w:tcBorders>
              <w:top w:val="nil"/>
              <w:left w:val="nil"/>
              <w:bottom w:val="nil"/>
              <w:right w:val="nil"/>
            </w:tcBorders>
          </w:tcPr>
          <w:p w14:paraId="5A88C7B9" w14:textId="2F9DEE57" w:rsidR="00847C61" w:rsidRPr="00474957" w:rsidDel="00BB0431" w:rsidRDefault="00847C61" w:rsidP="00847C61">
            <w:pPr>
              <w:widowControl w:val="0"/>
              <w:autoSpaceDE w:val="0"/>
              <w:autoSpaceDN w:val="0"/>
              <w:adjustRightInd w:val="0"/>
              <w:spacing w:line="240" w:lineRule="auto"/>
              <w:contextualSpacing w:val="0"/>
              <w:rPr>
                <w:del w:id="233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C62EC35" w14:textId="58CD4344" w:rsidR="00847C61" w:rsidRPr="00474957" w:rsidDel="00BB0431" w:rsidRDefault="00847C61" w:rsidP="00847C61">
            <w:pPr>
              <w:widowControl w:val="0"/>
              <w:autoSpaceDE w:val="0"/>
              <w:autoSpaceDN w:val="0"/>
              <w:adjustRightInd w:val="0"/>
              <w:spacing w:line="240" w:lineRule="auto"/>
              <w:contextualSpacing w:val="0"/>
              <w:rPr>
                <w:del w:id="2340" w:author="Arjan Kloosterboer" w:date="2017-09-21T12:48:00Z"/>
                <w:rFonts w:ascii="Calibri" w:hAnsi="Calibri" w:cs="Arial"/>
                <w:color w:val="000000"/>
                <w:sz w:val="22"/>
                <w:szCs w:val="24"/>
                <w:lang w:val="en-AU" w:eastAsia="en-US"/>
              </w:rPr>
            </w:pPr>
            <w:del w:id="2341" w:author="Arjan Kloosterboer" w:date="2017-09-21T12:48:00Z">
              <w:r w:rsidRPr="00474957" w:rsidDel="00BB0431">
                <w:rPr>
                  <w:rFonts w:ascii="Calibri" w:hAnsi="Calibri" w:cs="Arial"/>
                  <w:color w:val="000000"/>
                  <w:sz w:val="22"/>
                  <w:szCs w:val="24"/>
                  <w:lang w:val="en-AU" w:eastAsia="en-US"/>
                </w:rPr>
                <w:delText xml:space="preserve">- Postbus- of antwoordnummer </w:delText>
              </w:r>
            </w:del>
          </w:p>
        </w:tc>
        <w:tc>
          <w:tcPr>
            <w:tcW w:w="6120" w:type="dxa"/>
            <w:tcBorders>
              <w:top w:val="nil"/>
              <w:left w:val="nil"/>
              <w:bottom w:val="nil"/>
              <w:right w:val="nil"/>
            </w:tcBorders>
          </w:tcPr>
          <w:p w14:paraId="0A0C8B98" w14:textId="30C936A9" w:rsidR="00847C61" w:rsidRPr="00474957" w:rsidDel="00BB0431" w:rsidRDefault="00847C61" w:rsidP="00847C61">
            <w:pPr>
              <w:widowControl w:val="0"/>
              <w:autoSpaceDE w:val="0"/>
              <w:autoSpaceDN w:val="0"/>
              <w:adjustRightInd w:val="0"/>
              <w:spacing w:line="240" w:lineRule="auto"/>
              <w:contextualSpacing w:val="0"/>
              <w:rPr>
                <w:del w:id="2342" w:author="Arjan Kloosterboer" w:date="2017-09-21T12:48:00Z"/>
                <w:rFonts w:ascii="Calibri" w:hAnsi="Calibri" w:cs="Arial"/>
                <w:color w:val="000000"/>
                <w:sz w:val="22"/>
                <w:szCs w:val="24"/>
                <w:lang w:eastAsia="en-US"/>
              </w:rPr>
            </w:pPr>
            <w:del w:id="2343"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Postbus- of antwoordnummer  </w:delText>
              </w:r>
            </w:del>
          </w:p>
        </w:tc>
      </w:tr>
      <w:tr w:rsidR="00847C61" w:rsidRPr="00474957" w:rsidDel="00BB0431" w14:paraId="4072549C" w14:textId="23C5421D" w:rsidTr="00847C61">
        <w:trPr>
          <w:del w:id="2344" w:author="Arjan Kloosterboer" w:date="2017-09-21T12:48:00Z"/>
        </w:trPr>
        <w:tc>
          <w:tcPr>
            <w:tcW w:w="450" w:type="dxa"/>
            <w:tcBorders>
              <w:top w:val="nil"/>
              <w:left w:val="nil"/>
              <w:bottom w:val="nil"/>
              <w:right w:val="nil"/>
            </w:tcBorders>
          </w:tcPr>
          <w:p w14:paraId="14D02829" w14:textId="45E080F6" w:rsidR="00847C61" w:rsidRPr="00474957" w:rsidDel="00BB0431" w:rsidRDefault="00847C61" w:rsidP="00847C61">
            <w:pPr>
              <w:widowControl w:val="0"/>
              <w:autoSpaceDE w:val="0"/>
              <w:autoSpaceDN w:val="0"/>
              <w:adjustRightInd w:val="0"/>
              <w:spacing w:line="240" w:lineRule="auto"/>
              <w:contextualSpacing w:val="0"/>
              <w:rPr>
                <w:del w:id="234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0A16B3D" w14:textId="50C0449E" w:rsidR="00847C61" w:rsidRPr="00474957" w:rsidDel="00BB0431" w:rsidRDefault="00847C61" w:rsidP="00847C61">
            <w:pPr>
              <w:widowControl w:val="0"/>
              <w:autoSpaceDE w:val="0"/>
              <w:autoSpaceDN w:val="0"/>
              <w:adjustRightInd w:val="0"/>
              <w:spacing w:line="240" w:lineRule="auto"/>
              <w:contextualSpacing w:val="0"/>
              <w:rPr>
                <w:del w:id="2346" w:author="Arjan Kloosterboer" w:date="2017-09-21T12:48:00Z"/>
                <w:rFonts w:ascii="Calibri" w:hAnsi="Calibri" w:cs="Arial"/>
                <w:color w:val="000000"/>
                <w:sz w:val="22"/>
                <w:szCs w:val="24"/>
                <w:lang w:val="en-AU" w:eastAsia="en-US"/>
              </w:rPr>
            </w:pPr>
            <w:del w:id="2347" w:author="Arjan Kloosterboer" w:date="2017-09-21T12:48:00Z">
              <w:r w:rsidRPr="00474957" w:rsidDel="00BB0431">
                <w:rPr>
                  <w:rFonts w:ascii="Calibri" w:hAnsi="Calibri" w:cs="Arial"/>
                  <w:color w:val="000000"/>
                  <w:sz w:val="22"/>
                  <w:szCs w:val="24"/>
                  <w:lang w:val="en-AU" w:eastAsia="en-US"/>
                </w:rPr>
                <w:delText xml:space="preserve">- Woonplaatsnaam </w:delText>
              </w:r>
            </w:del>
          </w:p>
        </w:tc>
        <w:tc>
          <w:tcPr>
            <w:tcW w:w="6120" w:type="dxa"/>
            <w:tcBorders>
              <w:top w:val="nil"/>
              <w:left w:val="nil"/>
              <w:bottom w:val="nil"/>
              <w:right w:val="nil"/>
            </w:tcBorders>
          </w:tcPr>
          <w:p w14:paraId="1B9BBB6F" w14:textId="6263A531" w:rsidR="00847C61" w:rsidRPr="00474957" w:rsidDel="00BB0431" w:rsidRDefault="00847C61" w:rsidP="00847C61">
            <w:pPr>
              <w:widowControl w:val="0"/>
              <w:autoSpaceDE w:val="0"/>
              <w:autoSpaceDN w:val="0"/>
              <w:adjustRightInd w:val="0"/>
              <w:spacing w:line="240" w:lineRule="auto"/>
              <w:contextualSpacing w:val="0"/>
              <w:rPr>
                <w:del w:id="2348" w:author="Arjan Kloosterboer" w:date="2017-09-21T12:48:00Z"/>
                <w:rFonts w:ascii="Calibri" w:hAnsi="Calibri" w:cs="Arial"/>
                <w:color w:val="000000"/>
                <w:sz w:val="22"/>
                <w:szCs w:val="24"/>
                <w:lang w:eastAsia="en-US"/>
              </w:rPr>
            </w:pPr>
            <w:del w:id="234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65FE77EB" w14:textId="43EB2A4F" w:rsidTr="00847C61">
        <w:trPr>
          <w:del w:id="2350" w:author="Arjan Kloosterboer" w:date="2017-09-21T12:48:00Z"/>
        </w:trPr>
        <w:tc>
          <w:tcPr>
            <w:tcW w:w="450" w:type="dxa"/>
            <w:tcBorders>
              <w:top w:val="nil"/>
              <w:left w:val="nil"/>
              <w:bottom w:val="nil"/>
              <w:right w:val="nil"/>
            </w:tcBorders>
          </w:tcPr>
          <w:p w14:paraId="7D24C2DA" w14:textId="618608EE" w:rsidR="00847C61" w:rsidRPr="00474957" w:rsidDel="00BB0431" w:rsidRDefault="00847C61" w:rsidP="00847C61">
            <w:pPr>
              <w:widowControl w:val="0"/>
              <w:autoSpaceDE w:val="0"/>
              <w:autoSpaceDN w:val="0"/>
              <w:adjustRightInd w:val="0"/>
              <w:spacing w:line="240" w:lineRule="auto"/>
              <w:contextualSpacing w:val="0"/>
              <w:rPr>
                <w:del w:id="2351" w:author="Arjan Kloosterboer" w:date="2017-09-21T12:48:00Z"/>
                <w:rFonts w:ascii="Calibri" w:hAnsi="Calibri" w:cs="Arial"/>
                <w:color w:val="0F0F0F"/>
                <w:sz w:val="22"/>
                <w:szCs w:val="24"/>
                <w:lang w:eastAsia="en-US"/>
              </w:rPr>
            </w:pPr>
            <w:bookmarkStart w:id="2352" w:name="BKM_E4291F24_F12A_4eed_82A2_CD15755F7100"/>
          </w:p>
        </w:tc>
        <w:tc>
          <w:tcPr>
            <w:tcW w:w="2790" w:type="dxa"/>
            <w:gridSpan w:val="2"/>
            <w:tcBorders>
              <w:top w:val="nil"/>
              <w:left w:val="nil"/>
              <w:bottom w:val="nil"/>
              <w:right w:val="nil"/>
            </w:tcBorders>
          </w:tcPr>
          <w:p w14:paraId="065431C4" w14:textId="21ACF0A8" w:rsidR="00847C61" w:rsidRPr="00474957" w:rsidDel="00BB0431" w:rsidRDefault="00DE73DB" w:rsidP="00847C61">
            <w:pPr>
              <w:widowControl w:val="0"/>
              <w:autoSpaceDE w:val="0"/>
              <w:autoSpaceDN w:val="0"/>
              <w:adjustRightInd w:val="0"/>
              <w:spacing w:line="240" w:lineRule="auto"/>
              <w:contextualSpacing w:val="0"/>
              <w:rPr>
                <w:del w:id="2353" w:author="Arjan Kloosterboer" w:date="2017-09-21T12:48:00Z"/>
                <w:rFonts w:ascii="Calibri" w:hAnsi="Calibri" w:cs="Arial"/>
                <w:color w:val="0F0F0F"/>
                <w:sz w:val="22"/>
                <w:szCs w:val="24"/>
                <w:lang w:eastAsia="en-US"/>
              </w:rPr>
            </w:pPr>
            <w:del w:id="2354"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Verblijf buitenland</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6705D663" w14:textId="45FE32AE" w:rsidR="00847C61" w:rsidRPr="00474957" w:rsidDel="00BB0431" w:rsidRDefault="00847C61" w:rsidP="00847C61">
            <w:pPr>
              <w:widowControl w:val="0"/>
              <w:autoSpaceDE w:val="0"/>
              <w:autoSpaceDN w:val="0"/>
              <w:adjustRightInd w:val="0"/>
              <w:spacing w:line="240" w:lineRule="auto"/>
              <w:contextualSpacing w:val="0"/>
              <w:rPr>
                <w:del w:id="2355" w:author="Arjan Kloosterboer" w:date="2017-09-21T12:48:00Z"/>
                <w:rFonts w:ascii="Calibri" w:hAnsi="Calibri" w:cs="Arial"/>
                <w:color w:val="0F0F0F"/>
                <w:sz w:val="22"/>
                <w:szCs w:val="24"/>
                <w:lang w:eastAsia="en-US"/>
              </w:rPr>
            </w:pPr>
            <w:del w:id="2356" w:author="Arjan Kloosterboer" w:date="2017-09-21T12:48:00Z">
              <w:r w:rsidRPr="00474957" w:rsidDel="00BB0431">
                <w:rPr>
                  <w:rFonts w:ascii="Calibri" w:hAnsi="Calibri" w:cs="Arial"/>
                  <w:color w:val="000000"/>
                  <w:sz w:val="22"/>
                  <w:szCs w:val="24"/>
                  <w:lang w:eastAsia="en-US"/>
                </w:rPr>
                <w:delText>Verblijf buitenland SUBJECT</w:delText>
              </w:r>
            </w:del>
          </w:p>
        </w:tc>
        <w:bookmarkEnd w:id="2352"/>
      </w:tr>
      <w:tr w:rsidR="00847C61" w:rsidRPr="00474957" w:rsidDel="00BB0431" w14:paraId="32CB68B1" w14:textId="3424D370" w:rsidTr="00847C61">
        <w:trPr>
          <w:del w:id="2357" w:author="Arjan Kloosterboer" w:date="2017-09-21T12:48:00Z"/>
        </w:trPr>
        <w:tc>
          <w:tcPr>
            <w:tcW w:w="450" w:type="dxa"/>
            <w:tcBorders>
              <w:top w:val="nil"/>
              <w:left w:val="nil"/>
              <w:bottom w:val="nil"/>
              <w:right w:val="nil"/>
            </w:tcBorders>
          </w:tcPr>
          <w:p w14:paraId="6E4B580C" w14:textId="2FC2F529" w:rsidR="00847C61" w:rsidRPr="00474957" w:rsidDel="00BB0431" w:rsidRDefault="00847C61" w:rsidP="00847C61">
            <w:pPr>
              <w:widowControl w:val="0"/>
              <w:autoSpaceDE w:val="0"/>
              <w:autoSpaceDN w:val="0"/>
              <w:adjustRightInd w:val="0"/>
              <w:spacing w:line="240" w:lineRule="auto"/>
              <w:contextualSpacing w:val="0"/>
              <w:rPr>
                <w:del w:id="235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B7DB0DB" w14:textId="65440547" w:rsidR="00847C61" w:rsidRPr="00474957" w:rsidDel="00BB0431" w:rsidRDefault="00847C61" w:rsidP="00847C61">
            <w:pPr>
              <w:widowControl w:val="0"/>
              <w:autoSpaceDE w:val="0"/>
              <w:autoSpaceDN w:val="0"/>
              <w:adjustRightInd w:val="0"/>
              <w:spacing w:line="240" w:lineRule="auto"/>
              <w:contextualSpacing w:val="0"/>
              <w:rPr>
                <w:del w:id="2359" w:author="Arjan Kloosterboer" w:date="2017-09-21T12:48:00Z"/>
                <w:rFonts w:ascii="Calibri" w:hAnsi="Calibri" w:cs="Arial"/>
                <w:color w:val="000000"/>
                <w:sz w:val="22"/>
                <w:szCs w:val="24"/>
                <w:lang w:val="en-AU" w:eastAsia="en-US"/>
              </w:rPr>
            </w:pPr>
            <w:del w:id="2360" w:author="Arjan Kloosterboer" w:date="2017-09-21T12:48:00Z">
              <w:r w:rsidRPr="00474957" w:rsidDel="00BB0431">
                <w:rPr>
                  <w:rFonts w:ascii="Calibri" w:hAnsi="Calibri" w:cs="Arial"/>
                  <w:color w:val="000000"/>
                  <w:sz w:val="22"/>
                  <w:szCs w:val="24"/>
                  <w:lang w:val="en-AU" w:eastAsia="en-US"/>
                </w:rPr>
                <w:delText xml:space="preserve">- Adres buitenland 1 </w:delText>
              </w:r>
            </w:del>
          </w:p>
        </w:tc>
        <w:tc>
          <w:tcPr>
            <w:tcW w:w="6120" w:type="dxa"/>
            <w:tcBorders>
              <w:top w:val="nil"/>
              <w:left w:val="nil"/>
              <w:bottom w:val="nil"/>
              <w:right w:val="nil"/>
            </w:tcBorders>
          </w:tcPr>
          <w:p w14:paraId="7FF69BFE" w14:textId="133D5CFB" w:rsidR="00847C61" w:rsidRPr="00474957" w:rsidDel="00BB0431" w:rsidRDefault="00847C61" w:rsidP="00847C61">
            <w:pPr>
              <w:widowControl w:val="0"/>
              <w:autoSpaceDE w:val="0"/>
              <w:autoSpaceDN w:val="0"/>
              <w:adjustRightInd w:val="0"/>
              <w:spacing w:line="240" w:lineRule="auto"/>
              <w:contextualSpacing w:val="0"/>
              <w:rPr>
                <w:del w:id="2361" w:author="Arjan Kloosterboer" w:date="2017-09-21T12:48:00Z"/>
                <w:rFonts w:ascii="Calibri" w:hAnsi="Calibri" w:cs="Arial"/>
                <w:color w:val="000000"/>
                <w:sz w:val="22"/>
                <w:szCs w:val="24"/>
                <w:lang w:eastAsia="en-US"/>
              </w:rPr>
            </w:pPr>
            <w:del w:id="236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1  </w:delText>
              </w:r>
            </w:del>
          </w:p>
        </w:tc>
      </w:tr>
      <w:tr w:rsidR="00847C61" w:rsidRPr="00474957" w:rsidDel="00BB0431" w14:paraId="3DE7722B" w14:textId="3465E540" w:rsidTr="00847C61">
        <w:trPr>
          <w:del w:id="2363" w:author="Arjan Kloosterboer" w:date="2017-09-21T12:48:00Z"/>
        </w:trPr>
        <w:tc>
          <w:tcPr>
            <w:tcW w:w="450" w:type="dxa"/>
            <w:tcBorders>
              <w:top w:val="nil"/>
              <w:left w:val="nil"/>
              <w:bottom w:val="nil"/>
              <w:right w:val="nil"/>
            </w:tcBorders>
          </w:tcPr>
          <w:p w14:paraId="407C2D3C" w14:textId="03D049C1" w:rsidR="00847C61" w:rsidRPr="00474957" w:rsidDel="00BB0431" w:rsidRDefault="00847C61" w:rsidP="00847C61">
            <w:pPr>
              <w:widowControl w:val="0"/>
              <w:autoSpaceDE w:val="0"/>
              <w:autoSpaceDN w:val="0"/>
              <w:adjustRightInd w:val="0"/>
              <w:spacing w:line="240" w:lineRule="auto"/>
              <w:contextualSpacing w:val="0"/>
              <w:rPr>
                <w:del w:id="2364"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6E035F4" w14:textId="68AA3153" w:rsidR="00847C61" w:rsidRPr="00474957" w:rsidDel="00BB0431" w:rsidRDefault="00847C61" w:rsidP="00847C61">
            <w:pPr>
              <w:widowControl w:val="0"/>
              <w:autoSpaceDE w:val="0"/>
              <w:autoSpaceDN w:val="0"/>
              <w:adjustRightInd w:val="0"/>
              <w:spacing w:line="240" w:lineRule="auto"/>
              <w:contextualSpacing w:val="0"/>
              <w:rPr>
                <w:del w:id="2365" w:author="Arjan Kloosterboer" w:date="2017-09-21T12:48:00Z"/>
                <w:rFonts w:ascii="Calibri" w:hAnsi="Calibri" w:cs="Arial"/>
                <w:color w:val="000000"/>
                <w:sz w:val="22"/>
                <w:szCs w:val="24"/>
                <w:lang w:val="en-AU" w:eastAsia="en-US"/>
              </w:rPr>
            </w:pPr>
            <w:del w:id="2366" w:author="Arjan Kloosterboer" w:date="2017-09-21T12:48:00Z">
              <w:r w:rsidRPr="00474957" w:rsidDel="00BB0431">
                <w:rPr>
                  <w:rFonts w:ascii="Calibri" w:hAnsi="Calibri" w:cs="Arial"/>
                  <w:color w:val="000000"/>
                  <w:sz w:val="22"/>
                  <w:szCs w:val="24"/>
                  <w:lang w:val="en-AU" w:eastAsia="en-US"/>
                </w:rPr>
                <w:delText xml:space="preserve">- Adres buitenland 2 </w:delText>
              </w:r>
            </w:del>
          </w:p>
        </w:tc>
        <w:tc>
          <w:tcPr>
            <w:tcW w:w="6120" w:type="dxa"/>
            <w:tcBorders>
              <w:top w:val="nil"/>
              <w:left w:val="nil"/>
              <w:bottom w:val="nil"/>
              <w:right w:val="nil"/>
            </w:tcBorders>
          </w:tcPr>
          <w:p w14:paraId="1282C5B5" w14:textId="7F4926E4" w:rsidR="00847C61" w:rsidRPr="00474957" w:rsidDel="00BB0431" w:rsidRDefault="00847C61" w:rsidP="00847C61">
            <w:pPr>
              <w:widowControl w:val="0"/>
              <w:autoSpaceDE w:val="0"/>
              <w:autoSpaceDN w:val="0"/>
              <w:adjustRightInd w:val="0"/>
              <w:spacing w:line="240" w:lineRule="auto"/>
              <w:contextualSpacing w:val="0"/>
              <w:rPr>
                <w:del w:id="2367" w:author="Arjan Kloosterboer" w:date="2017-09-21T12:48:00Z"/>
                <w:rFonts w:ascii="Calibri" w:hAnsi="Calibri" w:cs="Arial"/>
                <w:color w:val="000000"/>
                <w:sz w:val="22"/>
                <w:szCs w:val="24"/>
                <w:lang w:eastAsia="en-US"/>
              </w:rPr>
            </w:pPr>
            <w:del w:id="2368"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2  </w:delText>
              </w:r>
            </w:del>
          </w:p>
        </w:tc>
      </w:tr>
      <w:tr w:rsidR="00847C61" w:rsidRPr="00474957" w:rsidDel="00BB0431" w14:paraId="41503A5F" w14:textId="3BD815D5" w:rsidTr="00847C61">
        <w:trPr>
          <w:del w:id="2369" w:author="Arjan Kloosterboer" w:date="2017-09-21T12:48:00Z"/>
        </w:trPr>
        <w:tc>
          <w:tcPr>
            <w:tcW w:w="450" w:type="dxa"/>
            <w:tcBorders>
              <w:top w:val="nil"/>
              <w:left w:val="nil"/>
              <w:bottom w:val="nil"/>
              <w:right w:val="nil"/>
            </w:tcBorders>
          </w:tcPr>
          <w:p w14:paraId="7313A50C" w14:textId="44189BCC" w:rsidR="00847C61" w:rsidRPr="00474957" w:rsidDel="00BB0431" w:rsidRDefault="00847C61" w:rsidP="00847C61">
            <w:pPr>
              <w:widowControl w:val="0"/>
              <w:autoSpaceDE w:val="0"/>
              <w:autoSpaceDN w:val="0"/>
              <w:adjustRightInd w:val="0"/>
              <w:spacing w:line="240" w:lineRule="auto"/>
              <w:contextualSpacing w:val="0"/>
              <w:rPr>
                <w:del w:id="2370"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3AFBDDC" w14:textId="7F1DA8E3" w:rsidR="00847C61" w:rsidRPr="00474957" w:rsidDel="00BB0431" w:rsidRDefault="00847C61" w:rsidP="00847C61">
            <w:pPr>
              <w:widowControl w:val="0"/>
              <w:autoSpaceDE w:val="0"/>
              <w:autoSpaceDN w:val="0"/>
              <w:adjustRightInd w:val="0"/>
              <w:spacing w:line="240" w:lineRule="auto"/>
              <w:contextualSpacing w:val="0"/>
              <w:rPr>
                <w:del w:id="2371" w:author="Arjan Kloosterboer" w:date="2017-09-21T12:48:00Z"/>
                <w:rFonts w:ascii="Calibri" w:hAnsi="Calibri" w:cs="Arial"/>
                <w:color w:val="000000"/>
                <w:sz w:val="22"/>
                <w:szCs w:val="24"/>
                <w:lang w:val="en-AU" w:eastAsia="en-US"/>
              </w:rPr>
            </w:pPr>
            <w:del w:id="2372" w:author="Arjan Kloosterboer" w:date="2017-09-21T12:48:00Z">
              <w:r w:rsidRPr="00474957" w:rsidDel="00BB0431">
                <w:rPr>
                  <w:rFonts w:ascii="Calibri" w:hAnsi="Calibri" w:cs="Arial"/>
                  <w:color w:val="000000"/>
                  <w:sz w:val="22"/>
                  <w:szCs w:val="24"/>
                  <w:lang w:val="en-AU" w:eastAsia="en-US"/>
                </w:rPr>
                <w:delText xml:space="preserve">- Adres buitenland 3 </w:delText>
              </w:r>
            </w:del>
          </w:p>
        </w:tc>
        <w:tc>
          <w:tcPr>
            <w:tcW w:w="6120" w:type="dxa"/>
            <w:tcBorders>
              <w:top w:val="nil"/>
              <w:left w:val="nil"/>
              <w:bottom w:val="nil"/>
              <w:right w:val="nil"/>
            </w:tcBorders>
          </w:tcPr>
          <w:p w14:paraId="18138E8B" w14:textId="2BB43814" w:rsidR="00847C61" w:rsidRPr="00474957" w:rsidDel="00BB0431" w:rsidRDefault="00847C61" w:rsidP="00847C61">
            <w:pPr>
              <w:widowControl w:val="0"/>
              <w:autoSpaceDE w:val="0"/>
              <w:autoSpaceDN w:val="0"/>
              <w:adjustRightInd w:val="0"/>
              <w:spacing w:line="240" w:lineRule="auto"/>
              <w:contextualSpacing w:val="0"/>
              <w:rPr>
                <w:del w:id="2373" w:author="Arjan Kloosterboer" w:date="2017-09-21T12:48:00Z"/>
                <w:rFonts w:ascii="Calibri" w:hAnsi="Calibri" w:cs="Arial"/>
                <w:color w:val="000000"/>
                <w:sz w:val="22"/>
                <w:szCs w:val="24"/>
                <w:lang w:eastAsia="en-US"/>
              </w:rPr>
            </w:pPr>
            <w:del w:id="237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3  </w:delText>
              </w:r>
            </w:del>
          </w:p>
        </w:tc>
      </w:tr>
      <w:tr w:rsidR="00847C61" w:rsidRPr="00474957" w:rsidDel="00BB0431" w14:paraId="128ACED6" w14:textId="41E4A424" w:rsidTr="00847C61">
        <w:trPr>
          <w:del w:id="2375" w:author="Arjan Kloosterboer" w:date="2017-09-21T12:48:00Z"/>
        </w:trPr>
        <w:tc>
          <w:tcPr>
            <w:tcW w:w="450" w:type="dxa"/>
            <w:tcBorders>
              <w:top w:val="nil"/>
              <w:left w:val="nil"/>
              <w:bottom w:val="nil"/>
              <w:right w:val="nil"/>
            </w:tcBorders>
          </w:tcPr>
          <w:p w14:paraId="3DDC1A1D" w14:textId="6BCA67F0" w:rsidR="00847C61" w:rsidRPr="00474957" w:rsidDel="00BB0431" w:rsidRDefault="00847C61" w:rsidP="00847C61">
            <w:pPr>
              <w:widowControl w:val="0"/>
              <w:autoSpaceDE w:val="0"/>
              <w:autoSpaceDN w:val="0"/>
              <w:adjustRightInd w:val="0"/>
              <w:spacing w:line="240" w:lineRule="auto"/>
              <w:contextualSpacing w:val="0"/>
              <w:rPr>
                <w:del w:id="237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3FE2AEF0" w14:textId="4F02610A" w:rsidR="00847C61" w:rsidRPr="00474957" w:rsidDel="00BB0431" w:rsidRDefault="00847C61" w:rsidP="00847C61">
            <w:pPr>
              <w:widowControl w:val="0"/>
              <w:autoSpaceDE w:val="0"/>
              <w:autoSpaceDN w:val="0"/>
              <w:adjustRightInd w:val="0"/>
              <w:spacing w:line="240" w:lineRule="auto"/>
              <w:contextualSpacing w:val="0"/>
              <w:rPr>
                <w:del w:id="2377" w:author="Arjan Kloosterboer" w:date="2017-09-21T12:48:00Z"/>
                <w:rFonts w:ascii="Calibri" w:hAnsi="Calibri" w:cs="Arial"/>
                <w:color w:val="000000"/>
                <w:sz w:val="22"/>
                <w:szCs w:val="24"/>
                <w:lang w:val="en-AU" w:eastAsia="en-US"/>
              </w:rPr>
            </w:pPr>
            <w:del w:id="2378" w:author="Arjan Kloosterboer" w:date="2017-09-21T12:48:00Z">
              <w:r w:rsidRPr="00474957" w:rsidDel="00BB0431">
                <w:rPr>
                  <w:rFonts w:ascii="Calibri" w:hAnsi="Calibri" w:cs="Arial"/>
                  <w:color w:val="000000"/>
                  <w:sz w:val="22"/>
                  <w:szCs w:val="24"/>
                  <w:lang w:val="en-AU" w:eastAsia="en-US"/>
                </w:rPr>
                <w:delText xml:space="preserve">- Land </w:delText>
              </w:r>
            </w:del>
          </w:p>
        </w:tc>
        <w:tc>
          <w:tcPr>
            <w:tcW w:w="6120" w:type="dxa"/>
            <w:tcBorders>
              <w:top w:val="nil"/>
              <w:left w:val="nil"/>
              <w:bottom w:val="nil"/>
              <w:right w:val="nil"/>
            </w:tcBorders>
          </w:tcPr>
          <w:p w14:paraId="765E164F" w14:textId="763A9EA2" w:rsidR="00847C61" w:rsidRPr="00474957" w:rsidDel="00BB0431" w:rsidRDefault="00847C61" w:rsidP="00847C61">
            <w:pPr>
              <w:widowControl w:val="0"/>
              <w:autoSpaceDE w:val="0"/>
              <w:autoSpaceDN w:val="0"/>
              <w:adjustRightInd w:val="0"/>
              <w:spacing w:line="240" w:lineRule="auto"/>
              <w:contextualSpacing w:val="0"/>
              <w:rPr>
                <w:del w:id="2379" w:author="Arjan Kloosterboer" w:date="2017-09-21T12:48:00Z"/>
                <w:rFonts w:ascii="Calibri" w:hAnsi="Calibri" w:cs="Arial"/>
                <w:color w:val="000000"/>
                <w:sz w:val="22"/>
                <w:szCs w:val="24"/>
                <w:lang w:eastAsia="en-US"/>
              </w:rPr>
            </w:pPr>
            <w:del w:id="2380"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Land verblijfadres  </w:delText>
              </w:r>
            </w:del>
          </w:p>
        </w:tc>
      </w:tr>
    </w:tbl>
    <w:p w14:paraId="722D9E36" w14:textId="7B79BEAF" w:rsidR="00847C61" w:rsidRPr="00474957" w:rsidDel="00BB0431" w:rsidRDefault="00847C61" w:rsidP="00847C61">
      <w:pPr>
        <w:widowControl w:val="0"/>
        <w:autoSpaceDE w:val="0"/>
        <w:autoSpaceDN w:val="0"/>
        <w:adjustRightInd w:val="0"/>
        <w:spacing w:line="240" w:lineRule="auto"/>
        <w:contextualSpacing w:val="0"/>
        <w:rPr>
          <w:del w:id="2381" w:author="Arjan Kloosterboer" w:date="2017-09-21T12:48: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rsidDel="00BB0431" w14:paraId="49044F9E" w14:textId="4D8A5B71" w:rsidTr="00847C61">
        <w:trPr>
          <w:del w:id="2382" w:author="Arjan Kloosterboer" w:date="2017-09-21T12:48:00Z"/>
        </w:trPr>
        <w:tc>
          <w:tcPr>
            <w:tcW w:w="9360" w:type="dxa"/>
            <w:gridSpan w:val="3"/>
            <w:tcBorders>
              <w:top w:val="nil"/>
              <w:left w:val="nil"/>
              <w:bottom w:val="nil"/>
              <w:right w:val="nil"/>
            </w:tcBorders>
          </w:tcPr>
          <w:p w14:paraId="5B1B7FD7" w14:textId="5F43F7E8" w:rsidR="00847C61" w:rsidRPr="00474957" w:rsidDel="00BB0431" w:rsidRDefault="00847C61" w:rsidP="00847C61">
            <w:pPr>
              <w:widowControl w:val="0"/>
              <w:autoSpaceDE w:val="0"/>
              <w:autoSpaceDN w:val="0"/>
              <w:adjustRightInd w:val="0"/>
              <w:spacing w:line="240" w:lineRule="auto"/>
              <w:contextualSpacing w:val="0"/>
              <w:rPr>
                <w:del w:id="2383" w:author="Arjan Kloosterboer" w:date="2017-09-21T12:48:00Z"/>
                <w:rFonts w:ascii="Calibri" w:hAnsi="Calibri" w:cs="Arial"/>
                <w:color w:val="0F0F0F"/>
                <w:sz w:val="22"/>
                <w:szCs w:val="24"/>
                <w:lang w:eastAsia="en-US"/>
              </w:rPr>
            </w:pPr>
            <w:del w:id="2384" w:author="Arjan Kloosterboer" w:date="2017-09-21T12:48:00Z">
              <w:r w:rsidRPr="00474957" w:rsidDel="00BB0431">
                <w:rPr>
                  <w:rFonts w:ascii="Calibri" w:hAnsi="Calibri" w:cs="Arial"/>
                  <w:b/>
                  <w:color w:val="0F0F0F"/>
                  <w:sz w:val="22"/>
                  <w:szCs w:val="24"/>
                  <w:lang w:eastAsia="en-US"/>
                </w:rPr>
                <w:delText>Overzicht relaties</w:delText>
              </w:r>
            </w:del>
          </w:p>
        </w:tc>
      </w:tr>
      <w:tr w:rsidR="00847C61" w:rsidRPr="00474957" w:rsidDel="00BB0431" w14:paraId="29D3BBBD" w14:textId="05300A1C" w:rsidTr="00847C61">
        <w:trPr>
          <w:del w:id="2385" w:author="Arjan Kloosterboer" w:date="2017-09-21T12:48:00Z"/>
        </w:trPr>
        <w:tc>
          <w:tcPr>
            <w:tcW w:w="450" w:type="dxa"/>
            <w:tcBorders>
              <w:top w:val="nil"/>
              <w:left w:val="nil"/>
              <w:bottom w:val="nil"/>
              <w:right w:val="nil"/>
            </w:tcBorders>
          </w:tcPr>
          <w:p w14:paraId="456F4B8C" w14:textId="4FE2E7EC" w:rsidR="00847C61" w:rsidRPr="00474957" w:rsidDel="00BB0431" w:rsidRDefault="00847C61" w:rsidP="00847C61">
            <w:pPr>
              <w:widowControl w:val="0"/>
              <w:autoSpaceDE w:val="0"/>
              <w:autoSpaceDN w:val="0"/>
              <w:adjustRightInd w:val="0"/>
              <w:spacing w:line="240" w:lineRule="auto"/>
              <w:contextualSpacing w:val="0"/>
              <w:rPr>
                <w:del w:id="2386" w:author="Arjan Kloosterboer" w:date="2017-09-21T12:48:00Z"/>
                <w:rFonts w:ascii="Calibri" w:hAnsi="Calibri" w:cs="Arial"/>
                <w:i/>
                <w:color w:val="0F0F0F"/>
                <w:sz w:val="22"/>
                <w:szCs w:val="24"/>
                <w:lang w:eastAsia="en-US"/>
              </w:rPr>
            </w:pPr>
          </w:p>
        </w:tc>
        <w:tc>
          <w:tcPr>
            <w:tcW w:w="2790" w:type="dxa"/>
            <w:tcBorders>
              <w:top w:val="nil"/>
              <w:left w:val="nil"/>
              <w:bottom w:val="nil"/>
              <w:right w:val="nil"/>
            </w:tcBorders>
          </w:tcPr>
          <w:p w14:paraId="59B209F5" w14:textId="4EE83BD3" w:rsidR="00847C61" w:rsidRPr="00474957" w:rsidDel="00BB0431" w:rsidRDefault="00847C61" w:rsidP="00847C61">
            <w:pPr>
              <w:widowControl w:val="0"/>
              <w:autoSpaceDE w:val="0"/>
              <w:autoSpaceDN w:val="0"/>
              <w:adjustRightInd w:val="0"/>
              <w:spacing w:line="240" w:lineRule="auto"/>
              <w:contextualSpacing w:val="0"/>
              <w:rPr>
                <w:del w:id="2387" w:author="Arjan Kloosterboer" w:date="2017-09-21T12:48:00Z"/>
                <w:rFonts w:ascii="Calibri" w:hAnsi="Calibri" w:cs="Arial"/>
                <w:i/>
                <w:color w:val="0F0F0F"/>
                <w:sz w:val="22"/>
                <w:szCs w:val="24"/>
                <w:lang w:eastAsia="en-US"/>
              </w:rPr>
            </w:pPr>
            <w:del w:id="2388" w:author="Arjan Kloosterboer" w:date="2017-09-21T12:48:00Z">
              <w:r w:rsidRPr="00474957" w:rsidDel="00BB0431">
                <w:rPr>
                  <w:rFonts w:ascii="Calibri" w:hAnsi="Calibri" w:cs="Arial"/>
                  <w:i/>
                  <w:color w:val="0F0F0F"/>
                  <w:sz w:val="22"/>
                  <w:szCs w:val="24"/>
                  <w:lang w:eastAsia="en-US"/>
                </w:rPr>
                <w:delText>Relatienaam met</w:delText>
              </w:r>
            </w:del>
          </w:p>
          <w:p w14:paraId="1E34DC84" w14:textId="00FC9E73" w:rsidR="00847C61" w:rsidRPr="00474957" w:rsidDel="00BB0431" w:rsidRDefault="00847C61" w:rsidP="00847C61">
            <w:pPr>
              <w:widowControl w:val="0"/>
              <w:autoSpaceDE w:val="0"/>
              <w:autoSpaceDN w:val="0"/>
              <w:adjustRightInd w:val="0"/>
              <w:spacing w:line="240" w:lineRule="auto"/>
              <w:contextualSpacing w:val="0"/>
              <w:rPr>
                <w:del w:id="2389" w:author="Arjan Kloosterboer" w:date="2017-09-21T12:48:00Z"/>
                <w:rFonts w:ascii="Calibri" w:hAnsi="Calibri" w:cs="Arial"/>
                <w:color w:val="0F0F0F"/>
                <w:sz w:val="22"/>
                <w:szCs w:val="24"/>
                <w:lang w:eastAsia="en-US"/>
              </w:rPr>
            </w:pPr>
            <w:del w:id="2390" w:author="Arjan Kloosterboer" w:date="2017-09-21T12:48:00Z">
              <w:r w:rsidRPr="00474957" w:rsidDel="00BB0431">
                <w:rPr>
                  <w:rFonts w:ascii="Calibri" w:hAnsi="Calibri" w:cs="Arial"/>
                  <w:i/>
                  <w:color w:val="0F0F0F"/>
                  <w:sz w:val="22"/>
                  <w:szCs w:val="24"/>
                  <w:lang w:eastAsia="en-US"/>
                </w:rPr>
                <w:delText>kardinaliteiten</w:delText>
              </w:r>
            </w:del>
          </w:p>
        </w:tc>
        <w:tc>
          <w:tcPr>
            <w:tcW w:w="6120" w:type="dxa"/>
            <w:tcBorders>
              <w:top w:val="nil"/>
              <w:left w:val="nil"/>
              <w:bottom w:val="nil"/>
              <w:right w:val="nil"/>
            </w:tcBorders>
          </w:tcPr>
          <w:p w14:paraId="6CFC65A1" w14:textId="0F5D3111" w:rsidR="00847C61" w:rsidRPr="00474957" w:rsidDel="00BB0431" w:rsidRDefault="00847C61" w:rsidP="00847C61">
            <w:pPr>
              <w:widowControl w:val="0"/>
              <w:autoSpaceDE w:val="0"/>
              <w:autoSpaceDN w:val="0"/>
              <w:adjustRightInd w:val="0"/>
              <w:spacing w:line="240" w:lineRule="auto"/>
              <w:contextualSpacing w:val="0"/>
              <w:rPr>
                <w:del w:id="2391" w:author="Arjan Kloosterboer" w:date="2017-09-21T12:48:00Z"/>
                <w:rFonts w:ascii="Calibri" w:hAnsi="Calibri" w:cs="Arial"/>
                <w:color w:val="0F0F0F"/>
                <w:sz w:val="22"/>
                <w:szCs w:val="24"/>
                <w:lang w:eastAsia="en-US"/>
              </w:rPr>
            </w:pPr>
            <w:del w:id="2392" w:author="Arjan Kloosterboer" w:date="2017-09-21T12:48:00Z">
              <w:r w:rsidRPr="00474957" w:rsidDel="00BB0431">
                <w:rPr>
                  <w:rFonts w:ascii="Calibri" w:hAnsi="Calibri" w:cs="Arial"/>
                  <w:i/>
                  <w:color w:val="0F0F0F"/>
                  <w:sz w:val="22"/>
                  <w:szCs w:val="24"/>
                  <w:lang w:eastAsia="en-US"/>
                </w:rPr>
                <w:delText>Definitie</w:delText>
              </w:r>
            </w:del>
          </w:p>
        </w:tc>
      </w:tr>
      <w:tr w:rsidR="00847C61" w:rsidRPr="00474957" w:rsidDel="00BB0431" w14:paraId="0AE3EB17" w14:textId="1AAC9BA6" w:rsidTr="00847C61">
        <w:trPr>
          <w:del w:id="2393" w:author="Arjan Kloosterboer" w:date="2017-09-21T12:48:00Z"/>
        </w:trPr>
        <w:tc>
          <w:tcPr>
            <w:tcW w:w="450" w:type="dxa"/>
            <w:tcBorders>
              <w:top w:val="nil"/>
              <w:left w:val="nil"/>
              <w:bottom w:val="nil"/>
              <w:right w:val="nil"/>
            </w:tcBorders>
          </w:tcPr>
          <w:p w14:paraId="3AD60B04" w14:textId="1F0078BD" w:rsidR="00847C61" w:rsidRPr="00474957" w:rsidDel="00BB0431" w:rsidRDefault="00847C61" w:rsidP="00847C61">
            <w:pPr>
              <w:widowControl w:val="0"/>
              <w:autoSpaceDE w:val="0"/>
              <w:autoSpaceDN w:val="0"/>
              <w:adjustRightInd w:val="0"/>
              <w:spacing w:line="240" w:lineRule="auto"/>
              <w:contextualSpacing w:val="0"/>
              <w:rPr>
                <w:del w:id="2394" w:author="Arjan Kloosterboer" w:date="2017-09-21T12:48: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0716BA0" w14:textId="3C9BA94B" w:rsidR="00847C61" w:rsidRPr="00474957" w:rsidDel="00BB0431" w:rsidRDefault="00DE73DB" w:rsidP="00847C61">
            <w:pPr>
              <w:widowControl w:val="0"/>
              <w:autoSpaceDE w:val="0"/>
              <w:autoSpaceDN w:val="0"/>
              <w:adjustRightInd w:val="0"/>
              <w:spacing w:line="240" w:lineRule="auto"/>
              <w:contextualSpacing w:val="0"/>
              <w:rPr>
                <w:del w:id="2395" w:author="Arjan Kloosterboer" w:date="2017-09-21T12:48:00Z"/>
                <w:rFonts w:ascii="Calibri" w:hAnsi="Calibri" w:cs="Arial"/>
                <w:color w:val="0F0F0F"/>
                <w:sz w:val="22"/>
                <w:szCs w:val="24"/>
                <w:lang w:eastAsia="en-US"/>
              </w:rPr>
            </w:pPr>
            <w:del w:id="2396"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Element.Name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OBJECT</w:delText>
              </w:r>
              <w:r w:rsidRPr="00474957" w:rsidDel="00BB0431">
                <w:rPr>
                  <w:rFonts w:ascii="Arial" w:hAnsi="Arial" w:cs="Arial"/>
                  <w:szCs w:val="24"/>
                  <w:lang w:val="en-AU" w:eastAsia="en-US"/>
                </w:rPr>
                <w:fldChar w:fldCharType="end"/>
              </w:r>
              <w:r w:rsidR="00847C61" w:rsidRPr="00474957" w:rsidDel="00BB0431">
                <w:rPr>
                  <w:rFonts w:ascii="Calibri" w:hAnsi="Calibri" w:cs="Arial"/>
                  <w:color w:val="0F0F0F"/>
                  <w:sz w:val="22"/>
                  <w:szCs w:val="24"/>
                  <w:lang w:eastAsia="en-US"/>
                </w:rPr>
                <w:delText xml:space="preserve">  [</w:delText>
              </w:r>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ConnSource.Cardinality</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0..1</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w:delText>
              </w:r>
            </w:del>
          </w:p>
          <w:p w14:paraId="5A3AA46D" w14:textId="0A3A9589" w:rsidR="00847C61" w:rsidRPr="00474957" w:rsidDel="00BB0431" w:rsidRDefault="00847C61" w:rsidP="00847C61">
            <w:pPr>
              <w:widowControl w:val="0"/>
              <w:autoSpaceDE w:val="0"/>
              <w:autoSpaceDN w:val="0"/>
              <w:adjustRightInd w:val="0"/>
              <w:spacing w:line="240" w:lineRule="auto"/>
              <w:contextualSpacing w:val="0"/>
              <w:rPr>
                <w:del w:id="2397" w:author="Arjan Kloosterboer" w:date="2017-09-21T12:48:00Z"/>
                <w:rFonts w:ascii="Calibri" w:hAnsi="Calibri" w:cs="Arial"/>
                <w:color w:val="0F0F0F"/>
                <w:sz w:val="22"/>
                <w:szCs w:val="24"/>
                <w:lang w:eastAsia="en-US"/>
              </w:rPr>
            </w:pPr>
            <w:del w:id="2398" w:author="Arjan Kloosterboer" w:date="2017-09-21T12:48:00Z">
              <w:r w:rsidRPr="00474957" w:rsidDel="00BB0431">
                <w:rPr>
                  <w:rFonts w:ascii="Calibri" w:hAnsi="Calibri" w:cs="Arial"/>
                  <w:color w:val="0F0F0F"/>
                  <w:sz w:val="22"/>
                  <w:szCs w:val="24"/>
                  <w:lang w:eastAsia="en-US"/>
                </w:rPr>
                <w:delText xml:space="preserve">  </w:delText>
              </w:r>
              <w:r w:rsidR="00DE73DB" w:rsidRPr="00474957" w:rsidDel="00BB0431">
                <w:rPr>
                  <w:rFonts w:ascii="Calibri" w:hAnsi="Calibri" w:cs="Arial"/>
                  <w:color w:val="0F0F0F"/>
                  <w:sz w:val="22"/>
                  <w:szCs w:val="24"/>
                  <w:lang w:eastAsia="en-US"/>
                </w:rPr>
                <w:fldChar w:fldCharType="begin" w:fldLock="1"/>
              </w:r>
              <w:r w:rsidRPr="00474957" w:rsidDel="00BB0431">
                <w:rPr>
                  <w:rFonts w:ascii="Calibri" w:hAnsi="Calibri" w:cs="Arial"/>
                  <w:color w:val="0F0F0F"/>
                  <w:sz w:val="22"/>
                  <w:szCs w:val="24"/>
                  <w:lang w:eastAsia="en-US"/>
                </w:rPr>
                <w:delInstrText>MERGEFIELD Connector.Name</w:delInstrText>
              </w:r>
              <w:r w:rsidR="00DE73DB" w:rsidRPr="00474957" w:rsidDel="00BB0431">
                <w:rPr>
                  <w:rFonts w:ascii="Calibri" w:hAnsi="Calibri" w:cs="Arial"/>
                  <w:color w:val="0F0F0F"/>
                  <w:sz w:val="22"/>
                  <w:szCs w:val="24"/>
                  <w:lang w:eastAsia="en-US"/>
                </w:rPr>
                <w:fldChar w:fldCharType="separate"/>
              </w:r>
              <w:r w:rsidRPr="00474957" w:rsidDel="00BB0431">
                <w:rPr>
                  <w:rFonts w:ascii="Calibri" w:hAnsi="Calibri" w:cs="Arial"/>
                  <w:color w:val="0F0F0F"/>
                  <w:sz w:val="22"/>
                  <w:szCs w:val="24"/>
                  <w:lang w:eastAsia="en-US"/>
                </w:rPr>
                <w:delText>Is</w:delText>
              </w:r>
              <w:r w:rsidR="00DE73DB" w:rsidRPr="00474957" w:rsidDel="00BB0431">
                <w:rPr>
                  <w:rFonts w:ascii="Calibri" w:hAnsi="Calibri" w:cs="Arial"/>
                  <w:color w:val="0F0F0F"/>
                  <w:sz w:val="22"/>
                  <w:szCs w:val="24"/>
                  <w:lang w:eastAsia="en-US"/>
                </w:rPr>
                <w:fldChar w:fldCharType="end"/>
              </w:r>
            </w:del>
          </w:p>
          <w:p w14:paraId="16C2D87F" w14:textId="5A22451A" w:rsidR="00847C61" w:rsidRPr="00474957" w:rsidDel="00BB0431" w:rsidRDefault="00DE73DB" w:rsidP="00847C61">
            <w:pPr>
              <w:widowControl w:val="0"/>
              <w:autoSpaceDE w:val="0"/>
              <w:autoSpaceDN w:val="0"/>
              <w:adjustRightInd w:val="0"/>
              <w:spacing w:line="240" w:lineRule="auto"/>
              <w:contextualSpacing w:val="0"/>
              <w:rPr>
                <w:del w:id="2399" w:author="Arjan Kloosterboer" w:date="2017-09-21T12:48:00Z"/>
                <w:rFonts w:ascii="Calibri" w:hAnsi="Calibri" w:cs="Arial"/>
                <w:color w:val="0F0F0F"/>
                <w:sz w:val="22"/>
                <w:szCs w:val="24"/>
                <w:lang w:eastAsia="en-US"/>
              </w:rPr>
            </w:pPr>
            <w:del w:id="2400" w:author="Arjan Kloosterboer" w:date="2017-09-21T12:48:00Z">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Element.Name</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NIET-INGEZETENE</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 xml:space="preserve">  [</w:delText>
              </w:r>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ConnTarget.Cardinality</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1</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w:delText>
              </w:r>
            </w:del>
          </w:p>
        </w:tc>
        <w:tc>
          <w:tcPr>
            <w:tcW w:w="6120" w:type="dxa"/>
            <w:tcBorders>
              <w:top w:val="nil"/>
              <w:left w:val="nil"/>
              <w:bottom w:val="nil"/>
              <w:right w:val="nil"/>
            </w:tcBorders>
          </w:tcPr>
          <w:p w14:paraId="4BF82D05" w14:textId="5AFF9965" w:rsidR="00847C61" w:rsidRPr="00474957" w:rsidDel="00BB0431" w:rsidRDefault="00DE73DB" w:rsidP="00847C61">
            <w:pPr>
              <w:widowControl w:val="0"/>
              <w:autoSpaceDE w:val="0"/>
              <w:autoSpaceDN w:val="0"/>
              <w:adjustRightInd w:val="0"/>
              <w:spacing w:line="240" w:lineRule="auto"/>
              <w:contextualSpacing w:val="0"/>
              <w:rPr>
                <w:del w:id="2401" w:author="Arjan Kloosterboer" w:date="2017-09-21T12:48:00Z"/>
                <w:rFonts w:ascii="Calibri" w:hAnsi="Calibri" w:cs="Arial"/>
                <w:color w:val="0F0F0F"/>
                <w:sz w:val="22"/>
                <w:szCs w:val="24"/>
                <w:lang w:eastAsia="en-US"/>
              </w:rPr>
            </w:pPr>
            <w:del w:id="2402"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eastAsia="en-US"/>
                </w:rPr>
                <w:delInstrText xml:space="preserve">MERGEFIELD </w:delInstrText>
              </w:r>
              <w:r w:rsidR="00847C61" w:rsidRPr="00474957" w:rsidDel="00BB0431">
                <w:rPr>
                  <w:rFonts w:ascii="Calibri" w:hAnsi="Calibri" w:cs="Arial"/>
                  <w:color w:val="0F0F0F"/>
                  <w:sz w:val="22"/>
                  <w:szCs w:val="24"/>
                  <w:lang w:eastAsia="en-US"/>
                </w:rPr>
                <w:delInstrText>Connector.Notes</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Een NIET-INGEZETENE is een specialisatie van OBJECT.</w:delText>
              </w:r>
              <w:r w:rsidRPr="00474957" w:rsidDel="00BB0431">
                <w:rPr>
                  <w:rFonts w:ascii="Arial" w:hAnsi="Arial" w:cs="Arial"/>
                  <w:szCs w:val="24"/>
                  <w:lang w:val="en-AU" w:eastAsia="en-US"/>
                </w:rPr>
                <w:fldChar w:fldCharType="end"/>
              </w:r>
            </w:del>
          </w:p>
        </w:tc>
      </w:tr>
      <w:tr w:rsidR="00847C61" w:rsidRPr="00474957" w:rsidDel="00BB0431" w14:paraId="069A09AA" w14:textId="0996698C" w:rsidTr="00847C61">
        <w:trPr>
          <w:trHeight w:hRule="exact" w:val="128"/>
          <w:del w:id="2403" w:author="Arjan Kloosterboer" w:date="2017-09-21T12:48:00Z"/>
        </w:trPr>
        <w:tc>
          <w:tcPr>
            <w:tcW w:w="450" w:type="dxa"/>
            <w:tcBorders>
              <w:top w:val="nil"/>
              <w:left w:val="nil"/>
              <w:bottom w:val="nil"/>
              <w:right w:val="nil"/>
            </w:tcBorders>
          </w:tcPr>
          <w:p w14:paraId="64BE95C3" w14:textId="6ADBEE9E" w:rsidR="00847C61" w:rsidRPr="00474957" w:rsidDel="00BB0431" w:rsidRDefault="00847C61" w:rsidP="00847C61">
            <w:pPr>
              <w:widowControl w:val="0"/>
              <w:autoSpaceDE w:val="0"/>
              <w:autoSpaceDN w:val="0"/>
              <w:adjustRightInd w:val="0"/>
              <w:spacing w:line="240" w:lineRule="auto"/>
              <w:contextualSpacing w:val="0"/>
              <w:rPr>
                <w:del w:id="2404" w:author="Arjan Kloosterboer" w:date="2017-09-21T12:48: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E8453D2" w14:textId="125E0FE6" w:rsidR="00847C61" w:rsidRPr="00474957" w:rsidDel="00BB0431" w:rsidRDefault="00847C61" w:rsidP="00847C61">
            <w:pPr>
              <w:widowControl w:val="0"/>
              <w:autoSpaceDE w:val="0"/>
              <w:autoSpaceDN w:val="0"/>
              <w:adjustRightInd w:val="0"/>
              <w:spacing w:line="240" w:lineRule="auto"/>
              <w:contextualSpacing w:val="0"/>
              <w:rPr>
                <w:del w:id="2405"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35909467" w14:textId="3D949EA1" w:rsidR="00847C61" w:rsidRPr="00474957" w:rsidDel="00BB0431" w:rsidRDefault="00847C61" w:rsidP="00847C61">
            <w:pPr>
              <w:widowControl w:val="0"/>
              <w:autoSpaceDE w:val="0"/>
              <w:autoSpaceDN w:val="0"/>
              <w:adjustRightInd w:val="0"/>
              <w:spacing w:line="240" w:lineRule="auto"/>
              <w:contextualSpacing w:val="0"/>
              <w:rPr>
                <w:del w:id="2406" w:author="Arjan Kloosterboer" w:date="2017-09-21T12:48:00Z"/>
                <w:rFonts w:ascii="Calibri" w:hAnsi="Calibri" w:cs="Arial"/>
                <w:color w:val="0F0F0F"/>
                <w:sz w:val="22"/>
                <w:szCs w:val="24"/>
                <w:lang w:eastAsia="en-US"/>
              </w:rPr>
            </w:pPr>
          </w:p>
        </w:tc>
      </w:tr>
    </w:tbl>
    <w:p w14:paraId="5E7174DB" w14:textId="6A5BD847" w:rsidR="00847C61" w:rsidRPr="00474957" w:rsidDel="00BB0431" w:rsidRDefault="00847C61" w:rsidP="00847C61">
      <w:pPr>
        <w:widowControl w:val="0"/>
        <w:autoSpaceDE w:val="0"/>
        <w:autoSpaceDN w:val="0"/>
        <w:adjustRightInd w:val="0"/>
        <w:spacing w:line="240" w:lineRule="auto"/>
        <w:contextualSpacing w:val="0"/>
        <w:rPr>
          <w:del w:id="2407" w:author="Arjan Kloosterboer" w:date="2017-09-21T12:48: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rsidDel="00BB0431" w14:paraId="3A864DDF" w14:textId="428AF86A" w:rsidTr="00847C61">
        <w:trPr>
          <w:cantSplit/>
          <w:del w:id="2408" w:author="Arjan Kloosterboer" w:date="2017-09-21T12:48:00Z"/>
        </w:trPr>
        <w:tc>
          <w:tcPr>
            <w:tcW w:w="9360" w:type="dxa"/>
            <w:tcBorders>
              <w:top w:val="nil"/>
              <w:left w:val="nil"/>
              <w:bottom w:val="nil"/>
              <w:right w:val="nil"/>
            </w:tcBorders>
          </w:tcPr>
          <w:p w14:paraId="419CD4F1" w14:textId="60851360" w:rsidR="00847C61" w:rsidRPr="00474957" w:rsidDel="00BB0431" w:rsidRDefault="00847C61" w:rsidP="00847C61">
            <w:pPr>
              <w:widowControl w:val="0"/>
              <w:autoSpaceDE w:val="0"/>
              <w:autoSpaceDN w:val="0"/>
              <w:adjustRightInd w:val="0"/>
              <w:spacing w:line="240" w:lineRule="auto"/>
              <w:contextualSpacing w:val="0"/>
              <w:rPr>
                <w:del w:id="2409" w:author="Arjan Kloosterboer" w:date="2017-09-21T12:48:00Z"/>
                <w:rFonts w:ascii="Calibri" w:hAnsi="Calibri" w:cs="Arial"/>
                <w:b/>
                <w:color w:val="0F0F0F"/>
                <w:sz w:val="22"/>
                <w:szCs w:val="24"/>
                <w:lang w:eastAsia="en-US"/>
              </w:rPr>
            </w:pPr>
            <w:del w:id="2410" w:author="Arjan Kloosterboer" w:date="2017-09-21T12:48:00Z">
              <w:r w:rsidRPr="00474957" w:rsidDel="00BB0431">
                <w:rPr>
                  <w:rFonts w:ascii="Calibri" w:hAnsi="Calibri" w:cs="Arial"/>
                  <w:b/>
                  <w:color w:val="0F0F0F"/>
                  <w:sz w:val="22"/>
                  <w:szCs w:val="24"/>
                  <w:lang w:eastAsia="en-US"/>
                </w:rPr>
                <w:delText>Toelichting objecttype</w:delText>
              </w:r>
            </w:del>
          </w:p>
          <w:p w14:paraId="38A20428" w14:textId="38A239AA" w:rsidR="00847C61" w:rsidRPr="00474957" w:rsidDel="00BB0431" w:rsidRDefault="00847C61" w:rsidP="00847C61">
            <w:pPr>
              <w:widowControl w:val="0"/>
              <w:autoSpaceDE w:val="0"/>
              <w:autoSpaceDN w:val="0"/>
              <w:adjustRightInd w:val="0"/>
              <w:spacing w:line="240" w:lineRule="auto"/>
              <w:ind w:left="720"/>
              <w:contextualSpacing w:val="0"/>
              <w:rPr>
                <w:del w:id="2411" w:author="Arjan Kloosterboer" w:date="2017-09-21T12:48:00Z"/>
                <w:rFonts w:ascii="Calibri" w:hAnsi="Calibri" w:cs="Arial"/>
                <w:color w:val="0F0F0F"/>
                <w:sz w:val="22"/>
                <w:szCs w:val="24"/>
                <w:lang w:eastAsia="en-US"/>
              </w:rPr>
            </w:pPr>
            <w:del w:id="2412" w:author="Arjan Kloosterboer" w:date="2017-09-21T12:48:00Z">
              <w:r w:rsidRPr="00474957" w:rsidDel="00BB0431">
                <w:rPr>
                  <w:rFonts w:ascii="Calibri" w:hAnsi="Calibri" w:cs="Arial"/>
                  <w:color w:val="0F0F0F"/>
                  <w:sz w:val="22"/>
                  <w:szCs w:val="24"/>
                  <w:lang w:eastAsia="en-US"/>
                </w:rPr>
                <w:delText>De aan het RSGB ontleende gegevens van een NIET-INGEZETENE die in het RGBZ gebruikt worden bij deze specialisatie van OBJECT. Zie voor de specificaties van deze gegevens het RSGB.</w:delText>
              </w:r>
            </w:del>
          </w:p>
        </w:tc>
      </w:tr>
    </w:tbl>
    <w:bookmarkStart w:id="2413" w:name="BKM_142FAF87_FE69_46e6_9CCF_AEDA5513AF3C"/>
    <w:bookmarkEnd w:id="2413"/>
    <w:p w14:paraId="4D662799"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NUMMERAANDUIDING</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8A3B4A4" w14:textId="77777777" w:rsidTr="00847C61">
        <w:trPr>
          <w:trHeight w:val="271"/>
        </w:trPr>
        <w:tc>
          <w:tcPr>
            <w:tcW w:w="2340" w:type="dxa"/>
            <w:gridSpan w:val="2"/>
            <w:tcBorders>
              <w:top w:val="nil"/>
              <w:left w:val="nil"/>
              <w:bottom w:val="nil"/>
              <w:right w:val="nil"/>
            </w:tcBorders>
          </w:tcPr>
          <w:p w14:paraId="6309EC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EBA358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NUMMERAANDUIDING</w:t>
            </w:r>
            <w:r w:rsidRPr="00474957">
              <w:rPr>
                <w:rFonts w:ascii="Arial" w:hAnsi="Arial" w:cs="Arial"/>
                <w:szCs w:val="24"/>
                <w:lang w:val="en-AU" w:eastAsia="en-US"/>
              </w:rPr>
              <w:fldChar w:fldCharType="end"/>
            </w:r>
          </w:p>
        </w:tc>
      </w:tr>
      <w:tr w:rsidR="00847C61" w:rsidRPr="00474957" w14:paraId="5C3F44A9" w14:textId="77777777" w:rsidTr="00847C61">
        <w:trPr>
          <w:trHeight w:hRule="exact" w:val="128"/>
        </w:trPr>
        <w:tc>
          <w:tcPr>
            <w:tcW w:w="2340" w:type="dxa"/>
            <w:gridSpan w:val="2"/>
            <w:tcBorders>
              <w:top w:val="nil"/>
              <w:left w:val="nil"/>
              <w:bottom w:val="nil"/>
              <w:right w:val="nil"/>
            </w:tcBorders>
          </w:tcPr>
          <w:p w14:paraId="5B55A7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FF7B0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9A1BEEE" w14:textId="77777777" w:rsidTr="00847C61">
        <w:trPr>
          <w:trHeight w:val="151"/>
        </w:trPr>
        <w:tc>
          <w:tcPr>
            <w:tcW w:w="2340" w:type="dxa"/>
            <w:gridSpan w:val="2"/>
            <w:tcBorders>
              <w:top w:val="nil"/>
              <w:left w:val="nil"/>
              <w:bottom w:val="nil"/>
              <w:right w:val="nil"/>
            </w:tcBorders>
          </w:tcPr>
          <w:p w14:paraId="0239E8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028B009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7D6DA0C8" w14:textId="77777777" w:rsidTr="00847C61">
        <w:trPr>
          <w:trHeight w:hRule="exact" w:val="128"/>
        </w:trPr>
        <w:tc>
          <w:tcPr>
            <w:tcW w:w="2340" w:type="dxa"/>
            <w:gridSpan w:val="2"/>
            <w:tcBorders>
              <w:top w:val="nil"/>
              <w:left w:val="nil"/>
              <w:bottom w:val="nil"/>
              <w:right w:val="nil"/>
            </w:tcBorders>
          </w:tcPr>
          <w:p w14:paraId="3D266B6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5F404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A9E1016" w14:textId="77777777" w:rsidTr="00847C61">
        <w:tc>
          <w:tcPr>
            <w:tcW w:w="2340" w:type="dxa"/>
            <w:gridSpan w:val="2"/>
            <w:tcBorders>
              <w:top w:val="nil"/>
              <w:left w:val="nil"/>
              <w:bottom w:val="nil"/>
              <w:right w:val="nil"/>
            </w:tcBorders>
          </w:tcPr>
          <w:p w14:paraId="71BE0A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2AD3A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2331224D" w14:textId="77777777" w:rsidTr="00847C61">
        <w:trPr>
          <w:trHeight w:hRule="exact" w:val="241"/>
        </w:trPr>
        <w:tc>
          <w:tcPr>
            <w:tcW w:w="2340" w:type="dxa"/>
            <w:gridSpan w:val="2"/>
            <w:tcBorders>
              <w:top w:val="nil"/>
              <w:left w:val="nil"/>
              <w:bottom w:val="nil"/>
              <w:right w:val="nil"/>
            </w:tcBorders>
          </w:tcPr>
          <w:p w14:paraId="4CDC15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22727D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8AC78FF" w14:textId="77777777" w:rsidTr="00847C61">
        <w:tc>
          <w:tcPr>
            <w:tcW w:w="2340" w:type="dxa"/>
            <w:gridSpan w:val="2"/>
            <w:tcBorders>
              <w:top w:val="nil"/>
              <w:left w:val="nil"/>
              <w:bottom w:val="nil"/>
              <w:right w:val="nil"/>
            </w:tcBorders>
          </w:tcPr>
          <w:p w14:paraId="2EFDB5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5631343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D228106" w14:textId="77777777" w:rsidTr="00847C61">
        <w:tc>
          <w:tcPr>
            <w:tcW w:w="450" w:type="dxa"/>
            <w:tcBorders>
              <w:top w:val="nil"/>
              <w:left w:val="nil"/>
              <w:bottom w:val="nil"/>
              <w:right w:val="nil"/>
            </w:tcBorders>
          </w:tcPr>
          <w:p w14:paraId="4BAA9AC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414" w:name="BKM_BE4AD826_AE7D_416b_9807_2A901CFB3A19"/>
          </w:p>
        </w:tc>
        <w:tc>
          <w:tcPr>
            <w:tcW w:w="2790" w:type="dxa"/>
            <w:gridSpan w:val="2"/>
            <w:tcBorders>
              <w:top w:val="nil"/>
              <w:left w:val="nil"/>
              <w:bottom w:val="nil"/>
              <w:right w:val="nil"/>
            </w:tcBorders>
          </w:tcPr>
          <w:p w14:paraId="6B0019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7DE534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6847076D" w14:textId="77777777" w:rsidTr="00847C61">
        <w:tc>
          <w:tcPr>
            <w:tcW w:w="450" w:type="dxa"/>
            <w:tcBorders>
              <w:top w:val="nil"/>
              <w:left w:val="nil"/>
              <w:bottom w:val="nil"/>
              <w:right w:val="nil"/>
            </w:tcBorders>
          </w:tcPr>
          <w:p w14:paraId="0FBCBB9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67565B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Indicatie hoofdadres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0CC4A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NUMMERAANDUIDING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Indicatie hoofdadres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14"/>
      </w:tr>
      <w:tr w:rsidR="00847C61" w:rsidRPr="00474957" w14:paraId="49593271" w14:textId="77777777" w:rsidTr="00847C61">
        <w:tc>
          <w:tcPr>
            <w:tcW w:w="450" w:type="dxa"/>
            <w:tcBorders>
              <w:top w:val="nil"/>
              <w:left w:val="nil"/>
              <w:bottom w:val="nil"/>
              <w:right w:val="nil"/>
            </w:tcBorders>
          </w:tcPr>
          <w:p w14:paraId="07F4C1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15" w:name="BKM_97692D8C_EBBD_4879_848E_65DCF6FC7487"/>
          </w:p>
        </w:tc>
        <w:tc>
          <w:tcPr>
            <w:tcW w:w="2790" w:type="dxa"/>
            <w:gridSpan w:val="2"/>
            <w:tcBorders>
              <w:top w:val="nil"/>
              <w:left w:val="nil"/>
              <w:bottom w:val="nil"/>
              <w:right w:val="nil"/>
            </w:tcBorders>
          </w:tcPr>
          <w:p w14:paraId="53A9A076" w14:textId="7CA3DA23"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Identificatiecode </w:t>
            </w:r>
            <w:del w:id="2416" w:author="Arjan Kloosterboer" w:date="2017-03-13T13:59:00Z">
              <w:r w:rsidR="00847C61" w:rsidRPr="00474957" w:rsidDel="00AA51A6">
                <w:rPr>
                  <w:rFonts w:ascii="Calibri" w:hAnsi="Calibri" w:cs="Arial"/>
                  <w:color w:val="0F0F0F"/>
                  <w:sz w:val="22"/>
                  <w:szCs w:val="24"/>
                  <w:lang w:eastAsia="en-US"/>
                </w:rPr>
                <w:delText xml:space="preserve">adresseerbaar object </w:delText>
              </w:r>
            </w:del>
            <w:ins w:id="2417" w:author="Arjan Kloosterboer" w:date="2017-03-13T13:59:00Z">
              <w:r w:rsidR="00AA51A6">
                <w:rPr>
                  <w:rFonts w:ascii="Calibri" w:hAnsi="Calibri" w:cs="Arial"/>
                  <w:color w:val="0F0F0F"/>
                  <w:sz w:val="22"/>
                  <w:szCs w:val="24"/>
                  <w:lang w:eastAsia="en-US"/>
                </w:rPr>
                <w:t>nummer</w:t>
              </w:r>
            </w:ins>
            <w:r w:rsidR="00847C61" w:rsidRPr="00474957">
              <w:rPr>
                <w:rFonts w:ascii="Calibri" w:hAnsi="Calibri" w:cs="Arial"/>
                <w:color w:val="0F0F0F"/>
                <w:sz w:val="22"/>
                <w:szCs w:val="24"/>
                <w:lang w:eastAsia="en-US"/>
              </w:rPr>
              <w:t>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D7DACC1" w14:textId="00B2901B"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w:t>
            </w:r>
            <w:del w:id="2418" w:author="Arjan Kloosterboer" w:date="2017-03-13T13:59:00Z">
              <w:r w:rsidRPr="00474957" w:rsidDel="00AA51A6">
                <w:rPr>
                  <w:rFonts w:ascii="Calibri" w:hAnsi="Calibri" w:cs="Arial"/>
                  <w:color w:val="000000"/>
                  <w:sz w:val="22"/>
                  <w:szCs w:val="24"/>
                  <w:lang w:eastAsia="en-US"/>
                </w:rPr>
                <w:delText>adresseerbaar object</w:delText>
              </w:r>
            </w:del>
            <w:ins w:id="2419" w:author="Arjan Kloosterboer" w:date="2017-03-13T13:59:00Z">
              <w:r w:rsidR="00AA51A6">
                <w:rPr>
                  <w:rFonts w:ascii="Calibri" w:hAnsi="Calibri" w:cs="Arial"/>
                  <w:color w:val="000000"/>
                  <w:sz w:val="22"/>
                  <w:szCs w:val="24"/>
                  <w:lang w:eastAsia="en-US"/>
                </w:rPr>
                <w:t>nummer</w:t>
              </w:r>
            </w:ins>
            <w:del w:id="2420" w:author="Arjan Kloosterboer" w:date="2017-03-13T13:59:00Z">
              <w:r w:rsidRPr="00474957" w:rsidDel="00AA51A6">
                <w:rPr>
                  <w:rFonts w:ascii="Calibri" w:hAnsi="Calibri" w:cs="Arial"/>
                  <w:color w:val="000000"/>
                  <w:sz w:val="22"/>
                  <w:szCs w:val="24"/>
                  <w:lang w:eastAsia="en-US"/>
                </w:rPr>
                <w:delText xml:space="preserve"> </w:delText>
              </w:r>
            </w:del>
            <w:r w:rsidRPr="00474957">
              <w:rPr>
                <w:rFonts w:ascii="Calibri" w:hAnsi="Calibri" w:cs="Arial"/>
                <w:color w:val="000000"/>
                <w:sz w:val="22"/>
                <w:szCs w:val="24"/>
                <w:lang w:eastAsia="en-US"/>
              </w:rPr>
              <w:t xml:space="preserve">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15"/>
      </w:tr>
      <w:tr w:rsidR="00847C61" w:rsidRPr="00474957" w14:paraId="2833ED43" w14:textId="77777777" w:rsidTr="00847C61">
        <w:tc>
          <w:tcPr>
            <w:tcW w:w="450" w:type="dxa"/>
            <w:tcBorders>
              <w:top w:val="nil"/>
              <w:left w:val="nil"/>
              <w:bottom w:val="nil"/>
              <w:right w:val="nil"/>
            </w:tcBorders>
          </w:tcPr>
          <w:p w14:paraId="7DF0FA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21" w:name="BKM_DCCF4F7C_3E6E_493d_B3B5_9222B01D70EE"/>
          </w:p>
        </w:tc>
        <w:tc>
          <w:tcPr>
            <w:tcW w:w="2790" w:type="dxa"/>
            <w:gridSpan w:val="2"/>
            <w:tcBorders>
              <w:top w:val="nil"/>
              <w:left w:val="nil"/>
              <w:bottom w:val="nil"/>
              <w:right w:val="nil"/>
            </w:tcBorders>
          </w:tcPr>
          <w:p w14:paraId="20B6DA1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1D94B8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21"/>
      </w:tr>
      <w:tr w:rsidR="00847C61" w:rsidRPr="00474957" w14:paraId="3655D48A" w14:textId="77777777" w:rsidTr="00847C61">
        <w:tc>
          <w:tcPr>
            <w:tcW w:w="450" w:type="dxa"/>
            <w:tcBorders>
              <w:top w:val="nil"/>
              <w:left w:val="nil"/>
              <w:bottom w:val="nil"/>
              <w:right w:val="nil"/>
            </w:tcBorders>
          </w:tcPr>
          <w:p w14:paraId="6B21EE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22" w:name="BKM_890D24A6_E870_4cf2_92B3_38F1B26444B6"/>
          </w:p>
        </w:tc>
        <w:tc>
          <w:tcPr>
            <w:tcW w:w="2790" w:type="dxa"/>
            <w:gridSpan w:val="2"/>
            <w:tcBorders>
              <w:top w:val="nil"/>
              <w:left w:val="nil"/>
              <w:bottom w:val="nil"/>
              <w:right w:val="nil"/>
            </w:tcBorders>
          </w:tcPr>
          <w:p w14:paraId="0FB5F98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Huisletter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331BE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22"/>
      </w:tr>
      <w:tr w:rsidR="00847C61" w:rsidRPr="00474957" w14:paraId="5B7CB1B6" w14:textId="77777777" w:rsidTr="00847C61">
        <w:tc>
          <w:tcPr>
            <w:tcW w:w="450" w:type="dxa"/>
            <w:tcBorders>
              <w:top w:val="nil"/>
              <w:left w:val="nil"/>
              <w:bottom w:val="nil"/>
              <w:right w:val="nil"/>
            </w:tcBorders>
          </w:tcPr>
          <w:p w14:paraId="15C792B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23" w:name="BKM_2C699808_E36F_4879_B9E4_0FF50DF00EAD"/>
          </w:p>
        </w:tc>
        <w:tc>
          <w:tcPr>
            <w:tcW w:w="2790" w:type="dxa"/>
            <w:gridSpan w:val="2"/>
            <w:tcBorders>
              <w:top w:val="nil"/>
              <w:left w:val="nil"/>
              <w:bottom w:val="nil"/>
              <w:right w:val="nil"/>
            </w:tcBorders>
          </w:tcPr>
          <w:p w14:paraId="2454557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Huisnummertoevoeging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26082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23"/>
      </w:tr>
      <w:tr w:rsidR="00847C61" w:rsidRPr="00474957" w14:paraId="78834AE8" w14:textId="77777777" w:rsidTr="00847C61">
        <w:tc>
          <w:tcPr>
            <w:tcW w:w="450" w:type="dxa"/>
            <w:tcBorders>
              <w:top w:val="nil"/>
              <w:left w:val="nil"/>
              <w:bottom w:val="nil"/>
              <w:right w:val="nil"/>
            </w:tcBorders>
          </w:tcPr>
          <w:p w14:paraId="59BA7B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24" w:name="BKM_42C03F16_F24B_450d_BEC9_15996D395D8E"/>
          </w:p>
        </w:tc>
        <w:tc>
          <w:tcPr>
            <w:tcW w:w="2790" w:type="dxa"/>
            <w:gridSpan w:val="2"/>
            <w:tcBorders>
              <w:top w:val="nil"/>
              <w:left w:val="nil"/>
              <w:bottom w:val="nil"/>
              <w:right w:val="nil"/>
            </w:tcBorders>
          </w:tcPr>
          <w:p w14:paraId="6214EC1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Postcode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7B291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24"/>
      </w:tr>
      <w:tr w:rsidR="00847C61" w:rsidRPr="00474957" w14:paraId="194379C9" w14:textId="77777777" w:rsidTr="00847C61">
        <w:tc>
          <w:tcPr>
            <w:tcW w:w="450" w:type="dxa"/>
            <w:tcBorders>
              <w:top w:val="nil"/>
              <w:left w:val="nil"/>
              <w:bottom w:val="nil"/>
              <w:right w:val="nil"/>
            </w:tcBorders>
          </w:tcPr>
          <w:p w14:paraId="5FDDAD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25" w:name="BKM_E5ECE2D3_0F17_45a3_A158_29DDAEFBFD57"/>
          </w:p>
        </w:tc>
        <w:tc>
          <w:tcPr>
            <w:tcW w:w="2790" w:type="dxa"/>
            <w:gridSpan w:val="2"/>
            <w:tcBorders>
              <w:top w:val="nil"/>
              <w:left w:val="nil"/>
              <w:bottom w:val="nil"/>
              <w:right w:val="nil"/>
            </w:tcBorders>
          </w:tcPr>
          <w:p w14:paraId="5662681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adresseerbaar object 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84139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addresserbaar object 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25"/>
      </w:tr>
      <w:tr w:rsidR="00847C61" w:rsidRPr="00474957" w14:paraId="6E940C32" w14:textId="77777777" w:rsidTr="00847C61">
        <w:tc>
          <w:tcPr>
            <w:tcW w:w="450" w:type="dxa"/>
            <w:tcBorders>
              <w:top w:val="nil"/>
              <w:left w:val="nil"/>
              <w:bottom w:val="nil"/>
              <w:right w:val="nil"/>
            </w:tcBorders>
          </w:tcPr>
          <w:p w14:paraId="4CA3E04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26" w:name="BKM_F1F54C59_A7B3_47bc_A35B_D860155BE9F7"/>
          </w:p>
        </w:tc>
        <w:tc>
          <w:tcPr>
            <w:tcW w:w="2790" w:type="dxa"/>
            <w:gridSpan w:val="2"/>
            <w:tcBorders>
              <w:top w:val="nil"/>
              <w:left w:val="nil"/>
              <w:bottom w:val="nil"/>
              <w:right w:val="nil"/>
            </w:tcBorders>
          </w:tcPr>
          <w:p w14:paraId="45E09A0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adresseerbaar object 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480DC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addresserbaar object 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26"/>
      </w:tr>
      <w:tr w:rsidR="00847C61" w:rsidRPr="00474957" w14:paraId="2E412527" w14:textId="77777777" w:rsidTr="00847C61">
        <w:tc>
          <w:tcPr>
            <w:tcW w:w="450" w:type="dxa"/>
            <w:tcBorders>
              <w:top w:val="nil"/>
              <w:left w:val="nil"/>
              <w:bottom w:val="nil"/>
              <w:right w:val="nil"/>
            </w:tcBorders>
          </w:tcPr>
          <w:p w14:paraId="40A4BD8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27" w:name="BKM_6FF8C48E_ADD4_4a6b_8EDE_71AC5D8D8D08"/>
          </w:p>
        </w:tc>
        <w:tc>
          <w:tcPr>
            <w:tcW w:w="2790" w:type="dxa"/>
            <w:gridSpan w:val="2"/>
            <w:tcBorders>
              <w:top w:val="nil"/>
              <w:left w:val="nil"/>
              <w:bottom w:val="nil"/>
              <w:right w:val="nil"/>
            </w:tcBorders>
          </w:tcPr>
          <w:p w14:paraId="0B076BC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6BDE6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27"/>
      </w:tr>
      <w:tr w:rsidR="00847C61" w:rsidRPr="00474957" w14:paraId="576F8A08" w14:textId="77777777" w:rsidTr="00847C61">
        <w:tc>
          <w:tcPr>
            <w:tcW w:w="450" w:type="dxa"/>
            <w:tcBorders>
              <w:top w:val="nil"/>
              <w:left w:val="nil"/>
              <w:bottom w:val="nil"/>
              <w:right w:val="nil"/>
            </w:tcBorders>
          </w:tcPr>
          <w:p w14:paraId="143B22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28" w:name="BKM_CC34BB30_6B02_4079_ACEA_EDBF598285C8"/>
          </w:p>
        </w:tc>
        <w:tc>
          <w:tcPr>
            <w:tcW w:w="2790" w:type="dxa"/>
            <w:gridSpan w:val="2"/>
            <w:tcBorders>
              <w:top w:val="nil"/>
              <w:left w:val="nil"/>
              <w:bottom w:val="nil"/>
              <w:right w:val="nil"/>
            </w:tcBorders>
          </w:tcPr>
          <w:p w14:paraId="3BB235C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EC645C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28"/>
      </w:tr>
    </w:tbl>
    <w:p w14:paraId="6D0F2B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8D6D30E" w14:textId="77777777" w:rsidTr="00847C61">
        <w:tc>
          <w:tcPr>
            <w:tcW w:w="9360" w:type="dxa"/>
            <w:gridSpan w:val="3"/>
            <w:tcBorders>
              <w:top w:val="nil"/>
              <w:left w:val="nil"/>
              <w:bottom w:val="nil"/>
              <w:right w:val="nil"/>
            </w:tcBorders>
          </w:tcPr>
          <w:p w14:paraId="79FA0D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9424EF6" w14:textId="77777777" w:rsidTr="00847C61">
        <w:tc>
          <w:tcPr>
            <w:tcW w:w="450" w:type="dxa"/>
            <w:tcBorders>
              <w:top w:val="nil"/>
              <w:left w:val="nil"/>
              <w:bottom w:val="nil"/>
              <w:right w:val="nil"/>
            </w:tcBorders>
          </w:tcPr>
          <w:p w14:paraId="346B83B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1BAA11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665CF1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16A2A9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0CCE38E9" w14:textId="77777777" w:rsidTr="00847C61">
        <w:tc>
          <w:tcPr>
            <w:tcW w:w="450" w:type="dxa"/>
            <w:tcBorders>
              <w:top w:val="nil"/>
              <w:left w:val="nil"/>
              <w:bottom w:val="nil"/>
              <w:right w:val="nil"/>
            </w:tcBorders>
          </w:tcPr>
          <w:p w14:paraId="7FDC251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B8872D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7CA9BF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172189F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NUMMERAANDUIDING</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7CB6D31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NUMMERAANDUIDING is een specialisatie van OBJECT.</w:t>
            </w:r>
            <w:r w:rsidRPr="00474957">
              <w:rPr>
                <w:rFonts w:ascii="Arial" w:hAnsi="Arial" w:cs="Arial"/>
                <w:szCs w:val="24"/>
                <w:lang w:val="en-AU" w:eastAsia="en-US"/>
              </w:rPr>
              <w:fldChar w:fldCharType="end"/>
            </w:r>
          </w:p>
        </w:tc>
      </w:tr>
      <w:tr w:rsidR="00847C61" w:rsidRPr="00474957" w14:paraId="4C81A9F3" w14:textId="77777777" w:rsidTr="00847C61">
        <w:trPr>
          <w:trHeight w:hRule="exact" w:val="128"/>
        </w:trPr>
        <w:tc>
          <w:tcPr>
            <w:tcW w:w="450" w:type="dxa"/>
            <w:tcBorders>
              <w:top w:val="nil"/>
              <w:left w:val="nil"/>
              <w:bottom w:val="nil"/>
              <w:right w:val="nil"/>
            </w:tcBorders>
          </w:tcPr>
          <w:p w14:paraId="5E6A04CE"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4473B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BC5C0C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25619B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A1553E0" w14:textId="77777777" w:rsidTr="00B34EAC">
        <w:trPr>
          <w:cantSplit/>
        </w:trPr>
        <w:tc>
          <w:tcPr>
            <w:tcW w:w="9360" w:type="dxa"/>
            <w:tcBorders>
              <w:top w:val="nil"/>
              <w:left w:val="nil"/>
              <w:bottom w:val="nil"/>
              <w:right w:val="nil"/>
            </w:tcBorders>
          </w:tcPr>
          <w:p w14:paraId="2C90CD5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4A235F8C"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NUMMERAANDUIDING die in het RGBZ gebruikt worden bij deze specialisatie van OBJECT. Zie voor de specificaties van deze gegevens het RSGB.</w:t>
            </w:r>
          </w:p>
        </w:tc>
      </w:tr>
    </w:tbl>
    <w:p w14:paraId="034381BA" w14:textId="77777777" w:rsidR="00B34EAC" w:rsidRDefault="00B34EAC" w:rsidP="00AB30C2">
      <w:pPr>
        <w:pStyle w:val="Kop3"/>
        <w:rPr>
          <w:ins w:id="2429" w:author="Arjan Kloosterboer" w:date="2017-09-21T14:50:00Z"/>
          <w:rFonts w:eastAsia="Times New Roman"/>
          <w:color w:val="0F0F0F"/>
        </w:rPr>
      </w:pPr>
      <w:bookmarkStart w:id="2430" w:name="BKM_7E931A9F_23DF_4042_8B14_40BC4139BD86"/>
      <w:bookmarkStart w:id="2431" w:name="BKM_ECDEBDA3_FE71_4DA4_8B3A_CE9E0500D809"/>
      <w:bookmarkEnd w:id="2430"/>
      <w:ins w:id="2432" w:author="Arjan Kloosterboer" w:date="2017-09-21T14:50:00Z">
        <w:r>
          <w:rPr>
            <w:rFonts w:ascii="Calibri" w:eastAsia="Times New Roman" w:hAnsi="Calibri" w:cs="Calibri"/>
            <w:color w:val="0F0F0F"/>
            <w:sz w:val="28"/>
            <w:szCs w:val="28"/>
          </w:rPr>
          <w:t>«Objecttype_proxy» ONBEGROEID TERREINDEEL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34EAC" w14:paraId="1F5BAA26" w14:textId="77777777" w:rsidTr="00B34EAC">
        <w:trPr>
          <w:trHeight w:val="271"/>
          <w:ins w:id="2433"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4FD477B0" w14:textId="77777777" w:rsidR="00B34EAC" w:rsidRDefault="00B34EAC" w:rsidP="00B34EAC">
            <w:pPr>
              <w:rPr>
                <w:ins w:id="2434" w:author="Arjan Kloosterboer" w:date="2017-09-21T14:50:00Z"/>
                <w:rFonts w:ascii="Calibri" w:hAnsi="Calibri" w:cs="Calibri"/>
                <w:color w:val="0F0F0F"/>
                <w:sz w:val="22"/>
                <w:szCs w:val="22"/>
              </w:rPr>
            </w:pPr>
            <w:ins w:id="2435" w:author="Arjan Kloosterboer" w:date="2017-09-21T14:50: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250080D8" w14:textId="77777777" w:rsidR="00B34EAC" w:rsidRDefault="00B34EAC" w:rsidP="00B34EAC">
            <w:pPr>
              <w:rPr>
                <w:ins w:id="2436" w:author="Arjan Kloosterboer" w:date="2017-09-21T14:50:00Z"/>
                <w:rFonts w:ascii="Calibri" w:hAnsi="Calibri" w:cs="Calibri"/>
                <w:color w:val="0F0F0F"/>
                <w:sz w:val="22"/>
                <w:szCs w:val="22"/>
              </w:rPr>
            </w:pPr>
            <w:ins w:id="2437" w:author="Arjan Kloosterboer" w:date="2017-09-21T14:50:00Z">
              <w:r>
                <w:rPr>
                  <w:rFonts w:ascii="Calibri" w:hAnsi="Calibri" w:cs="Calibri"/>
                  <w:color w:val="0F0F0F"/>
                  <w:sz w:val="22"/>
                  <w:szCs w:val="22"/>
                </w:rPr>
                <w:t>ONBEGROEID TERREINDEEL</w:t>
              </w:r>
            </w:ins>
          </w:p>
        </w:tc>
      </w:tr>
      <w:tr w:rsidR="00B34EAC" w14:paraId="48BB56D2" w14:textId="77777777" w:rsidTr="00B34EAC">
        <w:trPr>
          <w:trHeight w:hRule="exact" w:val="128"/>
          <w:ins w:id="2438"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1A9B38D1" w14:textId="77777777" w:rsidR="00B34EAC" w:rsidRDefault="00B34EAC" w:rsidP="00B34EAC">
            <w:pPr>
              <w:rPr>
                <w:ins w:id="2439" w:author="Arjan Kloosterboer" w:date="2017-09-21T14:5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4FDF6891" w14:textId="77777777" w:rsidR="00B34EAC" w:rsidRDefault="00B34EAC" w:rsidP="00B34EAC">
            <w:pPr>
              <w:rPr>
                <w:ins w:id="2440" w:author="Arjan Kloosterboer" w:date="2017-09-21T14:50:00Z"/>
                <w:rFonts w:ascii="Calibri" w:hAnsi="Calibri" w:cs="Calibri"/>
                <w:color w:val="0F0F0F"/>
                <w:sz w:val="22"/>
                <w:szCs w:val="22"/>
              </w:rPr>
            </w:pPr>
          </w:p>
        </w:tc>
      </w:tr>
      <w:tr w:rsidR="00B34EAC" w14:paraId="18415AC5" w14:textId="77777777" w:rsidTr="00B34EAC">
        <w:trPr>
          <w:ins w:id="2441"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55FE8F74" w14:textId="77777777" w:rsidR="00B34EAC" w:rsidRDefault="00B34EAC" w:rsidP="00B34EAC">
            <w:pPr>
              <w:rPr>
                <w:ins w:id="2442" w:author="Arjan Kloosterboer" w:date="2017-09-21T14:50:00Z"/>
                <w:rFonts w:ascii="Calibri" w:hAnsi="Calibri" w:cs="Calibri"/>
                <w:b/>
                <w:bCs/>
                <w:color w:val="0F0F0F"/>
                <w:sz w:val="22"/>
                <w:szCs w:val="22"/>
              </w:rPr>
            </w:pPr>
            <w:ins w:id="2443" w:author="Arjan Kloosterboer" w:date="2017-09-21T14:50: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21D234D4" w14:textId="77777777" w:rsidR="00B34EAC" w:rsidRDefault="00B34EAC" w:rsidP="00B34EAC">
            <w:pPr>
              <w:rPr>
                <w:ins w:id="2444" w:author="Arjan Kloosterboer" w:date="2017-09-21T14:50:00Z"/>
                <w:rFonts w:ascii="Calibri" w:hAnsi="Calibri" w:cs="Calibri"/>
                <w:color w:val="0F0F0F"/>
                <w:sz w:val="22"/>
                <w:szCs w:val="22"/>
              </w:rPr>
            </w:pPr>
            <w:ins w:id="2445" w:author="Arjan Kloosterboer" w:date="2017-09-21T14:50:00Z">
              <w:r>
                <w:rPr>
                  <w:rFonts w:ascii="Calibri" w:hAnsi="Calibri" w:cs="Calibri"/>
                  <w:color w:val="0F0F0F"/>
                  <w:sz w:val="22"/>
                  <w:szCs w:val="22"/>
                </w:rPr>
                <w:t>RSGB</w:t>
              </w:r>
            </w:ins>
          </w:p>
        </w:tc>
      </w:tr>
      <w:tr w:rsidR="00B34EAC" w14:paraId="37B54566" w14:textId="77777777" w:rsidTr="00B34EAC">
        <w:trPr>
          <w:trHeight w:hRule="exact" w:val="128"/>
          <w:ins w:id="2446"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1E44026C" w14:textId="77777777" w:rsidR="00B34EAC" w:rsidRDefault="00B34EAC" w:rsidP="00B34EAC">
            <w:pPr>
              <w:rPr>
                <w:ins w:id="2447" w:author="Arjan Kloosterboer" w:date="2017-09-21T14:5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321DAE52" w14:textId="77777777" w:rsidR="00B34EAC" w:rsidRDefault="00B34EAC" w:rsidP="00B34EAC">
            <w:pPr>
              <w:rPr>
                <w:ins w:id="2448" w:author="Arjan Kloosterboer" w:date="2017-09-21T14:50:00Z"/>
                <w:rFonts w:ascii="Calibri" w:hAnsi="Calibri" w:cs="Calibri"/>
                <w:color w:val="0F0F0F"/>
                <w:sz w:val="22"/>
                <w:szCs w:val="22"/>
              </w:rPr>
            </w:pPr>
          </w:p>
        </w:tc>
      </w:tr>
      <w:tr w:rsidR="00B34EAC" w14:paraId="0BF42D00" w14:textId="77777777" w:rsidTr="00B34EAC">
        <w:trPr>
          <w:ins w:id="2449"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40342A14" w14:textId="77777777" w:rsidR="00B34EAC" w:rsidRDefault="00B34EAC" w:rsidP="00B34EAC">
            <w:pPr>
              <w:rPr>
                <w:ins w:id="2450" w:author="Arjan Kloosterboer" w:date="2017-09-21T14:50:00Z"/>
                <w:rFonts w:ascii="Calibri" w:hAnsi="Calibri" w:cs="Calibri"/>
                <w:b/>
                <w:bCs/>
                <w:color w:val="0F0F0F"/>
                <w:sz w:val="22"/>
                <w:szCs w:val="22"/>
              </w:rPr>
            </w:pPr>
            <w:ins w:id="2451" w:author="Arjan Kloosterboer" w:date="2017-09-21T14:50: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2C3F1ACE" w14:textId="77777777" w:rsidR="00B34EAC" w:rsidRDefault="00B34EAC" w:rsidP="00B34EAC">
            <w:pPr>
              <w:rPr>
                <w:ins w:id="2452" w:author="Arjan Kloosterboer" w:date="2017-09-21T14:50:00Z"/>
                <w:rFonts w:ascii="Calibri" w:hAnsi="Calibri" w:cs="Calibri"/>
                <w:color w:val="0F0F0F"/>
                <w:sz w:val="22"/>
                <w:szCs w:val="22"/>
              </w:rPr>
            </w:pPr>
            <w:ins w:id="2453" w:author="Arjan Kloosterboer" w:date="2017-09-21T14:50:00Z">
              <w:r>
                <w:rPr>
                  <w:rFonts w:ascii="Calibri" w:hAnsi="Calibri" w:cs="Calibri"/>
                  <w:color w:val="0F0F0F"/>
                  <w:sz w:val="22"/>
                  <w:szCs w:val="22"/>
                </w:rPr>
                <w:t>1 april 2017</w:t>
              </w:r>
            </w:ins>
          </w:p>
        </w:tc>
      </w:tr>
      <w:tr w:rsidR="00B34EAC" w14:paraId="021DEF45" w14:textId="77777777" w:rsidTr="00B34EAC">
        <w:trPr>
          <w:trHeight w:hRule="exact" w:val="128"/>
          <w:ins w:id="2454"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316F1C83" w14:textId="77777777" w:rsidR="00B34EAC" w:rsidRDefault="00B34EAC" w:rsidP="00B34EAC">
            <w:pPr>
              <w:rPr>
                <w:ins w:id="2455" w:author="Arjan Kloosterboer" w:date="2017-09-21T14:5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EA59A52" w14:textId="77777777" w:rsidR="00B34EAC" w:rsidRDefault="00B34EAC" w:rsidP="00B34EAC">
            <w:pPr>
              <w:rPr>
                <w:ins w:id="2456" w:author="Arjan Kloosterboer" w:date="2017-09-21T14:50:00Z"/>
                <w:rFonts w:ascii="Calibri" w:hAnsi="Calibri" w:cs="Calibri"/>
                <w:color w:val="0F0F0F"/>
                <w:sz w:val="22"/>
                <w:szCs w:val="22"/>
              </w:rPr>
            </w:pPr>
          </w:p>
        </w:tc>
      </w:tr>
      <w:tr w:rsidR="00B34EAC" w14:paraId="28BC1EEF" w14:textId="77777777" w:rsidTr="00B34EAC">
        <w:trPr>
          <w:trHeight w:hRule="exact" w:val="256"/>
          <w:ins w:id="2457"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5170D560" w14:textId="77777777" w:rsidR="00B34EAC" w:rsidRDefault="00B34EAC" w:rsidP="00B34EAC">
            <w:pPr>
              <w:rPr>
                <w:ins w:id="2458" w:author="Arjan Kloosterboer" w:date="2017-09-21T14:5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0B69D44" w14:textId="77777777" w:rsidR="00B34EAC" w:rsidRDefault="00B34EAC" w:rsidP="00B34EAC">
            <w:pPr>
              <w:rPr>
                <w:ins w:id="2459" w:author="Arjan Kloosterboer" w:date="2017-09-21T14:50:00Z"/>
                <w:rFonts w:ascii="Calibri" w:hAnsi="Calibri" w:cs="Calibri"/>
                <w:color w:val="0F0F0F"/>
                <w:sz w:val="22"/>
                <w:szCs w:val="22"/>
              </w:rPr>
            </w:pPr>
          </w:p>
        </w:tc>
      </w:tr>
      <w:tr w:rsidR="00B34EAC" w14:paraId="14453E07" w14:textId="77777777" w:rsidTr="00B34EAC">
        <w:trPr>
          <w:ins w:id="2460"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53FB7996" w14:textId="77777777" w:rsidR="00B34EAC" w:rsidRDefault="00B34EAC" w:rsidP="00B34EAC">
            <w:pPr>
              <w:rPr>
                <w:ins w:id="2461" w:author="Arjan Kloosterboer" w:date="2017-09-21T14:50:00Z"/>
                <w:rFonts w:ascii="Calibri" w:hAnsi="Calibri" w:cs="Calibri"/>
                <w:b/>
                <w:bCs/>
                <w:color w:val="0F0F0F"/>
                <w:sz w:val="22"/>
                <w:szCs w:val="22"/>
              </w:rPr>
            </w:pPr>
            <w:ins w:id="2462" w:author="Arjan Kloosterboer" w:date="2017-09-21T14:50: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71744342" w14:textId="77777777" w:rsidR="00B34EAC" w:rsidRDefault="00B34EAC" w:rsidP="00B34EAC">
            <w:pPr>
              <w:rPr>
                <w:ins w:id="2463" w:author="Arjan Kloosterboer" w:date="2017-09-21T14:50:00Z"/>
                <w:rFonts w:ascii="Calibri" w:hAnsi="Calibri" w:cs="Calibri"/>
                <w:b/>
                <w:bCs/>
                <w:color w:val="0F0F0F"/>
                <w:sz w:val="22"/>
                <w:szCs w:val="22"/>
              </w:rPr>
            </w:pPr>
          </w:p>
        </w:tc>
      </w:tr>
      <w:tr w:rsidR="00B34EAC" w14:paraId="7549A569" w14:textId="77777777" w:rsidTr="00B34EAC">
        <w:trPr>
          <w:ins w:id="2464" w:author="Arjan Kloosterboer" w:date="2017-09-21T14:50:00Z"/>
        </w:trPr>
        <w:tc>
          <w:tcPr>
            <w:tcW w:w="450" w:type="dxa"/>
            <w:tcBorders>
              <w:top w:val="nil"/>
              <w:left w:val="nil"/>
              <w:bottom w:val="nil"/>
              <w:right w:val="nil"/>
            </w:tcBorders>
            <w:tcMar>
              <w:top w:w="0" w:type="dxa"/>
              <w:left w:w="60" w:type="dxa"/>
              <w:bottom w:w="0" w:type="dxa"/>
              <w:right w:w="60" w:type="dxa"/>
            </w:tcMar>
          </w:tcPr>
          <w:p w14:paraId="3F69608B" w14:textId="77777777" w:rsidR="00B34EAC" w:rsidRDefault="00B34EAC" w:rsidP="00B34EAC">
            <w:pPr>
              <w:rPr>
                <w:ins w:id="2465" w:author="Arjan Kloosterboer" w:date="2017-09-21T14:50:00Z"/>
                <w:rFonts w:ascii="Calibri" w:hAnsi="Calibri" w:cs="Calibri"/>
                <w:i/>
                <w:iCs/>
                <w:color w:val="0F0F0F"/>
                <w:sz w:val="22"/>
                <w:szCs w:val="22"/>
              </w:rPr>
            </w:pPr>
            <w:bookmarkStart w:id="2466" w:name="BKM_DEE9FF89_1858_4213_BC92_67D931885BB4"/>
          </w:p>
        </w:tc>
        <w:tc>
          <w:tcPr>
            <w:tcW w:w="2790" w:type="dxa"/>
            <w:gridSpan w:val="2"/>
            <w:tcBorders>
              <w:top w:val="nil"/>
              <w:left w:val="nil"/>
              <w:bottom w:val="nil"/>
              <w:right w:val="nil"/>
            </w:tcBorders>
            <w:tcMar>
              <w:top w:w="0" w:type="dxa"/>
              <w:left w:w="60" w:type="dxa"/>
              <w:bottom w:w="0" w:type="dxa"/>
              <w:right w:w="60" w:type="dxa"/>
            </w:tcMar>
          </w:tcPr>
          <w:p w14:paraId="48A991B5" w14:textId="77777777" w:rsidR="00B34EAC" w:rsidRDefault="00B34EAC" w:rsidP="00B34EAC">
            <w:pPr>
              <w:rPr>
                <w:ins w:id="2467" w:author="Arjan Kloosterboer" w:date="2017-09-21T14:50:00Z"/>
                <w:rFonts w:ascii="Calibri" w:hAnsi="Calibri" w:cs="Calibri"/>
                <w:color w:val="0F0F0F"/>
                <w:sz w:val="22"/>
                <w:szCs w:val="22"/>
              </w:rPr>
            </w:pPr>
            <w:ins w:id="2468" w:author="Arjan Kloosterboer" w:date="2017-09-21T14:50: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2C47A519" w14:textId="77777777" w:rsidR="00B34EAC" w:rsidRDefault="00B34EAC" w:rsidP="00B34EAC">
            <w:pPr>
              <w:rPr>
                <w:ins w:id="2469" w:author="Arjan Kloosterboer" w:date="2017-09-21T14:50:00Z"/>
                <w:rFonts w:ascii="Calibri" w:hAnsi="Calibri" w:cs="Calibri"/>
                <w:color w:val="0F0F0F"/>
                <w:sz w:val="22"/>
                <w:szCs w:val="22"/>
              </w:rPr>
            </w:pPr>
            <w:ins w:id="2470" w:author="Arjan Kloosterboer" w:date="2017-09-21T14:50: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5395697A" w14:textId="77777777" w:rsidR="00B34EAC" w:rsidRDefault="00B34EAC" w:rsidP="00B34EAC">
            <w:pPr>
              <w:rPr>
                <w:ins w:id="2471" w:author="Arjan Kloosterboer" w:date="2017-09-21T14:50:00Z"/>
                <w:rFonts w:ascii="Calibri" w:hAnsi="Calibri" w:cs="Calibri"/>
                <w:color w:val="0F0F0F"/>
                <w:sz w:val="22"/>
                <w:szCs w:val="22"/>
              </w:rPr>
            </w:pPr>
            <w:ins w:id="2472" w:author="Arjan Kloosterboer" w:date="2017-09-21T14:50: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25FC4C68" w14:textId="77777777" w:rsidR="00B34EAC" w:rsidRDefault="00B34EAC" w:rsidP="00B34EAC">
            <w:pPr>
              <w:rPr>
                <w:ins w:id="2473" w:author="Arjan Kloosterboer" w:date="2017-09-21T14:50:00Z"/>
                <w:rFonts w:ascii="Calibri" w:hAnsi="Calibri" w:cs="Calibri"/>
                <w:i/>
                <w:iCs/>
                <w:color w:val="0F0F0F"/>
                <w:sz w:val="22"/>
                <w:szCs w:val="22"/>
              </w:rPr>
            </w:pPr>
            <w:ins w:id="2474" w:author="Arjan Kloosterboer" w:date="2017-09-21T14:50:00Z">
              <w:r>
                <w:rPr>
                  <w:rFonts w:ascii="Calibri" w:hAnsi="Calibri" w:cs="Calibri"/>
                  <w:i/>
                  <w:iCs/>
                  <w:color w:val="0F0F0F"/>
                  <w:sz w:val="22"/>
                  <w:szCs w:val="22"/>
                </w:rPr>
                <w:t>Kardi-</w:t>
              </w:r>
            </w:ins>
          </w:p>
          <w:p w14:paraId="5B0BF883" w14:textId="77777777" w:rsidR="00B34EAC" w:rsidRDefault="00B34EAC" w:rsidP="00B34EAC">
            <w:pPr>
              <w:rPr>
                <w:ins w:id="2475" w:author="Arjan Kloosterboer" w:date="2017-09-21T14:50:00Z"/>
                <w:rFonts w:ascii="Calibri" w:hAnsi="Calibri" w:cs="Calibri"/>
                <w:color w:val="0F0F0F"/>
                <w:sz w:val="22"/>
                <w:szCs w:val="22"/>
              </w:rPr>
            </w:pPr>
            <w:ins w:id="2476" w:author="Arjan Kloosterboer" w:date="2017-09-21T14:50:00Z">
              <w:r>
                <w:rPr>
                  <w:rFonts w:ascii="Calibri" w:hAnsi="Calibri" w:cs="Calibri"/>
                  <w:i/>
                  <w:iCs/>
                  <w:color w:val="0F0F0F"/>
                  <w:sz w:val="22"/>
                  <w:szCs w:val="22"/>
                </w:rPr>
                <w:t>naliteit</w:t>
              </w:r>
            </w:ins>
          </w:p>
        </w:tc>
      </w:tr>
      <w:tr w:rsidR="00B34EAC" w14:paraId="18A7A1CC" w14:textId="77777777" w:rsidTr="00B34EAC">
        <w:trPr>
          <w:ins w:id="2477" w:author="Arjan Kloosterboer" w:date="2017-09-21T14:50:00Z"/>
        </w:trPr>
        <w:tc>
          <w:tcPr>
            <w:tcW w:w="450" w:type="dxa"/>
            <w:tcBorders>
              <w:top w:val="nil"/>
              <w:left w:val="nil"/>
              <w:bottom w:val="nil"/>
              <w:right w:val="nil"/>
            </w:tcBorders>
            <w:tcMar>
              <w:top w:w="0" w:type="dxa"/>
              <w:left w:w="60" w:type="dxa"/>
              <w:bottom w:w="0" w:type="dxa"/>
              <w:right w:w="60" w:type="dxa"/>
            </w:tcMar>
          </w:tcPr>
          <w:p w14:paraId="255B9599" w14:textId="77777777" w:rsidR="00B34EAC" w:rsidRDefault="00B34EAC" w:rsidP="00B34EAC">
            <w:pPr>
              <w:rPr>
                <w:ins w:id="2478" w:author="Arjan Kloosterboer" w:date="2017-09-21T14:50: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4586CA26" w14:textId="77777777" w:rsidR="00B34EAC" w:rsidRDefault="00B34EAC" w:rsidP="00B34EAC">
            <w:pPr>
              <w:rPr>
                <w:ins w:id="2479" w:author="Arjan Kloosterboer" w:date="2017-09-21T14:50:00Z"/>
                <w:rFonts w:ascii="Calibri" w:hAnsi="Calibri" w:cs="Calibri"/>
                <w:color w:val="0F0F0F"/>
                <w:sz w:val="22"/>
                <w:szCs w:val="22"/>
              </w:rPr>
            </w:pPr>
            <w:ins w:id="2480" w:author="Arjan Kloosterboer" w:date="2017-09-21T14:50:00Z">
              <w:r>
                <w:rPr>
                  <w:rFonts w:ascii="Calibri" w:hAnsi="Calibri" w:cs="Calibri"/>
                  <w:color w:val="0F0F0F"/>
                  <w:sz w:val="22"/>
                  <w:szCs w:val="22"/>
                </w:rPr>
                <w:t>Identificatie onbegroeid terreindeel</w:t>
              </w:r>
            </w:ins>
          </w:p>
        </w:tc>
        <w:tc>
          <w:tcPr>
            <w:tcW w:w="4230" w:type="dxa"/>
            <w:tcBorders>
              <w:top w:val="nil"/>
              <w:left w:val="nil"/>
              <w:bottom w:val="nil"/>
              <w:right w:val="nil"/>
            </w:tcBorders>
            <w:tcMar>
              <w:top w:w="0" w:type="dxa"/>
              <w:left w:w="60" w:type="dxa"/>
              <w:bottom w:w="0" w:type="dxa"/>
              <w:right w:w="60" w:type="dxa"/>
            </w:tcMar>
          </w:tcPr>
          <w:p w14:paraId="5F05FD27" w14:textId="77777777" w:rsidR="00B34EAC" w:rsidRDefault="00B34EAC" w:rsidP="00B34EAC">
            <w:pPr>
              <w:rPr>
                <w:ins w:id="2481"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3CDA9D9" w14:textId="77777777" w:rsidR="00B34EAC" w:rsidRDefault="00B34EAC" w:rsidP="00B34EAC">
            <w:pPr>
              <w:rPr>
                <w:ins w:id="2482"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3F993CC" w14:textId="77777777" w:rsidR="00B34EAC" w:rsidRDefault="00B34EAC" w:rsidP="00B34EAC">
            <w:pPr>
              <w:rPr>
                <w:ins w:id="2483" w:author="Arjan Kloosterboer" w:date="2017-09-21T14:50:00Z"/>
                <w:rFonts w:ascii="Calibri" w:hAnsi="Calibri" w:cs="Calibri"/>
                <w:color w:val="0F0F0F"/>
                <w:sz w:val="22"/>
                <w:szCs w:val="22"/>
              </w:rPr>
            </w:pPr>
            <w:ins w:id="2484" w:author="Arjan Kloosterboer" w:date="2017-09-21T14:50:00Z">
              <w:r>
                <w:rPr>
                  <w:rFonts w:ascii="Calibri" w:hAnsi="Calibri" w:cs="Calibri"/>
                  <w:color w:val="0F0F0F"/>
                  <w:sz w:val="22"/>
                  <w:szCs w:val="22"/>
                </w:rPr>
                <w:t>1 - 1</w:t>
              </w:r>
            </w:ins>
          </w:p>
        </w:tc>
        <w:bookmarkEnd w:id="2466"/>
      </w:tr>
      <w:tr w:rsidR="00B34EAC" w14:paraId="49FAFCEE" w14:textId="77777777" w:rsidTr="00B34EAC">
        <w:trPr>
          <w:ins w:id="2485" w:author="Arjan Kloosterboer" w:date="2017-09-21T14:50:00Z"/>
        </w:trPr>
        <w:tc>
          <w:tcPr>
            <w:tcW w:w="450" w:type="dxa"/>
            <w:tcBorders>
              <w:top w:val="nil"/>
              <w:left w:val="nil"/>
              <w:bottom w:val="nil"/>
              <w:right w:val="nil"/>
            </w:tcBorders>
            <w:tcMar>
              <w:top w:w="0" w:type="dxa"/>
              <w:left w:w="60" w:type="dxa"/>
              <w:bottom w:w="0" w:type="dxa"/>
              <w:right w:w="60" w:type="dxa"/>
            </w:tcMar>
          </w:tcPr>
          <w:p w14:paraId="71F6DAC9" w14:textId="77777777" w:rsidR="00B34EAC" w:rsidRDefault="00B34EAC" w:rsidP="00B34EAC">
            <w:pPr>
              <w:rPr>
                <w:ins w:id="2486" w:author="Arjan Kloosterboer" w:date="2017-09-21T14:50:00Z"/>
                <w:rFonts w:ascii="Calibri" w:hAnsi="Calibri" w:cs="Calibri"/>
                <w:color w:val="0F0F0F"/>
                <w:sz w:val="22"/>
                <w:szCs w:val="22"/>
              </w:rPr>
            </w:pPr>
            <w:bookmarkStart w:id="2487" w:name="BKM_0123A750_8A7F_4CBD_BD6A_AFFE178E6A34"/>
          </w:p>
        </w:tc>
        <w:tc>
          <w:tcPr>
            <w:tcW w:w="2790" w:type="dxa"/>
            <w:gridSpan w:val="2"/>
            <w:tcBorders>
              <w:top w:val="nil"/>
              <w:left w:val="nil"/>
              <w:bottom w:val="nil"/>
              <w:right w:val="nil"/>
            </w:tcBorders>
            <w:tcMar>
              <w:top w:w="0" w:type="dxa"/>
              <w:left w:w="60" w:type="dxa"/>
              <w:bottom w:w="0" w:type="dxa"/>
              <w:right w:w="60" w:type="dxa"/>
            </w:tcMar>
          </w:tcPr>
          <w:p w14:paraId="26343C65" w14:textId="77777777" w:rsidR="00B34EAC" w:rsidRDefault="00B34EAC" w:rsidP="00B34EAC">
            <w:pPr>
              <w:rPr>
                <w:ins w:id="2488" w:author="Arjan Kloosterboer" w:date="2017-09-21T14:50:00Z"/>
                <w:rFonts w:ascii="Calibri" w:hAnsi="Calibri" w:cs="Calibri"/>
                <w:color w:val="0F0F0F"/>
                <w:sz w:val="22"/>
                <w:szCs w:val="22"/>
              </w:rPr>
            </w:pPr>
            <w:ins w:id="2489" w:author="Arjan Kloosterboer" w:date="2017-09-21T14:50:00Z">
              <w:r>
                <w:rPr>
                  <w:rFonts w:ascii="Calibri" w:hAnsi="Calibri" w:cs="Calibri"/>
                  <w:color w:val="0F0F0F"/>
                  <w:sz w:val="22"/>
                  <w:szCs w:val="22"/>
                </w:rPr>
                <w:t>Geometrie onbegroeid terreindeel</w:t>
              </w:r>
            </w:ins>
          </w:p>
        </w:tc>
        <w:tc>
          <w:tcPr>
            <w:tcW w:w="4230" w:type="dxa"/>
            <w:tcBorders>
              <w:top w:val="nil"/>
              <w:left w:val="nil"/>
              <w:bottom w:val="nil"/>
              <w:right w:val="nil"/>
            </w:tcBorders>
            <w:tcMar>
              <w:top w:w="0" w:type="dxa"/>
              <w:left w:w="60" w:type="dxa"/>
              <w:bottom w:w="0" w:type="dxa"/>
              <w:right w:w="60" w:type="dxa"/>
            </w:tcMar>
          </w:tcPr>
          <w:p w14:paraId="3CFDAD68" w14:textId="77777777" w:rsidR="00B34EAC" w:rsidRDefault="00B34EAC" w:rsidP="00B34EAC">
            <w:pPr>
              <w:rPr>
                <w:ins w:id="2490"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AF249E4" w14:textId="77777777" w:rsidR="00B34EAC" w:rsidRDefault="00B34EAC" w:rsidP="00B34EAC">
            <w:pPr>
              <w:rPr>
                <w:ins w:id="2491"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C09AB3C" w14:textId="77777777" w:rsidR="00B34EAC" w:rsidRDefault="00B34EAC" w:rsidP="00B34EAC">
            <w:pPr>
              <w:rPr>
                <w:ins w:id="2492" w:author="Arjan Kloosterboer" w:date="2017-09-21T14:50:00Z"/>
                <w:rFonts w:ascii="Calibri" w:hAnsi="Calibri" w:cs="Calibri"/>
                <w:color w:val="0F0F0F"/>
                <w:sz w:val="22"/>
                <w:szCs w:val="22"/>
              </w:rPr>
            </w:pPr>
            <w:ins w:id="2493" w:author="Arjan Kloosterboer" w:date="2017-09-21T14:50:00Z">
              <w:r>
                <w:rPr>
                  <w:rFonts w:ascii="Calibri" w:hAnsi="Calibri" w:cs="Calibri"/>
                  <w:color w:val="0F0F0F"/>
                  <w:sz w:val="22"/>
                  <w:szCs w:val="22"/>
                </w:rPr>
                <w:t>1 - 1</w:t>
              </w:r>
            </w:ins>
          </w:p>
        </w:tc>
        <w:bookmarkEnd w:id="2487"/>
      </w:tr>
      <w:tr w:rsidR="00B34EAC" w14:paraId="7F9DDE0A" w14:textId="77777777" w:rsidTr="00B34EAC">
        <w:trPr>
          <w:ins w:id="2494" w:author="Arjan Kloosterboer" w:date="2017-09-21T14:50:00Z"/>
        </w:trPr>
        <w:tc>
          <w:tcPr>
            <w:tcW w:w="450" w:type="dxa"/>
            <w:tcBorders>
              <w:top w:val="nil"/>
              <w:left w:val="nil"/>
              <w:bottom w:val="nil"/>
              <w:right w:val="nil"/>
            </w:tcBorders>
            <w:tcMar>
              <w:top w:w="0" w:type="dxa"/>
              <w:left w:w="60" w:type="dxa"/>
              <w:bottom w:w="0" w:type="dxa"/>
              <w:right w:w="60" w:type="dxa"/>
            </w:tcMar>
          </w:tcPr>
          <w:p w14:paraId="3CC61219" w14:textId="77777777" w:rsidR="00B34EAC" w:rsidRDefault="00B34EAC" w:rsidP="00B34EAC">
            <w:pPr>
              <w:rPr>
                <w:ins w:id="2495" w:author="Arjan Kloosterboer" w:date="2017-09-21T14:50:00Z"/>
                <w:rFonts w:ascii="Calibri" w:hAnsi="Calibri" w:cs="Calibri"/>
                <w:color w:val="0F0F0F"/>
                <w:sz w:val="22"/>
                <w:szCs w:val="22"/>
              </w:rPr>
            </w:pPr>
            <w:bookmarkStart w:id="2496" w:name="BKM_9C638DF1_DEB4_4042_B0CE_282D7B7DFFF2"/>
          </w:p>
        </w:tc>
        <w:tc>
          <w:tcPr>
            <w:tcW w:w="2790" w:type="dxa"/>
            <w:gridSpan w:val="2"/>
            <w:tcBorders>
              <w:top w:val="nil"/>
              <w:left w:val="nil"/>
              <w:bottom w:val="nil"/>
              <w:right w:val="nil"/>
            </w:tcBorders>
            <w:tcMar>
              <w:top w:w="0" w:type="dxa"/>
              <w:left w:w="60" w:type="dxa"/>
              <w:bottom w:w="0" w:type="dxa"/>
              <w:right w:w="60" w:type="dxa"/>
            </w:tcMar>
          </w:tcPr>
          <w:p w14:paraId="15B1288B" w14:textId="77777777" w:rsidR="00B34EAC" w:rsidRDefault="00B34EAC" w:rsidP="00B34EAC">
            <w:pPr>
              <w:rPr>
                <w:ins w:id="2497" w:author="Arjan Kloosterboer" w:date="2017-09-21T14:50:00Z"/>
                <w:rFonts w:ascii="Calibri" w:hAnsi="Calibri" w:cs="Calibri"/>
                <w:color w:val="0F0F0F"/>
                <w:sz w:val="22"/>
                <w:szCs w:val="22"/>
              </w:rPr>
            </w:pPr>
            <w:ins w:id="2498" w:author="Arjan Kloosterboer" w:date="2017-09-21T14:50:00Z">
              <w:r>
                <w:rPr>
                  <w:rFonts w:ascii="Calibri" w:hAnsi="Calibri" w:cs="Calibri"/>
                  <w:color w:val="0F0F0F"/>
                  <w:sz w:val="22"/>
                  <w:szCs w:val="22"/>
                </w:rPr>
                <w:t>Fysiek voorkomen onbegroeid terreindeel</w:t>
              </w:r>
            </w:ins>
          </w:p>
        </w:tc>
        <w:tc>
          <w:tcPr>
            <w:tcW w:w="4230" w:type="dxa"/>
            <w:tcBorders>
              <w:top w:val="nil"/>
              <w:left w:val="nil"/>
              <w:bottom w:val="nil"/>
              <w:right w:val="nil"/>
            </w:tcBorders>
            <w:tcMar>
              <w:top w:w="0" w:type="dxa"/>
              <w:left w:w="60" w:type="dxa"/>
              <w:bottom w:w="0" w:type="dxa"/>
              <w:right w:w="60" w:type="dxa"/>
            </w:tcMar>
          </w:tcPr>
          <w:p w14:paraId="486D1FB5" w14:textId="77777777" w:rsidR="00B34EAC" w:rsidRDefault="00B34EAC" w:rsidP="00B34EAC">
            <w:pPr>
              <w:rPr>
                <w:ins w:id="2499"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D6639F9" w14:textId="77777777" w:rsidR="00B34EAC" w:rsidRDefault="00B34EAC" w:rsidP="00B34EAC">
            <w:pPr>
              <w:rPr>
                <w:ins w:id="2500"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5CAC96A" w14:textId="77777777" w:rsidR="00B34EAC" w:rsidRDefault="00B34EAC" w:rsidP="00B34EAC">
            <w:pPr>
              <w:rPr>
                <w:ins w:id="2501" w:author="Arjan Kloosterboer" w:date="2017-09-21T14:50:00Z"/>
                <w:rFonts w:ascii="Calibri" w:hAnsi="Calibri" w:cs="Calibri"/>
                <w:color w:val="0F0F0F"/>
                <w:sz w:val="22"/>
                <w:szCs w:val="22"/>
              </w:rPr>
            </w:pPr>
            <w:ins w:id="2502" w:author="Arjan Kloosterboer" w:date="2017-09-21T14:50:00Z">
              <w:r>
                <w:rPr>
                  <w:rFonts w:ascii="Calibri" w:hAnsi="Calibri" w:cs="Calibri"/>
                  <w:color w:val="0F0F0F"/>
                  <w:sz w:val="22"/>
                  <w:szCs w:val="22"/>
                </w:rPr>
                <w:t>1 - 1</w:t>
              </w:r>
            </w:ins>
          </w:p>
        </w:tc>
        <w:bookmarkEnd w:id="2496"/>
      </w:tr>
      <w:tr w:rsidR="00B34EAC" w14:paraId="4695E60F" w14:textId="77777777" w:rsidTr="00B34EAC">
        <w:trPr>
          <w:ins w:id="2503" w:author="Arjan Kloosterboer" w:date="2017-09-21T14:50:00Z"/>
        </w:trPr>
        <w:tc>
          <w:tcPr>
            <w:tcW w:w="450" w:type="dxa"/>
            <w:tcBorders>
              <w:top w:val="nil"/>
              <w:left w:val="nil"/>
              <w:bottom w:val="nil"/>
              <w:right w:val="nil"/>
            </w:tcBorders>
            <w:tcMar>
              <w:top w:w="0" w:type="dxa"/>
              <w:left w:w="60" w:type="dxa"/>
              <w:bottom w:w="0" w:type="dxa"/>
              <w:right w:w="60" w:type="dxa"/>
            </w:tcMar>
          </w:tcPr>
          <w:p w14:paraId="665C339F" w14:textId="77777777" w:rsidR="00B34EAC" w:rsidRDefault="00B34EAC" w:rsidP="00B34EAC">
            <w:pPr>
              <w:rPr>
                <w:ins w:id="2504" w:author="Arjan Kloosterboer" w:date="2017-09-21T14:50:00Z"/>
                <w:rFonts w:ascii="Calibri" w:hAnsi="Calibri" w:cs="Calibri"/>
                <w:color w:val="0F0F0F"/>
                <w:sz w:val="22"/>
                <w:szCs w:val="22"/>
              </w:rPr>
            </w:pPr>
            <w:bookmarkStart w:id="2505" w:name="BKM_9E4699A6_EB31_498F_BAFE_859B394682E4"/>
          </w:p>
        </w:tc>
        <w:tc>
          <w:tcPr>
            <w:tcW w:w="2790" w:type="dxa"/>
            <w:gridSpan w:val="2"/>
            <w:tcBorders>
              <w:top w:val="nil"/>
              <w:left w:val="nil"/>
              <w:bottom w:val="nil"/>
              <w:right w:val="nil"/>
            </w:tcBorders>
            <w:tcMar>
              <w:top w:w="0" w:type="dxa"/>
              <w:left w:w="60" w:type="dxa"/>
              <w:bottom w:w="0" w:type="dxa"/>
              <w:right w:w="60" w:type="dxa"/>
            </w:tcMar>
          </w:tcPr>
          <w:p w14:paraId="7A353CB1" w14:textId="77777777" w:rsidR="00B34EAC" w:rsidRDefault="00B34EAC" w:rsidP="00B34EAC">
            <w:pPr>
              <w:rPr>
                <w:ins w:id="2506" w:author="Arjan Kloosterboer" w:date="2017-09-21T14:50:00Z"/>
                <w:rFonts w:ascii="Calibri" w:hAnsi="Calibri" w:cs="Calibri"/>
                <w:color w:val="0F0F0F"/>
                <w:sz w:val="22"/>
                <w:szCs w:val="22"/>
              </w:rPr>
            </w:pPr>
            <w:ins w:id="2507" w:author="Arjan Kloosterboer" w:date="2017-09-21T14:50:00Z">
              <w:r>
                <w:rPr>
                  <w:rFonts w:ascii="Calibri" w:hAnsi="Calibri" w:cs="Calibri"/>
                  <w:color w:val="0F0F0F"/>
                  <w:sz w:val="22"/>
                  <w:szCs w:val="22"/>
                </w:rPr>
                <w:t>Plus fysiek voorkomen onbegroeid terreinddeel</w:t>
              </w:r>
            </w:ins>
          </w:p>
        </w:tc>
        <w:tc>
          <w:tcPr>
            <w:tcW w:w="4230" w:type="dxa"/>
            <w:tcBorders>
              <w:top w:val="nil"/>
              <w:left w:val="nil"/>
              <w:bottom w:val="nil"/>
              <w:right w:val="nil"/>
            </w:tcBorders>
            <w:tcMar>
              <w:top w:w="0" w:type="dxa"/>
              <w:left w:w="60" w:type="dxa"/>
              <w:bottom w:w="0" w:type="dxa"/>
              <w:right w:w="60" w:type="dxa"/>
            </w:tcMar>
          </w:tcPr>
          <w:p w14:paraId="67663BA6" w14:textId="77777777" w:rsidR="00B34EAC" w:rsidRDefault="00B34EAC" w:rsidP="00B34EAC">
            <w:pPr>
              <w:rPr>
                <w:ins w:id="2508"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80B3821" w14:textId="77777777" w:rsidR="00B34EAC" w:rsidRDefault="00B34EAC" w:rsidP="00B34EAC">
            <w:pPr>
              <w:rPr>
                <w:ins w:id="2509"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1752840" w14:textId="77777777" w:rsidR="00B34EAC" w:rsidRDefault="00B34EAC" w:rsidP="00B34EAC">
            <w:pPr>
              <w:rPr>
                <w:ins w:id="2510" w:author="Arjan Kloosterboer" w:date="2017-09-21T14:50:00Z"/>
                <w:rFonts w:ascii="Calibri" w:hAnsi="Calibri" w:cs="Calibri"/>
                <w:color w:val="0F0F0F"/>
                <w:sz w:val="22"/>
                <w:szCs w:val="22"/>
              </w:rPr>
            </w:pPr>
            <w:ins w:id="2511" w:author="Arjan Kloosterboer" w:date="2017-09-21T14:50:00Z">
              <w:r>
                <w:rPr>
                  <w:rFonts w:ascii="Calibri" w:hAnsi="Calibri" w:cs="Calibri"/>
                  <w:color w:val="0F0F0F"/>
                  <w:sz w:val="22"/>
                  <w:szCs w:val="22"/>
                </w:rPr>
                <w:t>0 - 1</w:t>
              </w:r>
            </w:ins>
          </w:p>
        </w:tc>
        <w:bookmarkEnd w:id="2505"/>
      </w:tr>
      <w:tr w:rsidR="00B34EAC" w14:paraId="0C897435" w14:textId="77777777" w:rsidTr="00B34EAC">
        <w:trPr>
          <w:ins w:id="2512" w:author="Arjan Kloosterboer" w:date="2017-09-21T14:50:00Z"/>
        </w:trPr>
        <w:tc>
          <w:tcPr>
            <w:tcW w:w="450" w:type="dxa"/>
            <w:tcBorders>
              <w:top w:val="nil"/>
              <w:left w:val="nil"/>
              <w:bottom w:val="nil"/>
              <w:right w:val="nil"/>
            </w:tcBorders>
            <w:tcMar>
              <w:top w:w="0" w:type="dxa"/>
              <w:left w:w="60" w:type="dxa"/>
              <w:bottom w:w="0" w:type="dxa"/>
              <w:right w:w="60" w:type="dxa"/>
            </w:tcMar>
          </w:tcPr>
          <w:p w14:paraId="7FA799DF" w14:textId="77777777" w:rsidR="00B34EAC" w:rsidRDefault="00B34EAC" w:rsidP="00B34EAC">
            <w:pPr>
              <w:rPr>
                <w:ins w:id="2513" w:author="Arjan Kloosterboer" w:date="2017-09-21T14:50:00Z"/>
                <w:rFonts w:ascii="Calibri" w:hAnsi="Calibri" w:cs="Calibri"/>
                <w:color w:val="0F0F0F"/>
                <w:sz w:val="22"/>
                <w:szCs w:val="22"/>
              </w:rPr>
            </w:pPr>
            <w:bookmarkStart w:id="2514" w:name="BKM_16B5C3DC_6AC0_43AC_8CA0_84948ECA2078"/>
          </w:p>
        </w:tc>
        <w:tc>
          <w:tcPr>
            <w:tcW w:w="2790" w:type="dxa"/>
            <w:gridSpan w:val="2"/>
            <w:tcBorders>
              <w:top w:val="nil"/>
              <w:left w:val="nil"/>
              <w:bottom w:val="nil"/>
              <w:right w:val="nil"/>
            </w:tcBorders>
            <w:tcMar>
              <w:top w:w="0" w:type="dxa"/>
              <w:left w:w="60" w:type="dxa"/>
              <w:bottom w:w="0" w:type="dxa"/>
              <w:right w:w="60" w:type="dxa"/>
            </w:tcMar>
          </w:tcPr>
          <w:p w14:paraId="5BC70AB4" w14:textId="77777777" w:rsidR="00B34EAC" w:rsidRDefault="00B34EAC" w:rsidP="00B34EAC">
            <w:pPr>
              <w:rPr>
                <w:ins w:id="2515" w:author="Arjan Kloosterboer" w:date="2017-09-21T14:50:00Z"/>
                <w:rFonts w:ascii="Calibri" w:hAnsi="Calibri" w:cs="Calibri"/>
                <w:color w:val="0F0F0F"/>
                <w:sz w:val="22"/>
                <w:szCs w:val="22"/>
              </w:rPr>
            </w:pPr>
            <w:ins w:id="2516" w:author="Arjan Kloosterboer" w:date="2017-09-21T14:50:00Z">
              <w:r>
                <w:rPr>
                  <w:rFonts w:ascii="Calibri" w:hAnsi="Calibri" w:cs="Calibri"/>
                  <w:color w:val="0F0F0F"/>
                  <w:sz w:val="22"/>
                  <w:szCs w:val="22"/>
                </w:rPr>
                <w:t>Datum begin geldigheid onbegroeid terreindeel</w:t>
              </w:r>
            </w:ins>
          </w:p>
        </w:tc>
        <w:tc>
          <w:tcPr>
            <w:tcW w:w="4230" w:type="dxa"/>
            <w:tcBorders>
              <w:top w:val="nil"/>
              <w:left w:val="nil"/>
              <w:bottom w:val="nil"/>
              <w:right w:val="nil"/>
            </w:tcBorders>
            <w:tcMar>
              <w:top w:w="0" w:type="dxa"/>
              <w:left w:w="60" w:type="dxa"/>
              <w:bottom w:w="0" w:type="dxa"/>
              <w:right w:w="60" w:type="dxa"/>
            </w:tcMar>
          </w:tcPr>
          <w:p w14:paraId="7DF27D9E" w14:textId="77777777" w:rsidR="00B34EAC" w:rsidRDefault="00B34EAC" w:rsidP="00B34EAC">
            <w:pPr>
              <w:rPr>
                <w:ins w:id="2517"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ACA1B9F" w14:textId="77777777" w:rsidR="00B34EAC" w:rsidRDefault="00B34EAC" w:rsidP="00B34EAC">
            <w:pPr>
              <w:rPr>
                <w:ins w:id="2518"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6927B1B" w14:textId="77777777" w:rsidR="00B34EAC" w:rsidRDefault="00B34EAC" w:rsidP="00B34EAC">
            <w:pPr>
              <w:rPr>
                <w:ins w:id="2519" w:author="Arjan Kloosterboer" w:date="2017-09-21T14:50:00Z"/>
                <w:rFonts w:ascii="Calibri" w:hAnsi="Calibri" w:cs="Calibri"/>
                <w:color w:val="0F0F0F"/>
                <w:sz w:val="22"/>
                <w:szCs w:val="22"/>
              </w:rPr>
            </w:pPr>
            <w:ins w:id="2520" w:author="Arjan Kloosterboer" w:date="2017-09-21T14:50:00Z">
              <w:r>
                <w:rPr>
                  <w:rFonts w:ascii="Calibri" w:hAnsi="Calibri" w:cs="Calibri"/>
                  <w:color w:val="0F0F0F"/>
                  <w:sz w:val="22"/>
                  <w:szCs w:val="22"/>
                </w:rPr>
                <w:t>1 - 1</w:t>
              </w:r>
            </w:ins>
          </w:p>
        </w:tc>
        <w:bookmarkEnd w:id="2514"/>
      </w:tr>
      <w:tr w:rsidR="00B34EAC" w14:paraId="022E69A8" w14:textId="77777777" w:rsidTr="00B34EAC">
        <w:trPr>
          <w:ins w:id="2521" w:author="Arjan Kloosterboer" w:date="2017-09-21T14:50:00Z"/>
        </w:trPr>
        <w:tc>
          <w:tcPr>
            <w:tcW w:w="450" w:type="dxa"/>
            <w:tcBorders>
              <w:top w:val="nil"/>
              <w:left w:val="nil"/>
              <w:bottom w:val="nil"/>
              <w:right w:val="nil"/>
            </w:tcBorders>
            <w:tcMar>
              <w:top w:w="0" w:type="dxa"/>
              <w:left w:w="60" w:type="dxa"/>
              <w:bottom w:w="0" w:type="dxa"/>
              <w:right w:w="60" w:type="dxa"/>
            </w:tcMar>
          </w:tcPr>
          <w:p w14:paraId="103BCDFA" w14:textId="77777777" w:rsidR="00B34EAC" w:rsidRDefault="00B34EAC" w:rsidP="00B34EAC">
            <w:pPr>
              <w:rPr>
                <w:ins w:id="2522" w:author="Arjan Kloosterboer" w:date="2017-09-21T14:50:00Z"/>
                <w:rFonts w:ascii="Calibri" w:hAnsi="Calibri" w:cs="Calibri"/>
                <w:color w:val="0F0F0F"/>
                <w:sz w:val="22"/>
                <w:szCs w:val="22"/>
              </w:rPr>
            </w:pPr>
            <w:bookmarkStart w:id="2523" w:name="BKM_DA23E146_A774_4284_80DA_FB3534F9EB5C"/>
          </w:p>
        </w:tc>
        <w:tc>
          <w:tcPr>
            <w:tcW w:w="2790" w:type="dxa"/>
            <w:gridSpan w:val="2"/>
            <w:tcBorders>
              <w:top w:val="nil"/>
              <w:left w:val="nil"/>
              <w:bottom w:val="nil"/>
              <w:right w:val="nil"/>
            </w:tcBorders>
            <w:tcMar>
              <w:top w:w="0" w:type="dxa"/>
              <w:left w:w="60" w:type="dxa"/>
              <w:bottom w:w="0" w:type="dxa"/>
              <w:right w:w="60" w:type="dxa"/>
            </w:tcMar>
          </w:tcPr>
          <w:p w14:paraId="6159B68D" w14:textId="77777777" w:rsidR="00B34EAC" w:rsidRDefault="00B34EAC" w:rsidP="00B34EAC">
            <w:pPr>
              <w:rPr>
                <w:ins w:id="2524" w:author="Arjan Kloosterboer" w:date="2017-09-21T14:50:00Z"/>
                <w:rFonts w:ascii="Calibri" w:hAnsi="Calibri" w:cs="Calibri"/>
                <w:color w:val="0F0F0F"/>
                <w:sz w:val="22"/>
                <w:szCs w:val="22"/>
              </w:rPr>
            </w:pPr>
            <w:ins w:id="2525" w:author="Arjan Kloosterboer" w:date="2017-09-21T14:50:00Z">
              <w:r>
                <w:rPr>
                  <w:rFonts w:ascii="Calibri" w:hAnsi="Calibri" w:cs="Calibri"/>
                  <w:color w:val="0F0F0F"/>
                  <w:sz w:val="22"/>
                  <w:szCs w:val="22"/>
                </w:rPr>
                <w:t>Datum einde geldigheid onbegroeid terreindeel</w:t>
              </w:r>
            </w:ins>
          </w:p>
        </w:tc>
        <w:tc>
          <w:tcPr>
            <w:tcW w:w="4230" w:type="dxa"/>
            <w:tcBorders>
              <w:top w:val="nil"/>
              <w:left w:val="nil"/>
              <w:bottom w:val="nil"/>
              <w:right w:val="nil"/>
            </w:tcBorders>
            <w:tcMar>
              <w:top w:w="0" w:type="dxa"/>
              <w:left w:w="60" w:type="dxa"/>
              <w:bottom w:w="0" w:type="dxa"/>
              <w:right w:w="60" w:type="dxa"/>
            </w:tcMar>
          </w:tcPr>
          <w:p w14:paraId="49BD2B0B" w14:textId="77777777" w:rsidR="00B34EAC" w:rsidRDefault="00B34EAC" w:rsidP="00B34EAC">
            <w:pPr>
              <w:rPr>
                <w:ins w:id="2526"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9292D71" w14:textId="77777777" w:rsidR="00B34EAC" w:rsidRDefault="00B34EAC" w:rsidP="00B34EAC">
            <w:pPr>
              <w:rPr>
                <w:ins w:id="2527"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BC15032" w14:textId="77777777" w:rsidR="00B34EAC" w:rsidRDefault="00B34EAC" w:rsidP="00B34EAC">
            <w:pPr>
              <w:rPr>
                <w:ins w:id="2528" w:author="Arjan Kloosterboer" w:date="2017-09-21T14:50:00Z"/>
                <w:rFonts w:ascii="Calibri" w:hAnsi="Calibri" w:cs="Calibri"/>
                <w:color w:val="0F0F0F"/>
                <w:sz w:val="22"/>
                <w:szCs w:val="22"/>
              </w:rPr>
            </w:pPr>
            <w:ins w:id="2529" w:author="Arjan Kloosterboer" w:date="2017-09-21T14:50:00Z">
              <w:r>
                <w:rPr>
                  <w:rFonts w:ascii="Calibri" w:hAnsi="Calibri" w:cs="Calibri"/>
                  <w:color w:val="0F0F0F"/>
                  <w:sz w:val="22"/>
                  <w:szCs w:val="22"/>
                </w:rPr>
                <w:t>0 - 1</w:t>
              </w:r>
            </w:ins>
          </w:p>
        </w:tc>
        <w:bookmarkEnd w:id="2523"/>
      </w:tr>
    </w:tbl>
    <w:p w14:paraId="4997FD31" w14:textId="77777777" w:rsidR="00B34EAC" w:rsidRDefault="00B34EAC" w:rsidP="00B34EAC">
      <w:pPr>
        <w:rPr>
          <w:ins w:id="2530" w:author="Arjan Kloosterboer" w:date="2017-09-21T14:5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34EAC" w14:paraId="2FB80716" w14:textId="77777777" w:rsidTr="00B34EAC">
        <w:trPr>
          <w:ins w:id="2531" w:author="Arjan Kloosterboer" w:date="2017-09-21T14:50:00Z"/>
        </w:trPr>
        <w:tc>
          <w:tcPr>
            <w:tcW w:w="9360" w:type="dxa"/>
            <w:gridSpan w:val="3"/>
            <w:tcBorders>
              <w:top w:val="nil"/>
              <w:left w:val="nil"/>
              <w:bottom w:val="nil"/>
              <w:right w:val="nil"/>
            </w:tcBorders>
            <w:tcMar>
              <w:top w:w="0" w:type="dxa"/>
              <w:left w:w="60" w:type="dxa"/>
              <w:bottom w:w="0" w:type="dxa"/>
              <w:right w:w="60" w:type="dxa"/>
            </w:tcMar>
          </w:tcPr>
          <w:p w14:paraId="66D90C41" w14:textId="77777777" w:rsidR="00B34EAC" w:rsidRDefault="00B34EAC" w:rsidP="00B34EAC">
            <w:pPr>
              <w:rPr>
                <w:ins w:id="2532" w:author="Arjan Kloosterboer" w:date="2017-09-21T14:50:00Z"/>
                <w:rFonts w:ascii="Calibri" w:hAnsi="Calibri" w:cs="Calibri"/>
                <w:color w:val="0F0F0F"/>
                <w:sz w:val="22"/>
                <w:szCs w:val="22"/>
              </w:rPr>
            </w:pPr>
            <w:ins w:id="2533" w:author="Arjan Kloosterboer" w:date="2017-09-21T14:50:00Z">
              <w:r>
                <w:rPr>
                  <w:rFonts w:ascii="Calibri" w:hAnsi="Calibri" w:cs="Calibri"/>
                  <w:b/>
                  <w:bCs/>
                  <w:color w:val="0F0F0F"/>
                  <w:sz w:val="22"/>
                  <w:szCs w:val="22"/>
                </w:rPr>
                <w:t>Overzicht relaties</w:t>
              </w:r>
            </w:ins>
          </w:p>
        </w:tc>
      </w:tr>
      <w:tr w:rsidR="00B34EAC" w14:paraId="26F200F6" w14:textId="77777777" w:rsidTr="00B34EAC">
        <w:trPr>
          <w:ins w:id="2534" w:author="Arjan Kloosterboer" w:date="2017-09-21T14:50:00Z"/>
        </w:trPr>
        <w:tc>
          <w:tcPr>
            <w:tcW w:w="450" w:type="dxa"/>
            <w:tcBorders>
              <w:top w:val="nil"/>
              <w:left w:val="nil"/>
              <w:bottom w:val="nil"/>
              <w:right w:val="nil"/>
            </w:tcBorders>
            <w:tcMar>
              <w:top w:w="0" w:type="dxa"/>
              <w:left w:w="60" w:type="dxa"/>
              <w:bottom w:w="0" w:type="dxa"/>
              <w:right w:w="60" w:type="dxa"/>
            </w:tcMar>
          </w:tcPr>
          <w:p w14:paraId="41F498EE" w14:textId="77777777" w:rsidR="00B34EAC" w:rsidRDefault="00B34EAC" w:rsidP="00B34EAC">
            <w:pPr>
              <w:rPr>
                <w:ins w:id="2535" w:author="Arjan Kloosterboer" w:date="2017-09-21T14:50: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5F9BB64E" w14:textId="77777777" w:rsidR="00B34EAC" w:rsidRDefault="00B34EAC" w:rsidP="00B34EAC">
            <w:pPr>
              <w:rPr>
                <w:ins w:id="2536" w:author="Arjan Kloosterboer" w:date="2017-09-21T14:50:00Z"/>
                <w:rFonts w:ascii="Calibri" w:hAnsi="Calibri" w:cs="Calibri"/>
                <w:i/>
                <w:iCs/>
                <w:color w:val="0F0F0F"/>
                <w:sz w:val="22"/>
                <w:szCs w:val="22"/>
              </w:rPr>
            </w:pPr>
            <w:ins w:id="2537" w:author="Arjan Kloosterboer" w:date="2017-09-21T14:50:00Z">
              <w:r>
                <w:rPr>
                  <w:rFonts w:ascii="Calibri" w:hAnsi="Calibri" w:cs="Calibri"/>
                  <w:i/>
                  <w:iCs/>
                  <w:color w:val="0F0F0F"/>
                  <w:sz w:val="22"/>
                  <w:szCs w:val="22"/>
                </w:rPr>
                <w:t>Relatienaam met</w:t>
              </w:r>
            </w:ins>
          </w:p>
          <w:p w14:paraId="73ADB1FD" w14:textId="77777777" w:rsidR="00B34EAC" w:rsidRDefault="00B34EAC" w:rsidP="00B34EAC">
            <w:pPr>
              <w:rPr>
                <w:ins w:id="2538" w:author="Arjan Kloosterboer" w:date="2017-09-21T14:50:00Z"/>
                <w:rFonts w:ascii="Calibri" w:hAnsi="Calibri" w:cs="Calibri"/>
                <w:color w:val="0F0F0F"/>
                <w:sz w:val="22"/>
                <w:szCs w:val="22"/>
              </w:rPr>
            </w:pPr>
            <w:ins w:id="2539" w:author="Arjan Kloosterboer" w:date="2017-09-21T14:50: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69922713" w14:textId="77777777" w:rsidR="00B34EAC" w:rsidRDefault="00B34EAC" w:rsidP="00B34EAC">
            <w:pPr>
              <w:rPr>
                <w:ins w:id="2540" w:author="Arjan Kloosterboer" w:date="2017-09-21T14:50:00Z"/>
                <w:rFonts w:ascii="Calibri" w:hAnsi="Calibri" w:cs="Calibri"/>
                <w:color w:val="0F0F0F"/>
                <w:sz w:val="22"/>
                <w:szCs w:val="22"/>
              </w:rPr>
            </w:pPr>
            <w:ins w:id="2541" w:author="Arjan Kloosterboer" w:date="2017-09-21T14:50:00Z">
              <w:r>
                <w:rPr>
                  <w:rFonts w:ascii="Calibri" w:hAnsi="Calibri" w:cs="Calibri"/>
                  <w:i/>
                  <w:iCs/>
                  <w:color w:val="0F0F0F"/>
                  <w:sz w:val="22"/>
                  <w:szCs w:val="22"/>
                </w:rPr>
                <w:t>Definitie</w:t>
              </w:r>
            </w:ins>
          </w:p>
        </w:tc>
      </w:tr>
      <w:tr w:rsidR="00B34EAC" w14:paraId="116AD866" w14:textId="77777777" w:rsidTr="00B34EAC">
        <w:trPr>
          <w:ins w:id="2542" w:author="Arjan Kloosterboer" w:date="2017-09-21T14:50:00Z"/>
        </w:trPr>
        <w:tc>
          <w:tcPr>
            <w:tcW w:w="450" w:type="dxa"/>
            <w:tcBorders>
              <w:top w:val="nil"/>
              <w:left w:val="nil"/>
              <w:bottom w:val="nil"/>
              <w:right w:val="nil"/>
            </w:tcBorders>
            <w:tcMar>
              <w:top w:w="0" w:type="dxa"/>
              <w:left w:w="60" w:type="dxa"/>
              <w:bottom w:w="0" w:type="dxa"/>
              <w:right w:w="60" w:type="dxa"/>
            </w:tcMar>
          </w:tcPr>
          <w:p w14:paraId="2D1B96EA" w14:textId="77777777" w:rsidR="00B34EAC" w:rsidRDefault="00B34EAC" w:rsidP="00B34EAC">
            <w:pPr>
              <w:rPr>
                <w:ins w:id="2543" w:author="Arjan Kloosterboer" w:date="2017-09-21T14:5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67955AB" w14:textId="77777777" w:rsidR="00B34EAC" w:rsidRDefault="00B34EAC" w:rsidP="00B34EAC">
            <w:pPr>
              <w:rPr>
                <w:ins w:id="2544" w:author="Arjan Kloosterboer" w:date="2017-09-21T14:50:00Z"/>
                <w:rFonts w:ascii="Calibri" w:hAnsi="Calibri" w:cs="Calibri"/>
                <w:color w:val="0F0F0F"/>
                <w:sz w:val="22"/>
                <w:szCs w:val="22"/>
              </w:rPr>
            </w:pPr>
            <w:ins w:id="2545" w:author="Arjan Kloosterboer" w:date="2017-09-21T14:50:00Z">
              <w:r>
                <w:rPr>
                  <w:rFonts w:ascii="Calibri" w:hAnsi="Calibri" w:cs="Calibri"/>
                  <w:color w:val="0F0F0F"/>
                  <w:sz w:val="22"/>
                  <w:szCs w:val="22"/>
                </w:rPr>
                <w:t>ONBEGROEID TERREINDEEL  []</w:t>
              </w:r>
            </w:ins>
          </w:p>
          <w:p w14:paraId="47D83F9C" w14:textId="77777777" w:rsidR="00B34EAC" w:rsidRDefault="00B34EAC" w:rsidP="00B34EAC">
            <w:pPr>
              <w:rPr>
                <w:ins w:id="2546" w:author="Arjan Kloosterboer" w:date="2017-09-21T14:50:00Z"/>
                <w:rFonts w:ascii="Calibri" w:hAnsi="Calibri" w:cs="Calibri"/>
                <w:color w:val="0F0F0F"/>
                <w:sz w:val="22"/>
                <w:szCs w:val="22"/>
              </w:rPr>
            </w:pPr>
            <w:ins w:id="2547" w:author="Arjan Kloosterboer" w:date="2017-09-21T14:50:00Z">
              <w:r>
                <w:rPr>
                  <w:rFonts w:ascii="Calibri" w:hAnsi="Calibri" w:cs="Calibri"/>
                  <w:color w:val="0F0F0F"/>
                  <w:sz w:val="22"/>
                  <w:szCs w:val="22"/>
                </w:rPr>
                <w:t xml:space="preserve">  </w:t>
              </w:r>
            </w:ins>
          </w:p>
          <w:p w14:paraId="4E0D303E" w14:textId="77777777" w:rsidR="00B34EAC" w:rsidRDefault="00B34EAC" w:rsidP="00B34EAC">
            <w:pPr>
              <w:rPr>
                <w:ins w:id="2548" w:author="Arjan Kloosterboer" w:date="2017-09-21T14:50:00Z"/>
                <w:rFonts w:ascii="Calibri" w:hAnsi="Calibri" w:cs="Calibri"/>
                <w:color w:val="0F0F0F"/>
                <w:sz w:val="22"/>
                <w:szCs w:val="22"/>
              </w:rPr>
            </w:pPr>
            <w:ins w:id="2549" w:author="Arjan Kloosterboer" w:date="2017-09-21T14:50:00Z">
              <w:r>
                <w:rPr>
                  <w:rFonts w:ascii="Calibri" w:hAnsi="Calibri" w:cs="Calibri"/>
                  <w:color w:val="0F0F0F"/>
                  <w:sz w:val="22"/>
                  <w:szCs w:val="22"/>
                </w:rPr>
                <w:t>ONBEGROEID TERREINDEEL  []</w:t>
              </w:r>
            </w:ins>
          </w:p>
        </w:tc>
        <w:tc>
          <w:tcPr>
            <w:tcW w:w="6120" w:type="dxa"/>
            <w:tcBorders>
              <w:top w:val="nil"/>
              <w:left w:val="nil"/>
              <w:bottom w:val="nil"/>
              <w:right w:val="nil"/>
            </w:tcBorders>
            <w:tcMar>
              <w:top w:w="0" w:type="dxa"/>
              <w:left w:w="60" w:type="dxa"/>
              <w:bottom w:w="0" w:type="dxa"/>
              <w:right w:w="60" w:type="dxa"/>
            </w:tcMar>
          </w:tcPr>
          <w:p w14:paraId="6B009BEE" w14:textId="77777777" w:rsidR="00B34EAC" w:rsidRDefault="00B34EAC" w:rsidP="00B34EAC">
            <w:pPr>
              <w:rPr>
                <w:ins w:id="2550" w:author="Arjan Kloosterboer" w:date="2017-09-21T14:50:00Z"/>
                <w:rFonts w:ascii="Calibri" w:hAnsi="Calibri" w:cs="Calibri"/>
                <w:color w:val="0F0F0F"/>
                <w:sz w:val="22"/>
                <w:szCs w:val="22"/>
              </w:rPr>
            </w:pPr>
          </w:p>
        </w:tc>
      </w:tr>
      <w:tr w:rsidR="00B34EAC" w14:paraId="61B450DB" w14:textId="77777777" w:rsidTr="00B34EAC">
        <w:trPr>
          <w:trHeight w:hRule="exact" w:val="128"/>
          <w:ins w:id="2551" w:author="Arjan Kloosterboer" w:date="2017-09-21T14:50:00Z"/>
        </w:trPr>
        <w:tc>
          <w:tcPr>
            <w:tcW w:w="450" w:type="dxa"/>
            <w:tcBorders>
              <w:top w:val="nil"/>
              <w:left w:val="nil"/>
              <w:bottom w:val="nil"/>
              <w:right w:val="nil"/>
            </w:tcBorders>
            <w:tcMar>
              <w:top w:w="0" w:type="dxa"/>
              <w:left w:w="60" w:type="dxa"/>
              <w:bottom w:w="0" w:type="dxa"/>
              <w:right w:w="60" w:type="dxa"/>
            </w:tcMar>
          </w:tcPr>
          <w:p w14:paraId="4AFC79ED" w14:textId="77777777" w:rsidR="00B34EAC" w:rsidRDefault="00B34EAC" w:rsidP="00B34EAC">
            <w:pPr>
              <w:rPr>
                <w:ins w:id="2552" w:author="Arjan Kloosterboer" w:date="2017-09-21T14:5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2DE4DC4" w14:textId="77777777" w:rsidR="00B34EAC" w:rsidRDefault="00B34EAC" w:rsidP="00B34EAC">
            <w:pPr>
              <w:rPr>
                <w:ins w:id="2553" w:author="Arjan Kloosterboer" w:date="2017-09-21T14:5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355A3BC9" w14:textId="77777777" w:rsidR="00B34EAC" w:rsidRDefault="00B34EAC" w:rsidP="00B34EAC">
            <w:pPr>
              <w:rPr>
                <w:ins w:id="2554" w:author="Arjan Kloosterboer" w:date="2017-09-21T14:50:00Z"/>
                <w:rFonts w:ascii="Calibri" w:hAnsi="Calibri" w:cs="Calibri"/>
                <w:color w:val="0F0F0F"/>
                <w:sz w:val="22"/>
                <w:szCs w:val="22"/>
              </w:rPr>
            </w:pPr>
          </w:p>
        </w:tc>
      </w:tr>
      <w:tr w:rsidR="00B34EAC" w14:paraId="763D7D4F" w14:textId="77777777" w:rsidTr="00B34EAC">
        <w:trPr>
          <w:ins w:id="2555" w:author="Arjan Kloosterboer" w:date="2017-09-21T14:50:00Z"/>
        </w:trPr>
        <w:tc>
          <w:tcPr>
            <w:tcW w:w="450" w:type="dxa"/>
            <w:tcBorders>
              <w:top w:val="nil"/>
              <w:left w:val="nil"/>
              <w:bottom w:val="nil"/>
              <w:right w:val="nil"/>
            </w:tcBorders>
            <w:tcMar>
              <w:top w:w="0" w:type="dxa"/>
              <w:left w:w="60" w:type="dxa"/>
              <w:bottom w:w="0" w:type="dxa"/>
              <w:right w:w="60" w:type="dxa"/>
            </w:tcMar>
          </w:tcPr>
          <w:p w14:paraId="5D8EBC4C" w14:textId="77777777" w:rsidR="00B34EAC" w:rsidRDefault="00B34EAC" w:rsidP="00B34EAC">
            <w:pPr>
              <w:rPr>
                <w:ins w:id="2556" w:author="Arjan Kloosterboer" w:date="2017-09-21T14:5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7DA882D" w14:textId="77777777" w:rsidR="00B34EAC" w:rsidRDefault="00B34EAC" w:rsidP="00B34EAC">
            <w:pPr>
              <w:rPr>
                <w:ins w:id="2557" w:author="Arjan Kloosterboer" w:date="2017-09-21T14:50:00Z"/>
                <w:rFonts w:ascii="Calibri" w:hAnsi="Calibri" w:cs="Calibri"/>
                <w:color w:val="0F0F0F"/>
                <w:sz w:val="22"/>
                <w:szCs w:val="22"/>
              </w:rPr>
            </w:pPr>
            <w:ins w:id="2558" w:author="Arjan Kloosterboer" w:date="2017-09-21T14:50:00Z">
              <w:r>
                <w:rPr>
                  <w:rFonts w:ascii="Calibri" w:hAnsi="Calibri" w:cs="Calibri"/>
                  <w:color w:val="0F0F0F"/>
                  <w:sz w:val="22"/>
                  <w:szCs w:val="22"/>
                </w:rPr>
                <w:t>OBJECT  []</w:t>
              </w:r>
            </w:ins>
          </w:p>
          <w:p w14:paraId="25A6F4A6" w14:textId="77777777" w:rsidR="00B34EAC" w:rsidRDefault="00B34EAC" w:rsidP="00B34EAC">
            <w:pPr>
              <w:rPr>
                <w:ins w:id="2559" w:author="Arjan Kloosterboer" w:date="2017-09-21T14:50:00Z"/>
                <w:rFonts w:ascii="Calibri" w:hAnsi="Calibri" w:cs="Calibri"/>
                <w:color w:val="0F0F0F"/>
                <w:sz w:val="22"/>
                <w:szCs w:val="22"/>
              </w:rPr>
            </w:pPr>
            <w:ins w:id="2560" w:author="Arjan Kloosterboer" w:date="2017-09-21T14:50:00Z">
              <w:r>
                <w:rPr>
                  <w:rFonts w:ascii="Calibri" w:hAnsi="Calibri" w:cs="Calibri"/>
                  <w:color w:val="0F0F0F"/>
                  <w:sz w:val="22"/>
                  <w:szCs w:val="22"/>
                </w:rPr>
                <w:t xml:space="preserve">  is</w:t>
              </w:r>
            </w:ins>
          </w:p>
          <w:p w14:paraId="11045707" w14:textId="77777777" w:rsidR="00B34EAC" w:rsidRDefault="00B34EAC" w:rsidP="00B34EAC">
            <w:pPr>
              <w:rPr>
                <w:ins w:id="2561" w:author="Arjan Kloosterboer" w:date="2017-09-21T14:50:00Z"/>
                <w:rFonts w:ascii="Calibri" w:hAnsi="Calibri" w:cs="Calibri"/>
                <w:color w:val="0F0F0F"/>
                <w:sz w:val="22"/>
                <w:szCs w:val="22"/>
              </w:rPr>
            </w:pPr>
            <w:ins w:id="2562" w:author="Arjan Kloosterboer" w:date="2017-09-21T14:50:00Z">
              <w:r>
                <w:rPr>
                  <w:rFonts w:ascii="Calibri" w:hAnsi="Calibri" w:cs="Calibri"/>
                  <w:color w:val="0F0F0F"/>
                  <w:sz w:val="22"/>
                  <w:szCs w:val="22"/>
                </w:rPr>
                <w:t>ONBEGROEID TERREINDEEL  []</w:t>
              </w:r>
            </w:ins>
          </w:p>
        </w:tc>
        <w:tc>
          <w:tcPr>
            <w:tcW w:w="6120" w:type="dxa"/>
            <w:tcBorders>
              <w:top w:val="nil"/>
              <w:left w:val="nil"/>
              <w:bottom w:val="nil"/>
              <w:right w:val="nil"/>
            </w:tcBorders>
            <w:tcMar>
              <w:top w:w="0" w:type="dxa"/>
              <w:left w:w="60" w:type="dxa"/>
              <w:bottom w:w="0" w:type="dxa"/>
              <w:right w:w="60" w:type="dxa"/>
            </w:tcMar>
          </w:tcPr>
          <w:p w14:paraId="6E8B6F66" w14:textId="77777777" w:rsidR="00B34EAC" w:rsidRDefault="00B34EAC" w:rsidP="00B34EAC">
            <w:pPr>
              <w:rPr>
                <w:ins w:id="2563" w:author="Arjan Kloosterboer" w:date="2017-09-21T14:50:00Z"/>
                <w:rFonts w:ascii="Calibri" w:hAnsi="Calibri" w:cs="Calibri"/>
                <w:color w:val="0F0F0F"/>
                <w:sz w:val="22"/>
                <w:szCs w:val="22"/>
              </w:rPr>
            </w:pPr>
            <w:ins w:id="2564" w:author="Arjan Kloosterboer" w:date="2017-09-21T14:50:00Z">
              <w:r>
                <w:rPr>
                  <w:rFonts w:ascii="Calibri" w:hAnsi="Calibri" w:cs="Calibri"/>
                  <w:color w:val="000000"/>
                  <w:sz w:val="22"/>
                  <w:szCs w:val="22"/>
                </w:rPr>
                <w:t>Een  ONBEGROEID TERREINDEEL komt voor in de hoedanigheid van een OBJECT bij een zaak</w:t>
              </w:r>
            </w:ins>
          </w:p>
        </w:tc>
      </w:tr>
      <w:tr w:rsidR="00B34EAC" w14:paraId="0F23057C" w14:textId="77777777" w:rsidTr="00B34EAC">
        <w:trPr>
          <w:trHeight w:hRule="exact" w:val="128"/>
          <w:ins w:id="2565" w:author="Arjan Kloosterboer" w:date="2017-09-21T14:50:00Z"/>
        </w:trPr>
        <w:tc>
          <w:tcPr>
            <w:tcW w:w="450" w:type="dxa"/>
            <w:tcBorders>
              <w:top w:val="nil"/>
              <w:left w:val="nil"/>
              <w:bottom w:val="nil"/>
              <w:right w:val="nil"/>
            </w:tcBorders>
            <w:tcMar>
              <w:top w:w="0" w:type="dxa"/>
              <w:left w:w="60" w:type="dxa"/>
              <w:bottom w:w="0" w:type="dxa"/>
              <w:right w:w="60" w:type="dxa"/>
            </w:tcMar>
          </w:tcPr>
          <w:p w14:paraId="2FFD3736" w14:textId="77777777" w:rsidR="00B34EAC" w:rsidRDefault="00B34EAC" w:rsidP="00B34EAC">
            <w:pPr>
              <w:rPr>
                <w:ins w:id="2566" w:author="Arjan Kloosterboer" w:date="2017-09-21T14:5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203BE1AB" w14:textId="77777777" w:rsidR="00B34EAC" w:rsidRDefault="00B34EAC" w:rsidP="00B34EAC">
            <w:pPr>
              <w:rPr>
                <w:ins w:id="2567" w:author="Arjan Kloosterboer" w:date="2017-09-21T14:5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344D28CD" w14:textId="77777777" w:rsidR="00B34EAC" w:rsidRDefault="00B34EAC" w:rsidP="00B34EAC">
            <w:pPr>
              <w:rPr>
                <w:ins w:id="2568" w:author="Arjan Kloosterboer" w:date="2017-09-21T14:50:00Z"/>
                <w:rFonts w:ascii="Calibri" w:hAnsi="Calibri" w:cs="Calibri"/>
                <w:color w:val="0F0F0F"/>
                <w:sz w:val="22"/>
                <w:szCs w:val="22"/>
              </w:rPr>
            </w:pPr>
          </w:p>
        </w:tc>
      </w:tr>
    </w:tbl>
    <w:p w14:paraId="4D9624B0" w14:textId="77777777" w:rsidR="00B34EAC" w:rsidRPr="00E072A0" w:rsidRDefault="00B34EAC" w:rsidP="00B34EAC">
      <w:pPr>
        <w:rPr>
          <w:ins w:id="2569" w:author="Arjan Kloosterboer" w:date="2017-09-21T14:50:00Z"/>
          <w:rFonts w:ascii="Calibri" w:hAnsi="Calibri" w:cs="Calibri"/>
          <w:color w:val="0F0F0F"/>
          <w:sz w:val="22"/>
          <w:szCs w:val="22"/>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B34EAC" w14:paraId="5AE9196E" w14:textId="77777777" w:rsidTr="00AB30C2">
        <w:trPr>
          <w:ins w:id="2570" w:author="Arjan Kloosterboer" w:date="2017-09-21T14:50:00Z"/>
        </w:trPr>
        <w:tc>
          <w:tcPr>
            <w:tcW w:w="9360" w:type="dxa"/>
            <w:tcBorders>
              <w:top w:val="nil"/>
              <w:left w:val="nil"/>
              <w:bottom w:val="nil"/>
              <w:right w:val="nil"/>
            </w:tcBorders>
            <w:tcMar>
              <w:top w:w="0" w:type="dxa"/>
              <w:left w:w="60" w:type="dxa"/>
              <w:bottom w:w="0" w:type="dxa"/>
              <w:right w:w="60" w:type="dxa"/>
            </w:tcMar>
          </w:tcPr>
          <w:p w14:paraId="140A4816" w14:textId="77777777" w:rsidR="00B34EAC" w:rsidRDefault="00B34EAC" w:rsidP="00B34EAC">
            <w:pPr>
              <w:rPr>
                <w:ins w:id="2571" w:author="Arjan Kloosterboer" w:date="2017-09-21T14:50:00Z"/>
                <w:rFonts w:ascii="Calibri" w:hAnsi="Calibri" w:cs="Calibri"/>
                <w:b/>
                <w:bCs/>
                <w:color w:val="0F0F0F"/>
                <w:sz w:val="22"/>
                <w:szCs w:val="22"/>
              </w:rPr>
            </w:pPr>
            <w:ins w:id="2572" w:author="Arjan Kloosterboer" w:date="2017-09-21T14:50:00Z">
              <w:r>
                <w:rPr>
                  <w:rFonts w:ascii="Calibri" w:hAnsi="Calibri" w:cs="Calibri"/>
                  <w:b/>
                  <w:bCs/>
                  <w:color w:val="0F0F0F"/>
                  <w:sz w:val="22"/>
                  <w:szCs w:val="22"/>
                </w:rPr>
                <w:t>Toelichting objecttype</w:t>
              </w:r>
            </w:ins>
          </w:p>
          <w:p w14:paraId="697C26CB" w14:textId="77777777" w:rsidR="00B34EAC" w:rsidRDefault="00B34EAC" w:rsidP="00B34EAC">
            <w:pPr>
              <w:ind w:left="720"/>
              <w:rPr>
                <w:ins w:id="2573" w:author="Arjan Kloosterboer" w:date="2017-09-21T14:50:00Z"/>
                <w:rFonts w:ascii="Calibri" w:hAnsi="Calibri" w:cs="Calibri"/>
                <w:color w:val="0F0F0F"/>
                <w:sz w:val="22"/>
                <w:szCs w:val="22"/>
              </w:rPr>
            </w:pPr>
          </w:p>
        </w:tc>
        <w:bookmarkEnd w:id="2431"/>
      </w:tr>
    </w:tbl>
    <w:p w14:paraId="1D34F568" w14:textId="77777777" w:rsidR="00AB30C2" w:rsidRDefault="00AB30C2" w:rsidP="00AB30C2">
      <w:pPr>
        <w:pStyle w:val="Kop3"/>
        <w:rPr>
          <w:ins w:id="2574" w:author="Arjan Kloosterboer" w:date="2017-09-21T15:00:00Z"/>
          <w:rFonts w:eastAsia="Times New Roman"/>
          <w:color w:val="0F0F0F"/>
        </w:rPr>
      </w:pPr>
      <w:bookmarkStart w:id="2575" w:name="BKM_863DB861_8ECD_4F28_8D81_FE0541E0F22F"/>
      <w:ins w:id="2576" w:author="Arjan Kloosterboer" w:date="2017-09-21T15:00:00Z">
        <w:r>
          <w:rPr>
            <w:rFonts w:ascii="Calibri" w:eastAsia="Times New Roman" w:hAnsi="Calibri" w:cs="Calibri"/>
            <w:color w:val="0F0F0F"/>
            <w:sz w:val="28"/>
            <w:szCs w:val="28"/>
          </w:rPr>
          <w:t>«Objecttype_proxy» ONDERSTEUNEND WEGDEEL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AB30C2" w14:paraId="305B687A" w14:textId="77777777" w:rsidTr="00E52C8A">
        <w:trPr>
          <w:trHeight w:val="271"/>
          <w:ins w:id="2577"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13B74A69" w14:textId="77777777" w:rsidR="00AB30C2" w:rsidRDefault="00AB30C2" w:rsidP="00E52C8A">
            <w:pPr>
              <w:rPr>
                <w:ins w:id="2578" w:author="Arjan Kloosterboer" w:date="2017-09-21T15:00:00Z"/>
                <w:rFonts w:ascii="Calibri" w:hAnsi="Calibri" w:cs="Calibri"/>
                <w:color w:val="0F0F0F"/>
                <w:sz w:val="22"/>
                <w:szCs w:val="22"/>
              </w:rPr>
            </w:pPr>
            <w:ins w:id="2579" w:author="Arjan Kloosterboer" w:date="2017-09-21T15:00: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79AE5763" w14:textId="77777777" w:rsidR="00AB30C2" w:rsidRDefault="00AB30C2" w:rsidP="00E52C8A">
            <w:pPr>
              <w:rPr>
                <w:ins w:id="2580" w:author="Arjan Kloosterboer" w:date="2017-09-21T15:00:00Z"/>
                <w:rFonts w:ascii="Calibri" w:hAnsi="Calibri" w:cs="Calibri"/>
                <w:color w:val="0F0F0F"/>
                <w:sz w:val="22"/>
                <w:szCs w:val="22"/>
              </w:rPr>
            </w:pPr>
            <w:ins w:id="2581" w:author="Arjan Kloosterboer" w:date="2017-09-21T15:00:00Z">
              <w:r>
                <w:rPr>
                  <w:rFonts w:ascii="Calibri" w:hAnsi="Calibri" w:cs="Calibri"/>
                  <w:color w:val="0F0F0F"/>
                  <w:sz w:val="22"/>
                  <w:szCs w:val="22"/>
                </w:rPr>
                <w:t>ONDERSTEUNEND WEGDEEL</w:t>
              </w:r>
            </w:ins>
          </w:p>
        </w:tc>
      </w:tr>
      <w:tr w:rsidR="00AB30C2" w14:paraId="72831BCF" w14:textId="77777777" w:rsidTr="00E52C8A">
        <w:trPr>
          <w:trHeight w:hRule="exact" w:val="128"/>
          <w:ins w:id="2582"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3DC3DF5F" w14:textId="77777777" w:rsidR="00AB30C2" w:rsidRDefault="00AB30C2" w:rsidP="00E52C8A">
            <w:pPr>
              <w:rPr>
                <w:ins w:id="2583"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E5D0B31" w14:textId="77777777" w:rsidR="00AB30C2" w:rsidRDefault="00AB30C2" w:rsidP="00E52C8A">
            <w:pPr>
              <w:rPr>
                <w:ins w:id="2584" w:author="Arjan Kloosterboer" w:date="2017-09-21T15:00:00Z"/>
                <w:rFonts w:ascii="Calibri" w:hAnsi="Calibri" w:cs="Calibri"/>
                <w:color w:val="0F0F0F"/>
                <w:sz w:val="22"/>
                <w:szCs w:val="22"/>
              </w:rPr>
            </w:pPr>
          </w:p>
        </w:tc>
      </w:tr>
      <w:tr w:rsidR="00AB30C2" w14:paraId="430A366F" w14:textId="77777777" w:rsidTr="00E52C8A">
        <w:trPr>
          <w:ins w:id="2585"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2ACEB934" w14:textId="77777777" w:rsidR="00AB30C2" w:rsidRDefault="00AB30C2" w:rsidP="00E52C8A">
            <w:pPr>
              <w:rPr>
                <w:ins w:id="2586" w:author="Arjan Kloosterboer" w:date="2017-09-21T15:00:00Z"/>
                <w:rFonts w:ascii="Calibri" w:hAnsi="Calibri" w:cs="Calibri"/>
                <w:b/>
                <w:bCs/>
                <w:color w:val="0F0F0F"/>
                <w:sz w:val="22"/>
                <w:szCs w:val="22"/>
              </w:rPr>
            </w:pPr>
            <w:ins w:id="2587" w:author="Arjan Kloosterboer" w:date="2017-09-21T15:00: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57A3D409" w14:textId="77777777" w:rsidR="00AB30C2" w:rsidRDefault="00AB30C2" w:rsidP="00E52C8A">
            <w:pPr>
              <w:rPr>
                <w:ins w:id="2588" w:author="Arjan Kloosterboer" w:date="2017-09-21T15:00:00Z"/>
                <w:rFonts w:ascii="Calibri" w:hAnsi="Calibri" w:cs="Calibri"/>
                <w:color w:val="0F0F0F"/>
                <w:sz w:val="22"/>
                <w:szCs w:val="22"/>
              </w:rPr>
            </w:pPr>
            <w:ins w:id="2589" w:author="Arjan Kloosterboer" w:date="2017-09-21T15:00:00Z">
              <w:r>
                <w:rPr>
                  <w:rFonts w:ascii="Calibri" w:hAnsi="Calibri" w:cs="Calibri"/>
                  <w:color w:val="0F0F0F"/>
                  <w:sz w:val="22"/>
                  <w:szCs w:val="22"/>
                </w:rPr>
                <w:t>RSGB</w:t>
              </w:r>
            </w:ins>
          </w:p>
        </w:tc>
      </w:tr>
      <w:tr w:rsidR="00AB30C2" w14:paraId="3ED35D53" w14:textId="77777777" w:rsidTr="00E52C8A">
        <w:trPr>
          <w:trHeight w:hRule="exact" w:val="128"/>
          <w:ins w:id="2590"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79D72001" w14:textId="77777777" w:rsidR="00AB30C2" w:rsidRDefault="00AB30C2" w:rsidP="00E52C8A">
            <w:pPr>
              <w:rPr>
                <w:ins w:id="2591"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4CF3C4D7" w14:textId="77777777" w:rsidR="00AB30C2" w:rsidRDefault="00AB30C2" w:rsidP="00E52C8A">
            <w:pPr>
              <w:rPr>
                <w:ins w:id="2592" w:author="Arjan Kloosterboer" w:date="2017-09-21T15:00:00Z"/>
                <w:rFonts w:ascii="Calibri" w:hAnsi="Calibri" w:cs="Calibri"/>
                <w:color w:val="0F0F0F"/>
                <w:sz w:val="22"/>
                <w:szCs w:val="22"/>
              </w:rPr>
            </w:pPr>
          </w:p>
        </w:tc>
      </w:tr>
      <w:tr w:rsidR="00AB30C2" w14:paraId="226A6898" w14:textId="77777777" w:rsidTr="00E52C8A">
        <w:trPr>
          <w:ins w:id="2593"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4DAFFE3C" w14:textId="77777777" w:rsidR="00AB30C2" w:rsidRDefault="00AB30C2" w:rsidP="00E52C8A">
            <w:pPr>
              <w:rPr>
                <w:ins w:id="2594" w:author="Arjan Kloosterboer" w:date="2017-09-21T15:00:00Z"/>
                <w:rFonts w:ascii="Calibri" w:hAnsi="Calibri" w:cs="Calibri"/>
                <w:b/>
                <w:bCs/>
                <w:color w:val="0F0F0F"/>
                <w:sz w:val="22"/>
                <w:szCs w:val="22"/>
              </w:rPr>
            </w:pPr>
            <w:ins w:id="2595" w:author="Arjan Kloosterboer" w:date="2017-09-21T15:00: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73B92FC4" w14:textId="77777777" w:rsidR="00AB30C2" w:rsidRDefault="00AB30C2" w:rsidP="00E52C8A">
            <w:pPr>
              <w:rPr>
                <w:ins w:id="2596" w:author="Arjan Kloosterboer" w:date="2017-09-21T15:00:00Z"/>
                <w:rFonts w:ascii="Calibri" w:hAnsi="Calibri" w:cs="Calibri"/>
                <w:color w:val="0F0F0F"/>
                <w:sz w:val="22"/>
                <w:szCs w:val="22"/>
              </w:rPr>
            </w:pPr>
            <w:ins w:id="2597" w:author="Arjan Kloosterboer" w:date="2017-09-21T15:00:00Z">
              <w:r>
                <w:rPr>
                  <w:rFonts w:ascii="Calibri" w:hAnsi="Calibri" w:cs="Calibri"/>
                  <w:color w:val="0F0F0F"/>
                  <w:sz w:val="22"/>
                  <w:szCs w:val="22"/>
                </w:rPr>
                <w:t>1 april 2017</w:t>
              </w:r>
            </w:ins>
          </w:p>
        </w:tc>
      </w:tr>
      <w:tr w:rsidR="00AB30C2" w14:paraId="274DAD12" w14:textId="77777777" w:rsidTr="00E52C8A">
        <w:trPr>
          <w:trHeight w:hRule="exact" w:val="128"/>
          <w:ins w:id="2598"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673B4265" w14:textId="77777777" w:rsidR="00AB30C2" w:rsidRDefault="00AB30C2" w:rsidP="00E52C8A">
            <w:pPr>
              <w:rPr>
                <w:ins w:id="2599"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76EF8DA" w14:textId="77777777" w:rsidR="00AB30C2" w:rsidRDefault="00AB30C2" w:rsidP="00E52C8A">
            <w:pPr>
              <w:rPr>
                <w:ins w:id="2600" w:author="Arjan Kloosterboer" w:date="2017-09-21T15:00:00Z"/>
                <w:rFonts w:ascii="Calibri" w:hAnsi="Calibri" w:cs="Calibri"/>
                <w:color w:val="0F0F0F"/>
                <w:sz w:val="22"/>
                <w:szCs w:val="22"/>
              </w:rPr>
            </w:pPr>
          </w:p>
        </w:tc>
      </w:tr>
      <w:tr w:rsidR="00AB30C2" w14:paraId="5996602B" w14:textId="77777777" w:rsidTr="00E52C8A">
        <w:trPr>
          <w:trHeight w:hRule="exact" w:val="256"/>
          <w:ins w:id="2601"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69F55843" w14:textId="77777777" w:rsidR="00AB30C2" w:rsidRDefault="00AB30C2" w:rsidP="00E52C8A">
            <w:pPr>
              <w:rPr>
                <w:ins w:id="2602"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448028C" w14:textId="77777777" w:rsidR="00AB30C2" w:rsidRDefault="00AB30C2" w:rsidP="00E52C8A">
            <w:pPr>
              <w:rPr>
                <w:ins w:id="2603" w:author="Arjan Kloosterboer" w:date="2017-09-21T15:00:00Z"/>
                <w:rFonts w:ascii="Calibri" w:hAnsi="Calibri" w:cs="Calibri"/>
                <w:color w:val="0F0F0F"/>
                <w:sz w:val="22"/>
                <w:szCs w:val="22"/>
              </w:rPr>
            </w:pPr>
          </w:p>
        </w:tc>
      </w:tr>
      <w:tr w:rsidR="00AB30C2" w14:paraId="37044F2E" w14:textId="77777777" w:rsidTr="00E52C8A">
        <w:trPr>
          <w:ins w:id="2604"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78F42B02" w14:textId="77777777" w:rsidR="00AB30C2" w:rsidRDefault="00AB30C2" w:rsidP="00E52C8A">
            <w:pPr>
              <w:rPr>
                <w:ins w:id="2605" w:author="Arjan Kloosterboer" w:date="2017-09-21T15:00:00Z"/>
                <w:rFonts w:ascii="Calibri" w:hAnsi="Calibri" w:cs="Calibri"/>
                <w:b/>
                <w:bCs/>
                <w:color w:val="0F0F0F"/>
                <w:sz w:val="22"/>
                <w:szCs w:val="22"/>
              </w:rPr>
            </w:pPr>
            <w:ins w:id="2606" w:author="Arjan Kloosterboer" w:date="2017-09-21T15:00: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4A22E051" w14:textId="77777777" w:rsidR="00AB30C2" w:rsidRDefault="00AB30C2" w:rsidP="00E52C8A">
            <w:pPr>
              <w:rPr>
                <w:ins w:id="2607" w:author="Arjan Kloosterboer" w:date="2017-09-21T15:00:00Z"/>
                <w:rFonts w:ascii="Calibri" w:hAnsi="Calibri" w:cs="Calibri"/>
                <w:b/>
                <w:bCs/>
                <w:color w:val="0F0F0F"/>
                <w:sz w:val="22"/>
                <w:szCs w:val="22"/>
              </w:rPr>
            </w:pPr>
          </w:p>
        </w:tc>
      </w:tr>
      <w:tr w:rsidR="00AB30C2" w14:paraId="0AD73C7C" w14:textId="77777777" w:rsidTr="00E52C8A">
        <w:trPr>
          <w:ins w:id="2608" w:author="Arjan Kloosterboer" w:date="2017-09-21T15:00:00Z"/>
        </w:trPr>
        <w:tc>
          <w:tcPr>
            <w:tcW w:w="450" w:type="dxa"/>
            <w:tcBorders>
              <w:top w:val="nil"/>
              <w:left w:val="nil"/>
              <w:bottom w:val="nil"/>
              <w:right w:val="nil"/>
            </w:tcBorders>
            <w:tcMar>
              <w:top w:w="0" w:type="dxa"/>
              <w:left w:w="60" w:type="dxa"/>
              <w:bottom w:w="0" w:type="dxa"/>
              <w:right w:w="60" w:type="dxa"/>
            </w:tcMar>
          </w:tcPr>
          <w:p w14:paraId="3B5E63B0" w14:textId="77777777" w:rsidR="00AB30C2" w:rsidRDefault="00AB30C2" w:rsidP="00E52C8A">
            <w:pPr>
              <w:rPr>
                <w:ins w:id="2609" w:author="Arjan Kloosterboer" w:date="2017-09-21T15:00:00Z"/>
                <w:rFonts w:ascii="Calibri" w:hAnsi="Calibri" w:cs="Calibri"/>
                <w:i/>
                <w:iCs/>
                <w:color w:val="0F0F0F"/>
                <w:sz w:val="22"/>
                <w:szCs w:val="22"/>
              </w:rPr>
            </w:pPr>
            <w:bookmarkStart w:id="2610" w:name="BKM_A64099E4_87D6_4A09_B6F5_0BC1DFD7B73E"/>
          </w:p>
        </w:tc>
        <w:tc>
          <w:tcPr>
            <w:tcW w:w="2790" w:type="dxa"/>
            <w:gridSpan w:val="2"/>
            <w:tcBorders>
              <w:top w:val="nil"/>
              <w:left w:val="nil"/>
              <w:bottom w:val="nil"/>
              <w:right w:val="nil"/>
            </w:tcBorders>
            <w:tcMar>
              <w:top w:w="0" w:type="dxa"/>
              <w:left w:w="60" w:type="dxa"/>
              <w:bottom w:w="0" w:type="dxa"/>
              <w:right w:w="60" w:type="dxa"/>
            </w:tcMar>
          </w:tcPr>
          <w:p w14:paraId="2F2337D2" w14:textId="77777777" w:rsidR="00AB30C2" w:rsidRDefault="00AB30C2" w:rsidP="00E52C8A">
            <w:pPr>
              <w:rPr>
                <w:ins w:id="2611" w:author="Arjan Kloosterboer" w:date="2017-09-21T15:00:00Z"/>
                <w:rFonts w:ascii="Calibri" w:hAnsi="Calibri" w:cs="Calibri"/>
                <w:color w:val="0F0F0F"/>
                <w:sz w:val="22"/>
                <w:szCs w:val="22"/>
              </w:rPr>
            </w:pPr>
            <w:ins w:id="2612" w:author="Arjan Kloosterboer" w:date="2017-09-21T15:00: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752147CE" w14:textId="77777777" w:rsidR="00AB30C2" w:rsidRDefault="00AB30C2" w:rsidP="00E52C8A">
            <w:pPr>
              <w:rPr>
                <w:ins w:id="2613" w:author="Arjan Kloosterboer" w:date="2017-09-21T15:00:00Z"/>
                <w:rFonts w:ascii="Calibri" w:hAnsi="Calibri" w:cs="Calibri"/>
                <w:color w:val="0F0F0F"/>
                <w:sz w:val="22"/>
                <w:szCs w:val="22"/>
              </w:rPr>
            </w:pPr>
            <w:ins w:id="2614" w:author="Arjan Kloosterboer" w:date="2017-09-21T15:00: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18CCA5D8" w14:textId="77777777" w:rsidR="00AB30C2" w:rsidRDefault="00AB30C2" w:rsidP="00E52C8A">
            <w:pPr>
              <w:rPr>
                <w:ins w:id="2615" w:author="Arjan Kloosterboer" w:date="2017-09-21T15:00:00Z"/>
                <w:rFonts w:ascii="Calibri" w:hAnsi="Calibri" w:cs="Calibri"/>
                <w:color w:val="0F0F0F"/>
                <w:sz w:val="22"/>
                <w:szCs w:val="22"/>
              </w:rPr>
            </w:pPr>
            <w:ins w:id="2616" w:author="Arjan Kloosterboer" w:date="2017-09-21T15:00: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7E031A9E" w14:textId="77777777" w:rsidR="00AB30C2" w:rsidRDefault="00AB30C2" w:rsidP="00E52C8A">
            <w:pPr>
              <w:rPr>
                <w:ins w:id="2617" w:author="Arjan Kloosterboer" w:date="2017-09-21T15:00:00Z"/>
                <w:rFonts w:ascii="Calibri" w:hAnsi="Calibri" w:cs="Calibri"/>
                <w:i/>
                <w:iCs/>
                <w:color w:val="0F0F0F"/>
                <w:sz w:val="22"/>
                <w:szCs w:val="22"/>
              </w:rPr>
            </w:pPr>
            <w:ins w:id="2618" w:author="Arjan Kloosterboer" w:date="2017-09-21T15:00:00Z">
              <w:r>
                <w:rPr>
                  <w:rFonts w:ascii="Calibri" w:hAnsi="Calibri" w:cs="Calibri"/>
                  <w:i/>
                  <w:iCs/>
                  <w:color w:val="0F0F0F"/>
                  <w:sz w:val="22"/>
                  <w:szCs w:val="22"/>
                </w:rPr>
                <w:t>Kardi-</w:t>
              </w:r>
            </w:ins>
          </w:p>
          <w:p w14:paraId="582126B8" w14:textId="77777777" w:rsidR="00AB30C2" w:rsidRDefault="00AB30C2" w:rsidP="00E52C8A">
            <w:pPr>
              <w:rPr>
                <w:ins w:id="2619" w:author="Arjan Kloosterboer" w:date="2017-09-21T15:00:00Z"/>
                <w:rFonts w:ascii="Calibri" w:hAnsi="Calibri" w:cs="Calibri"/>
                <w:color w:val="0F0F0F"/>
                <w:sz w:val="22"/>
                <w:szCs w:val="22"/>
              </w:rPr>
            </w:pPr>
            <w:ins w:id="2620" w:author="Arjan Kloosterboer" w:date="2017-09-21T15:00:00Z">
              <w:r>
                <w:rPr>
                  <w:rFonts w:ascii="Calibri" w:hAnsi="Calibri" w:cs="Calibri"/>
                  <w:i/>
                  <w:iCs/>
                  <w:color w:val="0F0F0F"/>
                  <w:sz w:val="22"/>
                  <w:szCs w:val="22"/>
                </w:rPr>
                <w:t>naliteit</w:t>
              </w:r>
            </w:ins>
          </w:p>
        </w:tc>
      </w:tr>
      <w:tr w:rsidR="00AB30C2" w14:paraId="18AF473F" w14:textId="77777777" w:rsidTr="00E52C8A">
        <w:trPr>
          <w:ins w:id="2621" w:author="Arjan Kloosterboer" w:date="2017-09-21T15:00:00Z"/>
        </w:trPr>
        <w:tc>
          <w:tcPr>
            <w:tcW w:w="450" w:type="dxa"/>
            <w:tcBorders>
              <w:top w:val="nil"/>
              <w:left w:val="nil"/>
              <w:bottom w:val="nil"/>
              <w:right w:val="nil"/>
            </w:tcBorders>
            <w:tcMar>
              <w:top w:w="0" w:type="dxa"/>
              <w:left w:w="60" w:type="dxa"/>
              <w:bottom w:w="0" w:type="dxa"/>
              <w:right w:w="60" w:type="dxa"/>
            </w:tcMar>
          </w:tcPr>
          <w:p w14:paraId="7E381A24" w14:textId="77777777" w:rsidR="00AB30C2" w:rsidRDefault="00AB30C2" w:rsidP="00E52C8A">
            <w:pPr>
              <w:rPr>
                <w:ins w:id="2622" w:author="Arjan Kloosterboer" w:date="2017-09-21T15:00: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494FC0A7" w14:textId="77777777" w:rsidR="00AB30C2" w:rsidRDefault="00AB30C2" w:rsidP="00E52C8A">
            <w:pPr>
              <w:rPr>
                <w:ins w:id="2623" w:author="Arjan Kloosterboer" w:date="2017-09-21T15:00:00Z"/>
                <w:rFonts w:ascii="Calibri" w:hAnsi="Calibri" w:cs="Calibri"/>
                <w:color w:val="0F0F0F"/>
                <w:sz w:val="22"/>
                <w:szCs w:val="22"/>
              </w:rPr>
            </w:pPr>
            <w:ins w:id="2624" w:author="Arjan Kloosterboer" w:date="2017-09-21T15:00:00Z">
              <w:r>
                <w:rPr>
                  <w:rFonts w:ascii="Calibri" w:hAnsi="Calibri" w:cs="Calibri"/>
                  <w:color w:val="0F0F0F"/>
                  <w:sz w:val="22"/>
                  <w:szCs w:val="22"/>
                </w:rPr>
                <w:t>Identificatie ondersteunend wegdeel</w:t>
              </w:r>
            </w:ins>
          </w:p>
        </w:tc>
        <w:tc>
          <w:tcPr>
            <w:tcW w:w="4230" w:type="dxa"/>
            <w:tcBorders>
              <w:top w:val="nil"/>
              <w:left w:val="nil"/>
              <w:bottom w:val="nil"/>
              <w:right w:val="nil"/>
            </w:tcBorders>
            <w:tcMar>
              <w:top w:w="0" w:type="dxa"/>
              <w:left w:w="60" w:type="dxa"/>
              <w:bottom w:w="0" w:type="dxa"/>
              <w:right w:w="60" w:type="dxa"/>
            </w:tcMar>
          </w:tcPr>
          <w:p w14:paraId="139E9DF6" w14:textId="77777777" w:rsidR="00AB30C2" w:rsidRDefault="00AB30C2" w:rsidP="00E52C8A">
            <w:pPr>
              <w:rPr>
                <w:ins w:id="2625"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71EB14C" w14:textId="77777777" w:rsidR="00AB30C2" w:rsidRDefault="00AB30C2" w:rsidP="00E52C8A">
            <w:pPr>
              <w:rPr>
                <w:ins w:id="2626"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F847CA8" w14:textId="77777777" w:rsidR="00AB30C2" w:rsidRDefault="00AB30C2" w:rsidP="00E52C8A">
            <w:pPr>
              <w:rPr>
                <w:ins w:id="2627" w:author="Arjan Kloosterboer" w:date="2017-09-21T15:00:00Z"/>
                <w:rFonts w:ascii="Calibri" w:hAnsi="Calibri" w:cs="Calibri"/>
                <w:color w:val="0F0F0F"/>
                <w:sz w:val="22"/>
                <w:szCs w:val="22"/>
              </w:rPr>
            </w:pPr>
            <w:ins w:id="2628" w:author="Arjan Kloosterboer" w:date="2017-09-21T15:00:00Z">
              <w:r>
                <w:rPr>
                  <w:rFonts w:ascii="Calibri" w:hAnsi="Calibri" w:cs="Calibri"/>
                  <w:color w:val="0F0F0F"/>
                  <w:sz w:val="22"/>
                  <w:szCs w:val="22"/>
                </w:rPr>
                <w:t>1 - 1</w:t>
              </w:r>
            </w:ins>
          </w:p>
        </w:tc>
        <w:bookmarkEnd w:id="2610"/>
      </w:tr>
      <w:tr w:rsidR="00AB30C2" w14:paraId="7C0699F7" w14:textId="77777777" w:rsidTr="00E52C8A">
        <w:trPr>
          <w:ins w:id="2629" w:author="Arjan Kloosterboer" w:date="2017-09-21T15:00:00Z"/>
        </w:trPr>
        <w:tc>
          <w:tcPr>
            <w:tcW w:w="450" w:type="dxa"/>
            <w:tcBorders>
              <w:top w:val="nil"/>
              <w:left w:val="nil"/>
              <w:bottom w:val="nil"/>
              <w:right w:val="nil"/>
            </w:tcBorders>
            <w:tcMar>
              <w:top w:w="0" w:type="dxa"/>
              <w:left w:w="60" w:type="dxa"/>
              <w:bottom w:w="0" w:type="dxa"/>
              <w:right w:w="60" w:type="dxa"/>
            </w:tcMar>
          </w:tcPr>
          <w:p w14:paraId="174D0C70" w14:textId="77777777" w:rsidR="00AB30C2" w:rsidRDefault="00AB30C2" w:rsidP="00E52C8A">
            <w:pPr>
              <w:rPr>
                <w:ins w:id="2630" w:author="Arjan Kloosterboer" w:date="2017-09-21T15:00:00Z"/>
                <w:rFonts w:ascii="Calibri" w:hAnsi="Calibri" w:cs="Calibri"/>
                <w:color w:val="0F0F0F"/>
                <w:sz w:val="22"/>
                <w:szCs w:val="22"/>
              </w:rPr>
            </w:pPr>
            <w:bookmarkStart w:id="2631" w:name="BKM_6E631DBA_C8B2_4761_AD88_C17A65313355"/>
          </w:p>
        </w:tc>
        <w:tc>
          <w:tcPr>
            <w:tcW w:w="2790" w:type="dxa"/>
            <w:gridSpan w:val="2"/>
            <w:tcBorders>
              <w:top w:val="nil"/>
              <w:left w:val="nil"/>
              <w:bottom w:val="nil"/>
              <w:right w:val="nil"/>
            </w:tcBorders>
            <w:tcMar>
              <w:top w:w="0" w:type="dxa"/>
              <w:left w:w="60" w:type="dxa"/>
              <w:bottom w:w="0" w:type="dxa"/>
              <w:right w:w="60" w:type="dxa"/>
            </w:tcMar>
          </w:tcPr>
          <w:p w14:paraId="01E2E248" w14:textId="77777777" w:rsidR="00AB30C2" w:rsidRDefault="00AB30C2" w:rsidP="00E52C8A">
            <w:pPr>
              <w:rPr>
                <w:ins w:id="2632" w:author="Arjan Kloosterboer" w:date="2017-09-21T15:00:00Z"/>
                <w:rFonts w:ascii="Calibri" w:hAnsi="Calibri" w:cs="Calibri"/>
                <w:color w:val="0F0F0F"/>
                <w:sz w:val="22"/>
                <w:szCs w:val="22"/>
              </w:rPr>
            </w:pPr>
            <w:ins w:id="2633" w:author="Arjan Kloosterboer" w:date="2017-09-21T15:00:00Z">
              <w:r>
                <w:rPr>
                  <w:rFonts w:ascii="Calibri" w:hAnsi="Calibri" w:cs="Calibri"/>
                  <w:color w:val="0F0F0F"/>
                  <w:sz w:val="22"/>
                  <w:szCs w:val="22"/>
                </w:rPr>
                <w:t>Geometrie ondersteunend wegdeel</w:t>
              </w:r>
            </w:ins>
          </w:p>
        </w:tc>
        <w:tc>
          <w:tcPr>
            <w:tcW w:w="4230" w:type="dxa"/>
            <w:tcBorders>
              <w:top w:val="nil"/>
              <w:left w:val="nil"/>
              <w:bottom w:val="nil"/>
              <w:right w:val="nil"/>
            </w:tcBorders>
            <w:tcMar>
              <w:top w:w="0" w:type="dxa"/>
              <w:left w:w="60" w:type="dxa"/>
              <w:bottom w:w="0" w:type="dxa"/>
              <w:right w:w="60" w:type="dxa"/>
            </w:tcMar>
          </w:tcPr>
          <w:p w14:paraId="780FA378" w14:textId="77777777" w:rsidR="00AB30C2" w:rsidRDefault="00AB30C2" w:rsidP="00E52C8A">
            <w:pPr>
              <w:rPr>
                <w:ins w:id="2634"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AFF1F19" w14:textId="77777777" w:rsidR="00AB30C2" w:rsidRDefault="00AB30C2" w:rsidP="00E52C8A">
            <w:pPr>
              <w:rPr>
                <w:ins w:id="2635"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858A6DE" w14:textId="77777777" w:rsidR="00AB30C2" w:rsidRDefault="00AB30C2" w:rsidP="00E52C8A">
            <w:pPr>
              <w:rPr>
                <w:ins w:id="2636" w:author="Arjan Kloosterboer" w:date="2017-09-21T15:00:00Z"/>
                <w:rFonts w:ascii="Calibri" w:hAnsi="Calibri" w:cs="Calibri"/>
                <w:color w:val="0F0F0F"/>
                <w:sz w:val="22"/>
                <w:szCs w:val="22"/>
              </w:rPr>
            </w:pPr>
            <w:ins w:id="2637" w:author="Arjan Kloosterboer" w:date="2017-09-21T15:00:00Z">
              <w:r>
                <w:rPr>
                  <w:rFonts w:ascii="Calibri" w:hAnsi="Calibri" w:cs="Calibri"/>
                  <w:color w:val="0F0F0F"/>
                  <w:sz w:val="22"/>
                  <w:szCs w:val="22"/>
                </w:rPr>
                <w:t>1 - 1</w:t>
              </w:r>
            </w:ins>
          </w:p>
        </w:tc>
        <w:bookmarkEnd w:id="2631"/>
      </w:tr>
      <w:tr w:rsidR="00AB30C2" w14:paraId="672B2B63" w14:textId="77777777" w:rsidTr="00E52C8A">
        <w:trPr>
          <w:ins w:id="2638" w:author="Arjan Kloosterboer" w:date="2017-09-21T15:00:00Z"/>
        </w:trPr>
        <w:tc>
          <w:tcPr>
            <w:tcW w:w="450" w:type="dxa"/>
            <w:tcBorders>
              <w:top w:val="nil"/>
              <w:left w:val="nil"/>
              <w:bottom w:val="nil"/>
              <w:right w:val="nil"/>
            </w:tcBorders>
            <w:tcMar>
              <w:top w:w="0" w:type="dxa"/>
              <w:left w:w="60" w:type="dxa"/>
              <w:bottom w:w="0" w:type="dxa"/>
              <w:right w:w="60" w:type="dxa"/>
            </w:tcMar>
          </w:tcPr>
          <w:p w14:paraId="244D9ABC" w14:textId="77777777" w:rsidR="00AB30C2" w:rsidRDefault="00AB30C2" w:rsidP="00E52C8A">
            <w:pPr>
              <w:rPr>
                <w:ins w:id="2639" w:author="Arjan Kloosterboer" w:date="2017-09-21T15:00:00Z"/>
                <w:rFonts w:ascii="Calibri" w:hAnsi="Calibri" w:cs="Calibri"/>
                <w:color w:val="0F0F0F"/>
                <w:sz w:val="22"/>
                <w:szCs w:val="22"/>
              </w:rPr>
            </w:pPr>
            <w:bookmarkStart w:id="2640" w:name="BKM_6B41511A_7F9B_4670_88BF_1B83602F9FBB"/>
          </w:p>
        </w:tc>
        <w:tc>
          <w:tcPr>
            <w:tcW w:w="2790" w:type="dxa"/>
            <w:gridSpan w:val="2"/>
            <w:tcBorders>
              <w:top w:val="nil"/>
              <w:left w:val="nil"/>
              <w:bottom w:val="nil"/>
              <w:right w:val="nil"/>
            </w:tcBorders>
            <w:tcMar>
              <w:top w:w="0" w:type="dxa"/>
              <w:left w:w="60" w:type="dxa"/>
              <w:bottom w:w="0" w:type="dxa"/>
              <w:right w:w="60" w:type="dxa"/>
            </w:tcMar>
          </w:tcPr>
          <w:p w14:paraId="5035D777" w14:textId="77777777" w:rsidR="00AB30C2" w:rsidRDefault="00AB30C2" w:rsidP="00E52C8A">
            <w:pPr>
              <w:rPr>
                <w:ins w:id="2641" w:author="Arjan Kloosterboer" w:date="2017-09-21T15:00:00Z"/>
                <w:rFonts w:ascii="Calibri" w:hAnsi="Calibri" w:cs="Calibri"/>
                <w:color w:val="0F0F0F"/>
                <w:sz w:val="22"/>
                <w:szCs w:val="22"/>
              </w:rPr>
            </w:pPr>
            <w:ins w:id="2642" w:author="Arjan Kloosterboer" w:date="2017-09-21T15:00:00Z">
              <w:r>
                <w:rPr>
                  <w:rFonts w:ascii="Calibri" w:hAnsi="Calibri" w:cs="Calibri"/>
                  <w:color w:val="0F0F0F"/>
                  <w:sz w:val="22"/>
                  <w:szCs w:val="22"/>
                </w:rPr>
                <w:t>Functie ondersteunend wegdeel</w:t>
              </w:r>
            </w:ins>
          </w:p>
        </w:tc>
        <w:tc>
          <w:tcPr>
            <w:tcW w:w="4230" w:type="dxa"/>
            <w:tcBorders>
              <w:top w:val="nil"/>
              <w:left w:val="nil"/>
              <w:bottom w:val="nil"/>
              <w:right w:val="nil"/>
            </w:tcBorders>
            <w:tcMar>
              <w:top w:w="0" w:type="dxa"/>
              <w:left w:w="60" w:type="dxa"/>
              <w:bottom w:w="0" w:type="dxa"/>
              <w:right w:w="60" w:type="dxa"/>
            </w:tcMar>
          </w:tcPr>
          <w:p w14:paraId="3C97E0C6" w14:textId="77777777" w:rsidR="00AB30C2" w:rsidRDefault="00AB30C2" w:rsidP="00E52C8A">
            <w:pPr>
              <w:rPr>
                <w:ins w:id="2643"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996DF07" w14:textId="77777777" w:rsidR="00AB30C2" w:rsidRDefault="00AB30C2" w:rsidP="00E52C8A">
            <w:pPr>
              <w:rPr>
                <w:ins w:id="2644"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BF6D3E1" w14:textId="77777777" w:rsidR="00AB30C2" w:rsidRDefault="00AB30C2" w:rsidP="00E52C8A">
            <w:pPr>
              <w:rPr>
                <w:ins w:id="2645" w:author="Arjan Kloosterboer" w:date="2017-09-21T15:00:00Z"/>
                <w:rFonts w:ascii="Calibri" w:hAnsi="Calibri" w:cs="Calibri"/>
                <w:color w:val="0F0F0F"/>
                <w:sz w:val="22"/>
                <w:szCs w:val="22"/>
              </w:rPr>
            </w:pPr>
            <w:ins w:id="2646" w:author="Arjan Kloosterboer" w:date="2017-09-21T15:00:00Z">
              <w:r>
                <w:rPr>
                  <w:rFonts w:ascii="Calibri" w:hAnsi="Calibri" w:cs="Calibri"/>
                  <w:color w:val="0F0F0F"/>
                  <w:sz w:val="22"/>
                  <w:szCs w:val="22"/>
                </w:rPr>
                <w:t>1 - 1</w:t>
              </w:r>
            </w:ins>
          </w:p>
        </w:tc>
        <w:bookmarkEnd w:id="2640"/>
      </w:tr>
      <w:tr w:rsidR="00AB30C2" w14:paraId="16F003CB" w14:textId="77777777" w:rsidTr="00E52C8A">
        <w:trPr>
          <w:ins w:id="2647" w:author="Arjan Kloosterboer" w:date="2017-09-21T15:00:00Z"/>
        </w:trPr>
        <w:tc>
          <w:tcPr>
            <w:tcW w:w="450" w:type="dxa"/>
            <w:tcBorders>
              <w:top w:val="nil"/>
              <w:left w:val="nil"/>
              <w:bottom w:val="nil"/>
              <w:right w:val="nil"/>
            </w:tcBorders>
            <w:tcMar>
              <w:top w:w="0" w:type="dxa"/>
              <w:left w:w="60" w:type="dxa"/>
              <w:bottom w:w="0" w:type="dxa"/>
              <w:right w:w="60" w:type="dxa"/>
            </w:tcMar>
          </w:tcPr>
          <w:p w14:paraId="7E2C6E32" w14:textId="77777777" w:rsidR="00AB30C2" w:rsidRDefault="00AB30C2" w:rsidP="00E52C8A">
            <w:pPr>
              <w:rPr>
                <w:ins w:id="2648" w:author="Arjan Kloosterboer" w:date="2017-09-21T15:00:00Z"/>
                <w:rFonts w:ascii="Calibri" w:hAnsi="Calibri" w:cs="Calibri"/>
                <w:color w:val="0F0F0F"/>
                <w:sz w:val="22"/>
                <w:szCs w:val="22"/>
              </w:rPr>
            </w:pPr>
            <w:bookmarkStart w:id="2649" w:name="BKM_9624BC3B_1075_4D61_9412_79B15C70C835"/>
          </w:p>
        </w:tc>
        <w:tc>
          <w:tcPr>
            <w:tcW w:w="2790" w:type="dxa"/>
            <w:gridSpan w:val="2"/>
            <w:tcBorders>
              <w:top w:val="nil"/>
              <w:left w:val="nil"/>
              <w:bottom w:val="nil"/>
              <w:right w:val="nil"/>
            </w:tcBorders>
            <w:tcMar>
              <w:top w:w="0" w:type="dxa"/>
              <w:left w:w="60" w:type="dxa"/>
              <w:bottom w:w="0" w:type="dxa"/>
              <w:right w:w="60" w:type="dxa"/>
            </w:tcMar>
          </w:tcPr>
          <w:p w14:paraId="098C7053" w14:textId="77777777" w:rsidR="00AB30C2" w:rsidRDefault="00AB30C2" w:rsidP="00E52C8A">
            <w:pPr>
              <w:rPr>
                <w:ins w:id="2650" w:author="Arjan Kloosterboer" w:date="2017-09-21T15:00:00Z"/>
                <w:rFonts w:ascii="Calibri" w:hAnsi="Calibri" w:cs="Calibri"/>
                <w:color w:val="0F0F0F"/>
                <w:sz w:val="22"/>
                <w:szCs w:val="22"/>
              </w:rPr>
            </w:pPr>
            <w:ins w:id="2651" w:author="Arjan Kloosterboer" w:date="2017-09-21T15:00:00Z">
              <w:r>
                <w:rPr>
                  <w:rFonts w:ascii="Calibri" w:hAnsi="Calibri" w:cs="Calibri"/>
                  <w:color w:val="0F0F0F"/>
                  <w:sz w:val="22"/>
                  <w:szCs w:val="22"/>
                </w:rPr>
                <w:t>Plus functie ondersteunend wegdeel</w:t>
              </w:r>
            </w:ins>
          </w:p>
        </w:tc>
        <w:tc>
          <w:tcPr>
            <w:tcW w:w="4230" w:type="dxa"/>
            <w:tcBorders>
              <w:top w:val="nil"/>
              <w:left w:val="nil"/>
              <w:bottom w:val="nil"/>
              <w:right w:val="nil"/>
            </w:tcBorders>
            <w:tcMar>
              <w:top w:w="0" w:type="dxa"/>
              <w:left w:w="60" w:type="dxa"/>
              <w:bottom w:w="0" w:type="dxa"/>
              <w:right w:w="60" w:type="dxa"/>
            </w:tcMar>
          </w:tcPr>
          <w:p w14:paraId="6BBDD2E0" w14:textId="77777777" w:rsidR="00AB30C2" w:rsidRDefault="00AB30C2" w:rsidP="00E52C8A">
            <w:pPr>
              <w:rPr>
                <w:ins w:id="2652"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C4FDA73" w14:textId="77777777" w:rsidR="00AB30C2" w:rsidRDefault="00AB30C2" w:rsidP="00E52C8A">
            <w:pPr>
              <w:rPr>
                <w:ins w:id="2653"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E7C7060" w14:textId="77777777" w:rsidR="00AB30C2" w:rsidRDefault="00AB30C2" w:rsidP="00E52C8A">
            <w:pPr>
              <w:rPr>
                <w:ins w:id="2654" w:author="Arjan Kloosterboer" w:date="2017-09-21T15:00:00Z"/>
                <w:rFonts w:ascii="Calibri" w:hAnsi="Calibri" w:cs="Calibri"/>
                <w:color w:val="0F0F0F"/>
                <w:sz w:val="22"/>
                <w:szCs w:val="22"/>
              </w:rPr>
            </w:pPr>
            <w:ins w:id="2655" w:author="Arjan Kloosterboer" w:date="2017-09-21T15:00:00Z">
              <w:r>
                <w:rPr>
                  <w:rFonts w:ascii="Calibri" w:hAnsi="Calibri" w:cs="Calibri"/>
                  <w:color w:val="0F0F0F"/>
                  <w:sz w:val="22"/>
                  <w:szCs w:val="22"/>
                </w:rPr>
                <w:t>0 - 1</w:t>
              </w:r>
            </w:ins>
          </w:p>
        </w:tc>
        <w:bookmarkEnd w:id="2649"/>
      </w:tr>
      <w:tr w:rsidR="00AB30C2" w14:paraId="3DA005D7" w14:textId="77777777" w:rsidTr="00E52C8A">
        <w:trPr>
          <w:ins w:id="2656" w:author="Arjan Kloosterboer" w:date="2017-09-21T15:00:00Z"/>
        </w:trPr>
        <w:tc>
          <w:tcPr>
            <w:tcW w:w="450" w:type="dxa"/>
            <w:tcBorders>
              <w:top w:val="nil"/>
              <w:left w:val="nil"/>
              <w:bottom w:val="nil"/>
              <w:right w:val="nil"/>
            </w:tcBorders>
            <w:tcMar>
              <w:top w:w="0" w:type="dxa"/>
              <w:left w:w="60" w:type="dxa"/>
              <w:bottom w:w="0" w:type="dxa"/>
              <w:right w:w="60" w:type="dxa"/>
            </w:tcMar>
          </w:tcPr>
          <w:p w14:paraId="10CE5253" w14:textId="77777777" w:rsidR="00AB30C2" w:rsidRDefault="00AB30C2" w:rsidP="00E52C8A">
            <w:pPr>
              <w:rPr>
                <w:ins w:id="2657" w:author="Arjan Kloosterboer" w:date="2017-09-21T15:00:00Z"/>
                <w:rFonts w:ascii="Calibri" w:hAnsi="Calibri" w:cs="Calibri"/>
                <w:color w:val="0F0F0F"/>
                <w:sz w:val="22"/>
                <w:szCs w:val="22"/>
              </w:rPr>
            </w:pPr>
            <w:bookmarkStart w:id="2658" w:name="BKM_5AAD8329_6208_4909_B6C8_871477546FED"/>
          </w:p>
        </w:tc>
        <w:tc>
          <w:tcPr>
            <w:tcW w:w="2790" w:type="dxa"/>
            <w:gridSpan w:val="2"/>
            <w:tcBorders>
              <w:top w:val="nil"/>
              <w:left w:val="nil"/>
              <w:bottom w:val="nil"/>
              <w:right w:val="nil"/>
            </w:tcBorders>
            <w:tcMar>
              <w:top w:w="0" w:type="dxa"/>
              <w:left w:w="60" w:type="dxa"/>
              <w:bottom w:w="0" w:type="dxa"/>
              <w:right w:w="60" w:type="dxa"/>
            </w:tcMar>
          </w:tcPr>
          <w:p w14:paraId="5638E9E1" w14:textId="77777777" w:rsidR="00AB30C2" w:rsidRDefault="00AB30C2" w:rsidP="00E52C8A">
            <w:pPr>
              <w:rPr>
                <w:ins w:id="2659" w:author="Arjan Kloosterboer" w:date="2017-09-21T15:00:00Z"/>
                <w:rFonts w:ascii="Calibri" w:hAnsi="Calibri" w:cs="Calibri"/>
                <w:color w:val="0F0F0F"/>
                <w:sz w:val="22"/>
                <w:szCs w:val="22"/>
              </w:rPr>
            </w:pPr>
            <w:ins w:id="2660" w:author="Arjan Kloosterboer" w:date="2017-09-21T15:00:00Z">
              <w:r>
                <w:rPr>
                  <w:rFonts w:ascii="Calibri" w:hAnsi="Calibri" w:cs="Calibri"/>
                  <w:color w:val="0F0F0F"/>
                  <w:sz w:val="22"/>
                  <w:szCs w:val="22"/>
                </w:rPr>
                <w:t>Datum begin geldigheid ondersteunend wegdeel</w:t>
              </w:r>
            </w:ins>
          </w:p>
        </w:tc>
        <w:tc>
          <w:tcPr>
            <w:tcW w:w="4230" w:type="dxa"/>
            <w:tcBorders>
              <w:top w:val="nil"/>
              <w:left w:val="nil"/>
              <w:bottom w:val="nil"/>
              <w:right w:val="nil"/>
            </w:tcBorders>
            <w:tcMar>
              <w:top w:w="0" w:type="dxa"/>
              <w:left w:w="60" w:type="dxa"/>
              <w:bottom w:w="0" w:type="dxa"/>
              <w:right w:w="60" w:type="dxa"/>
            </w:tcMar>
          </w:tcPr>
          <w:p w14:paraId="607151A0" w14:textId="77777777" w:rsidR="00AB30C2" w:rsidRDefault="00AB30C2" w:rsidP="00E52C8A">
            <w:pPr>
              <w:rPr>
                <w:ins w:id="2661"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6554EBF" w14:textId="77777777" w:rsidR="00AB30C2" w:rsidRDefault="00AB30C2" w:rsidP="00E52C8A">
            <w:pPr>
              <w:rPr>
                <w:ins w:id="2662"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1BAFD9B" w14:textId="77777777" w:rsidR="00AB30C2" w:rsidRDefault="00AB30C2" w:rsidP="00E52C8A">
            <w:pPr>
              <w:rPr>
                <w:ins w:id="2663" w:author="Arjan Kloosterboer" w:date="2017-09-21T15:00:00Z"/>
                <w:rFonts w:ascii="Calibri" w:hAnsi="Calibri" w:cs="Calibri"/>
                <w:color w:val="0F0F0F"/>
                <w:sz w:val="22"/>
                <w:szCs w:val="22"/>
              </w:rPr>
            </w:pPr>
            <w:ins w:id="2664" w:author="Arjan Kloosterboer" w:date="2017-09-21T15:00:00Z">
              <w:r>
                <w:rPr>
                  <w:rFonts w:ascii="Calibri" w:hAnsi="Calibri" w:cs="Calibri"/>
                  <w:color w:val="0F0F0F"/>
                  <w:sz w:val="22"/>
                  <w:szCs w:val="22"/>
                </w:rPr>
                <w:t>1 - 1</w:t>
              </w:r>
            </w:ins>
          </w:p>
        </w:tc>
        <w:bookmarkEnd w:id="2658"/>
      </w:tr>
      <w:tr w:rsidR="00AB30C2" w14:paraId="404992BF" w14:textId="77777777" w:rsidTr="00E52C8A">
        <w:trPr>
          <w:ins w:id="2665" w:author="Arjan Kloosterboer" w:date="2017-09-21T15:00:00Z"/>
        </w:trPr>
        <w:tc>
          <w:tcPr>
            <w:tcW w:w="450" w:type="dxa"/>
            <w:tcBorders>
              <w:top w:val="nil"/>
              <w:left w:val="nil"/>
              <w:bottom w:val="nil"/>
              <w:right w:val="nil"/>
            </w:tcBorders>
            <w:tcMar>
              <w:top w:w="0" w:type="dxa"/>
              <w:left w:w="60" w:type="dxa"/>
              <w:bottom w:w="0" w:type="dxa"/>
              <w:right w:w="60" w:type="dxa"/>
            </w:tcMar>
          </w:tcPr>
          <w:p w14:paraId="3F0CDD7A" w14:textId="77777777" w:rsidR="00AB30C2" w:rsidRDefault="00AB30C2" w:rsidP="00E52C8A">
            <w:pPr>
              <w:rPr>
                <w:ins w:id="2666" w:author="Arjan Kloosterboer" w:date="2017-09-21T15:00:00Z"/>
                <w:rFonts w:ascii="Calibri" w:hAnsi="Calibri" w:cs="Calibri"/>
                <w:color w:val="0F0F0F"/>
                <w:sz w:val="22"/>
                <w:szCs w:val="22"/>
              </w:rPr>
            </w:pPr>
            <w:bookmarkStart w:id="2667" w:name="BKM_AB870ED4_DDCE_4648_8C42_6831AD1ECDC5"/>
          </w:p>
        </w:tc>
        <w:tc>
          <w:tcPr>
            <w:tcW w:w="2790" w:type="dxa"/>
            <w:gridSpan w:val="2"/>
            <w:tcBorders>
              <w:top w:val="nil"/>
              <w:left w:val="nil"/>
              <w:bottom w:val="nil"/>
              <w:right w:val="nil"/>
            </w:tcBorders>
            <w:tcMar>
              <w:top w:w="0" w:type="dxa"/>
              <w:left w:w="60" w:type="dxa"/>
              <w:bottom w:w="0" w:type="dxa"/>
              <w:right w:w="60" w:type="dxa"/>
            </w:tcMar>
          </w:tcPr>
          <w:p w14:paraId="6B995906" w14:textId="77777777" w:rsidR="00AB30C2" w:rsidRDefault="00AB30C2" w:rsidP="00E52C8A">
            <w:pPr>
              <w:rPr>
                <w:ins w:id="2668" w:author="Arjan Kloosterboer" w:date="2017-09-21T15:00:00Z"/>
                <w:rFonts w:ascii="Calibri" w:hAnsi="Calibri" w:cs="Calibri"/>
                <w:color w:val="0F0F0F"/>
                <w:sz w:val="22"/>
                <w:szCs w:val="22"/>
              </w:rPr>
            </w:pPr>
            <w:ins w:id="2669" w:author="Arjan Kloosterboer" w:date="2017-09-21T15:00:00Z">
              <w:r>
                <w:rPr>
                  <w:rFonts w:ascii="Calibri" w:hAnsi="Calibri" w:cs="Calibri"/>
                  <w:color w:val="0F0F0F"/>
                  <w:sz w:val="22"/>
                  <w:szCs w:val="22"/>
                </w:rPr>
                <w:t>Datum einde geldigheid ondersteunend wegdeel</w:t>
              </w:r>
            </w:ins>
          </w:p>
        </w:tc>
        <w:tc>
          <w:tcPr>
            <w:tcW w:w="4230" w:type="dxa"/>
            <w:tcBorders>
              <w:top w:val="nil"/>
              <w:left w:val="nil"/>
              <w:bottom w:val="nil"/>
              <w:right w:val="nil"/>
            </w:tcBorders>
            <w:tcMar>
              <w:top w:w="0" w:type="dxa"/>
              <w:left w:w="60" w:type="dxa"/>
              <w:bottom w:w="0" w:type="dxa"/>
              <w:right w:w="60" w:type="dxa"/>
            </w:tcMar>
          </w:tcPr>
          <w:p w14:paraId="74F934DC" w14:textId="77777777" w:rsidR="00AB30C2" w:rsidRDefault="00AB30C2" w:rsidP="00E52C8A">
            <w:pPr>
              <w:rPr>
                <w:ins w:id="2670"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76DDB87" w14:textId="77777777" w:rsidR="00AB30C2" w:rsidRDefault="00AB30C2" w:rsidP="00E52C8A">
            <w:pPr>
              <w:rPr>
                <w:ins w:id="2671"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C8B8A67" w14:textId="77777777" w:rsidR="00AB30C2" w:rsidRDefault="00AB30C2" w:rsidP="00E52C8A">
            <w:pPr>
              <w:rPr>
                <w:ins w:id="2672" w:author="Arjan Kloosterboer" w:date="2017-09-21T15:00:00Z"/>
                <w:rFonts w:ascii="Calibri" w:hAnsi="Calibri" w:cs="Calibri"/>
                <w:color w:val="0F0F0F"/>
                <w:sz w:val="22"/>
                <w:szCs w:val="22"/>
              </w:rPr>
            </w:pPr>
            <w:ins w:id="2673" w:author="Arjan Kloosterboer" w:date="2017-09-21T15:00:00Z">
              <w:r>
                <w:rPr>
                  <w:rFonts w:ascii="Calibri" w:hAnsi="Calibri" w:cs="Calibri"/>
                  <w:color w:val="0F0F0F"/>
                  <w:sz w:val="22"/>
                  <w:szCs w:val="22"/>
                </w:rPr>
                <w:t>0 - 1</w:t>
              </w:r>
            </w:ins>
          </w:p>
        </w:tc>
        <w:bookmarkEnd w:id="2667"/>
      </w:tr>
    </w:tbl>
    <w:p w14:paraId="618F70A4" w14:textId="77777777" w:rsidR="00AB30C2" w:rsidRDefault="00AB30C2" w:rsidP="00AB30C2">
      <w:pPr>
        <w:rPr>
          <w:ins w:id="2674" w:author="Arjan Kloosterboer" w:date="2017-09-21T15:0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AB30C2" w14:paraId="1973D288" w14:textId="77777777" w:rsidTr="00E52C8A">
        <w:trPr>
          <w:ins w:id="2675" w:author="Arjan Kloosterboer" w:date="2017-09-21T15:00:00Z"/>
        </w:trPr>
        <w:tc>
          <w:tcPr>
            <w:tcW w:w="9360" w:type="dxa"/>
            <w:gridSpan w:val="3"/>
            <w:tcBorders>
              <w:top w:val="nil"/>
              <w:left w:val="nil"/>
              <w:bottom w:val="nil"/>
              <w:right w:val="nil"/>
            </w:tcBorders>
            <w:tcMar>
              <w:top w:w="0" w:type="dxa"/>
              <w:left w:w="60" w:type="dxa"/>
              <w:bottom w:w="0" w:type="dxa"/>
              <w:right w:w="60" w:type="dxa"/>
            </w:tcMar>
          </w:tcPr>
          <w:p w14:paraId="56E139D0" w14:textId="77777777" w:rsidR="00AB30C2" w:rsidRDefault="00AB30C2" w:rsidP="00E52C8A">
            <w:pPr>
              <w:rPr>
                <w:ins w:id="2676" w:author="Arjan Kloosterboer" w:date="2017-09-21T15:00:00Z"/>
                <w:rFonts w:ascii="Calibri" w:hAnsi="Calibri" w:cs="Calibri"/>
                <w:color w:val="0F0F0F"/>
                <w:sz w:val="22"/>
                <w:szCs w:val="22"/>
              </w:rPr>
            </w:pPr>
            <w:ins w:id="2677" w:author="Arjan Kloosterboer" w:date="2017-09-21T15:00:00Z">
              <w:r>
                <w:rPr>
                  <w:rFonts w:ascii="Calibri" w:hAnsi="Calibri" w:cs="Calibri"/>
                  <w:b/>
                  <w:bCs/>
                  <w:color w:val="0F0F0F"/>
                  <w:sz w:val="22"/>
                  <w:szCs w:val="22"/>
                </w:rPr>
                <w:t>Overzicht relaties</w:t>
              </w:r>
            </w:ins>
          </w:p>
        </w:tc>
      </w:tr>
      <w:tr w:rsidR="00AB30C2" w14:paraId="5405523C" w14:textId="77777777" w:rsidTr="00E52C8A">
        <w:trPr>
          <w:ins w:id="2678" w:author="Arjan Kloosterboer" w:date="2017-09-21T15:00:00Z"/>
        </w:trPr>
        <w:tc>
          <w:tcPr>
            <w:tcW w:w="450" w:type="dxa"/>
            <w:tcBorders>
              <w:top w:val="nil"/>
              <w:left w:val="nil"/>
              <w:bottom w:val="nil"/>
              <w:right w:val="nil"/>
            </w:tcBorders>
            <w:tcMar>
              <w:top w:w="0" w:type="dxa"/>
              <w:left w:w="60" w:type="dxa"/>
              <w:bottom w:w="0" w:type="dxa"/>
              <w:right w:w="60" w:type="dxa"/>
            </w:tcMar>
          </w:tcPr>
          <w:p w14:paraId="0B606973" w14:textId="77777777" w:rsidR="00AB30C2" w:rsidRDefault="00AB30C2" w:rsidP="00E52C8A">
            <w:pPr>
              <w:rPr>
                <w:ins w:id="2679" w:author="Arjan Kloosterboer" w:date="2017-09-21T15:00: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0CBA238B" w14:textId="77777777" w:rsidR="00AB30C2" w:rsidRDefault="00AB30C2" w:rsidP="00E52C8A">
            <w:pPr>
              <w:rPr>
                <w:ins w:id="2680" w:author="Arjan Kloosterboer" w:date="2017-09-21T15:00:00Z"/>
                <w:rFonts w:ascii="Calibri" w:hAnsi="Calibri" w:cs="Calibri"/>
                <w:i/>
                <w:iCs/>
                <w:color w:val="0F0F0F"/>
                <w:sz w:val="22"/>
                <w:szCs w:val="22"/>
              </w:rPr>
            </w:pPr>
            <w:ins w:id="2681" w:author="Arjan Kloosterboer" w:date="2017-09-21T15:00:00Z">
              <w:r>
                <w:rPr>
                  <w:rFonts w:ascii="Calibri" w:hAnsi="Calibri" w:cs="Calibri"/>
                  <w:i/>
                  <w:iCs/>
                  <w:color w:val="0F0F0F"/>
                  <w:sz w:val="22"/>
                  <w:szCs w:val="22"/>
                </w:rPr>
                <w:t>Relatienaam met</w:t>
              </w:r>
            </w:ins>
          </w:p>
          <w:p w14:paraId="5BF238E7" w14:textId="77777777" w:rsidR="00AB30C2" w:rsidRDefault="00AB30C2" w:rsidP="00E52C8A">
            <w:pPr>
              <w:rPr>
                <w:ins w:id="2682" w:author="Arjan Kloosterboer" w:date="2017-09-21T15:00:00Z"/>
                <w:rFonts w:ascii="Calibri" w:hAnsi="Calibri" w:cs="Calibri"/>
                <w:color w:val="0F0F0F"/>
                <w:sz w:val="22"/>
                <w:szCs w:val="22"/>
              </w:rPr>
            </w:pPr>
            <w:ins w:id="2683" w:author="Arjan Kloosterboer" w:date="2017-09-21T15:00: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767DD29A" w14:textId="77777777" w:rsidR="00AB30C2" w:rsidRDefault="00AB30C2" w:rsidP="00E52C8A">
            <w:pPr>
              <w:rPr>
                <w:ins w:id="2684" w:author="Arjan Kloosterboer" w:date="2017-09-21T15:00:00Z"/>
                <w:rFonts w:ascii="Calibri" w:hAnsi="Calibri" w:cs="Calibri"/>
                <w:color w:val="0F0F0F"/>
                <w:sz w:val="22"/>
                <w:szCs w:val="22"/>
              </w:rPr>
            </w:pPr>
            <w:ins w:id="2685" w:author="Arjan Kloosterboer" w:date="2017-09-21T15:00:00Z">
              <w:r>
                <w:rPr>
                  <w:rFonts w:ascii="Calibri" w:hAnsi="Calibri" w:cs="Calibri"/>
                  <w:i/>
                  <w:iCs/>
                  <w:color w:val="0F0F0F"/>
                  <w:sz w:val="22"/>
                  <w:szCs w:val="22"/>
                </w:rPr>
                <w:t>Definitie</w:t>
              </w:r>
            </w:ins>
          </w:p>
        </w:tc>
      </w:tr>
      <w:tr w:rsidR="00AB30C2" w14:paraId="034B6D4F" w14:textId="77777777" w:rsidTr="00E52C8A">
        <w:trPr>
          <w:ins w:id="2686" w:author="Arjan Kloosterboer" w:date="2017-09-21T15:00:00Z"/>
        </w:trPr>
        <w:tc>
          <w:tcPr>
            <w:tcW w:w="450" w:type="dxa"/>
            <w:tcBorders>
              <w:top w:val="nil"/>
              <w:left w:val="nil"/>
              <w:bottom w:val="nil"/>
              <w:right w:val="nil"/>
            </w:tcBorders>
            <w:tcMar>
              <w:top w:w="0" w:type="dxa"/>
              <w:left w:w="60" w:type="dxa"/>
              <w:bottom w:w="0" w:type="dxa"/>
              <w:right w:w="60" w:type="dxa"/>
            </w:tcMar>
          </w:tcPr>
          <w:p w14:paraId="6B309E09" w14:textId="77777777" w:rsidR="00AB30C2" w:rsidRDefault="00AB30C2" w:rsidP="00E52C8A">
            <w:pPr>
              <w:rPr>
                <w:ins w:id="2687"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32BC218" w14:textId="77777777" w:rsidR="00AB30C2" w:rsidRDefault="00AB30C2" w:rsidP="00E52C8A">
            <w:pPr>
              <w:rPr>
                <w:ins w:id="2688" w:author="Arjan Kloosterboer" w:date="2017-09-21T15:00:00Z"/>
                <w:rFonts w:ascii="Calibri" w:hAnsi="Calibri" w:cs="Calibri"/>
                <w:color w:val="0F0F0F"/>
                <w:sz w:val="22"/>
                <w:szCs w:val="22"/>
              </w:rPr>
            </w:pPr>
            <w:ins w:id="2689" w:author="Arjan Kloosterboer" w:date="2017-09-21T15:00:00Z">
              <w:r>
                <w:rPr>
                  <w:rFonts w:ascii="Calibri" w:hAnsi="Calibri" w:cs="Calibri"/>
                  <w:color w:val="0F0F0F"/>
                  <w:sz w:val="22"/>
                  <w:szCs w:val="22"/>
                </w:rPr>
                <w:t>ONDERSTEUNEND WEGDEEL  []</w:t>
              </w:r>
            </w:ins>
          </w:p>
          <w:p w14:paraId="00C1F242" w14:textId="77777777" w:rsidR="00AB30C2" w:rsidRDefault="00AB30C2" w:rsidP="00E52C8A">
            <w:pPr>
              <w:rPr>
                <w:ins w:id="2690" w:author="Arjan Kloosterboer" w:date="2017-09-21T15:00:00Z"/>
                <w:rFonts w:ascii="Calibri" w:hAnsi="Calibri" w:cs="Calibri"/>
                <w:color w:val="0F0F0F"/>
                <w:sz w:val="22"/>
                <w:szCs w:val="22"/>
              </w:rPr>
            </w:pPr>
            <w:ins w:id="2691" w:author="Arjan Kloosterboer" w:date="2017-09-21T15:00:00Z">
              <w:r>
                <w:rPr>
                  <w:rFonts w:ascii="Calibri" w:hAnsi="Calibri" w:cs="Calibri"/>
                  <w:color w:val="0F0F0F"/>
                  <w:sz w:val="22"/>
                  <w:szCs w:val="22"/>
                </w:rPr>
                <w:t xml:space="preserve">  </w:t>
              </w:r>
            </w:ins>
          </w:p>
          <w:p w14:paraId="2B7771CB" w14:textId="77777777" w:rsidR="00AB30C2" w:rsidRDefault="00AB30C2" w:rsidP="00E52C8A">
            <w:pPr>
              <w:rPr>
                <w:ins w:id="2692" w:author="Arjan Kloosterboer" w:date="2017-09-21T15:00:00Z"/>
                <w:rFonts w:ascii="Calibri" w:hAnsi="Calibri" w:cs="Calibri"/>
                <w:color w:val="0F0F0F"/>
                <w:sz w:val="22"/>
                <w:szCs w:val="22"/>
              </w:rPr>
            </w:pPr>
            <w:ins w:id="2693" w:author="Arjan Kloosterboer" w:date="2017-09-21T15:00:00Z">
              <w:r>
                <w:rPr>
                  <w:rFonts w:ascii="Calibri" w:hAnsi="Calibri" w:cs="Calibri"/>
                  <w:color w:val="0F0F0F"/>
                  <w:sz w:val="22"/>
                  <w:szCs w:val="22"/>
                </w:rPr>
                <w:t>ONDERSTEUNEND WEGDEEL  []</w:t>
              </w:r>
            </w:ins>
          </w:p>
        </w:tc>
        <w:tc>
          <w:tcPr>
            <w:tcW w:w="6120" w:type="dxa"/>
            <w:tcBorders>
              <w:top w:val="nil"/>
              <w:left w:val="nil"/>
              <w:bottom w:val="nil"/>
              <w:right w:val="nil"/>
            </w:tcBorders>
            <w:tcMar>
              <w:top w:w="0" w:type="dxa"/>
              <w:left w:w="60" w:type="dxa"/>
              <w:bottom w:w="0" w:type="dxa"/>
              <w:right w:w="60" w:type="dxa"/>
            </w:tcMar>
          </w:tcPr>
          <w:p w14:paraId="20554BD8" w14:textId="77777777" w:rsidR="00AB30C2" w:rsidRDefault="00AB30C2" w:rsidP="00E52C8A">
            <w:pPr>
              <w:rPr>
                <w:ins w:id="2694" w:author="Arjan Kloosterboer" w:date="2017-09-21T15:00:00Z"/>
                <w:rFonts w:ascii="Calibri" w:hAnsi="Calibri" w:cs="Calibri"/>
                <w:color w:val="0F0F0F"/>
                <w:sz w:val="22"/>
                <w:szCs w:val="22"/>
              </w:rPr>
            </w:pPr>
          </w:p>
        </w:tc>
      </w:tr>
      <w:tr w:rsidR="00AB30C2" w14:paraId="35E7F789" w14:textId="77777777" w:rsidTr="00E52C8A">
        <w:trPr>
          <w:trHeight w:hRule="exact" w:val="128"/>
          <w:ins w:id="2695" w:author="Arjan Kloosterboer" w:date="2017-09-21T15:00:00Z"/>
        </w:trPr>
        <w:tc>
          <w:tcPr>
            <w:tcW w:w="450" w:type="dxa"/>
            <w:tcBorders>
              <w:top w:val="nil"/>
              <w:left w:val="nil"/>
              <w:bottom w:val="nil"/>
              <w:right w:val="nil"/>
            </w:tcBorders>
            <w:tcMar>
              <w:top w:w="0" w:type="dxa"/>
              <w:left w:w="60" w:type="dxa"/>
              <w:bottom w:w="0" w:type="dxa"/>
              <w:right w:w="60" w:type="dxa"/>
            </w:tcMar>
          </w:tcPr>
          <w:p w14:paraId="7FAD24A2" w14:textId="77777777" w:rsidR="00AB30C2" w:rsidRDefault="00AB30C2" w:rsidP="00E52C8A">
            <w:pPr>
              <w:rPr>
                <w:ins w:id="2696"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0635480" w14:textId="77777777" w:rsidR="00AB30C2" w:rsidRDefault="00AB30C2" w:rsidP="00E52C8A">
            <w:pPr>
              <w:rPr>
                <w:ins w:id="2697"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6DAD8C30" w14:textId="77777777" w:rsidR="00AB30C2" w:rsidRDefault="00AB30C2" w:rsidP="00E52C8A">
            <w:pPr>
              <w:rPr>
                <w:ins w:id="2698" w:author="Arjan Kloosterboer" w:date="2017-09-21T15:00:00Z"/>
                <w:rFonts w:ascii="Calibri" w:hAnsi="Calibri" w:cs="Calibri"/>
                <w:color w:val="0F0F0F"/>
                <w:sz w:val="22"/>
                <w:szCs w:val="22"/>
              </w:rPr>
            </w:pPr>
          </w:p>
        </w:tc>
      </w:tr>
      <w:tr w:rsidR="00AB30C2" w14:paraId="791EA38A" w14:textId="77777777" w:rsidTr="00E52C8A">
        <w:trPr>
          <w:ins w:id="2699" w:author="Arjan Kloosterboer" w:date="2017-09-21T15:00:00Z"/>
        </w:trPr>
        <w:tc>
          <w:tcPr>
            <w:tcW w:w="450" w:type="dxa"/>
            <w:tcBorders>
              <w:top w:val="nil"/>
              <w:left w:val="nil"/>
              <w:bottom w:val="nil"/>
              <w:right w:val="nil"/>
            </w:tcBorders>
            <w:tcMar>
              <w:top w:w="0" w:type="dxa"/>
              <w:left w:w="60" w:type="dxa"/>
              <w:bottom w:w="0" w:type="dxa"/>
              <w:right w:w="60" w:type="dxa"/>
            </w:tcMar>
          </w:tcPr>
          <w:p w14:paraId="1F102467" w14:textId="77777777" w:rsidR="00AB30C2" w:rsidRDefault="00AB30C2" w:rsidP="00E52C8A">
            <w:pPr>
              <w:rPr>
                <w:ins w:id="2700"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95150E5" w14:textId="77777777" w:rsidR="00AB30C2" w:rsidRDefault="00AB30C2" w:rsidP="00E52C8A">
            <w:pPr>
              <w:rPr>
                <w:ins w:id="2701" w:author="Arjan Kloosterboer" w:date="2017-09-21T15:00:00Z"/>
                <w:rFonts w:ascii="Calibri" w:hAnsi="Calibri" w:cs="Calibri"/>
                <w:color w:val="0F0F0F"/>
                <w:sz w:val="22"/>
                <w:szCs w:val="22"/>
              </w:rPr>
            </w:pPr>
            <w:ins w:id="2702" w:author="Arjan Kloosterboer" w:date="2017-09-21T15:00:00Z">
              <w:r>
                <w:rPr>
                  <w:rFonts w:ascii="Calibri" w:hAnsi="Calibri" w:cs="Calibri"/>
                  <w:color w:val="0F0F0F"/>
                  <w:sz w:val="22"/>
                  <w:szCs w:val="22"/>
                </w:rPr>
                <w:t>OBJECT  [0..1]</w:t>
              </w:r>
            </w:ins>
          </w:p>
          <w:p w14:paraId="4F9933FD" w14:textId="77777777" w:rsidR="00AB30C2" w:rsidRDefault="00AB30C2" w:rsidP="00E52C8A">
            <w:pPr>
              <w:rPr>
                <w:ins w:id="2703" w:author="Arjan Kloosterboer" w:date="2017-09-21T15:00:00Z"/>
                <w:rFonts w:ascii="Calibri" w:hAnsi="Calibri" w:cs="Calibri"/>
                <w:color w:val="0F0F0F"/>
                <w:sz w:val="22"/>
                <w:szCs w:val="22"/>
              </w:rPr>
            </w:pPr>
            <w:ins w:id="2704" w:author="Arjan Kloosterboer" w:date="2017-09-21T15:00:00Z">
              <w:r>
                <w:rPr>
                  <w:rFonts w:ascii="Calibri" w:hAnsi="Calibri" w:cs="Calibri"/>
                  <w:color w:val="0F0F0F"/>
                  <w:sz w:val="22"/>
                  <w:szCs w:val="22"/>
                </w:rPr>
                <w:t xml:space="preserve">  is</w:t>
              </w:r>
            </w:ins>
          </w:p>
          <w:p w14:paraId="436C3FBC" w14:textId="77777777" w:rsidR="00AB30C2" w:rsidRDefault="00AB30C2" w:rsidP="00E52C8A">
            <w:pPr>
              <w:rPr>
                <w:ins w:id="2705" w:author="Arjan Kloosterboer" w:date="2017-09-21T15:00:00Z"/>
                <w:rFonts w:ascii="Calibri" w:hAnsi="Calibri" w:cs="Calibri"/>
                <w:color w:val="0F0F0F"/>
                <w:sz w:val="22"/>
                <w:szCs w:val="22"/>
              </w:rPr>
            </w:pPr>
            <w:ins w:id="2706" w:author="Arjan Kloosterboer" w:date="2017-09-21T15:00:00Z">
              <w:r>
                <w:rPr>
                  <w:rFonts w:ascii="Calibri" w:hAnsi="Calibri" w:cs="Calibri"/>
                  <w:color w:val="0F0F0F"/>
                  <w:sz w:val="22"/>
                  <w:szCs w:val="22"/>
                </w:rPr>
                <w:t>ONDERSTEUNEND WEGDEEL  [1]</w:t>
              </w:r>
            </w:ins>
          </w:p>
        </w:tc>
        <w:tc>
          <w:tcPr>
            <w:tcW w:w="6120" w:type="dxa"/>
            <w:tcBorders>
              <w:top w:val="nil"/>
              <w:left w:val="nil"/>
              <w:bottom w:val="nil"/>
              <w:right w:val="nil"/>
            </w:tcBorders>
            <w:tcMar>
              <w:top w:w="0" w:type="dxa"/>
              <w:left w:w="60" w:type="dxa"/>
              <w:bottom w:w="0" w:type="dxa"/>
              <w:right w:w="60" w:type="dxa"/>
            </w:tcMar>
          </w:tcPr>
          <w:p w14:paraId="2AD5EC6F" w14:textId="77777777" w:rsidR="00AB30C2" w:rsidRDefault="00AB30C2" w:rsidP="00E52C8A">
            <w:pPr>
              <w:rPr>
                <w:ins w:id="2707" w:author="Arjan Kloosterboer" w:date="2017-09-21T15:00:00Z"/>
                <w:rFonts w:ascii="Calibri" w:hAnsi="Calibri" w:cs="Calibri"/>
                <w:color w:val="000000"/>
                <w:sz w:val="22"/>
                <w:szCs w:val="22"/>
              </w:rPr>
            </w:pPr>
            <w:ins w:id="2708" w:author="Arjan Kloosterboer" w:date="2017-09-21T15:00:00Z">
              <w:r>
                <w:rPr>
                  <w:rFonts w:ascii="Calibri" w:hAnsi="Calibri" w:cs="Calibri"/>
                  <w:color w:val="000000"/>
                  <w:sz w:val="22"/>
                  <w:szCs w:val="22"/>
                </w:rPr>
                <w:t>Een  ONDERSTEUNEND WEGDEEL komt voor in de hoedanigheid van een OBJECT bij een zaak</w:t>
              </w:r>
            </w:ins>
          </w:p>
          <w:p w14:paraId="6BDC2FB2" w14:textId="77777777" w:rsidR="00AB30C2" w:rsidRDefault="00AB30C2" w:rsidP="00E52C8A">
            <w:pPr>
              <w:rPr>
                <w:ins w:id="2709" w:author="Arjan Kloosterboer" w:date="2017-09-21T15:00:00Z"/>
                <w:rFonts w:ascii="Calibri" w:hAnsi="Calibri" w:cs="Calibri"/>
                <w:color w:val="0F0F0F"/>
                <w:sz w:val="22"/>
                <w:szCs w:val="22"/>
              </w:rPr>
            </w:pPr>
          </w:p>
        </w:tc>
      </w:tr>
      <w:tr w:rsidR="00AB30C2" w14:paraId="4475FD8E" w14:textId="77777777" w:rsidTr="00E52C8A">
        <w:trPr>
          <w:trHeight w:hRule="exact" w:val="128"/>
          <w:ins w:id="2710" w:author="Arjan Kloosterboer" w:date="2017-09-21T15:00:00Z"/>
        </w:trPr>
        <w:tc>
          <w:tcPr>
            <w:tcW w:w="450" w:type="dxa"/>
            <w:tcBorders>
              <w:top w:val="nil"/>
              <w:left w:val="nil"/>
              <w:bottom w:val="nil"/>
              <w:right w:val="nil"/>
            </w:tcBorders>
            <w:tcMar>
              <w:top w:w="0" w:type="dxa"/>
              <w:left w:w="60" w:type="dxa"/>
              <w:bottom w:w="0" w:type="dxa"/>
              <w:right w:w="60" w:type="dxa"/>
            </w:tcMar>
          </w:tcPr>
          <w:p w14:paraId="2774EA48" w14:textId="77777777" w:rsidR="00AB30C2" w:rsidRDefault="00AB30C2" w:rsidP="00E52C8A">
            <w:pPr>
              <w:rPr>
                <w:ins w:id="2711"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B4C9D74" w14:textId="77777777" w:rsidR="00AB30C2" w:rsidRDefault="00AB30C2" w:rsidP="00E52C8A">
            <w:pPr>
              <w:rPr>
                <w:ins w:id="2712"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541480D" w14:textId="77777777" w:rsidR="00AB30C2" w:rsidRDefault="00AB30C2" w:rsidP="00E52C8A">
            <w:pPr>
              <w:rPr>
                <w:ins w:id="2713" w:author="Arjan Kloosterboer" w:date="2017-09-21T15:00:00Z"/>
                <w:rFonts w:ascii="Calibri" w:hAnsi="Calibri" w:cs="Calibri"/>
                <w:color w:val="0F0F0F"/>
                <w:sz w:val="22"/>
                <w:szCs w:val="22"/>
              </w:rPr>
            </w:pPr>
          </w:p>
        </w:tc>
      </w:tr>
    </w:tbl>
    <w:p w14:paraId="7D8CFA76" w14:textId="77777777" w:rsidR="00AB30C2" w:rsidRPr="00E072A0" w:rsidRDefault="00AB30C2" w:rsidP="00AB30C2">
      <w:pPr>
        <w:rPr>
          <w:ins w:id="2714" w:author="Arjan Kloosterboer" w:date="2017-09-21T15:0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AB30C2" w14:paraId="6F6EBC68" w14:textId="77777777" w:rsidTr="00E52C8A">
        <w:trPr>
          <w:ins w:id="2715" w:author="Arjan Kloosterboer" w:date="2017-09-21T15:00:00Z"/>
        </w:trPr>
        <w:tc>
          <w:tcPr>
            <w:tcW w:w="9360" w:type="dxa"/>
            <w:tcBorders>
              <w:top w:val="nil"/>
              <w:left w:val="nil"/>
              <w:bottom w:val="nil"/>
              <w:right w:val="nil"/>
            </w:tcBorders>
            <w:tcMar>
              <w:top w:w="0" w:type="dxa"/>
              <w:left w:w="60" w:type="dxa"/>
              <w:bottom w:w="0" w:type="dxa"/>
              <w:right w:w="60" w:type="dxa"/>
            </w:tcMar>
          </w:tcPr>
          <w:p w14:paraId="247184D1" w14:textId="77777777" w:rsidR="00AB30C2" w:rsidRDefault="00AB30C2" w:rsidP="00E52C8A">
            <w:pPr>
              <w:rPr>
                <w:ins w:id="2716" w:author="Arjan Kloosterboer" w:date="2017-09-21T15:00:00Z"/>
                <w:rFonts w:ascii="Calibri" w:hAnsi="Calibri" w:cs="Calibri"/>
                <w:b/>
                <w:bCs/>
                <w:color w:val="0F0F0F"/>
                <w:sz w:val="22"/>
                <w:szCs w:val="22"/>
              </w:rPr>
            </w:pPr>
            <w:ins w:id="2717" w:author="Arjan Kloosterboer" w:date="2017-09-21T15:00:00Z">
              <w:r>
                <w:rPr>
                  <w:rFonts w:ascii="Calibri" w:hAnsi="Calibri" w:cs="Calibri"/>
                  <w:b/>
                  <w:bCs/>
                  <w:color w:val="0F0F0F"/>
                  <w:sz w:val="22"/>
                  <w:szCs w:val="22"/>
                </w:rPr>
                <w:t>Toelichting objecttype</w:t>
              </w:r>
            </w:ins>
          </w:p>
          <w:p w14:paraId="32011AD2" w14:textId="77777777" w:rsidR="00AB30C2" w:rsidRDefault="00AB30C2" w:rsidP="00E52C8A">
            <w:pPr>
              <w:ind w:left="720"/>
              <w:rPr>
                <w:ins w:id="2718" w:author="Arjan Kloosterboer" w:date="2017-09-21T15:00:00Z"/>
                <w:rFonts w:ascii="Calibri" w:hAnsi="Calibri" w:cs="Calibri"/>
                <w:color w:val="0F0F0F"/>
                <w:sz w:val="22"/>
                <w:szCs w:val="22"/>
              </w:rPr>
            </w:pPr>
          </w:p>
        </w:tc>
        <w:bookmarkEnd w:id="2575"/>
      </w:tr>
    </w:tbl>
    <w:p w14:paraId="063EE4FC" w14:textId="77777777" w:rsidR="00AB30C2" w:rsidRDefault="00AB30C2" w:rsidP="00AB30C2">
      <w:pPr>
        <w:pStyle w:val="Kop3"/>
        <w:rPr>
          <w:ins w:id="2719" w:author="Arjan Kloosterboer" w:date="2017-09-21T15:00:00Z"/>
          <w:rFonts w:eastAsia="Times New Roman"/>
          <w:color w:val="0F0F0F"/>
        </w:rPr>
      </w:pPr>
      <w:bookmarkStart w:id="2720" w:name="BKM_ED685511_758B_41B2_BBCF_6E87E0C9B3FE"/>
      <w:ins w:id="2721" w:author="Arjan Kloosterboer" w:date="2017-09-21T15:00:00Z">
        <w:r>
          <w:rPr>
            <w:rFonts w:ascii="Calibri" w:eastAsia="Times New Roman" w:hAnsi="Calibri" w:cs="Calibri"/>
            <w:color w:val="0F0F0F"/>
            <w:sz w:val="28"/>
            <w:szCs w:val="28"/>
          </w:rPr>
          <w:t>«Objecttype_proxy» ONDERSTEUNEND WATERDEEL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AB30C2" w14:paraId="1ADB7787" w14:textId="77777777" w:rsidTr="00E52C8A">
        <w:trPr>
          <w:trHeight w:val="271"/>
          <w:ins w:id="2722"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35E34D1F" w14:textId="77777777" w:rsidR="00AB30C2" w:rsidRDefault="00AB30C2" w:rsidP="00E52C8A">
            <w:pPr>
              <w:rPr>
                <w:ins w:id="2723" w:author="Arjan Kloosterboer" w:date="2017-09-21T15:00:00Z"/>
                <w:rFonts w:ascii="Calibri" w:hAnsi="Calibri" w:cs="Calibri"/>
                <w:color w:val="0F0F0F"/>
                <w:sz w:val="22"/>
                <w:szCs w:val="22"/>
              </w:rPr>
            </w:pPr>
            <w:ins w:id="2724" w:author="Arjan Kloosterboer" w:date="2017-09-21T15:00: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6C12733A" w14:textId="77777777" w:rsidR="00AB30C2" w:rsidRDefault="00AB30C2" w:rsidP="00E52C8A">
            <w:pPr>
              <w:rPr>
                <w:ins w:id="2725" w:author="Arjan Kloosterboer" w:date="2017-09-21T15:00:00Z"/>
                <w:rFonts w:ascii="Calibri" w:hAnsi="Calibri" w:cs="Calibri"/>
                <w:color w:val="0F0F0F"/>
                <w:sz w:val="22"/>
                <w:szCs w:val="22"/>
              </w:rPr>
            </w:pPr>
            <w:ins w:id="2726" w:author="Arjan Kloosterboer" w:date="2017-09-21T15:00:00Z">
              <w:r>
                <w:rPr>
                  <w:rFonts w:ascii="Calibri" w:hAnsi="Calibri" w:cs="Calibri"/>
                  <w:color w:val="0F0F0F"/>
                  <w:sz w:val="22"/>
                  <w:szCs w:val="22"/>
                </w:rPr>
                <w:t>ONDERSTEUNEND WATERDEEL</w:t>
              </w:r>
            </w:ins>
          </w:p>
        </w:tc>
      </w:tr>
      <w:tr w:rsidR="00AB30C2" w14:paraId="096A8CD5" w14:textId="77777777" w:rsidTr="00E52C8A">
        <w:trPr>
          <w:trHeight w:hRule="exact" w:val="128"/>
          <w:ins w:id="2727"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70852878" w14:textId="77777777" w:rsidR="00AB30C2" w:rsidRDefault="00AB30C2" w:rsidP="00E52C8A">
            <w:pPr>
              <w:rPr>
                <w:ins w:id="2728"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3F6E66CD" w14:textId="77777777" w:rsidR="00AB30C2" w:rsidRDefault="00AB30C2" w:rsidP="00E52C8A">
            <w:pPr>
              <w:rPr>
                <w:ins w:id="2729" w:author="Arjan Kloosterboer" w:date="2017-09-21T15:00:00Z"/>
                <w:rFonts w:ascii="Calibri" w:hAnsi="Calibri" w:cs="Calibri"/>
                <w:color w:val="0F0F0F"/>
                <w:sz w:val="22"/>
                <w:szCs w:val="22"/>
              </w:rPr>
            </w:pPr>
          </w:p>
        </w:tc>
      </w:tr>
      <w:tr w:rsidR="00AB30C2" w14:paraId="5AEF6871" w14:textId="77777777" w:rsidTr="00E52C8A">
        <w:trPr>
          <w:ins w:id="2730"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57A9905C" w14:textId="77777777" w:rsidR="00AB30C2" w:rsidRDefault="00AB30C2" w:rsidP="00E52C8A">
            <w:pPr>
              <w:rPr>
                <w:ins w:id="2731" w:author="Arjan Kloosterboer" w:date="2017-09-21T15:00:00Z"/>
                <w:rFonts w:ascii="Calibri" w:hAnsi="Calibri" w:cs="Calibri"/>
                <w:b/>
                <w:bCs/>
                <w:color w:val="0F0F0F"/>
                <w:sz w:val="22"/>
                <w:szCs w:val="22"/>
              </w:rPr>
            </w:pPr>
            <w:ins w:id="2732" w:author="Arjan Kloosterboer" w:date="2017-09-21T15:00: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1F13F01E" w14:textId="77777777" w:rsidR="00AB30C2" w:rsidRDefault="00AB30C2" w:rsidP="00E52C8A">
            <w:pPr>
              <w:rPr>
                <w:ins w:id="2733" w:author="Arjan Kloosterboer" w:date="2017-09-21T15:00:00Z"/>
                <w:rFonts w:ascii="Calibri" w:hAnsi="Calibri" w:cs="Calibri"/>
                <w:color w:val="0F0F0F"/>
                <w:sz w:val="22"/>
                <w:szCs w:val="22"/>
              </w:rPr>
            </w:pPr>
            <w:ins w:id="2734" w:author="Arjan Kloosterboer" w:date="2017-09-21T15:00:00Z">
              <w:r>
                <w:rPr>
                  <w:rFonts w:ascii="Calibri" w:hAnsi="Calibri" w:cs="Calibri"/>
                  <w:color w:val="0F0F0F"/>
                  <w:sz w:val="22"/>
                  <w:szCs w:val="22"/>
                </w:rPr>
                <w:t>RSGB</w:t>
              </w:r>
            </w:ins>
          </w:p>
        </w:tc>
      </w:tr>
      <w:tr w:rsidR="00AB30C2" w14:paraId="41FA87E6" w14:textId="77777777" w:rsidTr="00E52C8A">
        <w:trPr>
          <w:trHeight w:hRule="exact" w:val="128"/>
          <w:ins w:id="2735"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2D86A413" w14:textId="77777777" w:rsidR="00AB30C2" w:rsidRDefault="00AB30C2" w:rsidP="00E52C8A">
            <w:pPr>
              <w:rPr>
                <w:ins w:id="2736"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1512B65" w14:textId="77777777" w:rsidR="00AB30C2" w:rsidRDefault="00AB30C2" w:rsidP="00E52C8A">
            <w:pPr>
              <w:rPr>
                <w:ins w:id="2737" w:author="Arjan Kloosterboer" w:date="2017-09-21T15:00:00Z"/>
                <w:rFonts w:ascii="Calibri" w:hAnsi="Calibri" w:cs="Calibri"/>
                <w:color w:val="0F0F0F"/>
                <w:sz w:val="22"/>
                <w:szCs w:val="22"/>
              </w:rPr>
            </w:pPr>
          </w:p>
        </w:tc>
      </w:tr>
      <w:tr w:rsidR="00AB30C2" w14:paraId="1A927022" w14:textId="77777777" w:rsidTr="00E52C8A">
        <w:trPr>
          <w:ins w:id="2738"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433C63F6" w14:textId="77777777" w:rsidR="00AB30C2" w:rsidRDefault="00AB30C2" w:rsidP="00E52C8A">
            <w:pPr>
              <w:rPr>
                <w:ins w:id="2739" w:author="Arjan Kloosterboer" w:date="2017-09-21T15:00:00Z"/>
                <w:rFonts w:ascii="Calibri" w:hAnsi="Calibri" w:cs="Calibri"/>
                <w:b/>
                <w:bCs/>
                <w:color w:val="0F0F0F"/>
                <w:sz w:val="22"/>
                <w:szCs w:val="22"/>
              </w:rPr>
            </w:pPr>
            <w:ins w:id="2740" w:author="Arjan Kloosterboer" w:date="2017-09-21T15:00: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7ED3B34C" w14:textId="77777777" w:rsidR="00AB30C2" w:rsidRDefault="00AB30C2" w:rsidP="00E52C8A">
            <w:pPr>
              <w:rPr>
                <w:ins w:id="2741" w:author="Arjan Kloosterboer" w:date="2017-09-21T15:00:00Z"/>
                <w:rFonts w:ascii="Calibri" w:hAnsi="Calibri" w:cs="Calibri"/>
                <w:color w:val="0F0F0F"/>
                <w:sz w:val="22"/>
                <w:szCs w:val="22"/>
              </w:rPr>
            </w:pPr>
            <w:ins w:id="2742" w:author="Arjan Kloosterboer" w:date="2017-09-21T15:00:00Z">
              <w:r>
                <w:rPr>
                  <w:rFonts w:ascii="Calibri" w:hAnsi="Calibri" w:cs="Calibri"/>
                  <w:color w:val="0F0F0F"/>
                  <w:sz w:val="22"/>
                  <w:szCs w:val="22"/>
                </w:rPr>
                <w:t>1 april 2017</w:t>
              </w:r>
            </w:ins>
          </w:p>
        </w:tc>
      </w:tr>
      <w:tr w:rsidR="00AB30C2" w14:paraId="4EA2E3FD" w14:textId="77777777" w:rsidTr="00E52C8A">
        <w:trPr>
          <w:trHeight w:hRule="exact" w:val="128"/>
          <w:ins w:id="2743"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7EE49633" w14:textId="77777777" w:rsidR="00AB30C2" w:rsidRDefault="00AB30C2" w:rsidP="00E52C8A">
            <w:pPr>
              <w:rPr>
                <w:ins w:id="2744"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263182B" w14:textId="77777777" w:rsidR="00AB30C2" w:rsidRDefault="00AB30C2" w:rsidP="00E52C8A">
            <w:pPr>
              <w:rPr>
                <w:ins w:id="2745" w:author="Arjan Kloosterboer" w:date="2017-09-21T15:00:00Z"/>
                <w:rFonts w:ascii="Calibri" w:hAnsi="Calibri" w:cs="Calibri"/>
                <w:color w:val="0F0F0F"/>
                <w:sz w:val="22"/>
                <w:szCs w:val="22"/>
              </w:rPr>
            </w:pPr>
          </w:p>
        </w:tc>
      </w:tr>
      <w:tr w:rsidR="00AB30C2" w14:paraId="331EE7BE" w14:textId="77777777" w:rsidTr="00E52C8A">
        <w:trPr>
          <w:trHeight w:hRule="exact" w:val="256"/>
          <w:ins w:id="2746"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5A114DDB" w14:textId="77777777" w:rsidR="00AB30C2" w:rsidRDefault="00AB30C2" w:rsidP="00E52C8A">
            <w:pPr>
              <w:rPr>
                <w:ins w:id="2747"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4E4A871" w14:textId="77777777" w:rsidR="00AB30C2" w:rsidRDefault="00AB30C2" w:rsidP="00E52C8A">
            <w:pPr>
              <w:rPr>
                <w:ins w:id="2748" w:author="Arjan Kloosterboer" w:date="2017-09-21T15:00:00Z"/>
                <w:rFonts w:ascii="Calibri" w:hAnsi="Calibri" w:cs="Calibri"/>
                <w:color w:val="0F0F0F"/>
                <w:sz w:val="22"/>
                <w:szCs w:val="22"/>
              </w:rPr>
            </w:pPr>
          </w:p>
        </w:tc>
      </w:tr>
      <w:tr w:rsidR="00AB30C2" w14:paraId="32D0FDE6" w14:textId="77777777" w:rsidTr="00E52C8A">
        <w:trPr>
          <w:ins w:id="2749"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43AD450E" w14:textId="77777777" w:rsidR="00AB30C2" w:rsidRDefault="00AB30C2" w:rsidP="00E52C8A">
            <w:pPr>
              <w:rPr>
                <w:ins w:id="2750" w:author="Arjan Kloosterboer" w:date="2017-09-21T15:00:00Z"/>
                <w:rFonts w:ascii="Calibri" w:hAnsi="Calibri" w:cs="Calibri"/>
                <w:b/>
                <w:bCs/>
                <w:color w:val="0F0F0F"/>
                <w:sz w:val="22"/>
                <w:szCs w:val="22"/>
              </w:rPr>
            </w:pPr>
            <w:ins w:id="2751" w:author="Arjan Kloosterboer" w:date="2017-09-21T15:00: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693F0C8A" w14:textId="77777777" w:rsidR="00AB30C2" w:rsidRDefault="00AB30C2" w:rsidP="00E52C8A">
            <w:pPr>
              <w:rPr>
                <w:ins w:id="2752" w:author="Arjan Kloosterboer" w:date="2017-09-21T15:00:00Z"/>
                <w:rFonts w:ascii="Calibri" w:hAnsi="Calibri" w:cs="Calibri"/>
                <w:b/>
                <w:bCs/>
                <w:color w:val="0F0F0F"/>
                <w:sz w:val="22"/>
                <w:szCs w:val="22"/>
              </w:rPr>
            </w:pPr>
          </w:p>
        </w:tc>
      </w:tr>
      <w:tr w:rsidR="00AB30C2" w14:paraId="52BACF5F" w14:textId="77777777" w:rsidTr="00E52C8A">
        <w:trPr>
          <w:ins w:id="2753" w:author="Arjan Kloosterboer" w:date="2017-09-21T15:00:00Z"/>
        </w:trPr>
        <w:tc>
          <w:tcPr>
            <w:tcW w:w="450" w:type="dxa"/>
            <w:tcBorders>
              <w:top w:val="nil"/>
              <w:left w:val="nil"/>
              <w:bottom w:val="nil"/>
              <w:right w:val="nil"/>
            </w:tcBorders>
            <w:tcMar>
              <w:top w:w="0" w:type="dxa"/>
              <w:left w:w="60" w:type="dxa"/>
              <w:bottom w:w="0" w:type="dxa"/>
              <w:right w:w="60" w:type="dxa"/>
            </w:tcMar>
          </w:tcPr>
          <w:p w14:paraId="16A92C63" w14:textId="77777777" w:rsidR="00AB30C2" w:rsidRDefault="00AB30C2" w:rsidP="00E52C8A">
            <w:pPr>
              <w:rPr>
                <w:ins w:id="2754" w:author="Arjan Kloosterboer" w:date="2017-09-21T15:00:00Z"/>
                <w:rFonts w:ascii="Calibri" w:hAnsi="Calibri" w:cs="Calibri"/>
                <w:i/>
                <w:iCs/>
                <w:color w:val="0F0F0F"/>
                <w:sz w:val="22"/>
                <w:szCs w:val="22"/>
              </w:rPr>
            </w:pPr>
            <w:bookmarkStart w:id="2755" w:name="BKM_7766F9A6_00BB_46BC_943C_8AD81338143A"/>
          </w:p>
        </w:tc>
        <w:tc>
          <w:tcPr>
            <w:tcW w:w="2790" w:type="dxa"/>
            <w:gridSpan w:val="2"/>
            <w:tcBorders>
              <w:top w:val="nil"/>
              <w:left w:val="nil"/>
              <w:bottom w:val="nil"/>
              <w:right w:val="nil"/>
            </w:tcBorders>
            <w:tcMar>
              <w:top w:w="0" w:type="dxa"/>
              <w:left w:w="60" w:type="dxa"/>
              <w:bottom w:w="0" w:type="dxa"/>
              <w:right w:w="60" w:type="dxa"/>
            </w:tcMar>
          </w:tcPr>
          <w:p w14:paraId="73187E8B" w14:textId="77777777" w:rsidR="00AB30C2" w:rsidRDefault="00AB30C2" w:rsidP="00E52C8A">
            <w:pPr>
              <w:rPr>
                <w:ins w:id="2756" w:author="Arjan Kloosterboer" w:date="2017-09-21T15:00:00Z"/>
                <w:rFonts w:ascii="Calibri" w:hAnsi="Calibri" w:cs="Calibri"/>
                <w:color w:val="0F0F0F"/>
                <w:sz w:val="22"/>
                <w:szCs w:val="22"/>
              </w:rPr>
            </w:pPr>
            <w:ins w:id="2757" w:author="Arjan Kloosterboer" w:date="2017-09-21T15:00: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0DBB9DA0" w14:textId="77777777" w:rsidR="00AB30C2" w:rsidRDefault="00AB30C2" w:rsidP="00E52C8A">
            <w:pPr>
              <w:rPr>
                <w:ins w:id="2758" w:author="Arjan Kloosterboer" w:date="2017-09-21T15:00:00Z"/>
                <w:rFonts w:ascii="Calibri" w:hAnsi="Calibri" w:cs="Calibri"/>
                <w:color w:val="0F0F0F"/>
                <w:sz w:val="22"/>
                <w:szCs w:val="22"/>
              </w:rPr>
            </w:pPr>
            <w:ins w:id="2759" w:author="Arjan Kloosterboer" w:date="2017-09-21T15:00: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719AB1CD" w14:textId="77777777" w:rsidR="00AB30C2" w:rsidRDefault="00AB30C2" w:rsidP="00E52C8A">
            <w:pPr>
              <w:rPr>
                <w:ins w:id="2760" w:author="Arjan Kloosterboer" w:date="2017-09-21T15:00:00Z"/>
                <w:rFonts w:ascii="Calibri" w:hAnsi="Calibri" w:cs="Calibri"/>
                <w:color w:val="0F0F0F"/>
                <w:sz w:val="22"/>
                <w:szCs w:val="22"/>
              </w:rPr>
            </w:pPr>
            <w:ins w:id="2761" w:author="Arjan Kloosterboer" w:date="2017-09-21T15:00: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56A40BE5" w14:textId="77777777" w:rsidR="00AB30C2" w:rsidRDefault="00AB30C2" w:rsidP="00E52C8A">
            <w:pPr>
              <w:rPr>
                <w:ins w:id="2762" w:author="Arjan Kloosterboer" w:date="2017-09-21T15:00:00Z"/>
                <w:rFonts w:ascii="Calibri" w:hAnsi="Calibri" w:cs="Calibri"/>
                <w:i/>
                <w:iCs/>
                <w:color w:val="0F0F0F"/>
                <w:sz w:val="22"/>
                <w:szCs w:val="22"/>
              </w:rPr>
            </w:pPr>
            <w:ins w:id="2763" w:author="Arjan Kloosterboer" w:date="2017-09-21T15:00:00Z">
              <w:r>
                <w:rPr>
                  <w:rFonts w:ascii="Calibri" w:hAnsi="Calibri" w:cs="Calibri"/>
                  <w:i/>
                  <w:iCs/>
                  <w:color w:val="0F0F0F"/>
                  <w:sz w:val="22"/>
                  <w:szCs w:val="22"/>
                </w:rPr>
                <w:t>Kardi-</w:t>
              </w:r>
            </w:ins>
          </w:p>
          <w:p w14:paraId="6E6924EF" w14:textId="77777777" w:rsidR="00AB30C2" w:rsidRDefault="00AB30C2" w:rsidP="00E52C8A">
            <w:pPr>
              <w:rPr>
                <w:ins w:id="2764" w:author="Arjan Kloosterboer" w:date="2017-09-21T15:00:00Z"/>
                <w:rFonts w:ascii="Calibri" w:hAnsi="Calibri" w:cs="Calibri"/>
                <w:color w:val="0F0F0F"/>
                <w:sz w:val="22"/>
                <w:szCs w:val="22"/>
              </w:rPr>
            </w:pPr>
            <w:ins w:id="2765" w:author="Arjan Kloosterboer" w:date="2017-09-21T15:00:00Z">
              <w:r>
                <w:rPr>
                  <w:rFonts w:ascii="Calibri" w:hAnsi="Calibri" w:cs="Calibri"/>
                  <w:i/>
                  <w:iCs/>
                  <w:color w:val="0F0F0F"/>
                  <w:sz w:val="22"/>
                  <w:szCs w:val="22"/>
                </w:rPr>
                <w:t>naliteit</w:t>
              </w:r>
            </w:ins>
          </w:p>
        </w:tc>
      </w:tr>
      <w:tr w:rsidR="00AB30C2" w14:paraId="492BAF1B" w14:textId="77777777" w:rsidTr="00E52C8A">
        <w:trPr>
          <w:ins w:id="2766" w:author="Arjan Kloosterboer" w:date="2017-09-21T15:00:00Z"/>
        </w:trPr>
        <w:tc>
          <w:tcPr>
            <w:tcW w:w="450" w:type="dxa"/>
            <w:tcBorders>
              <w:top w:val="nil"/>
              <w:left w:val="nil"/>
              <w:bottom w:val="nil"/>
              <w:right w:val="nil"/>
            </w:tcBorders>
            <w:tcMar>
              <w:top w:w="0" w:type="dxa"/>
              <w:left w:w="60" w:type="dxa"/>
              <w:bottom w:w="0" w:type="dxa"/>
              <w:right w:w="60" w:type="dxa"/>
            </w:tcMar>
          </w:tcPr>
          <w:p w14:paraId="63B254BD" w14:textId="77777777" w:rsidR="00AB30C2" w:rsidRDefault="00AB30C2" w:rsidP="00E52C8A">
            <w:pPr>
              <w:rPr>
                <w:ins w:id="2767" w:author="Arjan Kloosterboer" w:date="2017-09-21T15:00: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4B69BFB6" w14:textId="77777777" w:rsidR="00AB30C2" w:rsidRDefault="00AB30C2" w:rsidP="00E52C8A">
            <w:pPr>
              <w:rPr>
                <w:ins w:id="2768" w:author="Arjan Kloosterboer" w:date="2017-09-21T15:00:00Z"/>
                <w:rFonts w:ascii="Calibri" w:hAnsi="Calibri" w:cs="Calibri"/>
                <w:color w:val="0F0F0F"/>
                <w:sz w:val="22"/>
                <w:szCs w:val="22"/>
              </w:rPr>
            </w:pPr>
            <w:ins w:id="2769" w:author="Arjan Kloosterboer" w:date="2017-09-21T15:00:00Z">
              <w:r>
                <w:rPr>
                  <w:rFonts w:ascii="Calibri" w:hAnsi="Calibri" w:cs="Calibri"/>
                  <w:color w:val="0F0F0F"/>
                  <w:sz w:val="22"/>
                  <w:szCs w:val="22"/>
                </w:rPr>
                <w:t>Identificatie ondersteunend waterdeel</w:t>
              </w:r>
            </w:ins>
          </w:p>
        </w:tc>
        <w:tc>
          <w:tcPr>
            <w:tcW w:w="4230" w:type="dxa"/>
            <w:tcBorders>
              <w:top w:val="nil"/>
              <w:left w:val="nil"/>
              <w:bottom w:val="nil"/>
              <w:right w:val="nil"/>
            </w:tcBorders>
            <w:tcMar>
              <w:top w:w="0" w:type="dxa"/>
              <w:left w:w="60" w:type="dxa"/>
              <w:bottom w:w="0" w:type="dxa"/>
              <w:right w:w="60" w:type="dxa"/>
            </w:tcMar>
          </w:tcPr>
          <w:p w14:paraId="32EC75EB" w14:textId="77777777" w:rsidR="00AB30C2" w:rsidRDefault="00AB30C2" w:rsidP="00E52C8A">
            <w:pPr>
              <w:rPr>
                <w:ins w:id="2770"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474992E" w14:textId="77777777" w:rsidR="00AB30C2" w:rsidRDefault="00AB30C2" w:rsidP="00E52C8A">
            <w:pPr>
              <w:rPr>
                <w:ins w:id="2771"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8254742" w14:textId="77777777" w:rsidR="00AB30C2" w:rsidRDefault="00AB30C2" w:rsidP="00E52C8A">
            <w:pPr>
              <w:rPr>
                <w:ins w:id="2772" w:author="Arjan Kloosterboer" w:date="2017-09-21T15:00:00Z"/>
                <w:rFonts w:ascii="Calibri" w:hAnsi="Calibri" w:cs="Calibri"/>
                <w:color w:val="0F0F0F"/>
                <w:sz w:val="22"/>
                <w:szCs w:val="22"/>
              </w:rPr>
            </w:pPr>
            <w:ins w:id="2773" w:author="Arjan Kloosterboer" w:date="2017-09-21T15:00:00Z">
              <w:r>
                <w:rPr>
                  <w:rFonts w:ascii="Calibri" w:hAnsi="Calibri" w:cs="Calibri"/>
                  <w:color w:val="0F0F0F"/>
                  <w:sz w:val="22"/>
                  <w:szCs w:val="22"/>
                </w:rPr>
                <w:t>1 - 1</w:t>
              </w:r>
            </w:ins>
          </w:p>
        </w:tc>
        <w:bookmarkEnd w:id="2755"/>
      </w:tr>
      <w:tr w:rsidR="00AB30C2" w14:paraId="100A4966" w14:textId="77777777" w:rsidTr="00E52C8A">
        <w:trPr>
          <w:ins w:id="2774" w:author="Arjan Kloosterboer" w:date="2017-09-21T15:00:00Z"/>
        </w:trPr>
        <w:tc>
          <w:tcPr>
            <w:tcW w:w="450" w:type="dxa"/>
            <w:tcBorders>
              <w:top w:val="nil"/>
              <w:left w:val="nil"/>
              <w:bottom w:val="nil"/>
              <w:right w:val="nil"/>
            </w:tcBorders>
            <w:tcMar>
              <w:top w:w="0" w:type="dxa"/>
              <w:left w:w="60" w:type="dxa"/>
              <w:bottom w:w="0" w:type="dxa"/>
              <w:right w:w="60" w:type="dxa"/>
            </w:tcMar>
          </w:tcPr>
          <w:p w14:paraId="2BE969AA" w14:textId="77777777" w:rsidR="00AB30C2" w:rsidRDefault="00AB30C2" w:rsidP="00E52C8A">
            <w:pPr>
              <w:rPr>
                <w:ins w:id="2775" w:author="Arjan Kloosterboer" w:date="2017-09-21T15:00:00Z"/>
                <w:rFonts w:ascii="Calibri" w:hAnsi="Calibri" w:cs="Calibri"/>
                <w:color w:val="0F0F0F"/>
                <w:sz w:val="22"/>
                <w:szCs w:val="22"/>
              </w:rPr>
            </w:pPr>
            <w:bookmarkStart w:id="2776" w:name="BKM_5B869C2C_83A0_4EC8_9879_4B0B3FCAE03D"/>
          </w:p>
        </w:tc>
        <w:tc>
          <w:tcPr>
            <w:tcW w:w="2790" w:type="dxa"/>
            <w:gridSpan w:val="2"/>
            <w:tcBorders>
              <w:top w:val="nil"/>
              <w:left w:val="nil"/>
              <w:bottom w:val="nil"/>
              <w:right w:val="nil"/>
            </w:tcBorders>
            <w:tcMar>
              <w:top w:w="0" w:type="dxa"/>
              <w:left w:w="60" w:type="dxa"/>
              <w:bottom w:w="0" w:type="dxa"/>
              <w:right w:w="60" w:type="dxa"/>
            </w:tcMar>
          </w:tcPr>
          <w:p w14:paraId="348763D8" w14:textId="77777777" w:rsidR="00AB30C2" w:rsidRDefault="00AB30C2" w:rsidP="00E52C8A">
            <w:pPr>
              <w:rPr>
                <w:ins w:id="2777" w:author="Arjan Kloosterboer" w:date="2017-09-21T15:00:00Z"/>
                <w:rFonts w:ascii="Calibri" w:hAnsi="Calibri" w:cs="Calibri"/>
                <w:color w:val="0F0F0F"/>
                <w:sz w:val="22"/>
                <w:szCs w:val="22"/>
              </w:rPr>
            </w:pPr>
            <w:ins w:id="2778" w:author="Arjan Kloosterboer" w:date="2017-09-21T15:00:00Z">
              <w:r>
                <w:rPr>
                  <w:rFonts w:ascii="Calibri" w:hAnsi="Calibri" w:cs="Calibri"/>
                  <w:color w:val="0F0F0F"/>
                  <w:sz w:val="22"/>
                  <w:szCs w:val="22"/>
                </w:rPr>
                <w:t>Geometrie ondersteunend waterdeel</w:t>
              </w:r>
            </w:ins>
          </w:p>
        </w:tc>
        <w:tc>
          <w:tcPr>
            <w:tcW w:w="4230" w:type="dxa"/>
            <w:tcBorders>
              <w:top w:val="nil"/>
              <w:left w:val="nil"/>
              <w:bottom w:val="nil"/>
              <w:right w:val="nil"/>
            </w:tcBorders>
            <w:tcMar>
              <w:top w:w="0" w:type="dxa"/>
              <w:left w:w="60" w:type="dxa"/>
              <w:bottom w:w="0" w:type="dxa"/>
              <w:right w:w="60" w:type="dxa"/>
            </w:tcMar>
          </w:tcPr>
          <w:p w14:paraId="490E1B14" w14:textId="77777777" w:rsidR="00AB30C2" w:rsidRDefault="00AB30C2" w:rsidP="00E52C8A">
            <w:pPr>
              <w:rPr>
                <w:ins w:id="2779"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D319E4A" w14:textId="77777777" w:rsidR="00AB30C2" w:rsidRDefault="00AB30C2" w:rsidP="00E52C8A">
            <w:pPr>
              <w:rPr>
                <w:ins w:id="2780"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392566C" w14:textId="77777777" w:rsidR="00AB30C2" w:rsidRDefault="00AB30C2" w:rsidP="00E52C8A">
            <w:pPr>
              <w:rPr>
                <w:ins w:id="2781" w:author="Arjan Kloosterboer" w:date="2017-09-21T15:00:00Z"/>
                <w:rFonts w:ascii="Calibri" w:hAnsi="Calibri" w:cs="Calibri"/>
                <w:color w:val="0F0F0F"/>
                <w:sz w:val="22"/>
                <w:szCs w:val="22"/>
              </w:rPr>
            </w:pPr>
            <w:ins w:id="2782" w:author="Arjan Kloosterboer" w:date="2017-09-21T15:00:00Z">
              <w:r>
                <w:rPr>
                  <w:rFonts w:ascii="Calibri" w:hAnsi="Calibri" w:cs="Calibri"/>
                  <w:color w:val="0F0F0F"/>
                  <w:sz w:val="22"/>
                  <w:szCs w:val="22"/>
                </w:rPr>
                <w:t>1 - 1</w:t>
              </w:r>
            </w:ins>
          </w:p>
        </w:tc>
        <w:bookmarkEnd w:id="2776"/>
      </w:tr>
      <w:tr w:rsidR="00AB30C2" w14:paraId="0EF5ADE4" w14:textId="77777777" w:rsidTr="00E52C8A">
        <w:trPr>
          <w:ins w:id="2783" w:author="Arjan Kloosterboer" w:date="2017-09-21T15:00:00Z"/>
        </w:trPr>
        <w:tc>
          <w:tcPr>
            <w:tcW w:w="450" w:type="dxa"/>
            <w:tcBorders>
              <w:top w:val="nil"/>
              <w:left w:val="nil"/>
              <w:bottom w:val="nil"/>
              <w:right w:val="nil"/>
            </w:tcBorders>
            <w:tcMar>
              <w:top w:w="0" w:type="dxa"/>
              <w:left w:w="60" w:type="dxa"/>
              <w:bottom w:w="0" w:type="dxa"/>
              <w:right w:w="60" w:type="dxa"/>
            </w:tcMar>
          </w:tcPr>
          <w:p w14:paraId="75AE9190" w14:textId="77777777" w:rsidR="00AB30C2" w:rsidRDefault="00AB30C2" w:rsidP="00E52C8A">
            <w:pPr>
              <w:rPr>
                <w:ins w:id="2784" w:author="Arjan Kloosterboer" w:date="2017-09-21T15:00:00Z"/>
                <w:rFonts w:ascii="Calibri" w:hAnsi="Calibri" w:cs="Calibri"/>
                <w:color w:val="0F0F0F"/>
                <w:sz w:val="22"/>
                <w:szCs w:val="22"/>
              </w:rPr>
            </w:pPr>
            <w:bookmarkStart w:id="2785" w:name="BKM_DC8C8279_5DF3_49D9_B76F_1DDE31F35E89"/>
          </w:p>
        </w:tc>
        <w:tc>
          <w:tcPr>
            <w:tcW w:w="2790" w:type="dxa"/>
            <w:gridSpan w:val="2"/>
            <w:tcBorders>
              <w:top w:val="nil"/>
              <w:left w:val="nil"/>
              <w:bottom w:val="nil"/>
              <w:right w:val="nil"/>
            </w:tcBorders>
            <w:tcMar>
              <w:top w:w="0" w:type="dxa"/>
              <w:left w:w="60" w:type="dxa"/>
              <w:bottom w:w="0" w:type="dxa"/>
              <w:right w:w="60" w:type="dxa"/>
            </w:tcMar>
          </w:tcPr>
          <w:p w14:paraId="45133467" w14:textId="77777777" w:rsidR="00AB30C2" w:rsidRDefault="00AB30C2" w:rsidP="00E52C8A">
            <w:pPr>
              <w:rPr>
                <w:ins w:id="2786" w:author="Arjan Kloosterboer" w:date="2017-09-21T15:00:00Z"/>
                <w:rFonts w:ascii="Calibri" w:hAnsi="Calibri" w:cs="Calibri"/>
                <w:color w:val="0F0F0F"/>
                <w:sz w:val="22"/>
                <w:szCs w:val="22"/>
              </w:rPr>
            </w:pPr>
            <w:ins w:id="2787" w:author="Arjan Kloosterboer" w:date="2017-09-21T15:00:00Z">
              <w:r>
                <w:rPr>
                  <w:rFonts w:ascii="Calibri" w:hAnsi="Calibri" w:cs="Calibri"/>
                  <w:color w:val="0F0F0F"/>
                  <w:sz w:val="22"/>
                  <w:szCs w:val="22"/>
                </w:rPr>
                <w:t>Type ondersteunend waterdeel</w:t>
              </w:r>
            </w:ins>
          </w:p>
        </w:tc>
        <w:tc>
          <w:tcPr>
            <w:tcW w:w="4230" w:type="dxa"/>
            <w:tcBorders>
              <w:top w:val="nil"/>
              <w:left w:val="nil"/>
              <w:bottom w:val="nil"/>
              <w:right w:val="nil"/>
            </w:tcBorders>
            <w:tcMar>
              <w:top w:w="0" w:type="dxa"/>
              <w:left w:w="60" w:type="dxa"/>
              <w:bottom w:w="0" w:type="dxa"/>
              <w:right w:w="60" w:type="dxa"/>
            </w:tcMar>
          </w:tcPr>
          <w:p w14:paraId="0CCE2D43" w14:textId="77777777" w:rsidR="00AB30C2" w:rsidRDefault="00AB30C2" w:rsidP="00E52C8A">
            <w:pPr>
              <w:rPr>
                <w:ins w:id="2788"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CAB0EA6" w14:textId="77777777" w:rsidR="00AB30C2" w:rsidRDefault="00AB30C2" w:rsidP="00E52C8A">
            <w:pPr>
              <w:rPr>
                <w:ins w:id="2789"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95DCFB2" w14:textId="77777777" w:rsidR="00AB30C2" w:rsidRDefault="00AB30C2" w:rsidP="00E52C8A">
            <w:pPr>
              <w:rPr>
                <w:ins w:id="2790" w:author="Arjan Kloosterboer" w:date="2017-09-21T15:00:00Z"/>
                <w:rFonts w:ascii="Calibri" w:hAnsi="Calibri" w:cs="Calibri"/>
                <w:color w:val="0F0F0F"/>
                <w:sz w:val="22"/>
                <w:szCs w:val="22"/>
              </w:rPr>
            </w:pPr>
            <w:ins w:id="2791" w:author="Arjan Kloosterboer" w:date="2017-09-21T15:00:00Z">
              <w:r>
                <w:rPr>
                  <w:rFonts w:ascii="Calibri" w:hAnsi="Calibri" w:cs="Calibri"/>
                  <w:color w:val="0F0F0F"/>
                  <w:sz w:val="22"/>
                  <w:szCs w:val="22"/>
                </w:rPr>
                <w:t>1 - 1</w:t>
              </w:r>
            </w:ins>
          </w:p>
        </w:tc>
        <w:bookmarkEnd w:id="2785"/>
      </w:tr>
      <w:tr w:rsidR="00AB30C2" w14:paraId="2D709A56" w14:textId="77777777" w:rsidTr="00E52C8A">
        <w:trPr>
          <w:ins w:id="2792" w:author="Arjan Kloosterboer" w:date="2017-09-21T15:00:00Z"/>
        </w:trPr>
        <w:tc>
          <w:tcPr>
            <w:tcW w:w="450" w:type="dxa"/>
            <w:tcBorders>
              <w:top w:val="nil"/>
              <w:left w:val="nil"/>
              <w:bottom w:val="nil"/>
              <w:right w:val="nil"/>
            </w:tcBorders>
            <w:tcMar>
              <w:top w:w="0" w:type="dxa"/>
              <w:left w:w="60" w:type="dxa"/>
              <w:bottom w:w="0" w:type="dxa"/>
              <w:right w:w="60" w:type="dxa"/>
            </w:tcMar>
          </w:tcPr>
          <w:p w14:paraId="021CCF96" w14:textId="77777777" w:rsidR="00AB30C2" w:rsidRDefault="00AB30C2" w:rsidP="00E52C8A">
            <w:pPr>
              <w:rPr>
                <w:ins w:id="2793" w:author="Arjan Kloosterboer" w:date="2017-09-21T15:00:00Z"/>
                <w:rFonts w:ascii="Calibri" w:hAnsi="Calibri" w:cs="Calibri"/>
                <w:color w:val="0F0F0F"/>
                <w:sz w:val="22"/>
                <w:szCs w:val="22"/>
              </w:rPr>
            </w:pPr>
            <w:bookmarkStart w:id="2794" w:name="BKM_D3B6412A_E8E6_4195_914D_439E446BD45A"/>
          </w:p>
        </w:tc>
        <w:tc>
          <w:tcPr>
            <w:tcW w:w="2790" w:type="dxa"/>
            <w:gridSpan w:val="2"/>
            <w:tcBorders>
              <w:top w:val="nil"/>
              <w:left w:val="nil"/>
              <w:bottom w:val="nil"/>
              <w:right w:val="nil"/>
            </w:tcBorders>
            <w:tcMar>
              <w:top w:w="0" w:type="dxa"/>
              <w:left w:w="60" w:type="dxa"/>
              <w:bottom w:w="0" w:type="dxa"/>
              <w:right w:w="60" w:type="dxa"/>
            </w:tcMar>
          </w:tcPr>
          <w:p w14:paraId="2654531C" w14:textId="77777777" w:rsidR="00AB30C2" w:rsidRDefault="00AB30C2" w:rsidP="00E52C8A">
            <w:pPr>
              <w:rPr>
                <w:ins w:id="2795" w:author="Arjan Kloosterboer" w:date="2017-09-21T15:00:00Z"/>
                <w:rFonts w:ascii="Calibri" w:hAnsi="Calibri" w:cs="Calibri"/>
                <w:color w:val="0F0F0F"/>
                <w:sz w:val="22"/>
                <w:szCs w:val="22"/>
              </w:rPr>
            </w:pPr>
            <w:ins w:id="2796" w:author="Arjan Kloosterboer" w:date="2017-09-21T15:00:00Z">
              <w:r>
                <w:rPr>
                  <w:rFonts w:ascii="Calibri" w:hAnsi="Calibri" w:cs="Calibri"/>
                  <w:color w:val="0F0F0F"/>
                  <w:sz w:val="22"/>
                  <w:szCs w:val="22"/>
                </w:rPr>
                <w:t>Plus type ondersteunend waterdeel</w:t>
              </w:r>
            </w:ins>
          </w:p>
        </w:tc>
        <w:tc>
          <w:tcPr>
            <w:tcW w:w="4230" w:type="dxa"/>
            <w:tcBorders>
              <w:top w:val="nil"/>
              <w:left w:val="nil"/>
              <w:bottom w:val="nil"/>
              <w:right w:val="nil"/>
            </w:tcBorders>
            <w:tcMar>
              <w:top w:w="0" w:type="dxa"/>
              <w:left w:w="60" w:type="dxa"/>
              <w:bottom w:w="0" w:type="dxa"/>
              <w:right w:w="60" w:type="dxa"/>
            </w:tcMar>
          </w:tcPr>
          <w:p w14:paraId="0C0513B2" w14:textId="77777777" w:rsidR="00AB30C2" w:rsidRDefault="00AB30C2" w:rsidP="00E52C8A">
            <w:pPr>
              <w:rPr>
                <w:ins w:id="2797"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9D158D3" w14:textId="77777777" w:rsidR="00AB30C2" w:rsidRDefault="00AB30C2" w:rsidP="00E52C8A">
            <w:pPr>
              <w:rPr>
                <w:ins w:id="2798"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F49633B" w14:textId="77777777" w:rsidR="00AB30C2" w:rsidRDefault="00AB30C2" w:rsidP="00E52C8A">
            <w:pPr>
              <w:rPr>
                <w:ins w:id="2799" w:author="Arjan Kloosterboer" w:date="2017-09-21T15:00:00Z"/>
                <w:rFonts w:ascii="Calibri" w:hAnsi="Calibri" w:cs="Calibri"/>
                <w:color w:val="0F0F0F"/>
                <w:sz w:val="22"/>
                <w:szCs w:val="22"/>
              </w:rPr>
            </w:pPr>
            <w:ins w:id="2800" w:author="Arjan Kloosterboer" w:date="2017-09-21T15:00:00Z">
              <w:r>
                <w:rPr>
                  <w:rFonts w:ascii="Calibri" w:hAnsi="Calibri" w:cs="Calibri"/>
                  <w:color w:val="0F0F0F"/>
                  <w:sz w:val="22"/>
                  <w:szCs w:val="22"/>
                </w:rPr>
                <w:t>0 - 1</w:t>
              </w:r>
            </w:ins>
          </w:p>
        </w:tc>
        <w:bookmarkEnd w:id="2794"/>
      </w:tr>
      <w:tr w:rsidR="00AB30C2" w14:paraId="48638E49" w14:textId="77777777" w:rsidTr="00E52C8A">
        <w:trPr>
          <w:ins w:id="2801" w:author="Arjan Kloosterboer" w:date="2017-09-21T15:00:00Z"/>
        </w:trPr>
        <w:tc>
          <w:tcPr>
            <w:tcW w:w="450" w:type="dxa"/>
            <w:tcBorders>
              <w:top w:val="nil"/>
              <w:left w:val="nil"/>
              <w:bottom w:val="nil"/>
              <w:right w:val="nil"/>
            </w:tcBorders>
            <w:tcMar>
              <w:top w:w="0" w:type="dxa"/>
              <w:left w:w="60" w:type="dxa"/>
              <w:bottom w:w="0" w:type="dxa"/>
              <w:right w:w="60" w:type="dxa"/>
            </w:tcMar>
          </w:tcPr>
          <w:p w14:paraId="53DDAF28" w14:textId="77777777" w:rsidR="00AB30C2" w:rsidRDefault="00AB30C2" w:rsidP="00E52C8A">
            <w:pPr>
              <w:rPr>
                <w:ins w:id="2802" w:author="Arjan Kloosterboer" w:date="2017-09-21T15:00:00Z"/>
                <w:rFonts w:ascii="Calibri" w:hAnsi="Calibri" w:cs="Calibri"/>
                <w:color w:val="0F0F0F"/>
                <w:sz w:val="22"/>
                <w:szCs w:val="22"/>
              </w:rPr>
            </w:pPr>
            <w:bookmarkStart w:id="2803" w:name="BKM_3AD5275C_489F_4661_A52F_2BED51E4D1EF"/>
          </w:p>
        </w:tc>
        <w:tc>
          <w:tcPr>
            <w:tcW w:w="2790" w:type="dxa"/>
            <w:gridSpan w:val="2"/>
            <w:tcBorders>
              <w:top w:val="nil"/>
              <w:left w:val="nil"/>
              <w:bottom w:val="nil"/>
              <w:right w:val="nil"/>
            </w:tcBorders>
            <w:tcMar>
              <w:top w:w="0" w:type="dxa"/>
              <w:left w:w="60" w:type="dxa"/>
              <w:bottom w:w="0" w:type="dxa"/>
              <w:right w:w="60" w:type="dxa"/>
            </w:tcMar>
          </w:tcPr>
          <w:p w14:paraId="7A956A2B" w14:textId="77777777" w:rsidR="00AB30C2" w:rsidRDefault="00AB30C2" w:rsidP="00E52C8A">
            <w:pPr>
              <w:rPr>
                <w:ins w:id="2804" w:author="Arjan Kloosterboer" w:date="2017-09-21T15:00:00Z"/>
                <w:rFonts w:ascii="Calibri" w:hAnsi="Calibri" w:cs="Calibri"/>
                <w:color w:val="0F0F0F"/>
                <w:sz w:val="22"/>
                <w:szCs w:val="22"/>
              </w:rPr>
            </w:pPr>
            <w:ins w:id="2805" w:author="Arjan Kloosterboer" w:date="2017-09-21T15:00:00Z">
              <w:r>
                <w:rPr>
                  <w:rFonts w:ascii="Calibri" w:hAnsi="Calibri" w:cs="Calibri"/>
                  <w:color w:val="0F0F0F"/>
                  <w:sz w:val="22"/>
                  <w:szCs w:val="22"/>
                </w:rPr>
                <w:t>Datum begin geldigheid ondersteunend waterdeel</w:t>
              </w:r>
            </w:ins>
          </w:p>
        </w:tc>
        <w:tc>
          <w:tcPr>
            <w:tcW w:w="4230" w:type="dxa"/>
            <w:tcBorders>
              <w:top w:val="nil"/>
              <w:left w:val="nil"/>
              <w:bottom w:val="nil"/>
              <w:right w:val="nil"/>
            </w:tcBorders>
            <w:tcMar>
              <w:top w:w="0" w:type="dxa"/>
              <w:left w:w="60" w:type="dxa"/>
              <w:bottom w:w="0" w:type="dxa"/>
              <w:right w:w="60" w:type="dxa"/>
            </w:tcMar>
          </w:tcPr>
          <w:p w14:paraId="5116EF41" w14:textId="77777777" w:rsidR="00AB30C2" w:rsidRDefault="00AB30C2" w:rsidP="00E52C8A">
            <w:pPr>
              <w:rPr>
                <w:ins w:id="2806"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7E55F5C" w14:textId="77777777" w:rsidR="00AB30C2" w:rsidRDefault="00AB30C2" w:rsidP="00E52C8A">
            <w:pPr>
              <w:rPr>
                <w:ins w:id="2807"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58848F4" w14:textId="77777777" w:rsidR="00AB30C2" w:rsidRDefault="00AB30C2" w:rsidP="00E52C8A">
            <w:pPr>
              <w:rPr>
                <w:ins w:id="2808" w:author="Arjan Kloosterboer" w:date="2017-09-21T15:00:00Z"/>
                <w:rFonts w:ascii="Calibri" w:hAnsi="Calibri" w:cs="Calibri"/>
                <w:color w:val="0F0F0F"/>
                <w:sz w:val="22"/>
                <w:szCs w:val="22"/>
              </w:rPr>
            </w:pPr>
            <w:ins w:id="2809" w:author="Arjan Kloosterboer" w:date="2017-09-21T15:00:00Z">
              <w:r>
                <w:rPr>
                  <w:rFonts w:ascii="Calibri" w:hAnsi="Calibri" w:cs="Calibri"/>
                  <w:color w:val="0F0F0F"/>
                  <w:sz w:val="22"/>
                  <w:szCs w:val="22"/>
                </w:rPr>
                <w:t>1 - 1</w:t>
              </w:r>
            </w:ins>
          </w:p>
        </w:tc>
        <w:bookmarkEnd w:id="2803"/>
      </w:tr>
      <w:tr w:rsidR="00AB30C2" w14:paraId="55ED3DC2" w14:textId="77777777" w:rsidTr="00E52C8A">
        <w:trPr>
          <w:ins w:id="2810" w:author="Arjan Kloosterboer" w:date="2017-09-21T15:00:00Z"/>
        </w:trPr>
        <w:tc>
          <w:tcPr>
            <w:tcW w:w="450" w:type="dxa"/>
            <w:tcBorders>
              <w:top w:val="nil"/>
              <w:left w:val="nil"/>
              <w:bottom w:val="nil"/>
              <w:right w:val="nil"/>
            </w:tcBorders>
            <w:tcMar>
              <w:top w:w="0" w:type="dxa"/>
              <w:left w:w="60" w:type="dxa"/>
              <w:bottom w:w="0" w:type="dxa"/>
              <w:right w:w="60" w:type="dxa"/>
            </w:tcMar>
          </w:tcPr>
          <w:p w14:paraId="2E565199" w14:textId="77777777" w:rsidR="00AB30C2" w:rsidRDefault="00AB30C2" w:rsidP="00E52C8A">
            <w:pPr>
              <w:rPr>
                <w:ins w:id="2811" w:author="Arjan Kloosterboer" w:date="2017-09-21T15:00:00Z"/>
                <w:rFonts w:ascii="Calibri" w:hAnsi="Calibri" w:cs="Calibri"/>
                <w:color w:val="0F0F0F"/>
                <w:sz w:val="22"/>
                <w:szCs w:val="22"/>
              </w:rPr>
            </w:pPr>
            <w:bookmarkStart w:id="2812" w:name="BKM_806A32BF_431A_4052_844A_C2BD651DA634"/>
          </w:p>
        </w:tc>
        <w:tc>
          <w:tcPr>
            <w:tcW w:w="2790" w:type="dxa"/>
            <w:gridSpan w:val="2"/>
            <w:tcBorders>
              <w:top w:val="nil"/>
              <w:left w:val="nil"/>
              <w:bottom w:val="nil"/>
              <w:right w:val="nil"/>
            </w:tcBorders>
            <w:tcMar>
              <w:top w:w="0" w:type="dxa"/>
              <w:left w:w="60" w:type="dxa"/>
              <w:bottom w:w="0" w:type="dxa"/>
              <w:right w:w="60" w:type="dxa"/>
            </w:tcMar>
          </w:tcPr>
          <w:p w14:paraId="40853492" w14:textId="77777777" w:rsidR="00AB30C2" w:rsidRDefault="00AB30C2" w:rsidP="00E52C8A">
            <w:pPr>
              <w:rPr>
                <w:ins w:id="2813" w:author="Arjan Kloosterboer" w:date="2017-09-21T15:00:00Z"/>
                <w:rFonts w:ascii="Calibri" w:hAnsi="Calibri" w:cs="Calibri"/>
                <w:color w:val="0F0F0F"/>
                <w:sz w:val="22"/>
                <w:szCs w:val="22"/>
              </w:rPr>
            </w:pPr>
            <w:ins w:id="2814" w:author="Arjan Kloosterboer" w:date="2017-09-21T15:00:00Z">
              <w:r>
                <w:rPr>
                  <w:rFonts w:ascii="Calibri" w:hAnsi="Calibri" w:cs="Calibri"/>
                  <w:color w:val="0F0F0F"/>
                  <w:sz w:val="22"/>
                  <w:szCs w:val="22"/>
                </w:rPr>
                <w:t>Datum einde geldigheid ondersteunend waterdeel</w:t>
              </w:r>
            </w:ins>
          </w:p>
        </w:tc>
        <w:tc>
          <w:tcPr>
            <w:tcW w:w="4230" w:type="dxa"/>
            <w:tcBorders>
              <w:top w:val="nil"/>
              <w:left w:val="nil"/>
              <w:bottom w:val="nil"/>
              <w:right w:val="nil"/>
            </w:tcBorders>
            <w:tcMar>
              <w:top w:w="0" w:type="dxa"/>
              <w:left w:w="60" w:type="dxa"/>
              <w:bottom w:w="0" w:type="dxa"/>
              <w:right w:w="60" w:type="dxa"/>
            </w:tcMar>
          </w:tcPr>
          <w:p w14:paraId="513EA4A6" w14:textId="77777777" w:rsidR="00AB30C2" w:rsidRDefault="00AB30C2" w:rsidP="00E52C8A">
            <w:pPr>
              <w:rPr>
                <w:ins w:id="2815"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B3F4573" w14:textId="77777777" w:rsidR="00AB30C2" w:rsidRDefault="00AB30C2" w:rsidP="00E52C8A">
            <w:pPr>
              <w:rPr>
                <w:ins w:id="2816"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558421D" w14:textId="77777777" w:rsidR="00AB30C2" w:rsidRDefault="00AB30C2" w:rsidP="00E52C8A">
            <w:pPr>
              <w:rPr>
                <w:ins w:id="2817" w:author="Arjan Kloosterboer" w:date="2017-09-21T15:00:00Z"/>
                <w:rFonts w:ascii="Calibri" w:hAnsi="Calibri" w:cs="Calibri"/>
                <w:color w:val="0F0F0F"/>
                <w:sz w:val="22"/>
                <w:szCs w:val="22"/>
              </w:rPr>
            </w:pPr>
            <w:ins w:id="2818" w:author="Arjan Kloosterboer" w:date="2017-09-21T15:00:00Z">
              <w:r>
                <w:rPr>
                  <w:rFonts w:ascii="Calibri" w:hAnsi="Calibri" w:cs="Calibri"/>
                  <w:color w:val="0F0F0F"/>
                  <w:sz w:val="22"/>
                  <w:szCs w:val="22"/>
                </w:rPr>
                <w:t>0 - 1</w:t>
              </w:r>
            </w:ins>
          </w:p>
        </w:tc>
        <w:bookmarkEnd w:id="2812"/>
      </w:tr>
    </w:tbl>
    <w:p w14:paraId="0967129F" w14:textId="77777777" w:rsidR="00AB30C2" w:rsidRDefault="00AB30C2" w:rsidP="00AB30C2">
      <w:pPr>
        <w:rPr>
          <w:ins w:id="2819" w:author="Arjan Kloosterboer" w:date="2017-09-21T15:0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AB30C2" w14:paraId="4D093268" w14:textId="77777777" w:rsidTr="00E52C8A">
        <w:trPr>
          <w:ins w:id="2820" w:author="Arjan Kloosterboer" w:date="2017-09-21T15:00:00Z"/>
        </w:trPr>
        <w:tc>
          <w:tcPr>
            <w:tcW w:w="9360" w:type="dxa"/>
            <w:gridSpan w:val="3"/>
            <w:tcBorders>
              <w:top w:val="nil"/>
              <w:left w:val="nil"/>
              <w:bottom w:val="nil"/>
              <w:right w:val="nil"/>
            </w:tcBorders>
            <w:tcMar>
              <w:top w:w="0" w:type="dxa"/>
              <w:left w:w="60" w:type="dxa"/>
              <w:bottom w:w="0" w:type="dxa"/>
              <w:right w:w="60" w:type="dxa"/>
            </w:tcMar>
          </w:tcPr>
          <w:p w14:paraId="52421AC1" w14:textId="77777777" w:rsidR="00AB30C2" w:rsidRDefault="00AB30C2" w:rsidP="00E52C8A">
            <w:pPr>
              <w:rPr>
                <w:ins w:id="2821" w:author="Arjan Kloosterboer" w:date="2017-09-21T15:00:00Z"/>
                <w:rFonts w:ascii="Calibri" w:hAnsi="Calibri" w:cs="Calibri"/>
                <w:color w:val="0F0F0F"/>
                <w:sz w:val="22"/>
                <w:szCs w:val="22"/>
              </w:rPr>
            </w:pPr>
            <w:ins w:id="2822" w:author="Arjan Kloosterboer" w:date="2017-09-21T15:00:00Z">
              <w:r>
                <w:rPr>
                  <w:rFonts w:ascii="Calibri" w:hAnsi="Calibri" w:cs="Calibri"/>
                  <w:b/>
                  <w:bCs/>
                  <w:color w:val="0F0F0F"/>
                  <w:sz w:val="22"/>
                  <w:szCs w:val="22"/>
                </w:rPr>
                <w:t>Overzicht relaties</w:t>
              </w:r>
            </w:ins>
          </w:p>
        </w:tc>
      </w:tr>
      <w:tr w:rsidR="00AB30C2" w14:paraId="708B04B5" w14:textId="77777777" w:rsidTr="00E52C8A">
        <w:trPr>
          <w:ins w:id="2823" w:author="Arjan Kloosterboer" w:date="2017-09-21T15:00:00Z"/>
        </w:trPr>
        <w:tc>
          <w:tcPr>
            <w:tcW w:w="450" w:type="dxa"/>
            <w:tcBorders>
              <w:top w:val="nil"/>
              <w:left w:val="nil"/>
              <w:bottom w:val="nil"/>
              <w:right w:val="nil"/>
            </w:tcBorders>
            <w:tcMar>
              <w:top w:w="0" w:type="dxa"/>
              <w:left w:w="60" w:type="dxa"/>
              <w:bottom w:w="0" w:type="dxa"/>
              <w:right w:w="60" w:type="dxa"/>
            </w:tcMar>
          </w:tcPr>
          <w:p w14:paraId="74DFA6E1" w14:textId="77777777" w:rsidR="00AB30C2" w:rsidRDefault="00AB30C2" w:rsidP="00E52C8A">
            <w:pPr>
              <w:rPr>
                <w:ins w:id="2824" w:author="Arjan Kloosterboer" w:date="2017-09-21T15:00: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4312038B" w14:textId="77777777" w:rsidR="00AB30C2" w:rsidRDefault="00AB30C2" w:rsidP="00E52C8A">
            <w:pPr>
              <w:rPr>
                <w:ins w:id="2825" w:author="Arjan Kloosterboer" w:date="2017-09-21T15:00:00Z"/>
                <w:rFonts w:ascii="Calibri" w:hAnsi="Calibri" w:cs="Calibri"/>
                <w:i/>
                <w:iCs/>
                <w:color w:val="0F0F0F"/>
                <w:sz w:val="22"/>
                <w:szCs w:val="22"/>
              </w:rPr>
            </w:pPr>
            <w:ins w:id="2826" w:author="Arjan Kloosterboer" w:date="2017-09-21T15:00:00Z">
              <w:r>
                <w:rPr>
                  <w:rFonts w:ascii="Calibri" w:hAnsi="Calibri" w:cs="Calibri"/>
                  <w:i/>
                  <w:iCs/>
                  <w:color w:val="0F0F0F"/>
                  <w:sz w:val="22"/>
                  <w:szCs w:val="22"/>
                </w:rPr>
                <w:t>Relatienaam met</w:t>
              </w:r>
            </w:ins>
          </w:p>
          <w:p w14:paraId="251EC470" w14:textId="77777777" w:rsidR="00AB30C2" w:rsidRDefault="00AB30C2" w:rsidP="00E52C8A">
            <w:pPr>
              <w:rPr>
                <w:ins w:id="2827" w:author="Arjan Kloosterboer" w:date="2017-09-21T15:00:00Z"/>
                <w:rFonts w:ascii="Calibri" w:hAnsi="Calibri" w:cs="Calibri"/>
                <w:color w:val="0F0F0F"/>
                <w:sz w:val="22"/>
                <w:szCs w:val="22"/>
              </w:rPr>
            </w:pPr>
            <w:ins w:id="2828" w:author="Arjan Kloosterboer" w:date="2017-09-21T15:00: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2862C778" w14:textId="77777777" w:rsidR="00AB30C2" w:rsidRDefault="00AB30C2" w:rsidP="00E52C8A">
            <w:pPr>
              <w:rPr>
                <w:ins w:id="2829" w:author="Arjan Kloosterboer" w:date="2017-09-21T15:00:00Z"/>
                <w:rFonts w:ascii="Calibri" w:hAnsi="Calibri" w:cs="Calibri"/>
                <w:color w:val="0F0F0F"/>
                <w:sz w:val="22"/>
                <w:szCs w:val="22"/>
              </w:rPr>
            </w:pPr>
            <w:ins w:id="2830" w:author="Arjan Kloosterboer" w:date="2017-09-21T15:00:00Z">
              <w:r>
                <w:rPr>
                  <w:rFonts w:ascii="Calibri" w:hAnsi="Calibri" w:cs="Calibri"/>
                  <w:i/>
                  <w:iCs/>
                  <w:color w:val="0F0F0F"/>
                  <w:sz w:val="22"/>
                  <w:szCs w:val="22"/>
                </w:rPr>
                <w:t>Definitie</w:t>
              </w:r>
            </w:ins>
          </w:p>
        </w:tc>
      </w:tr>
      <w:tr w:rsidR="00AB30C2" w14:paraId="1D70A9F0" w14:textId="77777777" w:rsidTr="00E52C8A">
        <w:trPr>
          <w:ins w:id="2831" w:author="Arjan Kloosterboer" w:date="2017-09-21T15:00:00Z"/>
        </w:trPr>
        <w:tc>
          <w:tcPr>
            <w:tcW w:w="450" w:type="dxa"/>
            <w:tcBorders>
              <w:top w:val="nil"/>
              <w:left w:val="nil"/>
              <w:bottom w:val="nil"/>
              <w:right w:val="nil"/>
            </w:tcBorders>
            <w:tcMar>
              <w:top w:w="0" w:type="dxa"/>
              <w:left w:w="60" w:type="dxa"/>
              <w:bottom w:w="0" w:type="dxa"/>
              <w:right w:w="60" w:type="dxa"/>
            </w:tcMar>
          </w:tcPr>
          <w:p w14:paraId="204083D9" w14:textId="77777777" w:rsidR="00AB30C2" w:rsidRDefault="00AB30C2" w:rsidP="00E52C8A">
            <w:pPr>
              <w:rPr>
                <w:ins w:id="2832"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60EEB7B" w14:textId="77777777" w:rsidR="00AB30C2" w:rsidRDefault="00AB30C2" w:rsidP="00E52C8A">
            <w:pPr>
              <w:rPr>
                <w:ins w:id="2833" w:author="Arjan Kloosterboer" w:date="2017-09-21T15:00:00Z"/>
                <w:rFonts w:ascii="Calibri" w:hAnsi="Calibri" w:cs="Calibri"/>
                <w:color w:val="0F0F0F"/>
                <w:sz w:val="22"/>
                <w:szCs w:val="22"/>
              </w:rPr>
            </w:pPr>
            <w:ins w:id="2834" w:author="Arjan Kloosterboer" w:date="2017-09-21T15:00:00Z">
              <w:r>
                <w:rPr>
                  <w:rFonts w:ascii="Calibri" w:hAnsi="Calibri" w:cs="Calibri"/>
                  <w:color w:val="0F0F0F"/>
                  <w:sz w:val="22"/>
                  <w:szCs w:val="22"/>
                </w:rPr>
                <w:t>ONDERSTEUNEND WATERDEEL  []</w:t>
              </w:r>
            </w:ins>
          </w:p>
          <w:p w14:paraId="656CAABE" w14:textId="77777777" w:rsidR="00AB30C2" w:rsidRDefault="00AB30C2" w:rsidP="00E52C8A">
            <w:pPr>
              <w:rPr>
                <w:ins w:id="2835" w:author="Arjan Kloosterboer" w:date="2017-09-21T15:00:00Z"/>
                <w:rFonts w:ascii="Calibri" w:hAnsi="Calibri" w:cs="Calibri"/>
                <w:color w:val="0F0F0F"/>
                <w:sz w:val="22"/>
                <w:szCs w:val="22"/>
              </w:rPr>
            </w:pPr>
            <w:ins w:id="2836" w:author="Arjan Kloosterboer" w:date="2017-09-21T15:00:00Z">
              <w:r>
                <w:rPr>
                  <w:rFonts w:ascii="Calibri" w:hAnsi="Calibri" w:cs="Calibri"/>
                  <w:color w:val="0F0F0F"/>
                  <w:sz w:val="22"/>
                  <w:szCs w:val="22"/>
                </w:rPr>
                <w:t xml:space="preserve">  </w:t>
              </w:r>
            </w:ins>
          </w:p>
          <w:p w14:paraId="14DF2BCB" w14:textId="77777777" w:rsidR="00AB30C2" w:rsidRDefault="00AB30C2" w:rsidP="00E52C8A">
            <w:pPr>
              <w:rPr>
                <w:ins w:id="2837" w:author="Arjan Kloosterboer" w:date="2017-09-21T15:00:00Z"/>
                <w:rFonts w:ascii="Calibri" w:hAnsi="Calibri" w:cs="Calibri"/>
                <w:color w:val="0F0F0F"/>
                <w:sz w:val="22"/>
                <w:szCs w:val="22"/>
              </w:rPr>
            </w:pPr>
            <w:ins w:id="2838" w:author="Arjan Kloosterboer" w:date="2017-09-21T15:00:00Z">
              <w:r>
                <w:rPr>
                  <w:rFonts w:ascii="Calibri" w:hAnsi="Calibri" w:cs="Calibri"/>
                  <w:color w:val="0F0F0F"/>
                  <w:sz w:val="22"/>
                  <w:szCs w:val="22"/>
                </w:rPr>
                <w:t>ONDERSTEUNEND WATERDEEL  []</w:t>
              </w:r>
            </w:ins>
          </w:p>
        </w:tc>
        <w:tc>
          <w:tcPr>
            <w:tcW w:w="6120" w:type="dxa"/>
            <w:tcBorders>
              <w:top w:val="nil"/>
              <w:left w:val="nil"/>
              <w:bottom w:val="nil"/>
              <w:right w:val="nil"/>
            </w:tcBorders>
            <w:tcMar>
              <w:top w:w="0" w:type="dxa"/>
              <w:left w:w="60" w:type="dxa"/>
              <w:bottom w:w="0" w:type="dxa"/>
              <w:right w:w="60" w:type="dxa"/>
            </w:tcMar>
          </w:tcPr>
          <w:p w14:paraId="509FCC62" w14:textId="77777777" w:rsidR="00AB30C2" w:rsidRDefault="00AB30C2" w:rsidP="00E52C8A">
            <w:pPr>
              <w:rPr>
                <w:ins w:id="2839" w:author="Arjan Kloosterboer" w:date="2017-09-21T15:00:00Z"/>
                <w:rFonts w:ascii="Calibri" w:hAnsi="Calibri" w:cs="Calibri"/>
                <w:color w:val="0F0F0F"/>
                <w:sz w:val="22"/>
                <w:szCs w:val="22"/>
              </w:rPr>
            </w:pPr>
          </w:p>
        </w:tc>
      </w:tr>
      <w:tr w:rsidR="00AB30C2" w14:paraId="082E5118" w14:textId="77777777" w:rsidTr="00E52C8A">
        <w:trPr>
          <w:trHeight w:hRule="exact" w:val="128"/>
          <w:ins w:id="2840" w:author="Arjan Kloosterboer" w:date="2017-09-21T15:00:00Z"/>
        </w:trPr>
        <w:tc>
          <w:tcPr>
            <w:tcW w:w="450" w:type="dxa"/>
            <w:tcBorders>
              <w:top w:val="nil"/>
              <w:left w:val="nil"/>
              <w:bottom w:val="nil"/>
              <w:right w:val="nil"/>
            </w:tcBorders>
            <w:tcMar>
              <w:top w:w="0" w:type="dxa"/>
              <w:left w:w="60" w:type="dxa"/>
              <w:bottom w:w="0" w:type="dxa"/>
              <w:right w:w="60" w:type="dxa"/>
            </w:tcMar>
          </w:tcPr>
          <w:p w14:paraId="063429F8" w14:textId="77777777" w:rsidR="00AB30C2" w:rsidRDefault="00AB30C2" w:rsidP="00E52C8A">
            <w:pPr>
              <w:rPr>
                <w:ins w:id="2841"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A3AB10A" w14:textId="77777777" w:rsidR="00AB30C2" w:rsidRDefault="00AB30C2" w:rsidP="00E52C8A">
            <w:pPr>
              <w:rPr>
                <w:ins w:id="2842"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8A68AF9" w14:textId="77777777" w:rsidR="00AB30C2" w:rsidRDefault="00AB30C2" w:rsidP="00E52C8A">
            <w:pPr>
              <w:rPr>
                <w:ins w:id="2843" w:author="Arjan Kloosterboer" w:date="2017-09-21T15:00:00Z"/>
                <w:rFonts w:ascii="Calibri" w:hAnsi="Calibri" w:cs="Calibri"/>
                <w:color w:val="0F0F0F"/>
                <w:sz w:val="22"/>
                <w:szCs w:val="22"/>
              </w:rPr>
            </w:pPr>
          </w:p>
        </w:tc>
      </w:tr>
      <w:tr w:rsidR="00AB30C2" w14:paraId="0097DF85" w14:textId="77777777" w:rsidTr="00E52C8A">
        <w:trPr>
          <w:ins w:id="2844" w:author="Arjan Kloosterboer" w:date="2017-09-21T15:00:00Z"/>
        </w:trPr>
        <w:tc>
          <w:tcPr>
            <w:tcW w:w="450" w:type="dxa"/>
            <w:tcBorders>
              <w:top w:val="nil"/>
              <w:left w:val="nil"/>
              <w:bottom w:val="nil"/>
              <w:right w:val="nil"/>
            </w:tcBorders>
            <w:tcMar>
              <w:top w:w="0" w:type="dxa"/>
              <w:left w:w="60" w:type="dxa"/>
              <w:bottom w:w="0" w:type="dxa"/>
              <w:right w:w="60" w:type="dxa"/>
            </w:tcMar>
          </w:tcPr>
          <w:p w14:paraId="73E9C900" w14:textId="77777777" w:rsidR="00AB30C2" w:rsidRDefault="00AB30C2" w:rsidP="00E52C8A">
            <w:pPr>
              <w:rPr>
                <w:ins w:id="2845"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AD1098C" w14:textId="77777777" w:rsidR="00AB30C2" w:rsidRDefault="00AB30C2" w:rsidP="00E52C8A">
            <w:pPr>
              <w:rPr>
                <w:ins w:id="2846" w:author="Arjan Kloosterboer" w:date="2017-09-21T15:00:00Z"/>
                <w:rFonts w:ascii="Calibri" w:hAnsi="Calibri" w:cs="Calibri"/>
                <w:color w:val="0F0F0F"/>
                <w:sz w:val="22"/>
                <w:szCs w:val="22"/>
              </w:rPr>
            </w:pPr>
            <w:ins w:id="2847" w:author="Arjan Kloosterboer" w:date="2017-09-21T15:00:00Z">
              <w:r>
                <w:rPr>
                  <w:rFonts w:ascii="Calibri" w:hAnsi="Calibri" w:cs="Calibri"/>
                  <w:color w:val="0F0F0F"/>
                  <w:sz w:val="22"/>
                  <w:szCs w:val="22"/>
                </w:rPr>
                <w:t>OBJECT  [0..1]</w:t>
              </w:r>
            </w:ins>
          </w:p>
          <w:p w14:paraId="70682622" w14:textId="77777777" w:rsidR="00AB30C2" w:rsidRDefault="00AB30C2" w:rsidP="00E52C8A">
            <w:pPr>
              <w:rPr>
                <w:ins w:id="2848" w:author="Arjan Kloosterboer" w:date="2017-09-21T15:00:00Z"/>
                <w:rFonts w:ascii="Calibri" w:hAnsi="Calibri" w:cs="Calibri"/>
                <w:color w:val="0F0F0F"/>
                <w:sz w:val="22"/>
                <w:szCs w:val="22"/>
              </w:rPr>
            </w:pPr>
            <w:ins w:id="2849" w:author="Arjan Kloosterboer" w:date="2017-09-21T15:00:00Z">
              <w:r>
                <w:rPr>
                  <w:rFonts w:ascii="Calibri" w:hAnsi="Calibri" w:cs="Calibri"/>
                  <w:color w:val="0F0F0F"/>
                  <w:sz w:val="22"/>
                  <w:szCs w:val="22"/>
                </w:rPr>
                <w:t xml:space="preserve">  is</w:t>
              </w:r>
            </w:ins>
          </w:p>
          <w:p w14:paraId="668BE44E" w14:textId="77777777" w:rsidR="00AB30C2" w:rsidRDefault="00AB30C2" w:rsidP="00E52C8A">
            <w:pPr>
              <w:rPr>
                <w:ins w:id="2850" w:author="Arjan Kloosterboer" w:date="2017-09-21T15:00:00Z"/>
                <w:rFonts w:ascii="Calibri" w:hAnsi="Calibri" w:cs="Calibri"/>
                <w:color w:val="0F0F0F"/>
                <w:sz w:val="22"/>
                <w:szCs w:val="22"/>
              </w:rPr>
            </w:pPr>
            <w:ins w:id="2851" w:author="Arjan Kloosterboer" w:date="2017-09-21T15:00:00Z">
              <w:r>
                <w:rPr>
                  <w:rFonts w:ascii="Calibri" w:hAnsi="Calibri" w:cs="Calibri"/>
                  <w:color w:val="0F0F0F"/>
                  <w:sz w:val="22"/>
                  <w:szCs w:val="22"/>
                </w:rPr>
                <w:t>ONDERSTEUNEND WATERDEEL  [1]</w:t>
              </w:r>
            </w:ins>
          </w:p>
        </w:tc>
        <w:tc>
          <w:tcPr>
            <w:tcW w:w="6120" w:type="dxa"/>
            <w:tcBorders>
              <w:top w:val="nil"/>
              <w:left w:val="nil"/>
              <w:bottom w:val="nil"/>
              <w:right w:val="nil"/>
            </w:tcBorders>
            <w:tcMar>
              <w:top w:w="0" w:type="dxa"/>
              <w:left w:w="60" w:type="dxa"/>
              <w:bottom w:w="0" w:type="dxa"/>
              <w:right w:w="60" w:type="dxa"/>
            </w:tcMar>
          </w:tcPr>
          <w:p w14:paraId="1FC26B37" w14:textId="77777777" w:rsidR="00AB30C2" w:rsidRDefault="00AB30C2" w:rsidP="00E52C8A">
            <w:pPr>
              <w:rPr>
                <w:ins w:id="2852" w:author="Arjan Kloosterboer" w:date="2017-09-21T15:00:00Z"/>
                <w:rFonts w:ascii="Calibri" w:hAnsi="Calibri" w:cs="Calibri"/>
                <w:color w:val="0F0F0F"/>
                <w:sz w:val="22"/>
                <w:szCs w:val="22"/>
              </w:rPr>
            </w:pPr>
            <w:ins w:id="2853" w:author="Arjan Kloosterboer" w:date="2017-09-21T15:00:00Z">
              <w:r>
                <w:rPr>
                  <w:rFonts w:ascii="Calibri" w:hAnsi="Calibri" w:cs="Calibri"/>
                  <w:color w:val="000000"/>
                  <w:sz w:val="22"/>
                  <w:szCs w:val="22"/>
                </w:rPr>
                <w:t>Een  ONDERSTEUNEND WATERDEEL komt voor in de hoedanigheid van een OBJECT bij een zaak</w:t>
              </w:r>
            </w:ins>
          </w:p>
        </w:tc>
      </w:tr>
      <w:tr w:rsidR="00AB30C2" w14:paraId="2845769A" w14:textId="77777777" w:rsidTr="00E52C8A">
        <w:trPr>
          <w:trHeight w:hRule="exact" w:val="128"/>
          <w:ins w:id="2854" w:author="Arjan Kloosterboer" w:date="2017-09-21T15:00:00Z"/>
        </w:trPr>
        <w:tc>
          <w:tcPr>
            <w:tcW w:w="450" w:type="dxa"/>
            <w:tcBorders>
              <w:top w:val="nil"/>
              <w:left w:val="nil"/>
              <w:bottom w:val="nil"/>
              <w:right w:val="nil"/>
            </w:tcBorders>
            <w:tcMar>
              <w:top w:w="0" w:type="dxa"/>
              <w:left w:w="60" w:type="dxa"/>
              <w:bottom w:w="0" w:type="dxa"/>
              <w:right w:w="60" w:type="dxa"/>
            </w:tcMar>
          </w:tcPr>
          <w:p w14:paraId="5D66B02E" w14:textId="77777777" w:rsidR="00AB30C2" w:rsidRDefault="00AB30C2" w:rsidP="00E52C8A">
            <w:pPr>
              <w:rPr>
                <w:ins w:id="2855"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781BDC3" w14:textId="77777777" w:rsidR="00AB30C2" w:rsidRDefault="00AB30C2" w:rsidP="00E52C8A">
            <w:pPr>
              <w:rPr>
                <w:ins w:id="2856"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759BA1B" w14:textId="77777777" w:rsidR="00AB30C2" w:rsidRDefault="00AB30C2" w:rsidP="00E52C8A">
            <w:pPr>
              <w:rPr>
                <w:ins w:id="2857" w:author="Arjan Kloosterboer" w:date="2017-09-21T15:00:00Z"/>
                <w:rFonts w:ascii="Calibri" w:hAnsi="Calibri" w:cs="Calibri"/>
                <w:color w:val="0F0F0F"/>
                <w:sz w:val="22"/>
                <w:szCs w:val="22"/>
              </w:rPr>
            </w:pPr>
          </w:p>
        </w:tc>
      </w:tr>
    </w:tbl>
    <w:p w14:paraId="0BE3AECA" w14:textId="77777777" w:rsidR="00AB30C2" w:rsidRPr="00E072A0" w:rsidRDefault="00AB30C2" w:rsidP="00AB30C2">
      <w:pPr>
        <w:rPr>
          <w:ins w:id="2858" w:author="Arjan Kloosterboer" w:date="2017-09-21T15:0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AB30C2" w14:paraId="6F23000E" w14:textId="77777777" w:rsidTr="00E52C8A">
        <w:trPr>
          <w:ins w:id="2859" w:author="Arjan Kloosterboer" w:date="2017-09-21T15:00:00Z"/>
        </w:trPr>
        <w:tc>
          <w:tcPr>
            <w:tcW w:w="9360" w:type="dxa"/>
            <w:tcBorders>
              <w:top w:val="nil"/>
              <w:left w:val="nil"/>
              <w:bottom w:val="nil"/>
              <w:right w:val="nil"/>
            </w:tcBorders>
            <w:tcMar>
              <w:top w:w="0" w:type="dxa"/>
              <w:left w:w="60" w:type="dxa"/>
              <w:bottom w:w="0" w:type="dxa"/>
              <w:right w:w="60" w:type="dxa"/>
            </w:tcMar>
          </w:tcPr>
          <w:p w14:paraId="38B541BE" w14:textId="77777777" w:rsidR="00AB30C2" w:rsidRDefault="00AB30C2" w:rsidP="00E52C8A">
            <w:pPr>
              <w:rPr>
                <w:ins w:id="2860" w:author="Arjan Kloosterboer" w:date="2017-09-21T15:00:00Z"/>
                <w:rFonts w:ascii="Calibri" w:hAnsi="Calibri" w:cs="Calibri"/>
                <w:b/>
                <w:bCs/>
                <w:color w:val="0F0F0F"/>
                <w:sz w:val="22"/>
                <w:szCs w:val="22"/>
              </w:rPr>
            </w:pPr>
            <w:ins w:id="2861" w:author="Arjan Kloosterboer" w:date="2017-09-21T15:00:00Z">
              <w:r>
                <w:rPr>
                  <w:rFonts w:ascii="Calibri" w:hAnsi="Calibri" w:cs="Calibri"/>
                  <w:b/>
                  <w:bCs/>
                  <w:color w:val="0F0F0F"/>
                  <w:sz w:val="22"/>
                  <w:szCs w:val="22"/>
                </w:rPr>
                <w:t>Toelichting objecttype</w:t>
              </w:r>
            </w:ins>
          </w:p>
          <w:p w14:paraId="1CA7DF02" w14:textId="77777777" w:rsidR="00AB30C2" w:rsidRDefault="00AB30C2" w:rsidP="00E52C8A">
            <w:pPr>
              <w:ind w:left="720"/>
              <w:rPr>
                <w:ins w:id="2862" w:author="Arjan Kloosterboer" w:date="2017-09-21T15:00:00Z"/>
                <w:rFonts w:ascii="Calibri" w:hAnsi="Calibri" w:cs="Calibri"/>
                <w:color w:val="0F0F0F"/>
                <w:sz w:val="22"/>
                <w:szCs w:val="22"/>
              </w:rPr>
            </w:pPr>
          </w:p>
        </w:tc>
        <w:bookmarkEnd w:id="2720"/>
      </w:tr>
    </w:tbl>
    <w:p w14:paraId="2F3FA64C"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OPENBARE RUIMTE</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77DF0503" w14:textId="77777777" w:rsidTr="00847C61">
        <w:trPr>
          <w:trHeight w:val="271"/>
        </w:trPr>
        <w:tc>
          <w:tcPr>
            <w:tcW w:w="2340" w:type="dxa"/>
            <w:gridSpan w:val="2"/>
            <w:tcBorders>
              <w:top w:val="nil"/>
              <w:left w:val="nil"/>
              <w:bottom w:val="nil"/>
              <w:right w:val="nil"/>
            </w:tcBorders>
          </w:tcPr>
          <w:p w14:paraId="37DB76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970CFC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OPENBARE RUIMTE</w:t>
            </w:r>
            <w:r w:rsidRPr="00474957">
              <w:rPr>
                <w:rFonts w:ascii="Arial" w:hAnsi="Arial" w:cs="Arial"/>
                <w:szCs w:val="24"/>
                <w:lang w:val="en-AU" w:eastAsia="en-US"/>
              </w:rPr>
              <w:fldChar w:fldCharType="end"/>
            </w:r>
          </w:p>
        </w:tc>
      </w:tr>
      <w:tr w:rsidR="00847C61" w:rsidRPr="00474957" w14:paraId="142408E3" w14:textId="77777777" w:rsidTr="00847C61">
        <w:trPr>
          <w:trHeight w:hRule="exact" w:val="128"/>
        </w:trPr>
        <w:tc>
          <w:tcPr>
            <w:tcW w:w="2340" w:type="dxa"/>
            <w:gridSpan w:val="2"/>
            <w:tcBorders>
              <w:top w:val="nil"/>
              <w:left w:val="nil"/>
              <w:bottom w:val="nil"/>
              <w:right w:val="nil"/>
            </w:tcBorders>
          </w:tcPr>
          <w:p w14:paraId="41D0457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E06C0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CDE1C18" w14:textId="77777777" w:rsidTr="00847C61">
        <w:trPr>
          <w:trHeight w:val="151"/>
        </w:trPr>
        <w:tc>
          <w:tcPr>
            <w:tcW w:w="2340" w:type="dxa"/>
            <w:gridSpan w:val="2"/>
            <w:tcBorders>
              <w:top w:val="nil"/>
              <w:left w:val="nil"/>
              <w:bottom w:val="nil"/>
              <w:right w:val="nil"/>
            </w:tcBorders>
          </w:tcPr>
          <w:p w14:paraId="4575965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B15C2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0628F18" w14:textId="77777777" w:rsidTr="00847C61">
        <w:trPr>
          <w:trHeight w:hRule="exact" w:val="128"/>
        </w:trPr>
        <w:tc>
          <w:tcPr>
            <w:tcW w:w="2340" w:type="dxa"/>
            <w:gridSpan w:val="2"/>
            <w:tcBorders>
              <w:top w:val="nil"/>
              <w:left w:val="nil"/>
              <w:bottom w:val="nil"/>
              <w:right w:val="nil"/>
            </w:tcBorders>
          </w:tcPr>
          <w:p w14:paraId="0FE889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6EA2A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74DCCDE" w14:textId="77777777" w:rsidTr="00847C61">
        <w:tc>
          <w:tcPr>
            <w:tcW w:w="2340" w:type="dxa"/>
            <w:gridSpan w:val="2"/>
            <w:tcBorders>
              <w:top w:val="nil"/>
              <w:left w:val="nil"/>
              <w:bottom w:val="nil"/>
              <w:right w:val="nil"/>
            </w:tcBorders>
          </w:tcPr>
          <w:p w14:paraId="201863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629B35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3729DB64" w14:textId="77777777" w:rsidTr="00847C61">
        <w:trPr>
          <w:trHeight w:hRule="exact" w:val="241"/>
        </w:trPr>
        <w:tc>
          <w:tcPr>
            <w:tcW w:w="2340" w:type="dxa"/>
            <w:gridSpan w:val="2"/>
            <w:tcBorders>
              <w:top w:val="nil"/>
              <w:left w:val="nil"/>
              <w:bottom w:val="nil"/>
              <w:right w:val="nil"/>
            </w:tcBorders>
          </w:tcPr>
          <w:p w14:paraId="7EB9487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51F27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701C52D" w14:textId="77777777" w:rsidTr="00847C61">
        <w:tc>
          <w:tcPr>
            <w:tcW w:w="2340" w:type="dxa"/>
            <w:gridSpan w:val="2"/>
            <w:tcBorders>
              <w:top w:val="nil"/>
              <w:left w:val="nil"/>
              <w:bottom w:val="nil"/>
              <w:right w:val="nil"/>
            </w:tcBorders>
          </w:tcPr>
          <w:p w14:paraId="5BD251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E91B6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CC0F121" w14:textId="77777777" w:rsidTr="00847C61">
        <w:tc>
          <w:tcPr>
            <w:tcW w:w="450" w:type="dxa"/>
            <w:tcBorders>
              <w:top w:val="nil"/>
              <w:left w:val="nil"/>
              <w:bottom w:val="nil"/>
              <w:right w:val="nil"/>
            </w:tcBorders>
          </w:tcPr>
          <w:p w14:paraId="09F6088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863" w:name="BKM_6DF5885F_AB65_4c79_898A_0E50B7ABC98D"/>
          </w:p>
        </w:tc>
        <w:tc>
          <w:tcPr>
            <w:tcW w:w="2790" w:type="dxa"/>
            <w:gridSpan w:val="2"/>
            <w:tcBorders>
              <w:top w:val="nil"/>
              <w:left w:val="nil"/>
              <w:bottom w:val="nil"/>
              <w:right w:val="nil"/>
            </w:tcBorders>
          </w:tcPr>
          <w:p w14:paraId="3EB1A07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F66FB3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016B45C4" w14:textId="77777777" w:rsidTr="00847C61">
        <w:tc>
          <w:tcPr>
            <w:tcW w:w="450" w:type="dxa"/>
            <w:tcBorders>
              <w:top w:val="nil"/>
              <w:left w:val="nil"/>
              <w:bottom w:val="nil"/>
              <w:right w:val="nil"/>
            </w:tcBorders>
          </w:tcPr>
          <w:p w14:paraId="40EF72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CF5634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Identificatiecode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CEFAA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Identificatiecode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63"/>
      </w:tr>
      <w:tr w:rsidR="00847C61" w:rsidRPr="00474957" w14:paraId="695CD543" w14:textId="77777777" w:rsidTr="00847C61">
        <w:tc>
          <w:tcPr>
            <w:tcW w:w="450" w:type="dxa"/>
            <w:tcBorders>
              <w:top w:val="nil"/>
              <w:left w:val="nil"/>
              <w:bottom w:val="nil"/>
              <w:right w:val="nil"/>
            </w:tcBorders>
          </w:tcPr>
          <w:p w14:paraId="0B601B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64" w:name="BKM_E91D59D7_E185_48a1_B987_4522298BC317"/>
          </w:p>
        </w:tc>
        <w:tc>
          <w:tcPr>
            <w:tcW w:w="2790" w:type="dxa"/>
            <w:gridSpan w:val="2"/>
            <w:tcBorders>
              <w:top w:val="nil"/>
              <w:left w:val="nil"/>
              <w:bottom w:val="nil"/>
              <w:right w:val="nil"/>
            </w:tcBorders>
          </w:tcPr>
          <w:p w14:paraId="011D893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525774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64"/>
      </w:tr>
      <w:tr w:rsidR="00847C61" w:rsidRPr="00474957" w14:paraId="191A6EDE" w14:textId="77777777" w:rsidTr="00847C61">
        <w:tc>
          <w:tcPr>
            <w:tcW w:w="450" w:type="dxa"/>
            <w:tcBorders>
              <w:top w:val="nil"/>
              <w:left w:val="nil"/>
              <w:bottom w:val="nil"/>
              <w:right w:val="nil"/>
            </w:tcBorders>
          </w:tcPr>
          <w:p w14:paraId="296E54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65" w:name="BKM_2E0230A8_DFB9_4558_BF23_E197E16EE306"/>
          </w:p>
        </w:tc>
        <w:tc>
          <w:tcPr>
            <w:tcW w:w="2790" w:type="dxa"/>
            <w:gridSpan w:val="2"/>
            <w:tcBorders>
              <w:top w:val="nil"/>
              <w:left w:val="nil"/>
              <w:bottom w:val="nil"/>
              <w:right w:val="nil"/>
            </w:tcBorders>
          </w:tcPr>
          <w:p w14:paraId="08AB2D0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Type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9EA35B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Type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65"/>
      </w:tr>
      <w:tr w:rsidR="00847C61" w:rsidRPr="00474957" w14:paraId="0CD2D87F" w14:textId="77777777" w:rsidTr="00847C61">
        <w:tc>
          <w:tcPr>
            <w:tcW w:w="450" w:type="dxa"/>
            <w:tcBorders>
              <w:top w:val="nil"/>
              <w:left w:val="nil"/>
              <w:bottom w:val="nil"/>
              <w:right w:val="nil"/>
            </w:tcBorders>
          </w:tcPr>
          <w:p w14:paraId="261BEA8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66" w:name="BKM_8578578F_19EF_4ac6_A0D5_1E089FF63201"/>
          </w:p>
        </w:tc>
        <w:tc>
          <w:tcPr>
            <w:tcW w:w="2790" w:type="dxa"/>
            <w:gridSpan w:val="2"/>
            <w:tcBorders>
              <w:top w:val="nil"/>
              <w:left w:val="nil"/>
              <w:bottom w:val="nil"/>
              <w:right w:val="nil"/>
            </w:tcBorders>
          </w:tcPr>
          <w:p w14:paraId="1801198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Gemeentelijke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D3C493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gemeentelijke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66"/>
      </w:tr>
      <w:tr w:rsidR="00847C61" w:rsidRPr="00474957" w14:paraId="35C629B9" w14:textId="77777777" w:rsidTr="00847C61">
        <w:tc>
          <w:tcPr>
            <w:tcW w:w="450" w:type="dxa"/>
            <w:tcBorders>
              <w:top w:val="nil"/>
              <w:left w:val="nil"/>
              <w:bottom w:val="nil"/>
              <w:right w:val="nil"/>
            </w:tcBorders>
          </w:tcPr>
          <w:p w14:paraId="0FC8351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67" w:name="BKM_DD86FCDD_C34C_4d8c_9F0C_F9FE7B7889B5"/>
          </w:p>
        </w:tc>
        <w:tc>
          <w:tcPr>
            <w:tcW w:w="2790" w:type="dxa"/>
            <w:gridSpan w:val="2"/>
            <w:tcBorders>
              <w:top w:val="nil"/>
              <w:left w:val="nil"/>
              <w:bottom w:val="nil"/>
              <w:right w:val="nil"/>
            </w:tcBorders>
          </w:tcPr>
          <w:p w14:paraId="0EAA5D2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Gemeentelijke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8C341F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gemeentelijke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67"/>
      </w:tr>
      <w:tr w:rsidR="00847C61" w:rsidRPr="00474957" w14:paraId="3E035EBF" w14:textId="77777777" w:rsidTr="00847C61">
        <w:tc>
          <w:tcPr>
            <w:tcW w:w="450" w:type="dxa"/>
            <w:tcBorders>
              <w:top w:val="nil"/>
              <w:left w:val="nil"/>
              <w:bottom w:val="nil"/>
              <w:right w:val="nil"/>
            </w:tcBorders>
          </w:tcPr>
          <w:p w14:paraId="0E3B70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68" w:name="BKM_1D42D579_3121_42b9_88D1_8549382C3E36"/>
          </w:p>
        </w:tc>
        <w:tc>
          <w:tcPr>
            <w:tcW w:w="2790" w:type="dxa"/>
            <w:gridSpan w:val="2"/>
            <w:tcBorders>
              <w:top w:val="nil"/>
              <w:left w:val="nil"/>
              <w:bottom w:val="nil"/>
              <w:right w:val="nil"/>
            </w:tcBorders>
          </w:tcPr>
          <w:p w14:paraId="194E437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A7FA5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68"/>
      </w:tr>
    </w:tbl>
    <w:p w14:paraId="2256A61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4EF9715A" w14:textId="77777777" w:rsidTr="00847C61">
        <w:tc>
          <w:tcPr>
            <w:tcW w:w="9360" w:type="dxa"/>
            <w:gridSpan w:val="3"/>
            <w:tcBorders>
              <w:top w:val="nil"/>
              <w:left w:val="nil"/>
              <w:bottom w:val="nil"/>
              <w:right w:val="nil"/>
            </w:tcBorders>
          </w:tcPr>
          <w:p w14:paraId="712FB9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D711F75" w14:textId="77777777" w:rsidTr="00847C61">
        <w:tc>
          <w:tcPr>
            <w:tcW w:w="450" w:type="dxa"/>
            <w:tcBorders>
              <w:top w:val="nil"/>
              <w:left w:val="nil"/>
              <w:bottom w:val="nil"/>
              <w:right w:val="nil"/>
            </w:tcBorders>
          </w:tcPr>
          <w:p w14:paraId="527E7A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592CE8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2AEE6A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178B13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6B3A60B0" w14:textId="77777777" w:rsidTr="00847C61">
        <w:tc>
          <w:tcPr>
            <w:tcW w:w="450" w:type="dxa"/>
            <w:tcBorders>
              <w:top w:val="nil"/>
              <w:left w:val="nil"/>
              <w:bottom w:val="nil"/>
              <w:right w:val="nil"/>
            </w:tcBorders>
          </w:tcPr>
          <w:p w14:paraId="07D0B03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C04BFE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0D4251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42EA3D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OPENBARE RUIMTE</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4C516FC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OPENBARE RUIMTE is een specialisatie van OBJECT.</w:t>
            </w:r>
            <w:r w:rsidRPr="00474957">
              <w:rPr>
                <w:rFonts w:ascii="Arial" w:hAnsi="Arial" w:cs="Arial"/>
                <w:szCs w:val="24"/>
                <w:lang w:val="en-AU" w:eastAsia="en-US"/>
              </w:rPr>
              <w:fldChar w:fldCharType="end"/>
            </w:r>
          </w:p>
        </w:tc>
      </w:tr>
      <w:tr w:rsidR="00847C61" w:rsidRPr="00474957" w14:paraId="5B9BA1E3" w14:textId="77777777" w:rsidTr="00847C61">
        <w:trPr>
          <w:trHeight w:hRule="exact" w:val="128"/>
        </w:trPr>
        <w:tc>
          <w:tcPr>
            <w:tcW w:w="450" w:type="dxa"/>
            <w:tcBorders>
              <w:top w:val="nil"/>
              <w:left w:val="nil"/>
              <w:bottom w:val="nil"/>
              <w:right w:val="nil"/>
            </w:tcBorders>
          </w:tcPr>
          <w:p w14:paraId="399C24A4"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63686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4C7AF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C9E67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6168574" w14:textId="77777777" w:rsidTr="00847C61">
        <w:trPr>
          <w:cantSplit/>
        </w:trPr>
        <w:tc>
          <w:tcPr>
            <w:tcW w:w="9360" w:type="dxa"/>
            <w:tcBorders>
              <w:top w:val="nil"/>
              <w:left w:val="nil"/>
              <w:bottom w:val="nil"/>
              <w:right w:val="nil"/>
            </w:tcBorders>
          </w:tcPr>
          <w:p w14:paraId="63FBDB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50271326"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OPENBARE RUIMTE die in het RGBZ gebruikt worden bij deze specialisatie van OBJECT. Zie voor de specificaties van deze gegevens het RSGB.</w:t>
            </w:r>
          </w:p>
        </w:tc>
      </w:tr>
    </w:tbl>
    <w:bookmarkStart w:id="2869" w:name="BKM_3EF4C49F_D44A_4ffc_809F_CCA5D63E7A4F"/>
    <w:bookmarkEnd w:id="2869"/>
    <w:p w14:paraId="290A7527" w14:textId="5145774C"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BB0431">
        <w:rPr>
          <w:rFonts w:ascii="Arial" w:hAnsi="Arial"/>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ORGANISATORISCHE EENHEID</w:t>
      </w:r>
      <w:r w:rsidR="003B6B78">
        <w:fldChar w:fldCharType="end"/>
      </w:r>
      <w:ins w:id="2870" w:author="Arjan Kloosterboer" w:date="2017-09-21T12:45:00Z">
        <w:r w:rsidR="00BB0431" w:rsidRPr="00BB0431">
          <w:rPr>
            <w:rFonts w:ascii="Arial" w:hAnsi="Arial" w:cs="Arial"/>
          </w:rPr>
          <w:t xml:space="preserve"> (ALS OBJECT)</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F9B7406" w14:textId="77777777" w:rsidTr="00875949">
        <w:trPr>
          <w:trHeight w:val="271"/>
        </w:trPr>
        <w:tc>
          <w:tcPr>
            <w:tcW w:w="2340" w:type="dxa"/>
            <w:gridSpan w:val="2"/>
            <w:tcBorders>
              <w:top w:val="nil"/>
              <w:left w:val="nil"/>
              <w:bottom w:val="nil"/>
              <w:right w:val="nil"/>
            </w:tcBorders>
          </w:tcPr>
          <w:p w14:paraId="113D33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40003B7" w14:textId="28D254B5"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ORGANISATORISCHE EENHEID</w:t>
            </w:r>
            <w:r w:rsidRPr="00474957">
              <w:rPr>
                <w:rFonts w:ascii="Arial" w:hAnsi="Arial" w:cs="Arial"/>
                <w:szCs w:val="24"/>
                <w:lang w:val="en-AU" w:eastAsia="en-US"/>
              </w:rPr>
              <w:fldChar w:fldCharType="end"/>
            </w:r>
            <w:ins w:id="2871" w:author="Arjan Kloosterboer" w:date="2017-09-21T12:45:00Z">
              <w:r w:rsidR="00BB0431">
                <w:rPr>
                  <w:rFonts w:ascii="Arial" w:hAnsi="Arial" w:cs="Arial"/>
                  <w:szCs w:val="24"/>
                  <w:lang w:val="en-AU" w:eastAsia="en-US"/>
                </w:rPr>
                <w:t xml:space="preserve"> (ALS OBJECT)</w:t>
              </w:r>
            </w:ins>
          </w:p>
        </w:tc>
      </w:tr>
      <w:tr w:rsidR="00847C61" w:rsidRPr="00474957" w14:paraId="7B93DF6B" w14:textId="77777777" w:rsidTr="00875949">
        <w:trPr>
          <w:trHeight w:hRule="exact" w:val="128"/>
        </w:trPr>
        <w:tc>
          <w:tcPr>
            <w:tcW w:w="2340" w:type="dxa"/>
            <w:gridSpan w:val="2"/>
            <w:tcBorders>
              <w:top w:val="nil"/>
              <w:left w:val="nil"/>
              <w:bottom w:val="nil"/>
              <w:right w:val="nil"/>
            </w:tcBorders>
          </w:tcPr>
          <w:p w14:paraId="49BEDD6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A4170D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FC7B9F1" w14:textId="77777777" w:rsidTr="00875949">
        <w:trPr>
          <w:trHeight w:val="151"/>
        </w:trPr>
        <w:tc>
          <w:tcPr>
            <w:tcW w:w="2340" w:type="dxa"/>
            <w:gridSpan w:val="2"/>
            <w:tcBorders>
              <w:top w:val="nil"/>
              <w:left w:val="nil"/>
              <w:bottom w:val="nil"/>
              <w:right w:val="nil"/>
            </w:tcBorders>
          </w:tcPr>
          <w:p w14:paraId="72EF05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6C071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6396B590" w14:textId="77777777" w:rsidTr="00875949">
        <w:trPr>
          <w:trHeight w:hRule="exact" w:val="128"/>
        </w:trPr>
        <w:tc>
          <w:tcPr>
            <w:tcW w:w="2340" w:type="dxa"/>
            <w:gridSpan w:val="2"/>
            <w:tcBorders>
              <w:top w:val="nil"/>
              <w:left w:val="nil"/>
              <w:bottom w:val="nil"/>
              <w:right w:val="nil"/>
            </w:tcBorders>
          </w:tcPr>
          <w:p w14:paraId="1C352F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F5965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D22A34E" w14:textId="77777777" w:rsidTr="00875949">
        <w:tc>
          <w:tcPr>
            <w:tcW w:w="2340" w:type="dxa"/>
            <w:gridSpan w:val="2"/>
            <w:tcBorders>
              <w:top w:val="nil"/>
              <w:left w:val="nil"/>
              <w:bottom w:val="nil"/>
              <w:right w:val="nil"/>
            </w:tcBorders>
          </w:tcPr>
          <w:p w14:paraId="27C030A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3173A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68677A3D" w14:textId="77777777" w:rsidTr="00875949">
        <w:trPr>
          <w:trHeight w:hRule="exact" w:val="241"/>
        </w:trPr>
        <w:tc>
          <w:tcPr>
            <w:tcW w:w="2340" w:type="dxa"/>
            <w:gridSpan w:val="2"/>
            <w:tcBorders>
              <w:top w:val="nil"/>
              <w:left w:val="nil"/>
              <w:bottom w:val="nil"/>
              <w:right w:val="nil"/>
            </w:tcBorders>
          </w:tcPr>
          <w:p w14:paraId="34DFE3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C2451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A8247E9" w14:textId="77777777" w:rsidTr="00875949">
        <w:tc>
          <w:tcPr>
            <w:tcW w:w="2340" w:type="dxa"/>
            <w:gridSpan w:val="2"/>
            <w:tcBorders>
              <w:top w:val="nil"/>
              <w:left w:val="nil"/>
              <w:bottom w:val="nil"/>
              <w:right w:val="nil"/>
            </w:tcBorders>
          </w:tcPr>
          <w:p w14:paraId="64C9562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1AFA97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12164EA" w14:textId="77777777" w:rsidTr="00875949">
        <w:tc>
          <w:tcPr>
            <w:tcW w:w="450" w:type="dxa"/>
            <w:tcBorders>
              <w:top w:val="nil"/>
              <w:left w:val="nil"/>
              <w:bottom w:val="nil"/>
              <w:right w:val="nil"/>
            </w:tcBorders>
          </w:tcPr>
          <w:p w14:paraId="130D7C3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872" w:name="BKM_795F94A6_0038_4e81_AF42_AED66D6525A6"/>
          </w:p>
        </w:tc>
        <w:tc>
          <w:tcPr>
            <w:tcW w:w="2790" w:type="dxa"/>
            <w:gridSpan w:val="2"/>
            <w:tcBorders>
              <w:top w:val="nil"/>
              <w:left w:val="nil"/>
              <w:bottom w:val="nil"/>
              <w:right w:val="nil"/>
            </w:tcBorders>
          </w:tcPr>
          <w:p w14:paraId="07639A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33C73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58979D57" w14:textId="77777777" w:rsidTr="00875949">
        <w:tc>
          <w:tcPr>
            <w:tcW w:w="450" w:type="dxa"/>
            <w:tcBorders>
              <w:top w:val="nil"/>
              <w:left w:val="nil"/>
              <w:bottom w:val="nil"/>
              <w:right w:val="nil"/>
            </w:tcBorders>
          </w:tcPr>
          <w:p w14:paraId="492921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9E7AFD9" w14:textId="5359DB12"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Organisatie</w:t>
            </w:r>
            <w:ins w:id="2873" w:author="Arjan Kloosterboer" w:date="2017-03-13T13:45:00Z">
              <w:r w:rsidR="00875949">
                <w:rPr>
                  <w:rFonts w:ascii="Calibri" w:hAnsi="Calibri" w:cs="Arial"/>
                  <w:color w:val="0F0F0F"/>
                  <w:sz w:val="22"/>
                  <w:szCs w:val="24"/>
                  <w:lang w:eastAsia="en-US"/>
                </w:rPr>
                <w:t>-eenheid-</w:t>
              </w:r>
            </w:ins>
            <w:r w:rsidR="00847C61" w:rsidRPr="00474957">
              <w:rPr>
                <w:rFonts w:ascii="Calibri" w:hAnsi="Calibri" w:cs="Arial"/>
                <w:color w:val="0F0F0F"/>
                <w:sz w:val="22"/>
                <w:szCs w:val="24"/>
                <w:lang w:eastAsia="en-US"/>
              </w:rPr>
              <w:t>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851E3A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Organisatie-eenheid-identificatie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72"/>
      </w:tr>
      <w:tr w:rsidR="00875949" w:rsidRPr="00474957" w14:paraId="4CEA1456" w14:textId="77777777" w:rsidTr="00875949">
        <w:trPr>
          <w:ins w:id="2874" w:author="Arjan Kloosterboer" w:date="2017-03-13T13:46:00Z"/>
        </w:trPr>
        <w:tc>
          <w:tcPr>
            <w:tcW w:w="450" w:type="dxa"/>
            <w:tcBorders>
              <w:top w:val="nil"/>
              <w:left w:val="nil"/>
              <w:bottom w:val="nil"/>
              <w:right w:val="nil"/>
            </w:tcBorders>
          </w:tcPr>
          <w:p w14:paraId="419559DF" w14:textId="77777777" w:rsidR="00875949" w:rsidRPr="00474957" w:rsidRDefault="00875949" w:rsidP="00875949">
            <w:pPr>
              <w:widowControl w:val="0"/>
              <w:autoSpaceDE w:val="0"/>
              <w:autoSpaceDN w:val="0"/>
              <w:adjustRightInd w:val="0"/>
              <w:spacing w:line="240" w:lineRule="auto"/>
              <w:contextualSpacing w:val="0"/>
              <w:rPr>
                <w:ins w:id="2875" w:author="Arjan Kloosterboer" w:date="2017-03-13T13:46:00Z"/>
                <w:rFonts w:ascii="Calibri" w:hAnsi="Calibri" w:cs="Arial"/>
                <w:color w:val="0F0F0F"/>
                <w:sz w:val="22"/>
                <w:szCs w:val="24"/>
                <w:lang w:eastAsia="en-US"/>
              </w:rPr>
            </w:pPr>
          </w:p>
        </w:tc>
        <w:tc>
          <w:tcPr>
            <w:tcW w:w="2790" w:type="dxa"/>
            <w:gridSpan w:val="2"/>
            <w:tcBorders>
              <w:top w:val="nil"/>
              <w:left w:val="nil"/>
              <w:bottom w:val="nil"/>
              <w:right w:val="nil"/>
            </w:tcBorders>
          </w:tcPr>
          <w:p w14:paraId="19A59D13" w14:textId="2260321F" w:rsidR="00875949" w:rsidRPr="00474957" w:rsidRDefault="00875949" w:rsidP="00875949">
            <w:pPr>
              <w:widowControl w:val="0"/>
              <w:autoSpaceDE w:val="0"/>
              <w:autoSpaceDN w:val="0"/>
              <w:adjustRightInd w:val="0"/>
              <w:spacing w:line="240" w:lineRule="auto"/>
              <w:contextualSpacing w:val="0"/>
              <w:rPr>
                <w:ins w:id="2876" w:author="Arjan Kloosterboer" w:date="2017-03-13T13:46:00Z"/>
                <w:rFonts w:ascii="Arial" w:hAnsi="Arial" w:cs="Arial"/>
                <w:szCs w:val="24"/>
                <w:lang w:val="en-AU" w:eastAsia="en-US"/>
              </w:rPr>
            </w:pPr>
            <w:ins w:id="2877" w:author="Arjan Kloosterboer" w:date="2017-03-13T13:46:00Z">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Organisatie</w:t>
              </w:r>
              <w:r>
                <w:rPr>
                  <w:rFonts w:ascii="Calibri" w:hAnsi="Calibri" w:cs="Arial"/>
                  <w:color w:val="0F0F0F"/>
                  <w:sz w:val="22"/>
                  <w:szCs w:val="24"/>
                  <w:lang w:eastAsia="en-US"/>
                </w:rPr>
                <w:t>-</w:t>
              </w:r>
              <w:r w:rsidRPr="00474957">
                <w:rPr>
                  <w:rFonts w:ascii="Calibri" w:hAnsi="Calibri" w:cs="Arial"/>
                  <w:color w:val="0F0F0F"/>
                  <w:sz w:val="22"/>
                  <w:szCs w:val="24"/>
                  <w:lang w:eastAsia="en-US"/>
                </w:rPr>
                <w:t>identificatie</w:t>
              </w:r>
              <w:r w:rsidRPr="00474957">
                <w:rPr>
                  <w:rFonts w:ascii="Arial" w:hAnsi="Arial" w:cs="Arial"/>
                  <w:szCs w:val="24"/>
                  <w:lang w:val="en-AU" w:eastAsia="en-US"/>
                </w:rPr>
                <w:fldChar w:fldCharType="end"/>
              </w:r>
            </w:ins>
          </w:p>
        </w:tc>
        <w:tc>
          <w:tcPr>
            <w:tcW w:w="6120" w:type="dxa"/>
            <w:tcBorders>
              <w:top w:val="nil"/>
              <w:left w:val="nil"/>
              <w:bottom w:val="nil"/>
              <w:right w:val="nil"/>
            </w:tcBorders>
          </w:tcPr>
          <w:p w14:paraId="0187AC4F" w14:textId="32426C51" w:rsidR="00875949" w:rsidRPr="00474957" w:rsidRDefault="00875949" w:rsidP="00875949">
            <w:pPr>
              <w:widowControl w:val="0"/>
              <w:autoSpaceDE w:val="0"/>
              <w:autoSpaceDN w:val="0"/>
              <w:adjustRightInd w:val="0"/>
              <w:spacing w:line="240" w:lineRule="auto"/>
              <w:contextualSpacing w:val="0"/>
              <w:rPr>
                <w:ins w:id="2878" w:author="Arjan Kloosterboer" w:date="2017-03-13T13:46:00Z"/>
                <w:rFonts w:ascii="Calibri" w:hAnsi="Calibri" w:cs="Arial"/>
                <w:color w:val="000000"/>
                <w:sz w:val="22"/>
                <w:szCs w:val="24"/>
                <w:lang w:eastAsia="en-US"/>
              </w:rPr>
            </w:pPr>
            <w:ins w:id="2879" w:author="Arjan Kloosterboer" w:date="2017-03-13T13:46: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Organisatie-identificatie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ins>
          </w:p>
        </w:tc>
      </w:tr>
      <w:tr w:rsidR="00875949" w:rsidRPr="00474957" w14:paraId="5AE821BC" w14:textId="77777777" w:rsidTr="00875949">
        <w:tc>
          <w:tcPr>
            <w:tcW w:w="450" w:type="dxa"/>
            <w:tcBorders>
              <w:top w:val="nil"/>
              <w:left w:val="nil"/>
              <w:bottom w:val="nil"/>
              <w:right w:val="nil"/>
            </w:tcBorders>
          </w:tcPr>
          <w:p w14:paraId="4B7BEF5E"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80" w:name="BKM_7915A052_C0A6_41e0_A4A8_A52CB5F5BE29"/>
          </w:p>
        </w:tc>
        <w:tc>
          <w:tcPr>
            <w:tcW w:w="2790" w:type="dxa"/>
            <w:gridSpan w:val="2"/>
            <w:tcBorders>
              <w:top w:val="nil"/>
              <w:left w:val="nil"/>
              <w:bottom w:val="nil"/>
              <w:right w:val="nil"/>
            </w:tcBorders>
          </w:tcPr>
          <w:p w14:paraId="6C9ABE0A"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Datum ontstaan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7797E1F"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ontstaan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880"/>
      </w:tr>
      <w:tr w:rsidR="00875949" w:rsidRPr="00474957" w14:paraId="337518C2" w14:textId="77777777" w:rsidTr="00875949">
        <w:tc>
          <w:tcPr>
            <w:tcW w:w="450" w:type="dxa"/>
            <w:tcBorders>
              <w:top w:val="nil"/>
              <w:left w:val="nil"/>
              <w:bottom w:val="nil"/>
              <w:right w:val="nil"/>
            </w:tcBorders>
          </w:tcPr>
          <w:p w14:paraId="16630529"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81" w:name="BKM_14CAAAD7_C80E_4096_A25B_5F06406B2996"/>
          </w:p>
        </w:tc>
        <w:tc>
          <w:tcPr>
            <w:tcW w:w="2790" w:type="dxa"/>
            <w:gridSpan w:val="2"/>
            <w:tcBorders>
              <w:top w:val="nil"/>
              <w:left w:val="nil"/>
              <w:bottom w:val="nil"/>
              <w:right w:val="nil"/>
            </w:tcBorders>
          </w:tcPr>
          <w:p w14:paraId="6FC9C3E4"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Datum opheffing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A6D0567"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opheffing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881"/>
      </w:tr>
      <w:tr w:rsidR="00875949" w:rsidRPr="00474957" w14:paraId="552E7933" w14:textId="77777777" w:rsidTr="00875949">
        <w:tc>
          <w:tcPr>
            <w:tcW w:w="450" w:type="dxa"/>
            <w:tcBorders>
              <w:top w:val="nil"/>
              <w:left w:val="nil"/>
              <w:bottom w:val="nil"/>
              <w:right w:val="nil"/>
            </w:tcBorders>
          </w:tcPr>
          <w:p w14:paraId="2E43AA3C"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82" w:name="BKM_A6BADCE2_E060_46c4_BEEB_4C5F8ECF26B2"/>
          </w:p>
        </w:tc>
        <w:tc>
          <w:tcPr>
            <w:tcW w:w="2790" w:type="dxa"/>
            <w:gridSpan w:val="2"/>
            <w:tcBorders>
              <w:top w:val="nil"/>
              <w:left w:val="nil"/>
              <w:bottom w:val="nil"/>
              <w:right w:val="nil"/>
            </w:tcBorders>
          </w:tcPr>
          <w:p w14:paraId="74E69EE1"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E6A0AD5"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882"/>
      </w:tr>
    </w:tbl>
    <w:p w14:paraId="72EC81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B6C3070" w14:textId="77777777" w:rsidTr="00847C61">
        <w:tc>
          <w:tcPr>
            <w:tcW w:w="9360" w:type="dxa"/>
            <w:gridSpan w:val="3"/>
            <w:tcBorders>
              <w:top w:val="nil"/>
              <w:left w:val="nil"/>
              <w:bottom w:val="nil"/>
              <w:right w:val="nil"/>
            </w:tcBorders>
          </w:tcPr>
          <w:p w14:paraId="764335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7EA5844" w14:textId="77777777" w:rsidTr="00847C61">
        <w:tc>
          <w:tcPr>
            <w:tcW w:w="450" w:type="dxa"/>
            <w:tcBorders>
              <w:top w:val="nil"/>
              <w:left w:val="nil"/>
              <w:bottom w:val="nil"/>
              <w:right w:val="nil"/>
            </w:tcBorders>
          </w:tcPr>
          <w:p w14:paraId="508AE3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B56A72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6577B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53832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7FA69BE1" w14:textId="77777777" w:rsidTr="00847C61">
        <w:tc>
          <w:tcPr>
            <w:tcW w:w="450" w:type="dxa"/>
            <w:tcBorders>
              <w:top w:val="nil"/>
              <w:left w:val="nil"/>
              <w:bottom w:val="nil"/>
              <w:right w:val="nil"/>
            </w:tcBorders>
          </w:tcPr>
          <w:p w14:paraId="74491A1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379F7A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691DEC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3C0B89BF" w14:textId="762777C3"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ORGANISATORISCHE EENHEID</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2883" w:author="Arjan Kloosterboer" w:date="2017-09-21T12:51: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1B03323" w14:textId="3F345EE1"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ORGANISATORISCHE EENHEID</w:t>
            </w:r>
            <w:ins w:id="2884" w:author="Arjan Kloosterboer" w:date="2017-09-21T12:51:00Z">
              <w:r w:rsidR="00BB0431">
                <w:rPr>
                  <w:rFonts w:ascii="Calibri" w:hAnsi="Calibri" w:cs="Arial"/>
                  <w:color w:val="0F0F0F"/>
                  <w:sz w:val="22"/>
                  <w:szCs w:val="24"/>
                  <w:lang w:eastAsia="en-US"/>
                </w:rPr>
                <w:t xml:space="preserve"> </w:t>
              </w:r>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is een specialisatei van OBJECT.</w:t>
            </w:r>
            <w:r w:rsidRPr="00474957">
              <w:rPr>
                <w:rFonts w:ascii="Arial" w:hAnsi="Arial" w:cs="Arial"/>
                <w:szCs w:val="24"/>
                <w:lang w:val="en-AU" w:eastAsia="en-US"/>
              </w:rPr>
              <w:fldChar w:fldCharType="end"/>
            </w:r>
          </w:p>
        </w:tc>
      </w:tr>
      <w:tr w:rsidR="00847C61" w:rsidRPr="00474957" w14:paraId="13CBE471" w14:textId="77777777" w:rsidTr="00847C61">
        <w:trPr>
          <w:trHeight w:hRule="exact" w:val="128"/>
        </w:trPr>
        <w:tc>
          <w:tcPr>
            <w:tcW w:w="450" w:type="dxa"/>
            <w:tcBorders>
              <w:top w:val="nil"/>
              <w:left w:val="nil"/>
              <w:bottom w:val="nil"/>
              <w:right w:val="nil"/>
            </w:tcBorders>
          </w:tcPr>
          <w:p w14:paraId="35B70299"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8EB64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0986CF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00775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81FB0CA" w14:textId="77777777" w:rsidTr="00AB30C2">
        <w:trPr>
          <w:cantSplit/>
        </w:trPr>
        <w:tc>
          <w:tcPr>
            <w:tcW w:w="9360" w:type="dxa"/>
            <w:tcBorders>
              <w:top w:val="nil"/>
              <w:left w:val="nil"/>
              <w:bottom w:val="nil"/>
              <w:right w:val="nil"/>
            </w:tcBorders>
          </w:tcPr>
          <w:p w14:paraId="092A0CE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2D3E3FBB"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ORGANISATORISCHE EENHEID die in het RGBZ gebruikt worden bij deze specialisatie van OBJECT. Zie voor de specificaties van deze gegevens het RGBZ.</w:t>
            </w:r>
          </w:p>
        </w:tc>
      </w:tr>
    </w:tbl>
    <w:p w14:paraId="6EC842BA" w14:textId="77777777" w:rsidR="00AB30C2" w:rsidRDefault="00AB30C2" w:rsidP="00AB30C2">
      <w:pPr>
        <w:pStyle w:val="Kop3"/>
        <w:rPr>
          <w:ins w:id="2885" w:author="Arjan Kloosterboer" w:date="2017-09-21T15:00:00Z"/>
          <w:rFonts w:eastAsia="Times New Roman"/>
          <w:color w:val="0F0F0F"/>
        </w:rPr>
      </w:pPr>
      <w:bookmarkStart w:id="2886" w:name="BKM_7253DEB9_D24E_4a4c_90B7_AD8904126464"/>
      <w:bookmarkStart w:id="2887" w:name="BKM_1A561440_8CAA_4F71_8FB1_995D79B93A5F"/>
      <w:bookmarkEnd w:id="2886"/>
      <w:ins w:id="2888" w:author="Arjan Kloosterboer" w:date="2017-09-21T15:00:00Z">
        <w:r>
          <w:rPr>
            <w:rFonts w:ascii="Calibri" w:eastAsia="Times New Roman" w:hAnsi="Calibri" w:cs="Calibri"/>
            <w:color w:val="0F0F0F"/>
            <w:sz w:val="28"/>
            <w:szCs w:val="28"/>
          </w:rPr>
          <w:t>«Objecttype_proxy» OVERBRUGGINGSDEEL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AB30C2" w14:paraId="1CE23C7C" w14:textId="77777777" w:rsidTr="00E52C8A">
        <w:trPr>
          <w:trHeight w:val="271"/>
          <w:ins w:id="2889"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13B4CDF0" w14:textId="77777777" w:rsidR="00AB30C2" w:rsidRDefault="00AB30C2" w:rsidP="00E52C8A">
            <w:pPr>
              <w:rPr>
                <w:ins w:id="2890" w:author="Arjan Kloosterboer" w:date="2017-09-21T15:00:00Z"/>
                <w:rFonts w:ascii="Calibri" w:hAnsi="Calibri" w:cs="Calibri"/>
                <w:color w:val="0F0F0F"/>
                <w:sz w:val="22"/>
                <w:szCs w:val="22"/>
              </w:rPr>
            </w:pPr>
            <w:ins w:id="2891" w:author="Arjan Kloosterboer" w:date="2017-09-21T15:00: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1A4D271D" w14:textId="77777777" w:rsidR="00AB30C2" w:rsidRDefault="00AB30C2" w:rsidP="00E52C8A">
            <w:pPr>
              <w:rPr>
                <w:ins w:id="2892" w:author="Arjan Kloosterboer" w:date="2017-09-21T15:00:00Z"/>
                <w:rFonts w:ascii="Calibri" w:hAnsi="Calibri" w:cs="Calibri"/>
                <w:color w:val="0F0F0F"/>
                <w:sz w:val="22"/>
                <w:szCs w:val="22"/>
              </w:rPr>
            </w:pPr>
            <w:ins w:id="2893" w:author="Arjan Kloosterboer" w:date="2017-09-21T15:00:00Z">
              <w:r>
                <w:rPr>
                  <w:rFonts w:ascii="Calibri" w:hAnsi="Calibri" w:cs="Calibri"/>
                  <w:color w:val="0F0F0F"/>
                  <w:sz w:val="22"/>
                  <w:szCs w:val="22"/>
                </w:rPr>
                <w:t>OVERBRUGGINGSDEEL</w:t>
              </w:r>
            </w:ins>
          </w:p>
        </w:tc>
      </w:tr>
      <w:tr w:rsidR="00AB30C2" w14:paraId="0DCE8577" w14:textId="77777777" w:rsidTr="00E52C8A">
        <w:trPr>
          <w:trHeight w:hRule="exact" w:val="128"/>
          <w:ins w:id="2894"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2E371653" w14:textId="77777777" w:rsidR="00AB30C2" w:rsidRDefault="00AB30C2" w:rsidP="00E52C8A">
            <w:pPr>
              <w:rPr>
                <w:ins w:id="2895"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2602740" w14:textId="77777777" w:rsidR="00AB30C2" w:rsidRDefault="00AB30C2" w:rsidP="00E52C8A">
            <w:pPr>
              <w:rPr>
                <w:ins w:id="2896" w:author="Arjan Kloosterboer" w:date="2017-09-21T15:00:00Z"/>
                <w:rFonts w:ascii="Calibri" w:hAnsi="Calibri" w:cs="Calibri"/>
                <w:color w:val="0F0F0F"/>
                <w:sz w:val="22"/>
                <w:szCs w:val="22"/>
              </w:rPr>
            </w:pPr>
          </w:p>
        </w:tc>
      </w:tr>
      <w:tr w:rsidR="00AB30C2" w14:paraId="5C16A2D0" w14:textId="77777777" w:rsidTr="00E52C8A">
        <w:trPr>
          <w:ins w:id="2897"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46E2D715" w14:textId="77777777" w:rsidR="00AB30C2" w:rsidRDefault="00AB30C2" w:rsidP="00E52C8A">
            <w:pPr>
              <w:rPr>
                <w:ins w:id="2898" w:author="Arjan Kloosterboer" w:date="2017-09-21T15:00:00Z"/>
                <w:rFonts w:ascii="Calibri" w:hAnsi="Calibri" w:cs="Calibri"/>
                <w:b/>
                <w:bCs/>
                <w:color w:val="0F0F0F"/>
                <w:sz w:val="22"/>
                <w:szCs w:val="22"/>
              </w:rPr>
            </w:pPr>
            <w:ins w:id="2899" w:author="Arjan Kloosterboer" w:date="2017-09-21T15:00: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07622AF5" w14:textId="77777777" w:rsidR="00AB30C2" w:rsidRDefault="00AB30C2" w:rsidP="00E52C8A">
            <w:pPr>
              <w:rPr>
                <w:ins w:id="2900" w:author="Arjan Kloosterboer" w:date="2017-09-21T15:00:00Z"/>
                <w:rFonts w:ascii="Calibri" w:hAnsi="Calibri" w:cs="Calibri"/>
                <w:color w:val="0F0F0F"/>
                <w:sz w:val="22"/>
                <w:szCs w:val="22"/>
              </w:rPr>
            </w:pPr>
            <w:ins w:id="2901" w:author="Arjan Kloosterboer" w:date="2017-09-21T15:00:00Z">
              <w:r>
                <w:rPr>
                  <w:rFonts w:ascii="Calibri" w:hAnsi="Calibri" w:cs="Calibri"/>
                  <w:color w:val="0F0F0F"/>
                  <w:sz w:val="22"/>
                  <w:szCs w:val="22"/>
                </w:rPr>
                <w:t>RSGB</w:t>
              </w:r>
            </w:ins>
          </w:p>
        </w:tc>
      </w:tr>
      <w:tr w:rsidR="00AB30C2" w14:paraId="1D4B47D9" w14:textId="77777777" w:rsidTr="00E52C8A">
        <w:trPr>
          <w:trHeight w:hRule="exact" w:val="128"/>
          <w:ins w:id="2902"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6B70ED09" w14:textId="77777777" w:rsidR="00AB30C2" w:rsidRDefault="00AB30C2" w:rsidP="00E52C8A">
            <w:pPr>
              <w:rPr>
                <w:ins w:id="2903"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6426C8D" w14:textId="77777777" w:rsidR="00AB30C2" w:rsidRDefault="00AB30C2" w:rsidP="00E52C8A">
            <w:pPr>
              <w:rPr>
                <w:ins w:id="2904" w:author="Arjan Kloosterboer" w:date="2017-09-21T15:00:00Z"/>
                <w:rFonts w:ascii="Calibri" w:hAnsi="Calibri" w:cs="Calibri"/>
                <w:color w:val="0F0F0F"/>
                <w:sz w:val="22"/>
                <w:szCs w:val="22"/>
              </w:rPr>
            </w:pPr>
          </w:p>
        </w:tc>
      </w:tr>
      <w:tr w:rsidR="00AB30C2" w14:paraId="309FFC69" w14:textId="77777777" w:rsidTr="00E52C8A">
        <w:trPr>
          <w:ins w:id="2905"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6C101583" w14:textId="77777777" w:rsidR="00AB30C2" w:rsidRDefault="00AB30C2" w:rsidP="00E52C8A">
            <w:pPr>
              <w:rPr>
                <w:ins w:id="2906" w:author="Arjan Kloosterboer" w:date="2017-09-21T15:00:00Z"/>
                <w:rFonts w:ascii="Calibri" w:hAnsi="Calibri" w:cs="Calibri"/>
                <w:b/>
                <w:bCs/>
                <w:color w:val="0F0F0F"/>
                <w:sz w:val="22"/>
                <w:szCs w:val="22"/>
              </w:rPr>
            </w:pPr>
            <w:ins w:id="2907" w:author="Arjan Kloosterboer" w:date="2017-09-21T15:00: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40163FF2" w14:textId="77777777" w:rsidR="00AB30C2" w:rsidRDefault="00AB30C2" w:rsidP="00E52C8A">
            <w:pPr>
              <w:rPr>
                <w:ins w:id="2908" w:author="Arjan Kloosterboer" w:date="2017-09-21T15:00:00Z"/>
                <w:rFonts w:ascii="Calibri" w:hAnsi="Calibri" w:cs="Calibri"/>
                <w:color w:val="0F0F0F"/>
                <w:sz w:val="22"/>
                <w:szCs w:val="22"/>
              </w:rPr>
            </w:pPr>
            <w:ins w:id="2909" w:author="Arjan Kloosterboer" w:date="2017-09-21T15:00:00Z">
              <w:r>
                <w:rPr>
                  <w:rFonts w:ascii="Calibri" w:hAnsi="Calibri" w:cs="Calibri"/>
                  <w:color w:val="0F0F0F"/>
                  <w:sz w:val="22"/>
                  <w:szCs w:val="22"/>
                </w:rPr>
                <w:t>1 april 2017</w:t>
              </w:r>
            </w:ins>
          </w:p>
        </w:tc>
      </w:tr>
      <w:tr w:rsidR="00AB30C2" w14:paraId="35ACDB9C" w14:textId="77777777" w:rsidTr="00E52C8A">
        <w:trPr>
          <w:trHeight w:hRule="exact" w:val="128"/>
          <w:ins w:id="2910"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04A3054A" w14:textId="77777777" w:rsidR="00AB30C2" w:rsidRDefault="00AB30C2" w:rsidP="00E52C8A">
            <w:pPr>
              <w:rPr>
                <w:ins w:id="2911"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D0EA3BF" w14:textId="77777777" w:rsidR="00AB30C2" w:rsidRDefault="00AB30C2" w:rsidP="00E52C8A">
            <w:pPr>
              <w:rPr>
                <w:ins w:id="2912" w:author="Arjan Kloosterboer" w:date="2017-09-21T15:00:00Z"/>
                <w:rFonts w:ascii="Calibri" w:hAnsi="Calibri" w:cs="Calibri"/>
                <w:color w:val="0F0F0F"/>
                <w:sz w:val="22"/>
                <w:szCs w:val="22"/>
              </w:rPr>
            </w:pPr>
          </w:p>
        </w:tc>
      </w:tr>
      <w:tr w:rsidR="00AB30C2" w14:paraId="162E35EB" w14:textId="77777777" w:rsidTr="00E52C8A">
        <w:trPr>
          <w:trHeight w:hRule="exact" w:val="256"/>
          <w:ins w:id="2913"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4371C803" w14:textId="77777777" w:rsidR="00AB30C2" w:rsidRDefault="00AB30C2" w:rsidP="00E52C8A">
            <w:pPr>
              <w:rPr>
                <w:ins w:id="2914"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F12FAD8" w14:textId="77777777" w:rsidR="00AB30C2" w:rsidRDefault="00AB30C2" w:rsidP="00E52C8A">
            <w:pPr>
              <w:rPr>
                <w:ins w:id="2915" w:author="Arjan Kloosterboer" w:date="2017-09-21T15:00:00Z"/>
                <w:rFonts w:ascii="Calibri" w:hAnsi="Calibri" w:cs="Calibri"/>
                <w:color w:val="0F0F0F"/>
                <w:sz w:val="22"/>
                <w:szCs w:val="22"/>
              </w:rPr>
            </w:pPr>
          </w:p>
        </w:tc>
      </w:tr>
      <w:tr w:rsidR="00AB30C2" w14:paraId="5E02E70B" w14:textId="77777777" w:rsidTr="00E52C8A">
        <w:trPr>
          <w:ins w:id="2916"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05D73F2F" w14:textId="77777777" w:rsidR="00AB30C2" w:rsidRDefault="00AB30C2" w:rsidP="00E52C8A">
            <w:pPr>
              <w:rPr>
                <w:ins w:id="2917" w:author="Arjan Kloosterboer" w:date="2017-09-21T15:00:00Z"/>
                <w:rFonts w:ascii="Calibri" w:hAnsi="Calibri" w:cs="Calibri"/>
                <w:b/>
                <w:bCs/>
                <w:color w:val="0F0F0F"/>
                <w:sz w:val="22"/>
                <w:szCs w:val="22"/>
              </w:rPr>
            </w:pPr>
            <w:ins w:id="2918" w:author="Arjan Kloosterboer" w:date="2017-09-21T15:00: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2D9F9424" w14:textId="77777777" w:rsidR="00AB30C2" w:rsidRDefault="00AB30C2" w:rsidP="00E52C8A">
            <w:pPr>
              <w:rPr>
                <w:ins w:id="2919" w:author="Arjan Kloosterboer" w:date="2017-09-21T15:00:00Z"/>
                <w:rFonts w:ascii="Calibri" w:hAnsi="Calibri" w:cs="Calibri"/>
                <w:b/>
                <w:bCs/>
                <w:color w:val="0F0F0F"/>
                <w:sz w:val="22"/>
                <w:szCs w:val="22"/>
              </w:rPr>
            </w:pPr>
          </w:p>
        </w:tc>
      </w:tr>
      <w:tr w:rsidR="00AB30C2" w14:paraId="03CEA84B" w14:textId="77777777" w:rsidTr="00E52C8A">
        <w:trPr>
          <w:ins w:id="2920" w:author="Arjan Kloosterboer" w:date="2017-09-21T15:00:00Z"/>
        </w:trPr>
        <w:tc>
          <w:tcPr>
            <w:tcW w:w="450" w:type="dxa"/>
            <w:tcBorders>
              <w:top w:val="nil"/>
              <w:left w:val="nil"/>
              <w:bottom w:val="nil"/>
              <w:right w:val="nil"/>
            </w:tcBorders>
            <w:tcMar>
              <w:top w:w="0" w:type="dxa"/>
              <w:left w:w="60" w:type="dxa"/>
              <w:bottom w:w="0" w:type="dxa"/>
              <w:right w:w="60" w:type="dxa"/>
            </w:tcMar>
          </w:tcPr>
          <w:p w14:paraId="30667327" w14:textId="77777777" w:rsidR="00AB30C2" w:rsidRDefault="00AB30C2" w:rsidP="00E52C8A">
            <w:pPr>
              <w:rPr>
                <w:ins w:id="2921" w:author="Arjan Kloosterboer" w:date="2017-09-21T15:00:00Z"/>
                <w:rFonts w:ascii="Calibri" w:hAnsi="Calibri" w:cs="Calibri"/>
                <w:i/>
                <w:iCs/>
                <w:color w:val="0F0F0F"/>
                <w:sz w:val="22"/>
                <w:szCs w:val="22"/>
              </w:rPr>
            </w:pPr>
            <w:bookmarkStart w:id="2922" w:name="BKM_5294F9C1_B52F_447C_9951_E5E184E21362"/>
          </w:p>
        </w:tc>
        <w:tc>
          <w:tcPr>
            <w:tcW w:w="2790" w:type="dxa"/>
            <w:gridSpan w:val="2"/>
            <w:tcBorders>
              <w:top w:val="nil"/>
              <w:left w:val="nil"/>
              <w:bottom w:val="nil"/>
              <w:right w:val="nil"/>
            </w:tcBorders>
            <w:tcMar>
              <w:top w:w="0" w:type="dxa"/>
              <w:left w:w="60" w:type="dxa"/>
              <w:bottom w:w="0" w:type="dxa"/>
              <w:right w:w="60" w:type="dxa"/>
            </w:tcMar>
          </w:tcPr>
          <w:p w14:paraId="655C770F" w14:textId="77777777" w:rsidR="00AB30C2" w:rsidRDefault="00AB30C2" w:rsidP="00E52C8A">
            <w:pPr>
              <w:rPr>
                <w:ins w:id="2923" w:author="Arjan Kloosterboer" w:date="2017-09-21T15:00:00Z"/>
                <w:rFonts w:ascii="Calibri" w:hAnsi="Calibri" w:cs="Calibri"/>
                <w:color w:val="0F0F0F"/>
                <w:sz w:val="22"/>
                <w:szCs w:val="22"/>
              </w:rPr>
            </w:pPr>
            <w:ins w:id="2924" w:author="Arjan Kloosterboer" w:date="2017-09-21T15:00: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275056C3" w14:textId="77777777" w:rsidR="00AB30C2" w:rsidRDefault="00AB30C2" w:rsidP="00E52C8A">
            <w:pPr>
              <w:rPr>
                <w:ins w:id="2925" w:author="Arjan Kloosterboer" w:date="2017-09-21T15:00:00Z"/>
                <w:rFonts w:ascii="Calibri" w:hAnsi="Calibri" w:cs="Calibri"/>
                <w:color w:val="0F0F0F"/>
                <w:sz w:val="22"/>
                <w:szCs w:val="22"/>
              </w:rPr>
            </w:pPr>
            <w:ins w:id="2926" w:author="Arjan Kloosterboer" w:date="2017-09-21T15:00: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501D4849" w14:textId="77777777" w:rsidR="00AB30C2" w:rsidRDefault="00AB30C2" w:rsidP="00E52C8A">
            <w:pPr>
              <w:rPr>
                <w:ins w:id="2927" w:author="Arjan Kloosterboer" w:date="2017-09-21T15:00:00Z"/>
                <w:rFonts w:ascii="Calibri" w:hAnsi="Calibri" w:cs="Calibri"/>
                <w:color w:val="0F0F0F"/>
                <w:sz w:val="22"/>
                <w:szCs w:val="22"/>
              </w:rPr>
            </w:pPr>
            <w:ins w:id="2928" w:author="Arjan Kloosterboer" w:date="2017-09-21T15:00: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0E6B035F" w14:textId="77777777" w:rsidR="00AB30C2" w:rsidRDefault="00AB30C2" w:rsidP="00E52C8A">
            <w:pPr>
              <w:rPr>
                <w:ins w:id="2929" w:author="Arjan Kloosterboer" w:date="2017-09-21T15:00:00Z"/>
                <w:rFonts w:ascii="Calibri" w:hAnsi="Calibri" w:cs="Calibri"/>
                <w:i/>
                <w:iCs/>
                <w:color w:val="0F0F0F"/>
                <w:sz w:val="22"/>
                <w:szCs w:val="22"/>
              </w:rPr>
            </w:pPr>
            <w:ins w:id="2930" w:author="Arjan Kloosterboer" w:date="2017-09-21T15:00:00Z">
              <w:r>
                <w:rPr>
                  <w:rFonts w:ascii="Calibri" w:hAnsi="Calibri" w:cs="Calibri"/>
                  <w:i/>
                  <w:iCs/>
                  <w:color w:val="0F0F0F"/>
                  <w:sz w:val="22"/>
                  <w:szCs w:val="22"/>
                </w:rPr>
                <w:t>Kardi-</w:t>
              </w:r>
            </w:ins>
          </w:p>
          <w:p w14:paraId="3A6D07BD" w14:textId="77777777" w:rsidR="00AB30C2" w:rsidRDefault="00AB30C2" w:rsidP="00E52C8A">
            <w:pPr>
              <w:rPr>
                <w:ins w:id="2931" w:author="Arjan Kloosterboer" w:date="2017-09-21T15:00:00Z"/>
                <w:rFonts w:ascii="Calibri" w:hAnsi="Calibri" w:cs="Calibri"/>
                <w:color w:val="0F0F0F"/>
                <w:sz w:val="22"/>
                <w:szCs w:val="22"/>
              </w:rPr>
            </w:pPr>
            <w:ins w:id="2932" w:author="Arjan Kloosterboer" w:date="2017-09-21T15:00:00Z">
              <w:r>
                <w:rPr>
                  <w:rFonts w:ascii="Calibri" w:hAnsi="Calibri" w:cs="Calibri"/>
                  <w:i/>
                  <w:iCs/>
                  <w:color w:val="0F0F0F"/>
                  <w:sz w:val="22"/>
                  <w:szCs w:val="22"/>
                </w:rPr>
                <w:t>naliteit</w:t>
              </w:r>
            </w:ins>
          </w:p>
        </w:tc>
      </w:tr>
      <w:tr w:rsidR="00AB30C2" w14:paraId="3C269464" w14:textId="77777777" w:rsidTr="00E52C8A">
        <w:trPr>
          <w:ins w:id="2933" w:author="Arjan Kloosterboer" w:date="2017-09-21T15:00:00Z"/>
        </w:trPr>
        <w:tc>
          <w:tcPr>
            <w:tcW w:w="450" w:type="dxa"/>
            <w:tcBorders>
              <w:top w:val="nil"/>
              <w:left w:val="nil"/>
              <w:bottom w:val="nil"/>
              <w:right w:val="nil"/>
            </w:tcBorders>
            <w:tcMar>
              <w:top w:w="0" w:type="dxa"/>
              <w:left w:w="60" w:type="dxa"/>
              <w:bottom w:w="0" w:type="dxa"/>
              <w:right w:w="60" w:type="dxa"/>
            </w:tcMar>
          </w:tcPr>
          <w:p w14:paraId="2A1AF56D" w14:textId="77777777" w:rsidR="00AB30C2" w:rsidRDefault="00AB30C2" w:rsidP="00E52C8A">
            <w:pPr>
              <w:rPr>
                <w:ins w:id="2934" w:author="Arjan Kloosterboer" w:date="2017-09-21T15:00: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67462891" w14:textId="77777777" w:rsidR="00AB30C2" w:rsidRDefault="00AB30C2" w:rsidP="00E52C8A">
            <w:pPr>
              <w:rPr>
                <w:ins w:id="2935" w:author="Arjan Kloosterboer" w:date="2017-09-21T15:00:00Z"/>
                <w:rFonts w:ascii="Calibri" w:hAnsi="Calibri" w:cs="Calibri"/>
                <w:color w:val="0F0F0F"/>
                <w:sz w:val="22"/>
                <w:szCs w:val="22"/>
              </w:rPr>
            </w:pPr>
            <w:ins w:id="2936" w:author="Arjan Kloosterboer" w:date="2017-09-21T15:00:00Z">
              <w:r>
                <w:rPr>
                  <w:rFonts w:ascii="Calibri" w:hAnsi="Calibri" w:cs="Calibri"/>
                  <w:color w:val="0F0F0F"/>
                  <w:sz w:val="22"/>
                  <w:szCs w:val="22"/>
                </w:rPr>
                <w:t>Identificatie overbruggingsdeel</w:t>
              </w:r>
            </w:ins>
          </w:p>
        </w:tc>
        <w:tc>
          <w:tcPr>
            <w:tcW w:w="4230" w:type="dxa"/>
            <w:tcBorders>
              <w:top w:val="nil"/>
              <w:left w:val="nil"/>
              <w:bottom w:val="nil"/>
              <w:right w:val="nil"/>
            </w:tcBorders>
            <w:tcMar>
              <w:top w:w="0" w:type="dxa"/>
              <w:left w:w="60" w:type="dxa"/>
              <w:bottom w:w="0" w:type="dxa"/>
              <w:right w:w="60" w:type="dxa"/>
            </w:tcMar>
          </w:tcPr>
          <w:p w14:paraId="098F37F1" w14:textId="77777777" w:rsidR="00AB30C2" w:rsidRDefault="00AB30C2" w:rsidP="00E52C8A">
            <w:pPr>
              <w:rPr>
                <w:ins w:id="2937"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661D64A" w14:textId="77777777" w:rsidR="00AB30C2" w:rsidRDefault="00AB30C2" w:rsidP="00E52C8A">
            <w:pPr>
              <w:rPr>
                <w:ins w:id="2938"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266C880" w14:textId="77777777" w:rsidR="00AB30C2" w:rsidRDefault="00AB30C2" w:rsidP="00E52C8A">
            <w:pPr>
              <w:rPr>
                <w:ins w:id="2939" w:author="Arjan Kloosterboer" w:date="2017-09-21T15:00:00Z"/>
                <w:rFonts w:ascii="Calibri" w:hAnsi="Calibri" w:cs="Calibri"/>
                <w:color w:val="0F0F0F"/>
                <w:sz w:val="22"/>
                <w:szCs w:val="22"/>
              </w:rPr>
            </w:pPr>
            <w:ins w:id="2940" w:author="Arjan Kloosterboer" w:date="2017-09-21T15:00:00Z">
              <w:r>
                <w:rPr>
                  <w:rFonts w:ascii="Calibri" w:hAnsi="Calibri" w:cs="Calibri"/>
                  <w:color w:val="0F0F0F"/>
                  <w:sz w:val="22"/>
                  <w:szCs w:val="22"/>
                </w:rPr>
                <w:t>1 - 1</w:t>
              </w:r>
            </w:ins>
          </w:p>
        </w:tc>
        <w:bookmarkEnd w:id="2922"/>
      </w:tr>
      <w:tr w:rsidR="00AB30C2" w14:paraId="09BA3D6A" w14:textId="77777777" w:rsidTr="00E52C8A">
        <w:trPr>
          <w:ins w:id="2941" w:author="Arjan Kloosterboer" w:date="2017-09-21T15:00:00Z"/>
        </w:trPr>
        <w:tc>
          <w:tcPr>
            <w:tcW w:w="450" w:type="dxa"/>
            <w:tcBorders>
              <w:top w:val="nil"/>
              <w:left w:val="nil"/>
              <w:bottom w:val="nil"/>
              <w:right w:val="nil"/>
            </w:tcBorders>
            <w:tcMar>
              <w:top w:w="0" w:type="dxa"/>
              <w:left w:w="60" w:type="dxa"/>
              <w:bottom w:w="0" w:type="dxa"/>
              <w:right w:w="60" w:type="dxa"/>
            </w:tcMar>
          </w:tcPr>
          <w:p w14:paraId="2F179B85" w14:textId="77777777" w:rsidR="00AB30C2" w:rsidRDefault="00AB30C2" w:rsidP="00E52C8A">
            <w:pPr>
              <w:rPr>
                <w:ins w:id="2942" w:author="Arjan Kloosterboer" w:date="2017-09-21T15:00:00Z"/>
                <w:rFonts w:ascii="Calibri" w:hAnsi="Calibri" w:cs="Calibri"/>
                <w:color w:val="0F0F0F"/>
                <w:sz w:val="22"/>
                <w:szCs w:val="22"/>
              </w:rPr>
            </w:pPr>
            <w:bookmarkStart w:id="2943" w:name="BKM_63D39109_D3D4_4B01_B55A_7E11A9067E7F"/>
          </w:p>
        </w:tc>
        <w:tc>
          <w:tcPr>
            <w:tcW w:w="2790" w:type="dxa"/>
            <w:gridSpan w:val="2"/>
            <w:tcBorders>
              <w:top w:val="nil"/>
              <w:left w:val="nil"/>
              <w:bottom w:val="nil"/>
              <w:right w:val="nil"/>
            </w:tcBorders>
            <w:tcMar>
              <w:top w:w="0" w:type="dxa"/>
              <w:left w:w="60" w:type="dxa"/>
              <w:bottom w:w="0" w:type="dxa"/>
              <w:right w:w="60" w:type="dxa"/>
            </w:tcMar>
          </w:tcPr>
          <w:p w14:paraId="37B609F8" w14:textId="77777777" w:rsidR="00AB30C2" w:rsidRDefault="00AB30C2" w:rsidP="00E52C8A">
            <w:pPr>
              <w:rPr>
                <w:ins w:id="2944" w:author="Arjan Kloosterboer" w:date="2017-09-21T15:00:00Z"/>
                <w:rFonts w:ascii="Calibri" w:hAnsi="Calibri" w:cs="Calibri"/>
                <w:color w:val="0F0F0F"/>
                <w:sz w:val="22"/>
                <w:szCs w:val="22"/>
              </w:rPr>
            </w:pPr>
            <w:ins w:id="2945" w:author="Arjan Kloosterboer" w:date="2017-09-21T15:00:00Z">
              <w:r>
                <w:rPr>
                  <w:rFonts w:ascii="Calibri" w:hAnsi="Calibri" w:cs="Calibri"/>
                  <w:color w:val="0F0F0F"/>
                  <w:sz w:val="22"/>
                  <w:szCs w:val="22"/>
                </w:rPr>
                <w:t>Geometrie overbruggingsdeel</w:t>
              </w:r>
            </w:ins>
          </w:p>
        </w:tc>
        <w:tc>
          <w:tcPr>
            <w:tcW w:w="4230" w:type="dxa"/>
            <w:tcBorders>
              <w:top w:val="nil"/>
              <w:left w:val="nil"/>
              <w:bottom w:val="nil"/>
              <w:right w:val="nil"/>
            </w:tcBorders>
            <w:tcMar>
              <w:top w:w="0" w:type="dxa"/>
              <w:left w:w="60" w:type="dxa"/>
              <w:bottom w:w="0" w:type="dxa"/>
              <w:right w:w="60" w:type="dxa"/>
            </w:tcMar>
          </w:tcPr>
          <w:p w14:paraId="5DA941F7" w14:textId="77777777" w:rsidR="00AB30C2" w:rsidRDefault="00AB30C2" w:rsidP="00E52C8A">
            <w:pPr>
              <w:rPr>
                <w:ins w:id="2946"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1547686" w14:textId="77777777" w:rsidR="00AB30C2" w:rsidRDefault="00AB30C2" w:rsidP="00E52C8A">
            <w:pPr>
              <w:rPr>
                <w:ins w:id="2947"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053CBB1" w14:textId="77777777" w:rsidR="00AB30C2" w:rsidRDefault="00AB30C2" w:rsidP="00E52C8A">
            <w:pPr>
              <w:rPr>
                <w:ins w:id="2948" w:author="Arjan Kloosterboer" w:date="2017-09-21T15:00:00Z"/>
                <w:rFonts w:ascii="Calibri" w:hAnsi="Calibri" w:cs="Calibri"/>
                <w:color w:val="0F0F0F"/>
                <w:sz w:val="22"/>
                <w:szCs w:val="22"/>
              </w:rPr>
            </w:pPr>
            <w:ins w:id="2949" w:author="Arjan Kloosterboer" w:date="2017-09-21T15:00:00Z">
              <w:r>
                <w:rPr>
                  <w:rFonts w:ascii="Calibri" w:hAnsi="Calibri" w:cs="Calibri"/>
                  <w:color w:val="0F0F0F"/>
                  <w:sz w:val="22"/>
                  <w:szCs w:val="22"/>
                </w:rPr>
                <w:t>1 - 1</w:t>
              </w:r>
            </w:ins>
          </w:p>
        </w:tc>
        <w:bookmarkEnd w:id="2943"/>
      </w:tr>
      <w:tr w:rsidR="00AB30C2" w14:paraId="72C37108" w14:textId="77777777" w:rsidTr="00E52C8A">
        <w:trPr>
          <w:ins w:id="2950" w:author="Arjan Kloosterboer" w:date="2017-09-21T15:00:00Z"/>
        </w:trPr>
        <w:tc>
          <w:tcPr>
            <w:tcW w:w="450" w:type="dxa"/>
            <w:tcBorders>
              <w:top w:val="nil"/>
              <w:left w:val="nil"/>
              <w:bottom w:val="nil"/>
              <w:right w:val="nil"/>
            </w:tcBorders>
            <w:tcMar>
              <w:top w:w="0" w:type="dxa"/>
              <w:left w:w="60" w:type="dxa"/>
              <w:bottom w:w="0" w:type="dxa"/>
              <w:right w:w="60" w:type="dxa"/>
            </w:tcMar>
          </w:tcPr>
          <w:p w14:paraId="48D2C581" w14:textId="77777777" w:rsidR="00AB30C2" w:rsidRDefault="00AB30C2" w:rsidP="00E52C8A">
            <w:pPr>
              <w:rPr>
                <w:ins w:id="2951" w:author="Arjan Kloosterboer" w:date="2017-09-21T15:00:00Z"/>
                <w:rFonts w:ascii="Calibri" w:hAnsi="Calibri" w:cs="Calibri"/>
                <w:color w:val="0F0F0F"/>
                <w:sz w:val="22"/>
                <w:szCs w:val="22"/>
              </w:rPr>
            </w:pPr>
            <w:bookmarkStart w:id="2952" w:name="BKM_B372C864_92F2_46AA_BEA8_1CCA47E18E2B"/>
          </w:p>
        </w:tc>
        <w:tc>
          <w:tcPr>
            <w:tcW w:w="2790" w:type="dxa"/>
            <w:gridSpan w:val="2"/>
            <w:tcBorders>
              <w:top w:val="nil"/>
              <w:left w:val="nil"/>
              <w:bottom w:val="nil"/>
              <w:right w:val="nil"/>
            </w:tcBorders>
            <w:tcMar>
              <w:top w:w="0" w:type="dxa"/>
              <w:left w:w="60" w:type="dxa"/>
              <w:bottom w:w="0" w:type="dxa"/>
              <w:right w:w="60" w:type="dxa"/>
            </w:tcMar>
          </w:tcPr>
          <w:p w14:paraId="58EFAFF7" w14:textId="77777777" w:rsidR="00AB30C2" w:rsidRDefault="00AB30C2" w:rsidP="00E52C8A">
            <w:pPr>
              <w:rPr>
                <w:ins w:id="2953" w:author="Arjan Kloosterboer" w:date="2017-09-21T15:00:00Z"/>
                <w:rFonts w:ascii="Calibri" w:hAnsi="Calibri" w:cs="Calibri"/>
                <w:color w:val="0F0F0F"/>
                <w:sz w:val="22"/>
                <w:szCs w:val="22"/>
              </w:rPr>
            </w:pPr>
            <w:ins w:id="2954" w:author="Arjan Kloosterboer" w:date="2017-09-21T15:00:00Z">
              <w:r>
                <w:rPr>
                  <w:rFonts w:ascii="Calibri" w:hAnsi="Calibri" w:cs="Calibri"/>
                  <w:color w:val="0F0F0F"/>
                  <w:sz w:val="22"/>
                  <w:szCs w:val="22"/>
                </w:rPr>
                <w:t>Type overbruggingsdeel</w:t>
              </w:r>
            </w:ins>
          </w:p>
        </w:tc>
        <w:tc>
          <w:tcPr>
            <w:tcW w:w="4230" w:type="dxa"/>
            <w:tcBorders>
              <w:top w:val="nil"/>
              <w:left w:val="nil"/>
              <w:bottom w:val="nil"/>
              <w:right w:val="nil"/>
            </w:tcBorders>
            <w:tcMar>
              <w:top w:w="0" w:type="dxa"/>
              <w:left w:w="60" w:type="dxa"/>
              <w:bottom w:w="0" w:type="dxa"/>
              <w:right w:w="60" w:type="dxa"/>
            </w:tcMar>
          </w:tcPr>
          <w:p w14:paraId="7E3E8938" w14:textId="77777777" w:rsidR="00AB30C2" w:rsidRDefault="00AB30C2" w:rsidP="00E52C8A">
            <w:pPr>
              <w:rPr>
                <w:ins w:id="2955"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023182A" w14:textId="77777777" w:rsidR="00AB30C2" w:rsidRDefault="00AB30C2" w:rsidP="00E52C8A">
            <w:pPr>
              <w:rPr>
                <w:ins w:id="2956"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D62CF9D" w14:textId="77777777" w:rsidR="00AB30C2" w:rsidRDefault="00AB30C2" w:rsidP="00E52C8A">
            <w:pPr>
              <w:rPr>
                <w:ins w:id="2957" w:author="Arjan Kloosterboer" w:date="2017-09-21T15:00:00Z"/>
                <w:rFonts w:ascii="Calibri" w:hAnsi="Calibri" w:cs="Calibri"/>
                <w:color w:val="0F0F0F"/>
                <w:sz w:val="22"/>
                <w:szCs w:val="22"/>
              </w:rPr>
            </w:pPr>
            <w:ins w:id="2958" w:author="Arjan Kloosterboer" w:date="2017-09-21T15:00:00Z">
              <w:r>
                <w:rPr>
                  <w:rFonts w:ascii="Calibri" w:hAnsi="Calibri" w:cs="Calibri"/>
                  <w:color w:val="0F0F0F"/>
                  <w:sz w:val="22"/>
                  <w:szCs w:val="22"/>
                </w:rPr>
                <w:t>1 - 1</w:t>
              </w:r>
            </w:ins>
          </w:p>
        </w:tc>
        <w:bookmarkEnd w:id="2952"/>
      </w:tr>
      <w:tr w:rsidR="00AB30C2" w14:paraId="126248AC" w14:textId="77777777" w:rsidTr="00E52C8A">
        <w:trPr>
          <w:ins w:id="2959" w:author="Arjan Kloosterboer" w:date="2017-09-21T15:00:00Z"/>
        </w:trPr>
        <w:tc>
          <w:tcPr>
            <w:tcW w:w="450" w:type="dxa"/>
            <w:tcBorders>
              <w:top w:val="nil"/>
              <w:left w:val="nil"/>
              <w:bottom w:val="nil"/>
              <w:right w:val="nil"/>
            </w:tcBorders>
            <w:tcMar>
              <w:top w:w="0" w:type="dxa"/>
              <w:left w:w="60" w:type="dxa"/>
              <w:bottom w:w="0" w:type="dxa"/>
              <w:right w:w="60" w:type="dxa"/>
            </w:tcMar>
          </w:tcPr>
          <w:p w14:paraId="4ED4262F" w14:textId="77777777" w:rsidR="00AB30C2" w:rsidRDefault="00AB30C2" w:rsidP="00E52C8A">
            <w:pPr>
              <w:rPr>
                <w:ins w:id="2960" w:author="Arjan Kloosterboer" w:date="2017-09-21T15:00:00Z"/>
                <w:rFonts w:ascii="Calibri" w:hAnsi="Calibri" w:cs="Calibri"/>
                <w:color w:val="0F0F0F"/>
                <w:sz w:val="22"/>
                <w:szCs w:val="22"/>
              </w:rPr>
            </w:pPr>
            <w:bookmarkStart w:id="2961" w:name="BKM_599FD41F_B9D4_4031_BCA9_C7086B293F3C"/>
          </w:p>
        </w:tc>
        <w:tc>
          <w:tcPr>
            <w:tcW w:w="2790" w:type="dxa"/>
            <w:gridSpan w:val="2"/>
            <w:tcBorders>
              <w:top w:val="nil"/>
              <w:left w:val="nil"/>
              <w:bottom w:val="nil"/>
              <w:right w:val="nil"/>
            </w:tcBorders>
            <w:tcMar>
              <w:top w:w="0" w:type="dxa"/>
              <w:left w:w="60" w:type="dxa"/>
              <w:bottom w:w="0" w:type="dxa"/>
              <w:right w:w="60" w:type="dxa"/>
            </w:tcMar>
          </w:tcPr>
          <w:p w14:paraId="3BC9B0AA" w14:textId="77777777" w:rsidR="00AB30C2" w:rsidRDefault="00AB30C2" w:rsidP="00E52C8A">
            <w:pPr>
              <w:rPr>
                <w:ins w:id="2962" w:author="Arjan Kloosterboer" w:date="2017-09-21T15:00:00Z"/>
                <w:rFonts w:ascii="Calibri" w:hAnsi="Calibri" w:cs="Calibri"/>
                <w:color w:val="0F0F0F"/>
                <w:sz w:val="22"/>
                <w:szCs w:val="22"/>
              </w:rPr>
            </w:pPr>
            <w:ins w:id="2963" w:author="Arjan Kloosterboer" w:date="2017-09-21T15:00:00Z">
              <w:r>
                <w:rPr>
                  <w:rFonts w:ascii="Calibri" w:hAnsi="Calibri" w:cs="Calibri"/>
                  <w:color w:val="0F0F0F"/>
                  <w:sz w:val="22"/>
                  <w:szCs w:val="22"/>
                </w:rPr>
                <w:t>Datum begin geldigheid overbruggingsdeel</w:t>
              </w:r>
            </w:ins>
          </w:p>
        </w:tc>
        <w:tc>
          <w:tcPr>
            <w:tcW w:w="4230" w:type="dxa"/>
            <w:tcBorders>
              <w:top w:val="nil"/>
              <w:left w:val="nil"/>
              <w:bottom w:val="nil"/>
              <w:right w:val="nil"/>
            </w:tcBorders>
            <w:tcMar>
              <w:top w:w="0" w:type="dxa"/>
              <w:left w:w="60" w:type="dxa"/>
              <w:bottom w:w="0" w:type="dxa"/>
              <w:right w:w="60" w:type="dxa"/>
            </w:tcMar>
          </w:tcPr>
          <w:p w14:paraId="438B508F" w14:textId="77777777" w:rsidR="00AB30C2" w:rsidRDefault="00AB30C2" w:rsidP="00E52C8A">
            <w:pPr>
              <w:rPr>
                <w:ins w:id="2964"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29E5FE1" w14:textId="77777777" w:rsidR="00AB30C2" w:rsidRDefault="00AB30C2" w:rsidP="00E52C8A">
            <w:pPr>
              <w:rPr>
                <w:ins w:id="2965"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0D12417" w14:textId="77777777" w:rsidR="00AB30C2" w:rsidRDefault="00AB30C2" w:rsidP="00E52C8A">
            <w:pPr>
              <w:rPr>
                <w:ins w:id="2966" w:author="Arjan Kloosterboer" w:date="2017-09-21T15:00:00Z"/>
                <w:rFonts w:ascii="Calibri" w:hAnsi="Calibri" w:cs="Calibri"/>
                <w:color w:val="0F0F0F"/>
                <w:sz w:val="22"/>
                <w:szCs w:val="22"/>
              </w:rPr>
            </w:pPr>
            <w:ins w:id="2967" w:author="Arjan Kloosterboer" w:date="2017-09-21T15:00:00Z">
              <w:r>
                <w:rPr>
                  <w:rFonts w:ascii="Calibri" w:hAnsi="Calibri" w:cs="Calibri"/>
                  <w:color w:val="0F0F0F"/>
                  <w:sz w:val="22"/>
                  <w:szCs w:val="22"/>
                </w:rPr>
                <w:t>1 - 1</w:t>
              </w:r>
            </w:ins>
          </w:p>
        </w:tc>
        <w:bookmarkEnd w:id="2961"/>
      </w:tr>
      <w:tr w:rsidR="00AB30C2" w14:paraId="401D5CA1" w14:textId="77777777" w:rsidTr="00E52C8A">
        <w:trPr>
          <w:ins w:id="2968" w:author="Arjan Kloosterboer" w:date="2017-09-21T15:00:00Z"/>
        </w:trPr>
        <w:tc>
          <w:tcPr>
            <w:tcW w:w="450" w:type="dxa"/>
            <w:tcBorders>
              <w:top w:val="nil"/>
              <w:left w:val="nil"/>
              <w:bottom w:val="nil"/>
              <w:right w:val="nil"/>
            </w:tcBorders>
            <w:tcMar>
              <w:top w:w="0" w:type="dxa"/>
              <w:left w:w="60" w:type="dxa"/>
              <w:bottom w:w="0" w:type="dxa"/>
              <w:right w:w="60" w:type="dxa"/>
            </w:tcMar>
          </w:tcPr>
          <w:p w14:paraId="5F8A9871" w14:textId="77777777" w:rsidR="00AB30C2" w:rsidRDefault="00AB30C2" w:rsidP="00E52C8A">
            <w:pPr>
              <w:rPr>
                <w:ins w:id="2969" w:author="Arjan Kloosterboer" w:date="2017-09-21T15:00:00Z"/>
                <w:rFonts w:ascii="Calibri" w:hAnsi="Calibri" w:cs="Calibri"/>
                <w:color w:val="0F0F0F"/>
                <w:sz w:val="22"/>
                <w:szCs w:val="22"/>
              </w:rPr>
            </w:pPr>
            <w:bookmarkStart w:id="2970" w:name="BKM_7DE9F591_3820_4971_97D7_FCF552FDAFD9"/>
          </w:p>
        </w:tc>
        <w:tc>
          <w:tcPr>
            <w:tcW w:w="2790" w:type="dxa"/>
            <w:gridSpan w:val="2"/>
            <w:tcBorders>
              <w:top w:val="nil"/>
              <w:left w:val="nil"/>
              <w:bottom w:val="nil"/>
              <w:right w:val="nil"/>
            </w:tcBorders>
            <w:tcMar>
              <w:top w:w="0" w:type="dxa"/>
              <w:left w:w="60" w:type="dxa"/>
              <w:bottom w:w="0" w:type="dxa"/>
              <w:right w:w="60" w:type="dxa"/>
            </w:tcMar>
          </w:tcPr>
          <w:p w14:paraId="63071C76" w14:textId="77777777" w:rsidR="00AB30C2" w:rsidRDefault="00AB30C2" w:rsidP="00E52C8A">
            <w:pPr>
              <w:rPr>
                <w:ins w:id="2971" w:author="Arjan Kloosterboer" w:date="2017-09-21T15:00:00Z"/>
                <w:rFonts w:ascii="Calibri" w:hAnsi="Calibri" w:cs="Calibri"/>
                <w:color w:val="0F0F0F"/>
                <w:sz w:val="22"/>
                <w:szCs w:val="22"/>
              </w:rPr>
            </w:pPr>
            <w:ins w:id="2972" w:author="Arjan Kloosterboer" w:date="2017-09-21T15:00:00Z">
              <w:r>
                <w:rPr>
                  <w:rFonts w:ascii="Calibri" w:hAnsi="Calibri" w:cs="Calibri"/>
                  <w:color w:val="0F0F0F"/>
                  <w:sz w:val="22"/>
                  <w:szCs w:val="22"/>
                </w:rPr>
                <w:t>Datum einde geldigheid overbruggingsdeel</w:t>
              </w:r>
            </w:ins>
          </w:p>
        </w:tc>
        <w:tc>
          <w:tcPr>
            <w:tcW w:w="4230" w:type="dxa"/>
            <w:tcBorders>
              <w:top w:val="nil"/>
              <w:left w:val="nil"/>
              <w:bottom w:val="nil"/>
              <w:right w:val="nil"/>
            </w:tcBorders>
            <w:tcMar>
              <w:top w:w="0" w:type="dxa"/>
              <w:left w:w="60" w:type="dxa"/>
              <w:bottom w:w="0" w:type="dxa"/>
              <w:right w:w="60" w:type="dxa"/>
            </w:tcMar>
          </w:tcPr>
          <w:p w14:paraId="22DBCCE9" w14:textId="77777777" w:rsidR="00AB30C2" w:rsidRDefault="00AB30C2" w:rsidP="00E52C8A">
            <w:pPr>
              <w:rPr>
                <w:ins w:id="2973"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550CBA7" w14:textId="77777777" w:rsidR="00AB30C2" w:rsidRDefault="00AB30C2" w:rsidP="00E52C8A">
            <w:pPr>
              <w:rPr>
                <w:ins w:id="2974"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7A1AAAB" w14:textId="77777777" w:rsidR="00AB30C2" w:rsidRDefault="00AB30C2" w:rsidP="00E52C8A">
            <w:pPr>
              <w:rPr>
                <w:ins w:id="2975" w:author="Arjan Kloosterboer" w:date="2017-09-21T15:00:00Z"/>
                <w:rFonts w:ascii="Calibri" w:hAnsi="Calibri" w:cs="Calibri"/>
                <w:color w:val="0F0F0F"/>
                <w:sz w:val="22"/>
                <w:szCs w:val="22"/>
              </w:rPr>
            </w:pPr>
            <w:ins w:id="2976" w:author="Arjan Kloosterboer" w:date="2017-09-21T15:00:00Z">
              <w:r>
                <w:rPr>
                  <w:rFonts w:ascii="Calibri" w:hAnsi="Calibri" w:cs="Calibri"/>
                  <w:color w:val="0F0F0F"/>
                  <w:sz w:val="22"/>
                  <w:szCs w:val="22"/>
                </w:rPr>
                <w:t>0 - 1</w:t>
              </w:r>
            </w:ins>
          </w:p>
        </w:tc>
        <w:bookmarkEnd w:id="2970"/>
      </w:tr>
    </w:tbl>
    <w:p w14:paraId="417765A7" w14:textId="77777777" w:rsidR="00AB30C2" w:rsidRDefault="00AB30C2" w:rsidP="00AB30C2">
      <w:pPr>
        <w:rPr>
          <w:ins w:id="2977" w:author="Arjan Kloosterboer" w:date="2017-09-21T15:0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AB30C2" w14:paraId="7F522FCF" w14:textId="77777777" w:rsidTr="00E52C8A">
        <w:trPr>
          <w:ins w:id="2978" w:author="Arjan Kloosterboer" w:date="2017-09-21T15:00:00Z"/>
        </w:trPr>
        <w:tc>
          <w:tcPr>
            <w:tcW w:w="9360" w:type="dxa"/>
            <w:gridSpan w:val="3"/>
            <w:tcBorders>
              <w:top w:val="nil"/>
              <w:left w:val="nil"/>
              <w:bottom w:val="nil"/>
              <w:right w:val="nil"/>
            </w:tcBorders>
            <w:tcMar>
              <w:top w:w="0" w:type="dxa"/>
              <w:left w:w="60" w:type="dxa"/>
              <w:bottom w:w="0" w:type="dxa"/>
              <w:right w:w="60" w:type="dxa"/>
            </w:tcMar>
          </w:tcPr>
          <w:p w14:paraId="1C83975B" w14:textId="77777777" w:rsidR="00AB30C2" w:rsidRDefault="00AB30C2" w:rsidP="00E52C8A">
            <w:pPr>
              <w:rPr>
                <w:ins w:id="2979" w:author="Arjan Kloosterboer" w:date="2017-09-21T15:00:00Z"/>
                <w:rFonts w:ascii="Calibri" w:hAnsi="Calibri" w:cs="Calibri"/>
                <w:color w:val="0F0F0F"/>
                <w:sz w:val="22"/>
                <w:szCs w:val="22"/>
              </w:rPr>
            </w:pPr>
            <w:ins w:id="2980" w:author="Arjan Kloosterboer" w:date="2017-09-21T15:00:00Z">
              <w:r>
                <w:rPr>
                  <w:rFonts w:ascii="Calibri" w:hAnsi="Calibri" w:cs="Calibri"/>
                  <w:b/>
                  <w:bCs/>
                  <w:color w:val="0F0F0F"/>
                  <w:sz w:val="22"/>
                  <w:szCs w:val="22"/>
                </w:rPr>
                <w:t>Overzicht relaties</w:t>
              </w:r>
            </w:ins>
          </w:p>
        </w:tc>
      </w:tr>
      <w:tr w:rsidR="00AB30C2" w14:paraId="0F0EBA45" w14:textId="77777777" w:rsidTr="00E52C8A">
        <w:trPr>
          <w:ins w:id="2981" w:author="Arjan Kloosterboer" w:date="2017-09-21T15:00:00Z"/>
        </w:trPr>
        <w:tc>
          <w:tcPr>
            <w:tcW w:w="450" w:type="dxa"/>
            <w:tcBorders>
              <w:top w:val="nil"/>
              <w:left w:val="nil"/>
              <w:bottom w:val="nil"/>
              <w:right w:val="nil"/>
            </w:tcBorders>
            <w:tcMar>
              <w:top w:w="0" w:type="dxa"/>
              <w:left w:w="60" w:type="dxa"/>
              <w:bottom w:w="0" w:type="dxa"/>
              <w:right w:w="60" w:type="dxa"/>
            </w:tcMar>
          </w:tcPr>
          <w:p w14:paraId="0F01096B" w14:textId="77777777" w:rsidR="00AB30C2" w:rsidRDefault="00AB30C2" w:rsidP="00E52C8A">
            <w:pPr>
              <w:rPr>
                <w:ins w:id="2982" w:author="Arjan Kloosterboer" w:date="2017-09-21T15:00: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35D31308" w14:textId="77777777" w:rsidR="00AB30C2" w:rsidRDefault="00AB30C2" w:rsidP="00E52C8A">
            <w:pPr>
              <w:rPr>
                <w:ins w:id="2983" w:author="Arjan Kloosterboer" w:date="2017-09-21T15:00:00Z"/>
                <w:rFonts w:ascii="Calibri" w:hAnsi="Calibri" w:cs="Calibri"/>
                <w:i/>
                <w:iCs/>
                <w:color w:val="0F0F0F"/>
                <w:sz w:val="22"/>
                <w:szCs w:val="22"/>
              </w:rPr>
            </w:pPr>
            <w:ins w:id="2984" w:author="Arjan Kloosterboer" w:date="2017-09-21T15:00:00Z">
              <w:r>
                <w:rPr>
                  <w:rFonts w:ascii="Calibri" w:hAnsi="Calibri" w:cs="Calibri"/>
                  <w:i/>
                  <w:iCs/>
                  <w:color w:val="0F0F0F"/>
                  <w:sz w:val="22"/>
                  <w:szCs w:val="22"/>
                </w:rPr>
                <w:t>Relatienaam met</w:t>
              </w:r>
            </w:ins>
          </w:p>
          <w:p w14:paraId="7D8DE67B" w14:textId="77777777" w:rsidR="00AB30C2" w:rsidRDefault="00AB30C2" w:rsidP="00E52C8A">
            <w:pPr>
              <w:rPr>
                <w:ins w:id="2985" w:author="Arjan Kloosterboer" w:date="2017-09-21T15:00:00Z"/>
                <w:rFonts w:ascii="Calibri" w:hAnsi="Calibri" w:cs="Calibri"/>
                <w:color w:val="0F0F0F"/>
                <w:sz w:val="22"/>
                <w:szCs w:val="22"/>
              </w:rPr>
            </w:pPr>
            <w:ins w:id="2986" w:author="Arjan Kloosterboer" w:date="2017-09-21T15:00: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47CFEEF3" w14:textId="77777777" w:rsidR="00AB30C2" w:rsidRDefault="00AB30C2" w:rsidP="00E52C8A">
            <w:pPr>
              <w:rPr>
                <w:ins w:id="2987" w:author="Arjan Kloosterboer" w:date="2017-09-21T15:00:00Z"/>
                <w:rFonts w:ascii="Calibri" w:hAnsi="Calibri" w:cs="Calibri"/>
                <w:color w:val="0F0F0F"/>
                <w:sz w:val="22"/>
                <w:szCs w:val="22"/>
              </w:rPr>
            </w:pPr>
            <w:ins w:id="2988" w:author="Arjan Kloosterboer" w:date="2017-09-21T15:00:00Z">
              <w:r>
                <w:rPr>
                  <w:rFonts w:ascii="Calibri" w:hAnsi="Calibri" w:cs="Calibri"/>
                  <w:i/>
                  <w:iCs/>
                  <w:color w:val="0F0F0F"/>
                  <w:sz w:val="22"/>
                  <w:szCs w:val="22"/>
                </w:rPr>
                <w:t>Definitie</w:t>
              </w:r>
            </w:ins>
          </w:p>
        </w:tc>
      </w:tr>
      <w:tr w:rsidR="00AB30C2" w14:paraId="2B3DF55B" w14:textId="77777777" w:rsidTr="00E52C8A">
        <w:trPr>
          <w:ins w:id="2989" w:author="Arjan Kloosterboer" w:date="2017-09-21T15:00:00Z"/>
        </w:trPr>
        <w:tc>
          <w:tcPr>
            <w:tcW w:w="450" w:type="dxa"/>
            <w:tcBorders>
              <w:top w:val="nil"/>
              <w:left w:val="nil"/>
              <w:bottom w:val="nil"/>
              <w:right w:val="nil"/>
            </w:tcBorders>
            <w:tcMar>
              <w:top w:w="0" w:type="dxa"/>
              <w:left w:w="60" w:type="dxa"/>
              <w:bottom w:w="0" w:type="dxa"/>
              <w:right w:w="60" w:type="dxa"/>
            </w:tcMar>
          </w:tcPr>
          <w:p w14:paraId="430CA250" w14:textId="77777777" w:rsidR="00AB30C2" w:rsidRDefault="00AB30C2" w:rsidP="00E52C8A">
            <w:pPr>
              <w:rPr>
                <w:ins w:id="2990"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6BBA835" w14:textId="77777777" w:rsidR="00AB30C2" w:rsidRDefault="00AB30C2" w:rsidP="00E52C8A">
            <w:pPr>
              <w:rPr>
                <w:ins w:id="2991" w:author="Arjan Kloosterboer" w:date="2017-09-21T15:00:00Z"/>
                <w:rFonts w:ascii="Calibri" w:hAnsi="Calibri" w:cs="Calibri"/>
                <w:color w:val="0F0F0F"/>
                <w:sz w:val="22"/>
                <w:szCs w:val="22"/>
              </w:rPr>
            </w:pPr>
            <w:ins w:id="2992" w:author="Arjan Kloosterboer" w:date="2017-09-21T15:00:00Z">
              <w:r>
                <w:rPr>
                  <w:rFonts w:ascii="Calibri" w:hAnsi="Calibri" w:cs="Calibri"/>
                  <w:color w:val="0F0F0F"/>
                  <w:sz w:val="22"/>
                  <w:szCs w:val="22"/>
                </w:rPr>
                <w:t>OVERBRUGGINGSDEEL  []</w:t>
              </w:r>
            </w:ins>
          </w:p>
          <w:p w14:paraId="7830EE97" w14:textId="77777777" w:rsidR="00AB30C2" w:rsidRDefault="00AB30C2" w:rsidP="00E52C8A">
            <w:pPr>
              <w:rPr>
                <w:ins w:id="2993" w:author="Arjan Kloosterboer" w:date="2017-09-21T15:00:00Z"/>
                <w:rFonts w:ascii="Calibri" w:hAnsi="Calibri" w:cs="Calibri"/>
                <w:color w:val="0F0F0F"/>
                <w:sz w:val="22"/>
                <w:szCs w:val="22"/>
              </w:rPr>
            </w:pPr>
            <w:ins w:id="2994" w:author="Arjan Kloosterboer" w:date="2017-09-21T15:00:00Z">
              <w:r>
                <w:rPr>
                  <w:rFonts w:ascii="Calibri" w:hAnsi="Calibri" w:cs="Calibri"/>
                  <w:color w:val="0F0F0F"/>
                  <w:sz w:val="22"/>
                  <w:szCs w:val="22"/>
                </w:rPr>
                <w:t xml:space="preserve">  </w:t>
              </w:r>
            </w:ins>
          </w:p>
          <w:p w14:paraId="083E01EF" w14:textId="77777777" w:rsidR="00AB30C2" w:rsidRDefault="00AB30C2" w:rsidP="00E52C8A">
            <w:pPr>
              <w:rPr>
                <w:ins w:id="2995" w:author="Arjan Kloosterboer" w:date="2017-09-21T15:00:00Z"/>
                <w:rFonts w:ascii="Calibri" w:hAnsi="Calibri" w:cs="Calibri"/>
                <w:color w:val="0F0F0F"/>
                <w:sz w:val="22"/>
                <w:szCs w:val="22"/>
              </w:rPr>
            </w:pPr>
            <w:ins w:id="2996" w:author="Arjan Kloosterboer" w:date="2017-09-21T15:00:00Z">
              <w:r>
                <w:rPr>
                  <w:rFonts w:ascii="Calibri" w:hAnsi="Calibri" w:cs="Calibri"/>
                  <w:color w:val="0F0F0F"/>
                  <w:sz w:val="22"/>
                  <w:szCs w:val="22"/>
                </w:rPr>
                <w:t>OVERBRUGGINGSDEEL  []</w:t>
              </w:r>
            </w:ins>
          </w:p>
        </w:tc>
        <w:tc>
          <w:tcPr>
            <w:tcW w:w="6120" w:type="dxa"/>
            <w:tcBorders>
              <w:top w:val="nil"/>
              <w:left w:val="nil"/>
              <w:bottom w:val="nil"/>
              <w:right w:val="nil"/>
            </w:tcBorders>
            <w:tcMar>
              <w:top w:w="0" w:type="dxa"/>
              <w:left w:w="60" w:type="dxa"/>
              <w:bottom w:w="0" w:type="dxa"/>
              <w:right w:w="60" w:type="dxa"/>
            </w:tcMar>
          </w:tcPr>
          <w:p w14:paraId="4DDCD0AA" w14:textId="77777777" w:rsidR="00AB30C2" w:rsidRDefault="00AB30C2" w:rsidP="00E52C8A">
            <w:pPr>
              <w:rPr>
                <w:ins w:id="2997" w:author="Arjan Kloosterboer" w:date="2017-09-21T15:00:00Z"/>
                <w:rFonts w:ascii="Calibri" w:hAnsi="Calibri" w:cs="Calibri"/>
                <w:color w:val="0F0F0F"/>
                <w:sz w:val="22"/>
                <w:szCs w:val="22"/>
              </w:rPr>
            </w:pPr>
          </w:p>
        </w:tc>
      </w:tr>
      <w:tr w:rsidR="00AB30C2" w14:paraId="0EF52711" w14:textId="77777777" w:rsidTr="00E52C8A">
        <w:trPr>
          <w:trHeight w:hRule="exact" w:val="128"/>
          <w:ins w:id="2998" w:author="Arjan Kloosterboer" w:date="2017-09-21T15:00:00Z"/>
        </w:trPr>
        <w:tc>
          <w:tcPr>
            <w:tcW w:w="450" w:type="dxa"/>
            <w:tcBorders>
              <w:top w:val="nil"/>
              <w:left w:val="nil"/>
              <w:bottom w:val="nil"/>
              <w:right w:val="nil"/>
            </w:tcBorders>
            <w:tcMar>
              <w:top w:w="0" w:type="dxa"/>
              <w:left w:w="60" w:type="dxa"/>
              <w:bottom w:w="0" w:type="dxa"/>
              <w:right w:w="60" w:type="dxa"/>
            </w:tcMar>
          </w:tcPr>
          <w:p w14:paraId="02FA779C" w14:textId="77777777" w:rsidR="00AB30C2" w:rsidRDefault="00AB30C2" w:rsidP="00E52C8A">
            <w:pPr>
              <w:rPr>
                <w:ins w:id="2999"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DCB3D17" w14:textId="77777777" w:rsidR="00AB30C2" w:rsidRDefault="00AB30C2" w:rsidP="00E52C8A">
            <w:pPr>
              <w:rPr>
                <w:ins w:id="3000"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8F375A5" w14:textId="77777777" w:rsidR="00AB30C2" w:rsidRDefault="00AB30C2" w:rsidP="00E52C8A">
            <w:pPr>
              <w:rPr>
                <w:ins w:id="3001" w:author="Arjan Kloosterboer" w:date="2017-09-21T15:00:00Z"/>
                <w:rFonts w:ascii="Calibri" w:hAnsi="Calibri" w:cs="Calibri"/>
                <w:color w:val="0F0F0F"/>
                <w:sz w:val="22"/>
                <w:szCs w:val="22"/>
              </w:rPr>
            </w:pPr>
          </w:p>
        </w:tc>
      </w:tr>
      <w:tr w:rsidR="00AB30C2" w14:paraId="41A005AB" w14:textId="77777777" w:rsidTr="00E52C8A">
        <w:trPr>
          <w:ins w:id="3002" w:author="Arjan Kloosterboer" w:date="2017-09-21T15:00:00Z"/>
        </w:trPr>
        <w:tc>
          <w:tcPr>
            <w:tcW w:w="450" w:type="dxa"/>
            <w:tcBorders>
              <w:top w:val="nil"/>
              <w:left w:val="nil"/>
              <w:bottom w:val="nil"/>
              <w:right w:val="nil"/>
            </w:tcBorders>
            <w:tcMar>
              <w:top w:w="0" w:type="dxa"/>
              <w:left w:w="60" w:type="dxa"/>
              <w:bottom w:w="0" w:type="dxa"/>
              <w:right w:w="60" w:type="dxa"/>
            </w:tcMar>
          </w:tcPr>
          <w:p w14:paraId="6DE86EC5" w14:textId="77777777" w:rsidR="00AB30C2" w:rsidRDefault="00AB30C2" w:rsidP="00E52C8A">
            <w:pPr>
              <w:rPr>
                <w:ins w:id="3003"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8EE733B" w14:textId="77777777" w:rsidR="00AB30C2" w:rsidRDefault="00AB30C2" w:rsidP="00E52C8A">
            <w:pPr>
              <w:rPr>
                <w:ins w:id="3004" w:author="Arjan Kloosterboer" w:date="2017-09-21T15:00:00Z"/>
                <w:rFonts w:ascii="Calibri" w:hAnsi="Calibri" w:cs="Calibri"/>
                <w:color w:val="0F0F0F"/>
                <w:sz w:val="22"/>
                <w:szCs w:val="22"/>
              </w:rPr>
            </w:pPr>
            <w:ins w:id="3005" w:author="Arjan Kloosterboer" w:date="2017-09-21T15:00:00Z">
              <w:r>
                <w:rPr>
                  <w:rFonts w:ascii="Calibri" w:hAnsi="Calibri" w:cs="Calibri"/>
                  <w:color w:val="0F0F0F"/>
                  <w:sz w:val="22"/>
                  <w:szCs w:val="22"/>
                </w:rPr>
                <w:t>OBJECT  [0..1]</w:t>
              </w:r>
            </w:ins>
          </w:p>
          <w:p w14:paraId="3EC7550F" w14:textId="77777777" w:rsidR="00AB30C2" w:rsidRDefault="00AB30C2" w:rsidP="00E52C8A">
            <w:pPr>
              <w:rPr>
                <w:ins w:id="3006" w:author="Arjan Kloosterboer" w:date="2017-09-21T15:00:00Z"/>
                <w:rFonts w:ascii="Calibri" w:hAnsi="Calibri" w:cs="Calibri"/>
                <w:color w:val="0F0F0F"/>
                <w:sz w:val="22"/>
                <w:szCs w:val="22"/>
              </w:rPr>
            </w:pPr>
            <w:ins w:id="3007" w:author="Arjan Kloosterboer" w:date="2017-09-21T15:00:00Z">
              <w:r>
                <w:rPr>
                  <w:rFonts w:ascii="Calibri" w:hAnsi="Calibri" w:cs="Calibri"/>
                  <w:color w:val="0F0F0F"/>
                  <w:sz w:val="22"/>
                  <w:szCs w:val="22"/>
                </w:rPr>
                <w:t xml:space="preserve">  is</w:t>
              </w:r>
            </w:ins>
          </w:p>
          <w:p w14:paraId="0016E3E4" w14:textId="77777777" w:rsidR="00AB30C2" w:rsidRDefault="00AB30C2" w:rsidP="00E52C8A">
            <w:pPr>
              <w:rPr>
                <w:ins w:id="3008" w:author="Arjan Kloosterboer" w:date="2017-09-21T15:00:00Z"/>
                <w:rFonts w:ascii="Calibri" w:hAnsi="Calibri" w:cs="Calibri"/>
                <w:color w:val="0F0F0F"/>
                <w:sz w:val="22"/>
                <w:szCs w:val="22"/>
              </w:rPr>
            </w:pPr>
            <w:ins w:id="3009" w:author="Arjan Kloosterboer" w:date="2017-09-21T15:00:00Z">
              <w:r>
                <w:rPr>
                  <w:rFonts w:ascii="Calibri" w:hAnsi="Calibri" w:cs="Calibri"/>
                  <w:color w:val="0F0F0F"/>
                  <w:sz w:val="22"/>
                  <w:szCs w:val="22"/>
                </w:rPr>
                <w:t>OVERBRUGGINGSDEEL  [1]</w:t>
              </w:r>
            </w:ins>
          </w:p>
        </w:tc>
        <w:tc>
          <w:tcPr>
            <w:tcW w:w="6120" w:type="dxa"/>
            <w:tcBorders>
              <w:top w:val="nil"/>
              <w:left w:val="nil"/>
              <w:bottom w:val="nil"/>
              <w:right w:val="nil"/>
            </w:tcBorders>
            <w:tcMar>
              <w:top w:w="0" w:type="dxa"/>
              <w:left w:w="60" w:type="dxa"/>
              <w:bottom w:w="0" w:type="dxa"/>
              <w:right w:w="60" w:type="dxa"/>
            </w:tcMar>
          </w:tcPr>
          <w:p w14:paraId="0931413A" w14:textId="77777777" w:rsidR="00AB30C2" w:rsidRDefault="00AB30C2" w:rsidP="00E52C8A">
            <w:pPr>
              <w:rPr>
                <w:ins w:id="3010" w:author="Arjan Kloosterboer" w:date="2017-09-21T15:00:00Z"/>
                <w:rFonts w:ascii="Calibri" w:hAnsi="Calibri" w:cs="Calibri"/>
                <w:color w:val="0F0F0F"/>
                <w:sz w:val="22"/>
                <w:szCs w:val="22"/>
              </w:rPr>
            </w:pPr>
            <w:ins w:id="3011" w:author="Arjan Kloosterboer" w:date="2017-09-21T15:00:00Z">
              <w:r>
                <w:rPr>
                  <w:rFonts w:ascii="Calibri" w:hAnsi="Calibri" w:cs="Calibri"/>
                  <w:color w:val="000000"/>
                  <w:sz w:val="22"/>
                  <w:szCs w:val="22"/>
                </w:rPr>
                <w:t>Een  OVERBRUGGINGSDEEL komt voor in de hoedanigheid van een OBJECT bij een zaak</w:t>
              </w:r>
            </w:ins>
          </w:p>
        </w:tc>
      </w:tr>
      <w:tr w:rsidR="00AB30C2" w14:paraId="7625A9C5" w14:textId="77777777" w:rsidTr="00E52C8A">
        <w:trPr>
          <w:trHeight w:hRule="exact" w:val="128"/>
          <w:ins w:id="3012" w:author="Arjan Kloosterboer" w:date="2017-09-21T15:00:00Z"/>
        </w:trPr>
        <w:tc>
          <w:tcPr>
            <w:tcW w:w="450" w:type="dxa"/>
            <w:tcBorders>
              <w:top w:val="nil"/>
              <w:left w:val="nil"/>
              <w:bottom w:val="nil"/>
              <w:right w:val="nil"/>
            </w:tcBorders>
            <w:tcMar>
              <w:top w:w="0" w:type="dxa"/>
              <w:left w:w="60" w:type="dxa"/>
              <w:bottom w:w="0" w:type="dxa"/>
              <w:right w:w="60" w:type="dxa"/>
            </w:tcMar>
          </w:tcPr>
          <w:p w14:paraId="33065013" w14:textId="77777777" w:rsidR="00AB30C2" w:rsidRDefault="00AB30C2" w:rsidP="00E52C8A">
            <w:pPr>
              <w:rPr>
                <w:ins w:id="3013"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43AC032" w14:textId="77777777" w:rsidR="00AB30C2" w:rsidRDefault="00AB30C2" w:rsidP="00E52C8A">
            <w:pPr>
              <w:rPr>
                <w:ins w:id="3014"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2CEC0918" w14:textId="77777777" w:rsidR="00AB30C2" w:rsidRDefault="00AB30C2" w:rsidP="00E52C8A">
            <w:pPr>
              <w:rPr>
                <w:ins w:id="3015" w:author="Arjan Kloosterboer" w:date="2017-09-21T15:00:00Z"/>
                <w:rFonts w:ascii="Calibri" w:hAnsi="Calibri" w:cs="Calibri"/>
                <w:color w:val="0F0F0F"/>
                <w:sz w:val="22"/>
                <w:szCs w:val="22"/>
              </w:rPr>
            </w:pPr>
          </w:p>
        </w:tc>
      </w:tr>
    </w:tbl>
    <w:p w14:paraId="1DEED26B" w14:textId="77777777" w:rsidR="00AB30C2" w:rsidRPr="00E072A0" w:rsidRDefault="00AB30C2" w:rsidP="00AB30C2">
      <w:pPr>
        <w:rPr>
          <w:ins w:id="3016" w:author="Arjan Kloosterboer" w:date="2017-09-21T15:00:00Z"/>
          <w:rFonts w:ascii="Calibri" w:hAnsi="Calibri" w:cs="Calibri"/>
          <w:color w:val="0F0F0F"/>
          <w:sz w:val="22"/>
          <w:szCs w:val="22"/>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AB30C2" w14:paraId="7C4BBB7A" w14:textId="77777777" w:rsidTr="0095235C">
        <w:trPr>
          <w:ins w:id="3017" w:author="Arjan Kloosterboer" w:date="2017-09-21T15:00:00Z"/>
        </w:trPr>
        <w:tc>
          <w:tcPr>
            <w:tcW w:w="9360" w:type="dxa"/>
            <w:tcBorders>
              <w:top w:val="nil"/>
              <w:left w:val="nil"/>
              <w:bottom w:val="nil"/>
              <w:right w:val="nil"/>
            </w:tcBorders>
            <w:tcMar>
              <w:top w:w="0" w:type="dxa"/>
              <w:left w:w="60" w:type="dxa"/>
              <w:bottom w:w="0" w:type="dxa"/>
              <w:right w:w="60" w:type="dxa"/>
            </w:tcMar>
          </w:tcPr>
          <w:p w14:paraId="6E0B236B" w14:textId="77777777" w:rsidR="00AB30C2" w:rsidRDefault="00AB30C2" w:rsidP="00E52C8A">
            <w:pPr>
              <w:rPr>
                <w:ins w:id="3018" w:author="Arjan Kloosterboer" w:date="2017-09-21T15:00:00Z"/>
                <w:rFonts w:ascii="Calibri" w:hAnsi="Calibri" w:cs="Calibri"/>
                <w:b/>
                <w:bCs/>
                <w:color w:val="0F0F0F"/>
                <w:sz w:val="22"/>
                <w:szCs w:val="22"/>
              </w:rPr>
            </w:pPr>
            <w:ins w:id="3019" w:author="Arjan Kloosterboer" w:date="2017-09-21T15:00:00Z">
              <w:r>
                <w:rPr>
                  <w:rFonts w:ascii="Calibri" w:hAnsi="Calibri" w:cs="Calibri"/>
                  <w:b/>
                  <w:bCs/>
                  <w:color w:val="0F0F0F"/>
                  <w:sz w:val="22"/>
                  <w:szCs w:val="22"/>
                </w:rPr>
                <w:t>Toelichting objecttype</w:t>
              </w:r>
            </w:ins>
          </w:p>
          <w:p w14:paraId="3C5AA3D3" w14:textId="77777777" w:rsidR="00AB30C2" w:rsidRDefault="00AB30C2" w:rsidP="00E52C8A">
            <w:pPr>
              <w:ind w:left="720"/>
              <w:rPr>
                <w:ins w:id="3020" w:author="Arjan Kloosterboer" w:date="2017-09-21T15:00:00Z"/>
                <w:rFonts w:ascii="Calibri" w:hAnsi="Calibri" w:cs="Calibri"/>
                <w:color w:val="0F0F0F"/>
                <w:sz w:val="22"/>
                <w:szCs w:val="22"/>
              </w:rPr>
            </w:pPr>
          </w:p>
        </w:tc>
        <w:bookmarkEnd w:id="2887"/>
      </w:tr>
    </w:tbl>
    <w:p w14:paraId="4AFF6C9C" w14:textId="77777777" w:rsidR="0095235C" w:rsidRDefault="0095235C" w:rsidP="0095235C">
      <w:pPr>
        <w:pStyle w:val="Kop3"/>
        <w:rPr>
          <w:ins w:id="3021" w:author="Arjan Kloosterboer" w:date="2017-09-21T15:07:00Z"/>
          <w:rFonts w:eastAsia="Times New Roman"/>
          <w:color w:val="0F0F0F"/>
        </w:rPr>
      </w:pPr>
      <w:bookmarkStart w:id="3022" w:name="BKM_2FBB9538_B16A_44A9_93FB_26F63DBE8DEB"/>
      <w:ins w:id="3023" w:author="Arjan Kloosterboer" w:date="2017-09-21T15:07:00Z">
        <w:r>
          <w:rPr>
            <w:rFonts w:ascii="Calibri" w:eastAsia="Times New Roman" w:hAnsi="Calibri" w:cs="Calibri"/>
            <w:color w:val="0F0F0F"/>
            <w:sz w:val="28"/>
            <w:szCs w:val="28"/>
          </w:rPr>
          <w:t>«Objecttype_proxy» OVERIG BOUWWERK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95235C" w14:paraId="18D2A233" w14:textId="77777777" w:rsidTr="00E52C8A">
        <w:trPr>
          <w:trHeight w:val="271"/>
          <w:ins w:id="3024"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43F672C4" w14:textId="77777777" w:rsidR="0095235C" w:rsidRDefault="0095235C" w:rsidP="00E52C8A">
            <w:pPr>
              <w:rPr>
                <w:ins w:id="3025" w:author="Arjan Kloosterboer" w:date="2017-09-21T15:07:00Z"/>
                <w:rFonts w:ascii="Calibri" w:hAnsi="Calibri" w:cs="Calibri"/>
                <w:color w:val="0F0F0F"/>
                <w:sz w:val="22"/>
                <w:szCs w:val="22"/>
              </w:rPr>
            </w:pPr>
            <w:ins w:id="3026" w:author="Arjan Kloosterboer" w:date="2017-09-21T15:07: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609D97BA" w14:textId="77777777" w:rsidR="0095235C" w:rsidRDefault="0095235C" w:rsidP="00E52C8A">
            <w:pPr>
              <w:rPr>
                <w:ins w:id="3027" w:author="Arjan Kloosterboer" w:date="2017-09-21T15:07:00Z"/>
                <w:rFonts w:ascii="Calibri" w:hAnsi="Calibri" w:cs="Calibri"/>
                <w:color w:val="0F0F0F"/>
                <w:sz w:val="22"/>
                <w:szCs w:val="22"/>
              </w:rPr>
            </w:pPr>
            <w:ins w:id="3028" w:author="Arjan Kloosterboer" w:date="2017-09-21T15:07:00Z">
              <w:r>
                <w:rPr>
                  <w:rFonts w:ascii="Calibri" w:hAnsi="Calibri" w:cs="Calibri"/>
                  <w:color w:val="0F0F0F"/>
                  <w:sz w:val="22"/>
                  <w:szCs w:val="22"/>
                </w:rPr>
                <w:t>OVERIG BOUWWERK</w:t>
              </w:r>
            </w:ins>
          </w:p>
        </w:tc>
      </w:tr>
      <w:tr w:rsidR="0095235C" w14:paraId="73A0CEF5" w14:textId="77777777" w:rsidTr="00E52C8A">
        <w:trPr>
          <w:trHeight w:hRule="exact" w:val="128"/>
          <w:ins w:id="3029"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63A53A05" w14:textId="77777777" w:rsidR="0095235C" w:rsidRDefault="0095235C" w:rsidP="00E52C8A">
            <w:pPr>
              <w:rPr>
                <w:ins w:id="3030" w:author="Arjan Kloosterboer" w:date="2017-09-21T15:0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4AFB432" w14:textId="77777777" w:rsidR="0095235C" w:rsidRDefault="0095235C" w:rsidP="00E52C8A">
            <w:pPr>
              <w:rPr>
                <w:ins w:id="3031" w:author="Arjan Kloosterboer" w:date="2017-09-21T15:07:00Z"/>
                <w:rFonts w:ascii="Calibri" w:hAnsi="Calibri" w:cs="Calibri"/>
                <w:color w:val="0F0F0F"/>
                <w:sz w:val="22"/>
                <w:szCs w:val="22"/>
              </w:rPr>
            </w:pPr>
          </w:p>
        </w:tc>
      </w:tr>
      <w:tr w:rsidR="0095235C" w14:paraId="6E72D2DD" w14:textId="77777777" w:rsidTr="00E52C8A">
        <w:trPr>
          <w:ins w:id="3032"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7B308350" w14:textId="77777777" w:rsidR="0095235C" w:rsidRDefault="0095235C" w:rsidP="00E52C8A">
            <w:pPr>
              <w:rPr>
                <w:ins w:id="3033" w:author="Arjan Kloosterboer" w:date="2017-09-21T15:07:00Z"/>
                <w:rFonts w:ascii="Calibri" w:hAnsi="Calibri" w:cs="Calibri"/>
                <w:b/>
                <w:bCs/>
                <w:color w:val="0F0F0F"/>
                <w:sz w:val="22"/>
                <w:szCs w:val="22"/>
              </w:rPr>
            </w:pPr>
            <w:ins w:id="3034" w:author="Arjan Kloosterboer" w:date="2017-09-21T15:07: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0F2A8D13" w14:textId="77777777" w:rsidR="0095235C" w:rsidRDefault="0095235C" w:rsidP="00E52C8A">
            <w:pPr>
              <w:rPr>
                <w:ins w:id="3035" w:author="Arjan Kloosterboer" w:date="2017-09-21T15:07:00Z"/>
                <w:rFonts w:ascii="Calibri" w:hAnsi="Calibri" w:cs="Calibri"/>
                <w:color w:val="0F0F0F"/>
                <w:sz w:val="22"/>
                <w:szCs w:val="22"/>
              </w:rPr>
            </w:pPr>
            <w:ins w:id="3036" w:author="Arjan Kloosterboer" w:date="2017-09-21T15:07:00Z">
              <w:r>
                <w:rPr>
                  <w:rFonts w:ascii="Calibri" w:hAnsi="Calibri" w:cs="Calibri"/>
                  <w:color w:val="0F0F0F"/>
                  <w:sz w:val="22"/>
                  <w:szCs w:val="22"/>
                </w:rPr>
                <w:t>RSGB</w:t>
              </w:r>
            </w:ins>
          </w:p>
        </w:tc>
      </w:tr>
      <w:tr w:rsidR="0095235C" w14:paraId="354002BC" w14:textId="77777777" w:rsidTr="00E52C8A">
        <w:trPr>
          <w:trHeight w:hRule="exact" w:val="128"/>
          <w:ins w:id="3037"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461054A2" w14:textId="77777777" w:rsidR="0095235C" w:rsidRDefault="0095235C" w:rsidP="00E52C8A">
            <w:pPr>
              <w:rPr>
                <w:ins w:id="3038" w:author="Arjan Kloosterboer" w:date="2017-09-21T15:0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B8B9780" w14:textId="77777777" w:rsidR="0095235C" w:rsidRDefault="0095235C" w:rsidP="00E52C8A">
            <w:pPr>
              <w:rPr>
                <w:ins w:id="3039" w:author="Arjan Kloosterboer" w:date="2017-09-21T15:07:00Z"/>
                <w:rFonts w:ascii="Calibri" w:hAnsi="Calibri" w:cs="Calibri"/>
                <w:color w:val="0F0F0F"/>
                <w:sz w:val="22"/>
                <w:szCs w:val="22"/>
              </w:rPr>
            </w:pPr>
          </w:p>
        </w:tc>
      </w:tr>
      <w:tr w:rsidR="0095235C" w14:paraId="0131BD32" w14:textId="77777777" w:rsidTr="00E52C8A">
        <w:trPr>
          <w:ins w:id="3040"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73B5BC3D" w14:textId="77777777" w:rsidR="0095235C" w:rsidRDefault="0095235C" w:rsidP="00E52C8A">
            <w:pPr>
              <w:rPr>
                <w:ins w:id="3041" w:author="Arjan Kloosterboer" w:date="2017-09-21T15:07:00Z"/>
                <w:rFonts w:ascii="Calibri" w:hAnsi="Calibri" w:cs="Calibri"/>
                <w:b/>
                <w:bCs/>
                <w:color w:val="0F0F0F"/>
                <w:sz w:val="22"/>
                <w:szCs w:val="22"/>
              </w:rPr>
            </w:pPr>
            <w:ins w:id="3042" w:author="Arjan Kloosterboer" w:date="2017-09-21T15:07: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1E03571D" w14:textId="77777777" w:rsidR="0095235C" w:rsidRDefault="0095235C" w:rsidP="00E52C8A">
            <w:pPr>
              <w:rPr>
                <w:ins w:id="3043" w:author="Arjan Kloosterboer" w:date="2017-09-21T15:07:00Z"/>
                <w:rFonts w:ascii="Calibri" w:hAnsi="Calibri" w:cs="Calibri"/>
                <w:color w:val="0F0F0F"/>
                <w:sz w:val="22"/>
                <w:szCs w:val="22"/>
              </w:rPr>
            </w:pPr>
            <w:ins w:id="3044" w:author="Arjan Kloosterboer" w:date="2017-09-21T15:07:00Z">
              <w:r>
                <w:rPr>
                  <w:rFonts w:ascii="Calibri" w:hAnsi="Calibri" w:cs="Calibri"/>
                  <w:color w:val="0F0F0F"/>
                  <w:sz w:val="22"/>
                  <w:szCs w:val="22"/>
                </w:rPr>
                <w:t>1 april 2017</w:t>
              </w:r>
            </w:ins>
          </w:p>
        </w:tc>
      </w:tr>
      <w:tr w:rsidR="0095235C" w14:paraId="42559E4B" w14:textId="77777777" w:rsidTr="00E52C8A">
        <w:trPr>
          <w:trHeight w:hRule="exact" w:val="128"/>
          <w:ins w:id="3045"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6C33C97B" w14:textId="77777777" w:rsidR="0095235C" w:rsidRDefault="0095235C" w:rsidP="00E52C8A">
            <w:pPr>
              <w:rPr>
                <w:ins w:id="3046" w:author="Arjan Kloosterboer" w:date="2017-09-21T15:0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9C554DF" w14:textId="77777777" w:rsidR="0095235C" w:rsidRDefault="0095235C" w:rsidP="00E52C8A">
            <w:pPr>
              <w:rPr>
                <w:ins w:id="3047" w:author="Arjan Kloosterboer" w:date="2017-09-21T15:07:00Z"/>
                <w:rFonts w:ascii="Calibri" w:hAnsi="Calibri" w:cs="Calibri"/>
                <w:color w:val="0F0F0F"/>
                <w:sz w:val="22"/>
                <w:szCs w:val="22"/>
              </w:rPr>
            </w:pPr>
          </w:p>
        </w:tc>
      </w:tr>
      <w:tr w:rsidR="0095235C" w14:paraId="192084B0" w14:textId="77777777" w:rsidTr="00E52C8A">
        <w:trPr>
          <w:trHeight w:hRule="exact" w:val="256"/>
          <w:ins w:id="3048"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69A66E52" w14:textId="77777777" w:rsidR="0095235C" w:rsidRDefault="0095235C" w:rsidP="00E52C8A">
            <w:pPr>
              <w:rPr>
                <w:ins w:id="3049" w:author="Arjan Kloosterboer" w:date="2017-09-21T15:0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30E34024" w14:textId="77777777" w:rsidR="0095235C" w:rsidRDefault="0095235C" w:rsidP="00E52C8A">
            <w:pPr>
              <w:rPr>
                <w:ins w:id="3050" w:author="Arjan Kloosterboer" w:date="2017-09-21T15:07:00Z"/>
                <w:rFonts w:ascii="Calibri" w:hAnsi="Calibri" w:cs="Calibri"/>
                <w:color w:val="0F0F0F"/>
                <w:sz w:val="22"/>
                <w:szCs w:val="22"/>
              </w:rPr>
            </w:pPr>
          </w:p>
        </w:tc>
      </w:tr>
      <w:tr w:rsidR="0095235C" w14:paraId="549C6DCD" w14:textId="77777777" w:rsidTr="00E52C8A">
        <w:trPr>
          <w:ins w:id="3051"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0F8F2517" w14:textId="77777777" w:rsidR="0095235C" w:rsidRDefault="0095235C" w:rsidP="00E52C8A">
            <w:pPr>
              <w:rPr>
                <w:ins w:id="3052" w:author="Arjan Kloosterboer" w:date="2017-09-21T15:07:00Z"/>
                <w:rFonts w:ascii="Calibri" w:hAnsi="Calibri" w:cs="Calibri"/>
                <w:b/>
                <w:bCs/>
                <w:color w:val="0F0F0F"/>
                <w:sz w:val="22"/>
                <w:szCs w:val="22"/>
              </w:rPr>
            </w:pPr>
            <w:ins w:id="3053" w:author="Arjan Kloosterboer" w:date="2017-09-21T15:07: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018E8BF9" w14:textId="77777777" w:rsidR="0095235C" w:rsidRDefault="0095235C" w:rsidP="00E52C8A">
            <w:pPr>
              <w:rPr>
                <w:ins w:id="3054" w:author="Arjan Kloosterboer" w:date="2017-09-21T15:07:00Z"/>
                <w:rFonts w:ascii="Calibri" w:hAnsi="Calibri" w:cs="Calibri"/>
                <w:b/>
                <w:bCs/>
                <w:color w:val="0F0F0F"/>
                <w:sz w:val="22"/>
                <w:szCs w:val="22"/>
              </w:rPr>
            </w:pPr>
          </w:p>
        </w:tc>
      </w:tr>
      <w:tr w:rsidR="0095235C" w14:paraId="6B882C61" w14:textId="77777777" w:rsidTr="00E52C8A">
        <w:trPr>
          <w:ins w:id="3055" w:author="Arjan Kloosterboer" w:date="2017-09-21T15:07:00Z"/>
        </w:trPr>
        <w:tc>
          <w:tcPr>
            <w:tcW w:w="450" w:type="dxa"/>
            <w:tcBorders>
              <w:top w:val="nil"/>
              <w:left w:val="nil"/>
              <w:bottom w:val="nil"/>
              <w:right w:val="nil"/>
            </w:tcBorders>
            <w:tcMar>
              <w:top w:w="0" w:type="dxa"/>
              <w:left w:w="60" w:type="dxa"/>
              <w:bottom w:w="0" w:type="dxa"/>
              <w:right w:w="60" w:type="dxa"/>
            </w:tcMar>
          </w:tcPr>
          <w:p w14:paraId="102D40F8" w14:textId="77777777" w:rsidR="0095235C" w:rsidRDefault="0095235C" w:rsidP="00E52C8A">
            <w:pPr>
              <w:rPr>
                <w:ins w:id="3056" w:author="Arjan Kloosterboer" w:date="2017-09-21T15:07:00Z"/>
                <w:rFonts w:ascii="Calibri" w:hAnsi="Calibri" w:cs="Calibri"/>
                <w:i/>
                <w:iCs/>
                <w:color w:val="0F0F0F"/>
                <w:sz w:val="22"/>
                <w:szCs w:val="22"/>
              </w:rPr>
            </w:pPr>
            <w:bookmarkStart w:id="3057" w:name="BKM_FC24DBE2_D937_4DA5_9500_8EA60DBE46AA"/>
          </w:p>
        </w:tc>
        <w:tc>
          <w:tcPr>
            <w:tcW w:w="2790" w:type="dxa"/>
            <w:gridSpan w:val="2"/>
            <w:tcBorders>
              <w:top w:val="nil"/>
              <w:left w:val="nil"/>
              <w:bottom w:val="nil"/>
              <w:right w:val="nil"/>
            </w:tcBorders>
            <w:tcMar>
              <w:top w:w="0" w:type="dxa"/>
              <w:left w:w="60" w:type="dxa"/>
              <w:bottom w:w="0" w:type="dxa"/>
              <w:right w:w="60" w:type="dxa"/>
            </w:tcMar>
          </w:tcPr>
          <w:p w14:paraId="332233D3" w14:textId="77777777" w:rsidR="0095235C" w:rsidRDefault="0095235C" w:rsidP="00E52C8A">
            <w:pPr>
              <w:rPr>
                <w:ins w:id="3058" w:author="Arjan Kloosterboer" w:date="2017-09-21T15:07:00Z"/>
                <w:rFonts w:ascii="Calibri" w:hAnsi="Calibri" w:cs="Calibri"/>
                <w:color w:val="0F0F0F"/>
                <w:sz w:val="22"/>
                <w:szCs w:val="22"/>
              </w:rPr>
            </w:pPr>
            <w:ins w:id="3059" w:author="Arjan Kloosterboer" w:date="2017-09-21T15:07: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422AF54D" w14:textId="77777777" w:rsidR="0095235C" w:rsidRDefault="0095235C" w:rsidP="00E52C8A">
            <w:pPr>
              <w:rPr>
                <w:ins w:id="3060" w:author="Arjan Kloosterboer" w:date="2017-09-21T15:07:00Z"/>
                <w:rFonts w:ascii="Calibri" w:hAnsi="Calibri" w:cs="Calibri"/>
                <w:color w:val="0F0F0F"/>
                <w:sz w:val="22"/>
                <w:szCs w:val="22"/>
              </w:rPr>
            </w:pPr>
            <w:ins w:id="3061" w:author="Arjan Kloosterboer" w:date="2017-09-21T15:07: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0511680A" w14:textId="77777777" w:rsidR="0095235C" w:rsidRDefault="0095235C" w:rsidP="00E52C8A">
            <w:pPr>
              <w:rPr>
                <w:ins w:id="3062" w:author="Arjan Kloosterboer" w:date="2017-09-21T15:07:00Z"/>
                <w:rFonts w:ascii="Calibri" w:hAnsi="Calibri" w:cs="Calibri"/>
                <w:color w:val="0F0F0F"/>
                <w:sz w:val="22"/>
                <w:szCs w:val="22"/>
              </w:rPr>
            </w:pPr>
            <w:ins w:id="3063" w:author="Arjan Kloosterboer" w:date="2017-09-21T15:07: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07D0EBAD" w14:textId="77777777" w:rsidR="0095235C" w:rsidRDefault="0095235C" w:rsidP="00E52C8A">
            <w:pPr>
              <w:rPr>
                <w:ins w:id="3064" w:author="Arjan Kloosterboer" w:date="2017-09-21T15:07:00Z"/>
                <w:rFonts w:ascii="Calibri" w:hAnsi="Calibri" w:cs="Calibri"/>
                <w:i/>
                <w:iCs/>
                <w:color w:val="0F0F0F"/>
                <w:sz w:val="22"/>
                <w:szCs w:val="22"/>
              </w:rPr>
            </w:pPr>
            <w:ins w:id="3065" w:author="Arjan Kloosterboer" w:date="2017-09-21T15:07:00Z">
              <w:r>
                <w:rPr>
                  <w:rFonts w:ascii="Calibri" w:hAnsi="Calibri" w:cs="Calibri"/>
                  <w:i/>
                  <w:iCs/>
                  <w:color w:val="0F0F0F"/>
                  <w:sz w:val="22"/>
                  <w:szCs w:val="22"/>
                </w:rPr>
                <w:t>Kardi-</w:t>
              </w:r>
            </w:ins>
          </w:p>
          <w:p w14:paraId="74EE0D7B" w14:textId="77777777" w:rsidR="0095235C" w:rsidRDefault="0095235C" w:rsidP="00E52C8A">
            <w:pPr>
              <w:rPr>
                <w:ins w:id="3066" w:author="Arjan Kloosterboer" w:date="2017-09-21T15:07:00Z"/>
                <w:rFonts w:ascii="Calibri" w:hAnsi="Calibri" w:cs="Calibri"/>
                <w:color w:val="0F0F0F"/>
                <w:sz w:val="22"/>
                <w:szCs w:val="22"/>
              </w:rPr>
            </w:pPr>
            <w:ins w:id="3067" w:author="Arjan Kloosterboer" w:date="2017-09-21T15:07:00Z">
              <w:r>
                <w:rPr>
                  <w:rFonts w:ascii="Calibri" w:hAnsi="Calibri" w:cs="Calibri"/>
                  <w:i/>
                  <w:iCs/>
                  <w:color w:val="0F0F0F"/>
                  <w:sz w:val="22"/>
                  <w:szCs w:val="22"/>
                </w:rPr>
                <w:t>naliteit</w:t>
              </w:r>
            </w:ins>
          </w:p>
        </w:tc>
      </w:tr>
      <w:tr w:rsidR="0095235C" w14:paraId="115A80F6" w14:textId="77777777" w:rsidTr="00E52C8A">
        <w:trPr>
          <w:ins w:id="3068" w:author="Arjan Kloosterboer" w:date="2017-09-21T15:07:00Z"/>
        </w:trPr>
        <w:tc>
          <w:tcPr>
            <w:tcW w:w="450" w:type="dxa"/>
            <w:tcBorders>
              <w:top w:val="nil"/>
              <w:left w:val="nil"/>
              <w:bottom w:val="nil"/>
              <w:right w:val="nil"/>
            </w:tcBorders>
            <w:tcMar>
              <w:top w:w="0" w:type="dxa"/>
              <w:left w:w="60" w:type="dxa"/>
              <w:bottom w:w="0" w:type="dxa"/>
              <w:right w:w="60" w:type="dxa"/>
            </w:tcMar>
          </w:tcPr>
          <w:p w14:paraId="621B7973" w14:textId="77777777" w:rsidR="0095235C" w:rsidRDefault="0095235C" w:rsidP="00E52C8A">
            <w:pPr>
              <w:rPr>
                <w:ins w:id="3069" w:author="Arjan Kloosterboer" w:date="2017-09-21T15:07: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530F267D" w14:textId="77777777" w:rsidR="0095235C" w:rsidRDefault="0095235C" w:rsidP="00E52C8A">
            <w:pPr>
              <w:rPr>
                <w:ins w:id="3070" w:author="Arjan Kloosterboer" w:date="2017-09-21T15:07:00Z"/>
                <w:rFonts w:ascii="Calibri" w:hAnsi="Calibri" w:cs="Calibri"/>
                <w:color w:val="0F0F0F"/>
                <w:sz w:val="22"/>
                <w:szCs w:val="22"/>
              </w:rPr>
            </w:pPr>
            <w:ins w:id="3071" w:author="Arjan Kloosterboer" w:date="2017-09-21T15:07:00Z">
              <w:r>
                <w:rPr>
                  <w:rFonts w:ascii="Calibri" w:hAnsi="Calibri" w:cs="Calibri"/>
                  <w:color w:val="0F0F0F"/>
                  <w:sz w:val="22"/>
                  <w:szCs w:val="22"/>
                </w:rPr>
                <w:t>Identificatie overig bouwwerk</w:t>
              </w:r>
            </w:ins>
          </w:p>
        </w:tc>
        <w:tc>
          <w:tcPr>
            <w:tcW w:w="4230" w:type="dxa"/>
            <w:tcBorders>
              <w:top w:val="nil"/>
              <w:left w:val="nil"/>
              <w:bottom w:val="nil"/>
              <w:right w:val="nil"/>
            </w:tcBorders>
            <w:tcMar>
              <w:top w:w="0" w:type="dxa"/>
              <w:left w:w="60" w:type="dxa"/>
              <w:bottom w:w="0" w:type="dxa"/>
              <w:right w:w="60" w:type="dxa"/>
            </w:tcMar>
          </w:tcPr>
          <w:p w14:paraId="074470F7" w14:textId="77777777" w:rsidR="0095235C" w:rsidRDefault="0095235C" w:rsidP="00E52C8A">
            <w:pPr>
              <w:rPr>
                <w:ins w:id="3072" w:author="Arjan Kloosterboer" w:date="2017-09-21T15:0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7AE6841" w14:textId="77777777" w:rsidR="0095235C" w:rsidRDefault="0095235C" w:rsidP="00E52C8A">
            <w:pPr>
              <w:rPr>
                <w:ins w:id="3073" w:author="Arjan Kloosterboer" w:date="2017-09-21T15:0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8E26C1E" w14:textId="77777777" w:rsidR="0095235C" w:rsidRDefault="0095235C" w:rsidP="00E52C8A">
            <w:pPr>
              <w:rPr>
                <w:ins w:id="3074" w:author="Arjan Kloosterboer" w:date="2017-09-21T15:07:00Z"/>
                <w:rFonts w:ascii="Calibri" w:hAnsi="Calibri" w:cs="Calibri"/>
                <w:color w:val="0F0F0F"/>
                <w:sz w:val="22"/>
                <w:szCs w:val="22"/>
              </w:rPr>
            </w:pPr>
            <w:ins w:id="3075" w:author="Arjan Kloosterboer" w:date="2017-09-21T15:07:00Z">
              <w:r>
                <w:rPr>
                  <w:rFonts w:ascii="Calibri" w:hAnsi="Calibri" w:cs="Calibri"/>
                  <w:color w:val="0F0F0F"/>
                  <w:sz w:val="22"/>
                  <w:szCs w:val="22"/>
                </w:rPr>
                <w:t>1 - 1</w:t>
              </w:r>
            </w:ins>
          </w:p>
        </w:tc>
        <w:bookmarkEnd w:id="3057"/>
      </w:tr>
      <w:tr w:rsidR="0095235C" w14:paraId="6B52D5CB" w14:textId="77777777" w:rsidTr="00E52C8A">
        <w:trPr>
          <w:ins w:id="3076" w:author="Arjan Kloosterboer" w:date="2017-09-21T15:07:00Z"/>
        </w:trPr>
        <w:tc>
          <w:tcPr>
            <w:tcW w:w="450" w:type="dxa"/>
            <w:tcBorders>
              <w:top w:val="nil"/>
              <w:left w:val="nil"/>
              <w:bottom w:val="nil"/>
              <w:right w:val="nil"/>
            </w:tcBorders>
            <w:tcMar>
              <w:top w:w="0" w:type="dxa"/>
              <w:left w:w="60" w:type="dxa"/>
              <w:bottom w:w="0" w:type="dxa"/>
              <w:right w:w="60" w:type="dxa"/>
            </w:tcMar>
          </w:tcPr>
          <w:p w14:paraId="58120A79" w14:textId="77777777" w:rsidR="0095235C" w:rsidRDefault="0095235C" w:rsidP="00E52C8A">
            <w:pPr>
              <w:rPr>
                <w:ins w:id="3077" w:author="Arjan Kloosterboer" w:date="2017-09-21T15:07:00Z"/>
                <w:rFonts w:ascii="Calibri" w:hAnsi="Calibri" w:cs="Calibri"/>
                <w:color w:val="0F0F0F"/>
                <w:sz w:val="22"/>
                <w:szCs w:val="22"/>
              </w:rPr>
            </w:pPr>
            <w:bookmarkStart w:id="3078" w:name="BKM_EE96F47C_AEC1_40E8_A346_A53D28E882D3"/>
          </w:p>
        </w:tc>
        <w:tc>
          <w:tcPr>
            <w:tcW w:w="2790" w:type="dxa"/>
            <w:gridSpan w:val="2"/>
            <w:tcBorders>
              <w:top w:val="nil"/>
              <w:left w:val="nil"/>
              <w:bottom w:val="nil"/>
              <w:right w:val="nil"/>
            </w:tcBorders>
            <w:tcMar>
              <w:top w:w="0" w:type="dxa"/>
              <w:left w:w="60" w:type="dxa"/>
              <w:bottom w:w="0" w:type="dxa"/>
              <w:right w:w="60" w:type="dxa"/>
            </w:tcMar>
          </w:tcPr>
          <w:p w14:paraId="4728AB22" w14:textId="77777777" w:rsidR="0095235C" w:rsidRDefault="0095235C" w:rsidP="00E52C8A">
            <w:pPr>
              <w:rPr>
                <w:ins w:id="3079" w:author="Arjan Kloosterboer" w:date="2017-09-21T15:07:00Z"/>
                <w:rFonts w:ascii="Calibri" w:hAnsi="Calibri" w:cs="Calibri"/>
                <w:color w:val="0F0F0F"/>
                <w:sz w:val="22"/>
                <w:szCs w:val="22"/>
              </w:rPr>
            </w:pPr>
            <w:ins w:id="3080" w:author="Arjan Kloosterboer" w:date="2017-09-21T15:07:00Z">
              <w:r>
                <w:rPr>
                  <w:rFonts w:ascii="Calibri" w:hAnsi="Calibri" w:cs="Calibri"/>
                  <w:color w:val="0F0F0F"/>
                  <w:sz w:val="22"/>
                  <w:szCs w:val="22"/>
                </w:rPr>
                <w:t>Geometrie overig bouwwerk</w:t>
              </w:r>
            </w:ins>
          </w:p>
        </w:tc>
        <w:tc>
          <w:tcPr>
            <w:tcW w:w="4230" w:type="dxa"/>
            <w:tcBorders>
              <w:top w:val="nil"/>
              <w:left w:val="nil"/>
              <w:bottom w:val="nil"/>
              <w:right w:val="nil"/>
            </w:tcBorders>
            <w:tcMar>
              <w:top w:w="0" w:type="dxa"/>
              <w:left w:w="60" w:type="dxa"/>
              <w:bottom w:w="0" w:type="dxa"/>
              <w:right w:w="60" w:type="dxa"/>
            </w:tcMar>
          </w:tcPr>
          <w:p w14:paraId="7E3A15C2" w14:textId="77777777" w:rsidR="0095235C" w:rsidRDefault="0095235C" w:rsidP="00E52C8A">
            <w:pPr>
              <w:rPr>
                <w:ins w:id="3081" w:author="Arjan Kloosterboer" w:date="2017-09-21T15:0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561AE96" w14:textId="77777777" w:rsidR="0095235C" w:rsidRDefault="0095235C" w:rsidP="00E52C8A">
            <w:pPr>
              <w:rPr>
                <w:ins w:id="3082" w:author="Arjan Kloosterboer" w:date="2017-09-21T15:0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5F7374C0" w14:textId="77777777" w:rsidR="0095235C" w:rsidRDefault="0095235C" w:rsidP="00E52C8A">
            <w:pPr>
              <w:rPr>
                <w:ins w:id="3083" w:author="Arjan Kloosterboer" w:date="2017-09-21T15:07:00Z"/>
                <w:rFonts w:ascii="Calibri" w:hAnsi="Calibri" w:cs="Calibri"/>
                <w:color w:val="0F0F0F"/>
                <w:sz w:val="22"/>
                <w:szCs w:val="22"/>
              </w:rPr>
            </w:pPr>
            <w:ins w:id="3084" w:author="Arjan Kloosterboer" w:date="2017-09-21T15:07:00Z">
              <w:r>
                <w:rPr>
                  <w:rFonts w:ascii="Calibri" w:hAnsi="Calibri" w:cs="Calibri"/>
                  <w:color w:val="0F0F0F"/>
                  <w:sz w:val="22"/>
                  <w:szCs w:val="22"/>
                </w:rPr>
                <w:t>1 - 1</w:t>
              </w:r>
            </w:ins>
          </w:p>
        </w:tc>
        <w:bookmarkEnd w:id="3078"/>
      </w:tr>
      <w:tr w:rsidR="0095235C" w14:paraId="329925E6" w14:textId="77777777" w:rsidTr="00E52C8A">
        <w:trPr>
          <w:ins w:id="3085" w:author="Arjan Kloosterboer" w:date="2017-09-21T15:07:00Z"/>
        </w:trPr>
        <w:tc>
          <w:tcPr>
            <w:tcW w:w="450" w:type="dxa"/>
            <w:tcBorders>
              <w:top w:val="nil"/>
              <w:left w:val="nil"/>
              <w:bottom w:val="nil"/>
              <w:right w:val="nil"/>
            </w:tcBorders>
            <w:tcMar>
              <w:top w:w="0" w:type="dxa"/>
              <w:left w:w="60" w:type="dxa"/>
              <w:bottom w:w="0" w:type="dxa"/>
              <w:right w:w="60" w:type="dxa"/>
            </w:tcMar>
          </w:tcPr>
          <w:p w14:paraId="63E0CA19" w14:textId="77777777" w:rsidR="0095235C" w:rsidRDefault="0095235C" w:rsidP="00E52C8A">
            <w:pPr>
              <w:rPr>
                <w:ins w:id="3086" w:author="Arjan Kloosterboer" w:date="2017-09-21T15:07:00Z"/>
                <w:rFonts w:ascii="Calibri" w:hAnsi="Calibri" w:cs="Calibri"/>
                <w:color w:val="0F0F0F"/>
                <w:sz w:val="22"/>
                <w:szCs w:val="22"/>
              </w:rPr>
            </w:pPr>
            <w:bookmarkStart w:id="3087" w:name="BKM_AB5139C2_D50F_4F64_BA19_ED0EB25FE6C7"/>
          </w:p>
        </w:tc>
        <w:tc>
          <w:tcPr>
            <w:tcW w:w="2790" w:type="dxa"/>
            <w:gridSpan w:val="2"/>
            <w:tcBorders>
              <w:top w:val="nil"/>
              <w:left w:val="nil"/>
              <w:bottom w:val="nil"/>
              <w:right w:val="nil"/>
            </w:tcBorders>
            <w:tcMar>
              <w:top w:w="0" w:type="dxa"/>
              <w:left w:w="60" w:type="dxa"/>
              <w:bottom w:w="0" w:type="dxa"/>
              <w:right w:w="60" w:type="dxa"/>
            </w:tcMar>
          </w:tcPr>
          <w:p w14:paraId="41B61CF0" w14:textId="77777777" w:rsidR="0095235C" w:rsidRDefault="0095235C" w:rsidP="00E52C8A">
            <w:pPr>
              <w:rPr>
                <w:ins w:id="3088" w:author="Arjan Kloosterboer" w:date="2017-09-21T15:07:00Z"/>
                <w:rFonts w:ascii="Calibri" w:hAnsi="Calibri" w:cs="Calibri"/>
                <w:color w:val="0F0F0F"/>
                <w:sz w:val="22"/>
                <w:szCs w:val="22"/>
              </w:rPr>
            </w:pPr>
            <w:ins w:id="3089" w:author="Arjan Kloosterboer" w:date="2017-09-21T15:07:00Z">
              <w:r>
                <w:rPr>
                  <w:rFonts w:ascii="Calibri" w:hAnsi="Calibri" w:cs="Calibri"/>
                  <w:color w:val="0F0F0F"/>
                  <w:sz w:val="22"/>
                  <w:szCs w:val="22"/>
                </w:rPr>
                <w:t>Type overig bouwwerk</w:t>
              </w:r>
            </w:ins>
          </w:p>
        </w:tc>
        <w:tc>
          <w:tcPr>
            <w:tcW w:w="4230" w:type="dxa"/>
            <w:tcBorders>
              <w:top w:val="nil"/>
              <w:left w:val="nil"/>
              <w:bottom w:val="nil"/>
              <w:right w:val="nil"/>
            </w:tcBorders>
            <w:tcMar>
              <w:top w:w="0" w:type="dxa"/>
              <w:left w:w="60" w:type="dxa"/>
              <w:bottom w:w="0" w:type="dxa"/>
              <w:right w:w="60" w:type="dxa"/>
            </w:tcMar>
          </w:tcPr>
          <w:p w14:paraId="028106B2" w14:textId="77777777" w:rsidR="0095235C" w:rsidRDefault="0095235C" w:rsidP="00E52C8A">
            <w:pPr>
              <w:rPr>
                <w:ins w:id="3090" w:author="Arjan Kloosterboer" w:date="2017-09-21T15:0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AEA9689" w14:textId="77777777" w:rsidR="0095235C" w:rsidRDefault="0095235C" w:rsidP="00E52C8A">
            <w:pPr>
              <w:rPr>
                <w:ins w:id="3091" w:author="Arjan Kloosterboer" w:date="2017-09-21T15:0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49DBE46" w14:textId="77777777" w:rsidR="0095235C" w:rsidRDefault="0095235C" w:rsidP="00E52C8A">
            <w:pPr>
              <w:rPr>
                <w:ins w:id="3092" w:author="Arjan Kloosterboer" w:date="2017-09-21T15:07:00Z"/>
                <w:rFonts w:ascii="Calibri" w:hAnsi="Calibri" w:cs="Calibri"/>
                <w:color w:val="0F0F0F"/>
                <w:sz w:val="22"/>
                <w:szCs w:val="22"/>
              </w:rPr>
            </w:pPr>
            <w:ins w:id="3093" w:author="Arjan Kloosterboer" w:date="2017-09-21T15:07:00Z">
              <w:r>
                <w:rPr>
                  <w:rFonts w:ascii="Calibri" w:hAnsi="Calibri" w:cs="Calibri"/>
                  <w:color w:val="0F0F0F"/>
                  <w:sz w:val="22"/>
                  <w:szCs w:val="22"/>
                </w:rPr>
                <w:t>1 - 1</w:t>
              </w:r>
            </w:ins>
          </w:p>
        </w:tc>
        <w:bookmarkEnd w:id="3087"/>
      </w:tr>
      <w:tr w:rsidR="0095235C" w14:paraId="5C8781D7" w14:textId="77777777" w:rsidTr="00E52C8A">
        <w:trPr>
          <w:ins w:id="3094" w:author="Arjan Kloosterboer" w:date="2017-09-21T15:07:00Z"/>
        </w:trPr>
        <w:tc>
          <w:tcPr>
            <w:tcW w:w="450" w:type="dxa"/>
            <w:tcBorders>
              <w:top w:val="nil"/>
              <w:left w:val="nil"/>
              <w:bottom w:val="nil"/>
              <w:right w:val="nil"/>
            </w:tcBorders>
            <w:tcMar>
              <w:top w:w="0" w:type="dxa"/>
              <w:left w:w="60" w:type="dxa"/>
              <w:bottom w:w="0" w:type="dxa"/>
              <w:right w:w="60" w:type="dxa"/>
            </w:tcMar>
          </w:tcPr>
          <w:p w14:paraId="384FB150" w14:textId="77777777" w:rsidR="0095235C" w:rsidRDefault="0095235C" w:rsidP="00E52C8A">
            <w:pPr>
              <w:rPr>
                <w:ins w:id="3095" w:author="Arjan Kloosterboer" w:date="2017-09-21T15:07:00Z"/>
                <w:rFonts w:ascii="Calibri" w:hAnsi="Calibri" w:cs="Calibri"/>
                <w:color w:val="0F0F0F"/>
                <w:sz w:val="22"/>
                <w:szCs w:val="22"/>
              </w:rPr>
            </w:pPr>
            <w:bookmarkStart w:id="3096" w:name="BKM_B6DC2BD7_0D43_464C_8B89_779DBD6B1C2D"/>
          </w:p>
        </w:tc>
        <w:tc>
          <w:tcPr>
            <w:tcW w:w="2790" w:type="dxa"/>
            <w:gridSpan w:val="2"/>
            <w:tcBorders>
              <w:top w:val="nil"/>
              <w:left w:val="nil"/>
              <w:bottom w:val="nil"/>
              <w:right w:val="nil"/>
            </w:tcBorders>
            <w:tcMar>
              <w:top w:w="0" w:type="dxa"/>
              <w:left w:w="60" w:type="dxa"/>
              <w:bottom w:w="0" w:type="dxa"/>
              <w:right w:w="60" w:type="dxa"/>
            </w:tcMar>
          </w:tcPr>
          <w:p w14:paraId="64520BD9" w14:textId="77777777" w:rsidR="0095235C" w:rsidRDefault="0095235C" w:rsidP="00E52C8A">
            <w:pPr>
              <w:rPr>
                <w:ins w:id="3097" w:author="Arjan Kloosterboer" w:date="2017-09-21T15:07:00Z"/>
                <w:rFonts w:ascii="Calibri" w:hAnsi="Calibri" w:cs="Calibri"/>
                <w:color w:val="0F0F0F"/>
                <w:sz w:val="22"/>
                <w:szCs w:val="22"/>
              </w:rPr>
            </w:pPr>
            <w:ins w:id="3098" w:author="Arjan Kloosterboer" w:date="2017-09-21T15:07:00Z">
              <w:r>
                <w:rPr>
                  <w:rFonts w:ascii="Calibri" w:hAnsi="Calibri" w:cs="Calibri"/>
                  <w:color w:val="0F0F0F"/>
                  <w:sz w:val="22"/>
                  <w:szCs w:val="22"/>
                </w:rPr>
                <w:t>Datum begin geldigheid overig bouwwerk</w:t>
              </w:r>
            </w:ins>
          </w:p>
        </w:tc>
        <w:tc>
          <w:tcPr>
            <w:tcW w:w="4230" w:type="dxa"/>
            <w:tcBorders>
              <w:top w:val="nil"/>
              <w:left w:val="nil"/>
              <w:bottom w:val="nil"/>
              <w:right w:val="nil"/>
            </w:tcBorders>
            <w:tcMar>
              <w:top w:w="0" w:type="dxa"/>
              <w:left w:w="60" w:type="dxa"/>
              <w:bottom w:w="0" w:type="dxa"/>
              <w:right w:w="60" w:type="dxa"/>
            </w:tcMar>
          </w:tcPr>
          <w:p w14:paraId="3A9D701B" w14:textId="77777777" w:rsidR="0095235C" w:rsidRDefault="0095235C" w:rsidP="00E52C8A">
            <w:pPr>
              <w:rPr>
                <w:ins w:id="3099" w:author="Arjan Kloosterboer" w:date="2017-09-21T15:0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4E28158" w14:textId="77777777" w:rsidR="0095235C" w:rsidRDefault="0095235C" w:rsidP="00E52C8A">
            <w:pPr>
              <w:rPr>
                <w:ins w:id="3100" w:author="Arjan Kloosterboer" w:date="2017-09-21T15:0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088D606" w14:textId="77777777" w:rsidR="0095235C" w:rsidRDefault="0095235C" w:rsidP="00E52C8A">
            <w:pPr>
              <w:rPr>
                <w:ins w:id="3101" w:author="Arjan Kloosterboer" w:date="2017-09-21T15:07:00Z"/>
                <w:rFonts w:ascii="Calibri" w:hAnsi="Calibri" w:cs="Calibri"/>
                <w:color w:val="0F0F0F"/>
                <w:sz w:val="22"/>
                <w:szCs w:val="22"/>
              </w:rPr>
            </w:pPr>
            <w:ins w:id="3102" w:author="Arjan Kloosterboer" w:date="2017-09-21T15:07:00Z">
              <w:r>
                <w:rPr>
                  <w:rFonts w:ascii="Calibri" w:hAnsi="Calibri" w:cs="Calibri"/>
                  <w:color w:val="0F0F0F"/>
                  <w:sz w:val="22"/>
                  <w:szCs w:val="22"/>
                </w:rPr>
                <w:t>1 - 1</w:t>
              </w:r>
            </w:ins>
          </w:p>
        </w:tc>
        <w:bookmarkEnd w:id="3096"/>
      </w:tr>
      <w:tr w:rsidR="0095235C" w14:paraId="452DAE9C" w14:textId="77777777" w:rsidTr="00E52C8A">
        <w:trPr>
          <w:ins w:id="3103" w:author="Arjan Kloosterboer" w:date="2017-09-21T15:07:00Z"/>
        </w:trPr>
        <w:tc>
          <w:tcPr>
            <w:tcW w:w="450" w:type="dxa"/>
            <w:tcBorders>
              <w:top w:val="nil"/>
              <w:left w:val="nil"/>
              <w:bottom w:val="nil"/>
              <w:right w:val="nil"/>
            </w:tcBorders>
            <w:tcMar>
              <w:top w:w="0" w:type="dxa"/>
              <w:left w:w="60" w:type="dxa"/>
              <w:bottom w:w="0" w:type="dxa"/>
              <w:right w:w="60" w:type="dxa"/>
            </w:tcMar>
          </w:tcPr>
          <w:p w14:paraId="558CF0E4" w14:textId="77777777" w:rsidR="0095235C" w:rsidRDefault="0095235C" w:rsidP="00E52C8A">
            <w:pPr>
              <w:rPr>
                <w:ins w:id="3104" w:author="Arjan Kloosterboer" w:date="2017-09-21T15:07:00Z"/>
                <w:rFonts w:ascii="Calibri" w:hAnsi="Calibri" w:cs="Calibri"/>
                <w:color w:val="0F0F0F"/>
                <w:sz w:val="22"/>
                <w:szCs w:val="22"/>
              </w:rPr>
            </w:pPr>
            <w:bookmarkStart w:id="3105" w:name="BKM_976A9DAB_558D_40C3_9C50_B99B44CCFA57"/>
          </w:p>
        </w:tc>
        <w:tc>
          <w:tcPr>
            <w:tcW w:w="2790" w:type="dxa"/>
            <w:gridSpan w:val="2"/>
            <w:tcBorders>
              <w:top w:val="nil"/>
              <w:left w:val="nil"/>
              <w:bottom w:val="nil"/>
              <w:right w:val="nil"/>
            </w:tcBorders>
            <w:tcMar>
              <w:top w:w="0" w:type="dxa"/>
              <w:left w:w="60" w:type="dxa"/>
              <w:bottom w:w="0" w:type="dxa"/>
              <w:right w:w="60" w:type="dxa"/>
            </w:tcMar>
          </w:tcPr>
          <w:p w14:paraId="1B02483A" w14:textId="77777777" w:rsidR="0095235C" w:rsidRDefault="0095235C" w:rsidP="00E52C8A">
            <w:pPr>
              <w:rPr>
                <w:ins w:id="3106" w:author="Arjan Kloosterboer" w:date="2017-09-21T15:07:00Z"/>
                <w:rFonts w:ascii="Calibri" w:hAnsi="Calibri" w:cs="Calibri"/>
                <w:color w:val="0F0F0F"/>
                <w:sz w:val="22"/>
                <w:szCs w:val="22"/>
              </w:rPr>
            </w:pPr>
            <w:ins w:id="3107" w:author="Arjan Kloosterboer" w:date="2017-09-21T15:07:00Z">
              <w:r>
                <w:rPr>
                  <w:rFonts w:ascii="Calibri" w:hAnsi="Calibri" w:cs="Calibri"/>
                  <w:color w:val="0F0F0F"/>
                  <w:sz w:val="22"/>
                  <w:szCs w:val="22"/>
                </w:rPr>
                <w:t>Datum einde geldigheid overig bouwwerk</w:t>
              </w:r>
            </w:ins>
          </w:p>
        </w:tc>
        <w:tc>
          <w:tcPr>
            <w:tcW w:w="4230" w:type="dxa"/>
            <w:tcBorders>
              <w:top w:val="nil"/>
              <w:left w:val="nil"/>
              <w:bottom w:val="nil"/>
              <w:right w:val="nil"/>
            </w:tcBorders>
            <w:tcMar>
              <w:top w:w="0" w:type="dxa"/>
              <w:left w:w="60" w:type="dxa"/>
              <w:bottom w:w="0" w:type="dxa"/>
              <w:right w:w="60" w:type="dxa"/>
            </w:tcMar>
          </w:tcPr>
          <w:p w14:paraId="4199940A" w14:textId="77777777" w:rsidR="0095235C" w:rsidRDefault="0095235C" w:rsidP="00E52C8A">
            <w:pPr>
              <w:rPr>
                <w:ins w:id="3108" w:author="Arjan Kloosterboer" w:date="2017-09-21T15:0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BD11B99" w14:textId="77777777" w:rsidR="0095235C" w:rsidRDefault="0095235C" w:rsidP="00E52C8A">
            <w:pPr>
              <w:rPr>
                <w:ins w:id="3109" w:author="Arjan Kloosterboer" w:date="2017-09-21T15:0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01C9FDC" w14:textId="77777777" w:rsidR="0095235C" w:rsidRDefault="0095235C" w:rsidP="00E52C8A">
            <w:pPr>
              <w:rPr>
                <w:ins w:id="3110" w:author="Arjan Kloosterboer" w:date="2017-09-21T15:07:00Z"/>
                <w:rFonts w:ascii="Calibri" w:hAnsi="Calibri" w:cs="Calibri"/>
                <w:color w:val="0F0F0F"/>
                <w:sz w:val="22"/>
                <w:szCs w:val="22"/>
              </w:rPr>
            </w:pPr>
            <w:ins w:id="3111" w:author="Arjan Kloosterboer" w:date="2017-09-21T15:07:00Z">
              <w:r>
                <w:rPr>
                  <w:rFonts w:ascii="Calibri" w:hAnsi="Calibri" w:cs="Calibri"/>
                  <w:color w:val="0F0F0F"/>
                  <w:sz w:val="22"/>
                  <w:szCs w:val="22"/>
                </w:rPr>
                <w:t>0 - 1</w:t>
              </w:r>
            </w:ins>
          </w:p>
        </w:tc>
        <w:bookmarkEnd w:id="3105"/>
      </w:tr>
    </w:tbl>
    <w:p w14:paraId="049081E6" w14:textId="77777777" w:rsidR="0095235C" w:rsidRDefault="0095235C" w:rsidP="0095235C">
      <w:pPr>
        <w:rPr>
          <w:ins w:id="3112" w:author="Arjan Kloosterboer" w:date="2017-09-21T15:0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95235C" w14:paraId="7EDA915C" w14:textId="77777777" w:rsidTr="00E52C8A">
        <w:trPr>
          <w:ins w:id="3113" w:author="Arjan Kloosterboer" w:date="2017-09-21T15:07:00Z"/>
        </w:trPr>
        <w:tc>
          <w:tcPr>
            <w:tcW w:w="9360" w:type="dxa"/>
            <w:gridSpan w:val="3"/>
            <w:tcBorders>
              <w:top w:val="nil"/>
              <w:left w:val="nil"/>
              <w:bottom w:val="nil"/>
              <w:right w:val="nil"/>
            </w:tcBorders>
            <w:tcMar>
              <w:top w:w="0" w:type="dxa"/>
              <w:left w:w="60" w:type="dxa"/>
              <w:bottom w:w="0" w:type="dxa"/>
              <w:right w:w="60" w:type="dxa"/>
            </w:tcMar>
          </w:tcPr>
          <w:p w14:paraId="36D40542" w14:textId="77777777" w:rsidR="0095235C" w:rsidRDefault="0095235C" w:rsidP="00E52C8A">
            <w:pPr>
              <w:rPr>
                <w:ins w:id="3114" w:author="Arjan Kloosterboer" w:date="2017-09-21T15:07:00Z"/>
                <w:rFonts w:ascii="Calibri" w:hAnsi="Calibri" w:cs="Calibri"/>
                <w:color w:val="0F0F0F"/>
                <w:sz w:val="22"/>
                <w:szCs w:val="22"/>
              </w:rPr>
            </w:pPr>
            <w:ins w:id="3115" w:author="Arjan Kloosterboer" w:date="2017-09-21T15:07:00Z">
              <w:r>
                <w:rPr>
                  <w:rFonts w:ascii="Calibri" w:hAnsi="Calibri" w:cs="Calibri"/>
                  <w:b/>
                  <w:bCs/>
                  <w:color w:val="0F0F0F"/>
                  <w:sz w:val="22"/>
                  <w:szCs w:val="22"/>
                </w:rPr>
                <w:t>Overzicht relaties</w:t>
              </w:r>
            </w:ins>
          </w:p>
        </w:tc>
      </w:tr>
      <w:tr w:rsidR="0095235C" w14:paraId="0F368B51" w14:textId="77777777" w:rsidTr="00E52C8A">
        <w:trPr>
          <w:ins w:id="3116" w:author="Arjan Kloosterboer" w:date="2017-09-21T15:07:00Z"/>
        </w:trPr>
        <w:tc>
          <w:tcPr>
            <w:tcW w:w="450" w:type="dxa"/>
            <w:tcBorders>
              <w:top w:val="nil"/>
              <w:left w:val="nil"/>
              <w:bottom w:val="nil"/>
              <w:right w:val="nil"/>
            </w:tcBorders>
            <w:tcMar>
              <w:top w:w="0" w:type="dxa"/>
              <w:left w:w="60" w:type="dxa"/>
              <w:bottom w:w="0" w:type="dxa"/>
              <w:right w:w="60" w:type="dxa"/>
            </w:tcMar>
          </w:tcPr>
          <w:p w14:paraId="22077534" w14:textId="77777777" w:rsidR="0095235C" w:rsidRDefault="0095235C" w:rsidP="00E52C8A">
            <w:pPr>
              <w:rPr>
                <w:ins w:id="3117" w:author="Arjan Kloosterboer" w:date="2017-09-21T15:07: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13280C42" w14:textId="77777777" w:rsidR="0095235C" w:rsidRDefault="0095235C" w:rsidP="00E52C8A">
            <w:pPr>
              <w:rPr>
                <w:ins w:id="3118" w:author="Arjan Kloosterboer" w:date="2017-09-21T15:07:00Z"/>
                <w:rFonts w:ascii="Calibri" w:hAnsi="Calibri" w:cs="Calibri"/>
                <w:i/>
                <w:iCs/>
                <w:color w:val="0F0F0F"/>
                <w:sz w:val="22"/>
                <w:szCs w:val="22"/>
              </w:rPr>
            </w:pPr>
            <w:ins w:id="3119" w:author="Arjan Kloosterboer" w:date="2017-09-21T15:07:00Z">
              <w:r>
                <w:rPr>
                  <w:rFonts w:ascii="Calibri" w:hAnsi="Calibri" w:cs="Calibri"/>
                  <w:i/>
                  <w:iCs/>
                  <w:color w:val="0F0F0F"/>
                  <w:sz w:val="22"/>
                  <w:szCs w:val="22"/>
                </w:rPr>
                <w:t>Relatienaam met</w:t>
              </w:r>
            </w:ins>
          </w:p>
          <w:p w14:paraId="026AF495" w14:textId="77777777" w:rsidR="0095235C" w:rsidRDefault="0095235C" w:rsidP="00E52C8A">
            <w:pPr>
              <w:rPr>
                <w:ins w:id="3120" w:author="Arjan Kloosterboer" w:date="2017-09-21T15:07:00Z"/>
                <w:rFonts w:ascii="Calibri" w:hAnsi="Calibri" w:cs="Calibri"/>
                <w:color w:val="0F0F0F"/>
                <w:sz w:val="22"/>
                <w:szCs w:val="22"/>
              </w:rPr>
            </w:pPr>
            <w:ins w:id="3121" w:author="Arjan Kloosterboer" w:date="2017-09-21T15:07: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5C3598DF" w14:textId="77777777" w:rsidR="0095235C" w:rsidRDefault="0095235C" w:rsidP="00E52C8A">
            <w:pPr>
              <w:rPr>
                <w:ins w:id="3122" w:author="Arjan Kloosterboer" w:date="2017-09-21T15:07:00Z"/>
                <w:rFonts w:ascii="Calibri" w:hAnsi="Calibri" w:cs="Calibri"/>
                <w:color w:val="0F0F0F"/>
                <w:sz w:val="22"/>
                <w:szCs w:val="22"/>
              </w:rPr>
            </w:pPr>
            <w:ins w:id="3123" w:author="Arjan Kloosterboer" w:date="2017-09-21T15:07:00Z">
              <w:r>
                <w:rPr>
                  <w:rFonts w:ascii="Calibri" w:hAnsi="Calibri" w:cs="Calibri"/>
                  <w:i/>
                  <w:iCs/>
                  <w:color w:val="0F0F0F"/>
                  <w:sz w:val="22"/>
                  <w:szCs w:val="22"/>
                </w:rPr>
                <w:t>Definitie</w:t>
              </w:r>
            </w:ins>
          </w:p>
        </w:tc>
      </w:tr>
      <w:tr w:rsidR="0095235C" w14:paraId="201F73A0" w14:textId="77777777" w:rsidTr="00E52C8A">
        <w:trPr>
          <w:ins w:id="3124" w:author="Arjan Kloosterboer" w:date="2017-09-21T15:07:00Z"/>
        </w:trPr>
        <w:tc>
          <w:tcPr>
            <w:tcW w:w="450" w:type="dxa"/>
            <w:tcBorders>
              <w:top w:val="nil"/>
              <w:left w:val="nil"/>
              <w:bottom w:val="nil"/>
              <w:right w:val="nil"/>
            </w:tcBorders>
            <w:tcMar>
              <w:top w:w="0" w:type="dxa"/>
              <w:left w:w="60" w:type="dxa"/>
              <w:bottom w:w="0" w:type="dxa"/>
              <w:right w:w="60" w:type="dxa"/>
            </w:tcMar>
          </w:tcPr>
          <w:p w14:paraId="3A8B66E9" w14:textId="77777777" w:rsidR="0095235C" w:rsidRDefault="0095235C" w:rsidP="00E52C8A">
            <w:pPr>
              <w:rPr>
                <w:ins w:id="3125" w:author="Arjan Kloosterboer" w:date="2017-09-21T15:0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0F7D33C" w14:textId="77777777" w:rsidR="0095235C" w:rsidRDefault="0095235C" w:rsidP="00E52C8A">
            <w:pPr>
              <w:rPr>
                <w:ins w:id="3126" w:author="Arjan Kloosterboer" w:date="2017-09-21T15:07:00Z"/>
                <w:rFonts w:ascii="Calibri" w:hAnsi="Calibri" w:cs="Calibri"/>
                <w:color w:val="0F0F0F"/>
                <w:sz w:val="22"/>
                <w:szCs w:val="22"/>
              </w:rPr>
            </w:pPr>
            <w:ins w:id="3127" w:author="Arjan Kloosterboer" w:date="2017-09-21T15:07:00Z">
              <w:r>
                <w:rPr>
                  <w:rFonts w:ascii="Calibri" w:hAnsi="Calibri" w:cs="Calibri"/>
                  <w:color w:val="0F0F0F"/>
                  <w:sz w:val="22"/>
                  <w:szCs w:val="22"/>
                </w:rPr>
                <w:t>OVERIG BOUWWERK  []</w:t>
              </w:r>
            </w:ins>
          </w:p>
          <w:p w14:paraId="0E6F6F6E" w14:textId="77777777" w:rsidR="0095235C" w:rsidRDefault="0095235C" w:rsidP="00E52C8A">
            <w:pPr>
              <w:rPr>
                <w:ins w:id="3128" w:author="Arjan Kloosterboer" w:date="2017-09-21T15:07:00Z"/>
                <w:rFonts w:ascii="Calibri" w:hAnsi="Calibri" w:cs="Calibri"/>
                <w:color w:val="0F0F0F"/>
                <w:sz w:val="22"/>
                <w:szCs w:val="22"/>
              </w:rPr>
            </w:pPr>
            <w:ins w:id="3129" w:author="Arjan Kloosterboer" w:date="2017-09-21T15:07:00Z">
              <w:r>
                <w:rPr>
                  <w:rFonts w:ascii="Calibri" w:hAnsi="Calibri" w:cs="Calibri"/>
                  <w:color w:val="0F0F0F"/>
                  <w:sz w:val="22"/>
                  <w:szCs w:val="22"/>
                </w:rPr>
                <w:t xml:space="preserve">  </w:t>
              </w:r>
            </w:ins>
          </w:p>
          <w:p w14:paraId="64127F23" w14:textId="77777777" w:rsidR="0095235C" w:rsidRDefault="0095235C" w:rsidP="00E52C8A">
            <w:pPr>
              <w:rPr>
                <w:ins w:id="3130" w:author="Arjan Kloosterboer" w:date="2017-09-21T15:07:00Z"/>
                <w:rFonts w:ascii="Calibri" w:hAnsi="Calibri" w:cs="Calibri"/>
                <w:color w:val="0F0F0F"/>
                <w:sz w:val="22"/>
                <w:szCs w:val="22"/>
              </w:rPr>
            </w:pPr>
            <w:ins w:id="3131" w:author="Arjan Kloosterboer" w:date="2017-09-21T15:07:00Z">
              <w:r>
                <w:rPr>
                  <w:rFonts w:ascii="Calibri" w:hAnsi="Calibri" w:cs="Calibri"/>
                  <w:color w:val="0F0F0F"/>
                  <w:sz w:val="22"/>
                  <w:szCs w:val="22"/>
                </w:rPr>
                <w:t>OVERIG BOUWWERK  []</w:t>
              </w:r>
            </w:ins>
          </w:p>
        </w:tc>
        <w:tc>
          <w:tcPr>
            <w:tcW w:w="6120" w:type="dxa"/>
            <w:tcBorders>
              <w:top w:val="nil"/>
              <w:left w:val="nil"/>
              <w:bottom w:val="nil"/>
              <w:right w:val="nil"/>
            </w:tcBorders>
            <w:tcMar>
              <w:top w:w="0" w:type="dxa"/>
              <w:left w:w="60" w:type="dxa"/>
              <w:bottom w:w="0" w:type="dxa"/>
              <w:right w:w="60" w:type="dxa"/>
            </w:tcMar>
          </w:tcPr>
          <w:p w14:paraId="34A45A0D" w14:textId="77777777" w:rsidR="0095235C" w:rsidRDefault="0095235C" w:rsidP="00E52C8A">
            <w:pPr>
              <w:rPr>
                <w:ins w:id="3132" w:author="Arjan Kloosterboer" w:date="2017-09-21T15:07:00Z"/>
                <w:rFonts w:ascii="Calibri" w:hAnsi="Calibri" w:cs="Calibri"/>
                <w:color w:val="0F0F0F"/>
                <w:sz w:val="22"/>
                <w:szCs w:val="22"/>
              </w:rPr>
            </w:pPr>
          </w:p>
        </w:tc>
      </w:tr>
      <w:tr w:rsidR="0095235C" w14:paraId="583E9E42" w14:textId="77777777" w:rsidTr="00E52C8A">
        <w:trPr>
          <w:trHeight w:hRule="exact" w:val="128"/>
          <w:ins w:id="3133" w:author="Arjan Kloosterboer" w:date="2017-09-21T15:07:00Z"/>
        </w:trPr>
        <w:tc>
          <w:tcPr>
            <w:tcW w:w="450" w:type="dxa"/>
            <w:tcBorders>
              <w:top w:val="nil"/>
              <w:left w:val="nil"/>
              <w:bottom w:val="nil"/>
              <w:right w:val="nil"/>
            </w:tcBorders>
            <w:tcMar>
              <w:top w:w="0" w:type="dxa"/>
              <w:left w:w="60" w:type="dxa"/>
              <w:bottom w:w="0" w:type="dxa"/>
              <w:right w:w="60" w:type="dxa"/>
            </w:tcMar>
          </w:tcPr>
          <w:p w14:paraId="71A37EDD" w14:textId="77777777" w:rsidR="0095235C" w:rsidRDefault="0095235C" w:rsidP="00E52C8A">
            <w:pPr>
              <w:rPr>
                <w:ins w:id="3134" w:author="Arjan Kloosterboer" w:date="2017-09-21T15:0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2846D7E7" w14:textId="77777777" w:rsidR="0095235C" w:rsidRDefault="0095235C" w:rsidP="00E52C8A">
            <w:pPr>
              <w:rPr>
                <w:ins w:id="3135" w:author="Arjan Kloosterboer" w:date="2017-09-21T15:0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40D576E2" w14:textId="77777777" w:rsidR="0095235C" w:rsidRDefault="0095235C" w:rsidP="00E52C8A">
            <w:pPr>
              <w:rPr>
                <w:ins w:id="3136" w:author="Arjan Kloosterboer" w:date="2017-09-21T15:07:00Z"/>
                <w:rFonts w:ascii="Calibri" w:hAnsi="Calibri" w:cs="Calibri"/>
                <w:color w:val="0F0F0F"/>
                <w:sz w:val="22"/>
                <w:szCs w:val="22"/>
              </w:rPr>
            </w:pPr>
          </w:p>
        </w:tc>
      </w:tr>
      <w:tr w:rsidR="0095235C" w14:paraId="73F7CDEC" w14:textId="77777777" w:rsidTr="00E52C8A">
        <w:trPr>
          <w:ins w:id="3137" w:author="Arjan Kloosterboer" w:date="2017-09-21T15:07:00Z"/>
        </w:trPr>
        <w:tc>
          <w:tcPr>
            <w:tcW w:w="450" w:type="dxa"/>
            <w:tcBorders>
              <w:top w:val="nil"/>
              <w:left w:val="nil"/>
              <w:bottom w:val="nil"/>
              <w:right w:val="nil"/>
            </w:tcBorders>
            <w:tcMar>
              <w:top w:w="0" w:type="dxa"/>
              <w:left w:w="60" w:type="dxa"/>
              <w:bottom w:w="0" w:type="dxa"/>
              <w:right w:w="60" w:type="dxa"/>
            </w:tcMar>
          </w:tcPr>
          <w:p w14:paraId="754A21DD" w14:textId="77777777" w:rsidR="0095235C" w:rsidRDefault="0095235C" w:rsidP="00E52C8A">
            <w:pPr>
              <w:rPr>
                <w:ins w:id="3138" w:author="Arjan Kloosterboer" w:date="2017-09-21T15:0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8021DF6" w14:textId="77777777" w:rsidR="0095235C" w:rsidRDefault="0095235C" w:rsidP="00E52C8A">
            <w:pPr>
              <w:rPr>
                <w:ins w:id="3139" w:author="Arjan Kloosterboer" w:date="2017-09-21T15:07:00Z"/>
                <w:rFonts w:ascii="Calibri" w:hAnsi="Calibri" w:cs="Calibri"/>
                <w:color w:val="0F0F0F"/>
                <w:sz w:val="22"/>
                <w:szCs w:val="22"/>
              </w:rPr>
            </w:pPr>
            <w:ins w:id="3140" w:author="Arjan Kloosterboer" w:date="2017-09-21T15:07:00Z">
              <w:r>
                <w:rPr>
                  <w:rFonts w:ascii="Calibri" w:hAnsi="Calibri" w:cs="Calibri"/>
                  <w:color w:val="0F0F0F"/>
                  <w:sz w:val="22"/>
                  <w:szCs w:val="22"/>
                </w:rPr>
                <w:t>OBJECT  [0..1]</w:t>
              </w:r>
            </w:ins>
          </w:p>
          <w:p w14:paraId="444437D0" w14:textId="77777777" w:rsidR="0095235C" w:rsidRDefault="0095235C" w:rsidP="00E52C8A">
            <w:pPr>
              <w:rPr>
                <w:ins w:id="3141" w:author="Arjan Kloosterboer" w:date="2017-09-21T15:07:00Z"/>
                <w:rFonts w:ascii="Calibri" w:hAnsi="Calibri" w:cs="Calibri"/>
                <w:color w:val="0F0F0F"/>
                <w:sz w:val="22"/>
                <w:szCs w:val="22"/>
              </w:rPr>
            </w:pPr>
            <w:ins w:id="3142" w:author="Arjan Kloosterboer" w:date="2017-09-21T15:07:00Z">
              <w:r>
                <w:rPr>
                  <w:rFonts w:ascii="Calibri" w:hAnsi="Calibri" w:cs="Calibri"/>
                  <w:color w:val="0F0F0F"/>
                  <w:sz w:val="22"/>
                  <w:szCs w:val="22"/>
                </w:rPr>
                <w:t xml:space="preserve">  is</w:t>
              </w:r>
            </w:ins>
          </w:p>
          <w:p w14:paraId="081E116A" w14:textId="77777777" w:rsidR="0095235C" w:rsidRDefault="0095235C" w:rsidP="00E52C8A">
            <w:pPr>
              <w:rPr>
                <w:ins w:id="3143" w:author="Arjan Kloosterboer" w:date="2017-09-21T15:07:00Z"/>
                <w:rFonts w:ascii="Calibri" w:hAnsi="Calibri" w:cs="Calibri"/>
                <w:color w:val="0F0F0F"/>
                <w:sz w:val="22"/>
                <w:szCs w:val="22"/>
              </w:rPr>
            </w:pPr>
            <w:ins w:id="3144" w:author="Arjan Kloosterboer" w:date="2017-09-21T15:07:00Z">
              <w:r>
                <w:rPr>
                  <w:rFonts w:ascii="Calibri" w:hAnsi="Calibri" w:cs="Calibri"/>
                  <w:color w:val="0F0F0F"/>
                  <w:sz w:val="22"/>
                  <w:szCs w:val="22"/>
                </w:rPr>
                <w:t>OVERIG BOUWWERK  [1]</w:t>
              </w:r>
            </w:ins>
          </w:p>
        </w:tc>
        <w:tc>
          <w:tcPr>
            <w:tcW w:w="6120" w:type="dxa"/>
            <w:tcBorders>
              <w:top w:val="nil"/>
              <w:left w:val="nil"/>
              <w:bottom w:val="nil"/>
              <w:right w:val="nil"/>
            </w:tcBorders>
            <w:tcMar>
              <w:top w:w="0" w:type="dxa"/>
              <w:left w:w="60" w:type="dxa"/>
              <w:bottom w:w="0" w:type="dxa"/>
              <w:right w:w="60" w:type="dxa"/>
            </w:tcMar>
          </w:tcPr>
          <w:p w14:paraId="048EC3BD" w14:textId="77777777" w:rsidR="0095235C" w:rsidRDefault="0095235C" w:rsidP="00E52C8A">
            <w:pPr>
              <w:rPr>
                <w:ins w:id="3145" w:author="Arjan Kloosterboer" w:date="2017-09-21T15:07:00Z"/>
                <w:rFonts w:ascii="Calibri" w:hAnsi="Calibri" w:cs="Calibri"/>
                <w:color w:val="0F0F0F"/>
                <w:sz w:val="22"/>
                <w:szCs w:val="22"/>
              </w:rPr>
            </w:pPr>
            <w:ins w:id="3146" w:author="Arjan Kloosterboer" w:date="2017-09-21T15:07:00Z">
              <w:r>
                <w:rPr>
                  <w:rFonts w:ascii="Calibri" w:hAnsi="Calibri" w:cs="Calibri"/>
                  <w:color w:val="000000"/>
                  <w:sz w:val="22"/>
                  <w:szCs w:val="22"/>
                </w:rPr>
                <w:t>Een  OVERIG BOUWWERK komt voor in de hoedanigheid van een OBJECT bij een zaak</w:t>
              </w:r>
            </w:ins>
          </w:p>
        </w:tc>
      </w:tr>
      <w:tr w:rsidR="0095235C" w14:paraId="32448F42" w14:textId="77777777" w:rsidTr="00E52C8A">
        <w:trPr>
          <w:trHeight w:hRule="exact" w:val="128"/>
          <w:ins w:id="3147" w:author="Arjan Kloosterboer" w:date="2017-09-21T15:07:00Z"/>
        </w:trPr>
        <w:tc>
          <w:tcPr>
            <w:tcW w:w="450" w:type="dxa"/>
            <w:tcBorders>
              <w:top w:val="nil"/>
              <w:left w:val="nil"/>
              <w:bottom w:val="nil"/>
              <w:right w:val="nil"/>
            </w:tcBorders>
            <w:tcMar>
              <w:top w:w="0" w:type="dxa"/>
              <w:left w:w="60" w:type="dxa"/>
              <w:bottom w:w="0" w:type="dxa"/>
              <w:right w:w="60" w:type="dxa"/>
            </w:tcMar>
          </w:tcPr>
          <w:p w14:paraId="04A3D3A5" w14:textId="77777777" w:rsidR="0095235C" w:rsidRDefault="0095235C" w:rsidP="00E52C8A">
            <w:pPr>
              <w:rPr>
                <w:ins w:id="3148" w:author="Arjan Kloosterboer" w:date="2017-09-21T15:0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BFB0CA1" w14:textId="77777777" w:rsidR="0095235C" w:rsidRDefault="0095235C" w:rsidP="00E52C8A">
            <w:pPr>
              <w:rPr>
                <w:ins w:id="3149" w:author="Arjan Kloosterboer" w:date="2017-09-21T15:0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9202BFF" w14:textId="77777777" w:rsidR="0095235C" w:rsidRDefault="0095235C" w:rsidP="00E52C8A">
            <w:pPr>
              <w:rPr>
                <w:ins w:id="3150" w:author="Arjan Kloosterboer" w:date="2017-09-21T15:07:00Z"/>
                <w:rFonts w:ascii="Calibri" w:hAnsi="Calibri" w:cs="Calibri"/>
                <w:color w:val="0F0F0F"/>
                <w:sz w:val="22"/>
                <w:szCs w:val="22"/>
              </w:rPr>
            </w:pPr>
          </w:p>
        </w:tc>
      </w:tr>
    </w:tbl>
    <w:p w14:paraId="0B38A49B" w14:textId="77777777" w:rsidR="0095235C" w:rsidRPr="00E072A0" w:rsidRDefault="0095235C" w:rsidP="0095235C">
      <w:pPr>
        <w:rPr>
          <w:ins w:id="3151" w:author="Arjan Kloosterboer" w:date="2017-09-21T15:0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95235C" w14:paraId="4717E6A2" w14:textId="77777777" w:rsidTr="00E52C8A">
        <w:trPr>
          <w:ins w:id="3152" w:author="Arjan Kloosterboer" w:date="2017-09-21T15:07:00Z"/>
        </w:trPr>
        <w:tc>
          <w:tcPr>
            <w:tcW w:w="9360" w:type="dxa"/>
            <w:tcBorders>
              <w:top w:val="nil"/>
              <w:left w:val="nil"/>
              <w:bottom w:val="nil"/>
              <w:right w:val="nil"/>
            </w:tcBorders>
            <w:tcMar>
              <w:top w:w="0" w:type="dxa"/>
              <w:left w:w="60" w:type="dxa"/>
              <w:bottom w:w="0" w:type="dxa"/>
              <w:right w:w="60" w:type="dxa"/>
            </w:tcMar>
          </w:tcPr>
          <w:p w14:paraId="170F88AE" w14:textId="77777777" w:rsidR="0095235C" w:rsidRDefault="0095235C" w:rsidP="00E52C8A">
            <w:pPr>
              <w:rPr>
                <w:ins w:id="3153" w:author="Arjan Kloosterboer" w:date="2017-09-21T15:07:00Z"/>
                <w:rFonts w:ascii="Calibri" w:hAnsi="Calibri" w:cs="Calibri"/>
                <w:b/>
                <w:bCs/>
                <w:color w:val="0F0F0F"/>
                <w:sz w:val="22"/>
                <w:szCs w:val="22"/>
              </w:rPr>
            </w:pPr>
            <w:ins w:id="3154" w:author="Arjan Kloosterboer" w:date="2017-09-21T15:07:00Z">
              <w:r>
                <w:rPr>
                  <w:rFonts w:ascii="Calibri" w:hAnsi="Calibri" w:cs="Calibri"/>
                  <w:b/>
                  <w:bCs/>
                  <w:color w:val="0F0F0F"/>
                  <w:sz w:val="22"/>
                  <w:szCs w:val="22"/>
                </w:rPr>
                <w:t>Toelichting objecttype</w:t>
              </w:r>
            </w:ins>
          </w:p>
          <w:p w14:paraId="49FB41CB" w14:textId="77777777" w:rsidR="0095235C" w:rsidRDefault="0095235C" w:rsidP="00E52C8A">
            <w:pPr>
              <w:ind w:left="720"/>
              <w:rPr>
                <w:ins w:id="3155" w:author="Arjan Kloosterboer" w:date="2017-09-21T15:07:00Z"/>
                <w:rFonts w:ascii="Calibri" w:hAnsi="Calibri" w:cs="Calibri"/>
                <w:color w:val="0F0F0F"/>
                <w:sz w:val="22"/>
                <w:szCs w:val="22"/>
              </w:rPr>
            </w:pPr>
          </w:p>
        </w:tc>
        <w:bookmarkEnd w:id="3022"/>
      </w:tr>
    </w:tbl>
    <w:p w14:paraId="02CE16A5"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OVERIG GEBOUWD OBJECT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5E962ACA" w14:textId="77777777" w:rsidTr="00847C61">
        <w:trPr>
          <w:trHeight w:val="271"/>
        </w:trPr>
        <w:tc>
          <w:tcPr>
            <w:tcW w:w="2340" w:type="dxa"/>
            <w:gridSpan w:val="2"/>
            <w:tcBorders>
              <w:top w:val="nil"/>
              <w:left w:val="nil"/>
              <w:bottom w:val="nil"/>
              <w:right w:val="nil"/>
            </w:tcBorders>
          </w:tcPr>
          <w:p w14:paraId="374762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489D88C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OVERIG GEBOUWD OBJECT</w:t>
            </w:r>
            <w:r w:rsidRPr="00474957">
              <w:rPr>
                <w:rFonts w:ascii="Arial" w:hAnsi="Arial" w:cs="Arial"/>
                <w:szCs w:val="24"/>
                <w:lang w:val="en-AU" w:eastAsia="en-US"/>
              </w:rPr>
              <w:fldChar w:fldCharType="end"/>
            </w:r>
          </w:p>
        </w:tc>
      </w:tr>
      <w:tr w:rsidR="00847C61" w:rsidRPr="00474957" w14:paraId="4078525A" w14:textId="77777777" w:rsidTr="00847C61">
        <w:trPr>
          <w:trHeight w:hRule="exact" w:val="128"/>
        </w:trPr>
        <w:tc>
          <w:tcPr>
            <w:tcW w:w="2340" w:type="dxa"/>
            <w:gridSpan w:val="2"/>
            <w:tcBorders>
              <w:top w:val="nil"/>
              <w:left w:val="nil"/>
              <w:bottom w:val="nil"/>
              <w:right w:val="nil"/>
            </w:tcBorders>
          </w:tcPr>
          <w:p w14:paraId="41F46D1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908C4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0DB1DFE" w14:textId="77777777" w:rsidTr="00847C61">
        <w:trPr>
          <w:trHeight w:val="151"/>
        </w:trPr>
        <w:tc>
          <w:tcPr>
            <w:tcW w:w="2340" w:type="dxa"/>
            <w:gridSpan w:val="2"/>
            <w:tcBorders>
              <w:top w:val="nil"/>
              <w:left w:val="nil"/>
              <w:bottom w:val="nil"/>
              <w:right w:val="nil"/>
            </w:tcBorders>
          </w:tcPr>
          <w:p w14:paraId="62FC29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7EDA898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57EAD554" w14:textId="77777777" w:rsidTr="00847C61">
        <w:trPr>
          <w:trHeight w:hRule="exact" w:val="128"/>
        </w:trPr>
        <w:tc>
          <w:tcPr>
            <w:tcW w:w="2340" w:type="dxa"/>
            <w:gridSpan w:val="2"/>
            <w:tcBorders>
              <w:top w:val="nil"/>
              <w:left w:val="nil"/>
              <w:bottom w:val="nil"/>
              <w:right w:val="nil"/>
            </w:tcBorders>
          </w:tcPr>
          <w:p w14:paraId="111A6F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E2977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5523BB9" w14:textId="77777777" w:rsidTr="00847C61">
        <w:tc>
          <w:tcPr>
            <w:tcW w:w="2340" w:type="dxa"/>
            <w:gridSpan w:val="2"/>
            <w:tcBorders>
              <w:top w:val="nil"/>
              <w:left w:val="nil"/>
              <w:bottom w:val="nil"/>
              <w:right w:val="nil"/>
            </w:tcBorders>
          </w:tcPr>
          <w:p w14:paraId="6706D8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0CB135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603F42E" w14:textId="77777777" w:rsidTr="00847C61">
        <w:trPr>
          <w:trHeight w:hRule="exact" w:val="241"/>
        </w:trPr>
        <w:tc>
          <w:tcPr>
            <w:tcW w:w="2340" w:type="dxa"/>
            <w:gridSpan w:val="2"/>
            <w:tcBorders>
              <w:top w:val="nil"/>
              <w:left w:val="nil"/>
              <w:bottom w:val="nil"/>
              <w:right w:val="nil"/>
            </w:tcBorders>
          </w:tcPr>
          <w:p w14:paraId="3EC9CE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EF271C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2CF490C" w14:textId="77777777" w:rsidTr="00847C61">
        <w:tc>
          <w:tcPr>
            <w:tcW w:w="2340" w:type="dxa"/>
            <w:gridSpan w:val="2"/>
            <w:tcBorders>
              <w:top w:val="nil"/>
              <w:left w:val="nil"/>
              <w:bottom w:val="nil"/>
              <w:right w:val="nil"/>
            </w:tcBorders>
          </w:tcPr>
          <w:p w14:paraId="30BB39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198AF4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1129AE5" w14:textId="77777777" w:rsidTr="00847C61">
        <w:tc>
          <w:tcPr>
            <w:tcW w:w="450" w:type="dxa"/>
            <w:tcBorders>
              <w:top w:val="nil"/>
              <w:left w:val="nil"/>
              <w:bottom w:val="nil"/>
              <w:right w:val="nil"/>
            </w:tcBorders>
          </w:tcPr>
          <w:p w14:paraId="653210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156" w:name="BKM_04D5F4E5_6225_494c_BE7A_FB554F23C401"/>
          </w:p>
        </w:tc>
        <w:tc>
          <w:tcPr>
            <w:tcW w:w="2790" w:type="dxa"/>
            <w:gridSpan w:val="2"/>
            <w:tcBorders>
              <w:top w:val="nil"/>
              <w:left w:val="nil"/>
              <w:bottom w:val="nil"/>
              <w:right w:val="nil"/>
            </w:tcBorders>
          </w:tcPr>
          <w:p w14:paraId="4CA543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7B254D4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2EC5D5C1" w14:textId="77777777" w:rsidTr="00847C61">
        <w:tc>
          <w:tcPr>
            <w:tcW w:w="450" w:type="dxa"/>
            <w:tcBorders>
              <w:top w:val="nil"/>
              <w:left w:val="nil"/>
              <w:bottom w:val="nil"/>
              <w:right w:val="nil"/>
            </w:tcBorders>
          </w:tcPr>
          <w:p w14:paraId="21CD38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8EA5F0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Overig gebouwd object locatie-aanduiding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24C28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OVERIG 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Overig gebouwd object locatie-aanduiding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56"/>
      </w:tr>
      <w:tr w:rsidR="00847C61" w:rsidRPr="00474957" w14:paraId="45C9F31F" w14:textId="77777777" w:rsidTr="00847C61">
        <w:tc>
          <w:tcPr>
            <w:tcW w:w="450" w:type="dxa"/>
            <w:tcBorders>
              <w:top w:val="nil"/>
              <w:left w:val="nil"/>
              <w:bottom w:val="nil"/>
              <w:right w:val="nil"/>
            </w:tcBorders>
          </w:tcPr>
          <w:p w14:paraId="76A6171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57" w:name="BKM_68A86E98_9DFB_4350_864F_B1267FA94691"/>
          </w:p>
        </w:tc>
        <w:tc>
          <w:tcPr>
            <w:tcW w:w="2790" w:type="dxa"/>
            <w:gridSpan w:val="2"/>
            <w:tcBorders>
              <w:top w:val="nil"/>
              <w:left w:val="nil"/>
              <w:bottom w:val="nil"/>
              <w:right w:val="nil"/>
            </w:tcBorders>
          </w:tcPr>
          <w:p w14:paraId="5CCFCBBA" w14:textId="4E23B188"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ins w:id="3158" w:author="Arjan Kloosterboer" w:date="2017-03-13T14:07:00Z">
              <w:r w:rsidR="00E702D3">
                <w:rPr>
                  <w:rFonts w:ascii="Calibri" w:hAnsi="Calibri" w:cs="Arial"/>
                  <w:color w:val="0F0F0F"/>
                  <w:sz w:val="22"/>
                  <w:szCs w:val="24"/>
                  <w:lang w:eastAsia="en-US"/>
                </w:rPr>
                <w:t>Overig g</w:t>
              </w:r>
            </w:ins>
            <w:del w:id="3159" w:author="Arjan Kloosterboer" w:date="2017-03-13T14:07:00Z">
              <w:r w:rsidR="00847C61" w:rsidRPr="00474957" w:rsidDel="00E702D3">
                <w:rPr>
                  <w:rFonts w:ascii="Calibri" w:hAnsi="Calibri" w:cs="Arial"/>
                  <w:color w:val="0F0F0F"/>
                  <w:sz w:val="22"/>
                  <w:szCs w:val="24"/>
                  <w:lang w:eastAsia="en-US"/>
                </w:rPr>
                <w:delText>G</w:delText>
              </w:r>
            </w:del>
            <w:r w:rsidR="00847C61" w:rsidRPr="00474957">
              <w:rPr>
                <w:rFonts w:ascii="Calibri" w:hAnsi="Calibri" w:cs="Arial"/>
                <w:color w:val="0F0F0F"/>
                <w:sz w:val="22"/>
                <w:szCs w:val="24"/>
                <w:lang w:eastAsia="en-US"/>
              </w:rPr>
              <w:t>ebouwd object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AC795C8" w14:textId="48CE537C"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del w:id="3160" w:author="Arjan Kloosterboer" w:date="2017-03-13T14:07:00Z">
              <w:r w:rsidRPr="00474957" w:rsidDel="00E702D3">
                <w:rPr>
                  <w:rFonts w:ascii="Calibri" w:hAnsi="Calibri" w:cs="Arial"/>
                  <w:color w:val="000000"/>
                  <w:sz w:val="22"/>
                  <w:szCs w:val="24"/>
                  <w:lang w:eastAsia="en-US"/>
                </w:rPr>
                <w:delText xml:space="preserve">BENOEMD </w:delText>
              </w:r>
            </w:del>
            <w:ins w:id="3161" w:author="Arjan Kloosterboer" w:date="2017-03-13T14:07:00Z">
              <w:r w:rsidR="00E702D3">
                <w:rPr>
                  <w:rFonts w:ascii="Calibri" w:hAnsi="Calibri" w:cs="Arial"/>
                  <w:color w:val="000000"/>
                  <w:sz w:val="22"/>
                  <w:szCs w:val="24"/>
                  <w:lang w:eastAsia="en-US"/>
                </w:rPr>
                <w:t>OVERIG GEBOUW</w:t>
              </w:r>
              <w:r w:rsidR="00E702D3" w:rsidRPr="00474957">
                <w:rPr>
                  <w:rFonts w:ascii="Calibri" w:hAnsi="Calibri" w:cs="Arial"/>
                  <w:color w:val="000000"/>
                  <w:sz w:val="22"/>
                  <w:szCs w:val="24"/>
                  <w:lang w:eastAsia="en-US"/>
                </w:rPr>
                <w:t xml:space="preserve">D </w:t>
              </w:r>
            </w:ins>
            <w:r w:rsidRPr="00474957">
              <w:rPr>
                <w:rFonts w:ascii="Calibri" w:hAnsi="Calibri" w:cs="Arial"/>
                <w:color w:val="000000"/>
                <w:sz w:val="22"/>
                <w:szCs w:val="24"/>
                <w:lang w:eastAsia="en-US"/>
              </w:rPr>
              <w:t>OBJECT</w:t>
            </w:r>
            <w:r>
              <w:rPr>
                <w:rFonts w:ascii="Calibri" w:hAnsi="Calibri" w:cs="Arial"/>
                <w:color w:val="000000"/>
                <w:sz w:val="22"/>
                <w:szCs w:val="24"/>
                <w:lang w:eastAsia="en-US"/>
              </w:rPr>
              <w:t>.(Attribuutsoort)</w:t>
            </w:r>
            <w:del w:id="3162" w:author="Arjan Kloosterboer" w:date="2017-03-13T14:07:00Z">
              <w:r w:rsidRPr="00474957" w:rsidDel="00E702D3">
                <w:rPr>
                  <w:rFonts w:ascii="Calibri" w:hAnsi="Calibri" w:cs="Arial"/>
                  <w:color w:val="000000"/>
                  <w:sz w:val="22"/>
                  <w:szCs w:val="24"/>
                  <w:lang w:eastAsia="en-US"/>
                </w:rPr>
                <w:delText xml:space="preserve">Benoemd </w:delText>
              </w:r>
            </w:del>
            <w:ins w:id="3163" w:author="Arjan Kloosterboer" w:date="2017-03-13T14:07:00Z">
              <w:r w:rsidR="00E702D3">
                <w:rPr>
                  <w:rFonts w:ascii="Calibri" w:hAnsi="Calibri" w:cs="Arial"/>
                  <w:color w:val="000000"/>
                  <w:sz w:val="22"/>
                  <w:szCs w:val="24"/>
                  <w:lang w:eastAsia="en-US"/>
                </w:rPr>
                <w:t>Overig gebouwd</w:t>
              </w:r>
              <w:r w:rsidR="00E702D3" w:rsidRPr="00474957">
                <w:rPr>
                  <w:rFonts w:ascii="Calibri" w:hAnsi="Calibri" w:cs="Arial"/>
                  <w:color w:val="000000"/>
                  <w:sz w:val="22"/>
                  <w:szCs w:val="24"/>
                  <w:lang w:eastAsia="en-US"/>
                </w:rPr>
                <w:t xml:space="preserve"> </w:t>
              </w:r>
            </w:ins>
            <w:r w:rsidRPr="00474957">
              <w:rPr>
                <w:rFonts w:ascii="Calibri" w:hAnsi="Calibri" w:cs="Arial"/>
                <w:color w:val="000000"/>
                <w:sz w:val="22"/>
                <w:szCs w:val="24"/>
                <w:lang w:eastAsia="en-US"/>
              </w:rPr>
              <w:t xml:space="preserve">object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57"/>
      </w:tr>
      <w:tr w:rsidR="00847C61" w:rsidRPr="00474957" w14:paraId="5167FD89" w14:textId="77777777" w:rsidTr="00847C61">
        <w:tc>
          <w:tcPr>
            <w:tcW w:w="450" w:type="dxa"/>
            <w:tcBorders>
              <w:top w:val="nil"/>
              <w:left w:val="nil"/>
              <w:bottom w:val="nil"/>
              <w:right w:val="nil"/>
            </w:tcBorders>
          </w:tcPr>
          <w:p w14:paraId="6F80C1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64" w:name="BKM_91D15D38_BAD9_43cf_8821_BEA39C5056E1"/>
          </w:p>
        </w:tc>
        <w:tc>
          <w:tcPr>
            <w:tcW w:w="2790" w:type="dxa"/>
            <w:gridSpan w:val="2"/>
            <w:tcBorders>
              <w:top w:val="nil"/>
              <w:left w:val="nil"/>
              <w:bottom w:val="nil"/>
              <w:right w:val="nil"/>
            </w:tcBorders>
          </w:tcPr>
          <w:p w14:paraId="398A6D2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E702D3">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Gebouwd object puntgeometrie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E89A4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Gebouwd objectpuntgeometrie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64"/>
      </w:tr>
      <w:tr w:rsidR="00847C61" w:rsidRPr="00474957" w14:paraId="45D6924E" w14:textId="77777777" w:rsidTr="00847C61">
        <w:tc>
          <w:tcPr>
            <w:tcW w:w="450" w:type="dxa"/>
            <w:tcBorders>
              <w:top w:val="nil"/>
              <w:left w:val="nil"/>
              <w:bottom w:val="nil"/>
              <w:right w:val="nil"/>
            </w:tcBorders>
          </w:tcPr>
          <w:p w14:paraId="1D7657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65" w:name="BKM_A1FBFB0C_AB7D_41dc_8C2E_E524756452EA"/>
          </w:p>
        </w:tc>
        <w:tc>
          <w:tcPr>
            <w:tcW w:w="2790" w:type="dxa"/>
            <w:gridSpan w:val="2"/>
            <w:tcBorders>
              <w:top w:val="nil"/>
              <w:left w:val="nil"/>
              <w:bottom w:val="nil"/>
              <w:right w:val="nil"/>
            </w:tcBorders>
          </w:tcPr>
          <w:p w14:paraId="5FF63EE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gebouwd 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4D6F7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gebouwd 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65"/>
      </w:tr>
      <w:tr w:rsidR="00847C61" w:rsidRPr="00474957" w14:paraId="3BD49170" w14:textId="77777777" w:rsidTr="00847C61">
        <w:tc>
          <w:tcPr>
            <w:tcW w:w="450" w:type="dxa"/>
            <w:tcBorders>
              <w:top w:val="nil"/>
              <w:left w:val="nil"/>
              <w:bottom w:val="nil"/>
              <w:right w:val="nil"/>
            </w:tcBorders>
          </w:tcPr>
          <w:p w14:paraId="53B7A3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66" w:name="BKM_AFDE1C8A_8F72_4a66_92F3_87606AD14751"/>
          </w:p>
        </w:tc>
        <w:tc>
          <w:tcPr>
            <w:tcW w:w="2790" w:type="dxa"/>
            <w:gridSpan w:val="2"/>
            <w:tcBorders>
              <w:top w:val="nil"/>
              <w:left w:val="nil"/>
              <w:bottom w:val="nil"/>
              <w:right w:val="nil"/>
            </w:tcBorders>
          </w:tcPr>
          <w:p w14:paraId="4700F9E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gebouwd 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B7FAB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gebouwd 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66"/>
      </w:tr>
      <w:tr w:rsidR="00847C61" w:rsidRPr="00474957" w14:paraId="6497AAA3" w14:textId="77777777" w:rsidTr="00847C61">
        <w:tc>
          <w:tcPr>
            <w:tcW w:w="450" w:type="dxa"/>
            <w:tcBorders>
              <w:top w:val="nil"/>
              <w:left w:val="nil"/>
              <w:bottom w:val="nil"/>
              <w:right w:val="nil"/>
            </w:tcBorders>
          </w:tcPr>
          <w:p w14:paraId="64DC52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67" w:name="BKM_C4423A71_25DA_4356_A62F_1DB513AB00A2"/>
          </w:p>
        </w:tc>
        <w:tc>
          <w:tcPr>
            <w:tcW w:w="2790" w:type="dxa"/>
            <w:gridSpan w:val="2"/>
            <w:tcBorders>
              <w:top w:val="nil"/>
              <w:left w:val="nil"/>
              <w:bottom w:val="nil"/>
              <w:right w:val="nil"/>
            </w:tcBorders>
          </w:tcPr>
          <w:p w14:paraId="7367F9C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Locatieadres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6E5AF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Locatieadres OVERIG GEBOUWD OBJECT</w:t>
            </w:r>
          </w:p>
        </w:tc>
        <w:bookmarkEnd w:id="3167"/>
      </w:tr>
      <w:tr w:rsidR="00847C61" w:rsidRPr="00474957" w14:paraId="05CB9685" w14:textId="77777777" w:rsidTr="00847C61">
        <w:tc>
          <w:tcPr>
            <w:tcW w:w="450" w:type="dxa"/>
            <w:tcBorders>
              <w:top w:val="nil"/>
              <w:left w:val="nil"/>
              <w:bottom w:val="nil"/>
              <w:right w:val="nil"/>
            </w:tcBorders>
          </w:tcPr>
          <w:p w14:paraId="297A1F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D2408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7A64BD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516155EB" w14:textId="77777777" w:rsidTr="00847C61">
        <w:tc>
          <w:tcPr>
            <w:tcW w:w="450" w:type="dxa"/>
            <w:tcBorders>
              <w:top w:val="nil"/>
              <w:left w:val="nil"/>
              <w:bottom w:val="nil"/>
              <w:right w:val="nil"/>
            </w:tcBorders>
          </w:tcPr>
          <w:p w14:paraId="6E5A15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0F012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650379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23DE62A3" w14:textId="77777777" w:rsidTr="00847C61">
        <w:tc>
          <w:tcPr>
            <w:tcW w:w="450" w:type="dxa"/>
            <w:tcBorders>
              <w:top w:val="nil"/>
              <w:left w:val="nil"/>
              <w:bottom w:val="nil"/>
              <w:right w:val="nil"/>
            </w:tcBorders>
          </w:tcPr>
          <w:p w14:paraId="1E29FC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BCA81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32D4AC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7C92ED4C" w14:textId="77777777" w:rsidTr="00847C61">
        <w:tc>
          <w:tcPr>
            <w:tcW w:w="450" w:type="dxa"/>
            <w:tcBorders>
              <w:top w:val="nil"/>
              <w:left w:val="nil"/>
              <w:bottom w:val="nil"/>
              <w:right w:val="nil"/>
            </w:tcBorders>
          </w:tcPr>
          <w:p w14:paraId="257ADFB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5E4EA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69F524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398B7817" w14:textId="77777777" w:rsidTr="00847C61">
        <w:tc>
          <w:tcPr>
            <w:tcW w:w="450" w:type="dxa"/>
            <w:tcBorders>
              <w:top w:val="nil"/>
              <w:left w:val="nil"/>
              <w:bottom w:val="nil"/>
              <w:right w:val="nil"/>
            </w:tcBorders>
          </w:tcPr>
          <w:p w14:paraId="2BA668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9FE4C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1BD0EF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718EB2C4" w14:textId="77777777" w:rsidTr="00847C61">
        <w:tc>
          <w:tcPr>
            <w:tcW w:w="450" w:type="dxa"/>
            <w:tcBorders>
              <w:top w:val="nil"/>
              <w:left w:val="nil"/>
              <w:bottom w:val="nil"/>
              <w:right w:val="nil"/>
            </w:tcBorders>
          </w:tcPr>
          <w:p w14:paraId="368AD92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BA96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1C39D4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0A6D0E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11DB9A6D" w14:textId="77777777" w:rsidTr="00847C61">
        <w:tc>
          <w:tcPr>
            <w:tcW w:w="9360" w:type="dxa"/>
            <w:gridSpan w:val="3"/>
            <w:tcBorders>
              <w:top w:val="nil"/>
              <w:left w:val="nil"/>
              <w:bottom w:val="nil"/>
              <w:right w:val="nil"/>
            </w:tcBorders>
          </w:tcPr>
          <w:p w14:paraId="14C984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5C3F2F0" w14:textId="77777777" w:rsidTr="00847C61">
        <w:tc>
          <w:tcPr>
            <w:tcW w:w="450" w:type="dxa"/>
            <w:tcBorders>
              <w:top w:val="nil"/>
              <w:left w:val="nil"/>
              <w:bottom w:val="nil"/>
              <w:right w:val="nil"/>
            </w:tcBorders>
          </w:tcPr>
          <w:p w14:paraId="30C007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51F883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5DD073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B6A3D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71569AC" w14:textId="77777777" w:rsidTr="00847C61">
        <w:tc>
          <w:tcPr>
            <w:tcW w:w="450" w:type="dxa"/>
            <w:tcBorders>
              <w:top w:val="nil"/>
              <w:left w:val="nil"/>
              <w:bottom w:val="nil"/>
              <w:right w:val="nil"/>
            </w:tcBorders>
          </w:tcPr>
          <w:p w14:paraId="094BC7B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B38975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051377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6EB4D0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OVERIG GEBOUWD 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1BF5FDC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OVERIG GEBOUWD OBJECT is een specialisatie van OBJECT.</w:t>
            </w:r>
            <w:r w:rsidRPr="00474957">
              <w:rPr>
                <w:rFonts w:ascii="Arial" w:hAnsi="Arial" w:cs="Arial"/>
                <w:szCs w:val="24"/>
                <w:lang w:val="en-AU" w:eastAsia="en-US"/>
              </w:rPr>
              <w:fldChar w:fldCharType="end"/>
            </w:r>
          </w:p>
        </w:tc>
      </w:tr>
      <w:tr w:rsidR="00847C61" w:rsidRPr="00474957" w14:paraId="38CBCB70" w14:textId="77777777" w:rsidTr="00847C61">
        <w:trPr>
          <w:trHeight w:hRule="exact" w:val="128"/>
        </w:trPr>
        <w:tc>
          <w:tcPr>
            <w:tcW w:w="450" w:type="dxa"/>
            <w:tcBorders>
              <w:top w:val="nil"/>
              <w:left w:val="nil"/>
              <w:bottom w:val="nil"/>
              <w:right w:val="nil"/>
            </w:tcBorders>
          </w:tcPr>
          <w:p w14:paraId="1B83D609"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BB6D5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03BFFA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D4867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1CCE7BF1" w14:textId="77777777" w:rsidTr="00847C61">
        <w:trPr>
          <w:cantSplit/>
        </w:trPr>
        <w:tc>
          <w:tcPr>
            <w:tcW w:w="9360" w:type="dxa"/>
            <w:tcBorders>
              <w:top w:val="nil"/>
              <w:left w:val="nil"/>
              <w:bottom w:val="nil"/>
              <w:right w:val="nil"/>
            </w:tcBorders>
          </w:tcPr>
          <w:p w14:paraId="5DC0DEF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4B371FDF"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OVERIG GEBOUWD OBJECT die in het RGBZ gebruikt worden bij deze specialisatie van OBJECT. Zie voor de specificaties van deze gegevens het RSGB.</w:t>
            </w:r>
          </w:p>
        </w:tc>
      </w:tr>
    </w:tbl>
    <w:bookmarkStart w:id="3168" w:name="BKM_4833AE7E_E06D_4540_9934_9C838D1729CB"/>
    <w:bookmarkEnd w:id="3168"/>
    <w:p w14:paraId="38757C6E" w14:textId="6D2DCF06"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 xml:space="preserve">OVERIG </w:t>
      </w:r>
      <w:ins w:id="3169" w:author="Arjan Kloosterboer" w:date="2017-03-13T14:03:00Z">
        <w:r w:rsidR="00E540D1">
          <w:t xml:space="preserve">BENOEMD </w:t>
        </w:r>
      </w:ins>
      <w:r w:rsidR="00847C61" w:rsidRPr="00474957">
        <w:t>TERREIN</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77F42A00" w14:textId="77777777" w:rsidTr="00847C61">
        <w:trPr>
          <w:trHeight w:val="271"/>
        </w:trPr>
        <w:tc>
          <w:tcPr>
            <w:tcW w:w="2340" w:type="dxa"/>
            <w:gridSpan w:val="2"/>
            <w:tcBorders>
              <w:top w:val="nil"/>
              <w:left w:val="nil"/>
              <w:bottom w:val="nil"/>
              <w:right w:val="nil"/>
            </w:tcBorders>
          </w:tcPr>
          <w:p w14:paraId="0E33646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64A0629E" w14:textId="076531D0"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OVERIG </w:t>
            </w:r>
            <w:ins w:id="3170" w:author="Arjan Kloosterboer" w:date="2017-03-13T14:03:00Z">
              <w:r w:rsidR="00E540D1">
                <w:rPr>
                  <w:rFonts w:ascii="Calibri" w:hAnsi="Calibri" w:cs="Arial"/>
                  <w:color w:val="0F0F0F"/>
                  <w:sz w:val="22"/>
                  <w:szCs w:val="24"/>
                  <w:lang w:eastAsia="en-US"/>
                </w:rPr>
                <w:t xml:space="preserve">BENOEMD </w:t>
              </w:r>
            </w:ins>
            <w:r w:rsidR="00847C61" w:rsidRPr="00474957">
              <w:rPr>
                <w:rFonts w:ascii="Calibri" w:hAnsi="Calibri" w:cs="Arial"/>
                <w:color w:val="0F0F0F"/>
                <w:sz w:val="22"/>
                <w:szCs w:val="24"/>
                <w:lang w:eastAsia="en-US"/>
              </w:rPr>
              <w:t>TERREIN</w:t>
            </w:r>
            <w:r w:rsidRPr="00474957">
              <w:rPr>
                <w:rFonts w:ascii="Arial" w:hAnsi="Arial" w:cs="Arial"/>
                <w:szCs w:val="24"/>
                <w:lang w:val="en-AU" w:eastAsia="en-US"/>
              </w:rPr>
              <w:fldChar w:fldCharType="end"/>
            </w:r>
          </w:p>
        </w:tc>
      </w:tr>
      <w:tr w:rsidR="00847C61" w:rsidRPr="00474957" w14:paraId="2B141176" w14:textId="77777777" w:rsidTr="00847C61">
        <w:trPr>
          <w:trHeight w:hRule="exact" w:val="128"/>
        </w:trPr>
        <w:tc>
          <w:tcPr>
            <w:tcW w:w="2340" w:type="dxa"/>
            <w:gridSpan w:val="2"/>
            <w:tcBorders>
              <w:top w:val="nil"/>
              <w:left w:val="nil"/>
              <w:bottom w:val="nil"/>
              <w:right w:val="nil"/>
            </w:tcBorders>
          </w:tcPr>
          <w:p w14:paraId="6CFC43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4BE140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8C5D0D8" w14:textId="77777777" w:rsidTr="00847C61">
        <w:trPr>
          <w:trHeight w:val="151"/>
        </w:trPr>
        <w:tc>
          <w:tcPr>
            <w:tcW w:w="2340" w:type="dxa"/>
            <w:gridSpan w:val="2"/>
            <w:tcBorders>
              <w:top w:val="nil"/>
              <w:left w:val="nil"/>
              <w:bottom w:val="nil"/>
              <w:right w:val="nil"/>
            </w:tcBorders>
          </w:tcPr>
          <w:p w14:paraId="3BEEB46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F8CD4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E06A829" w14:textId="77777777" w:rsidTr="00847C61">
        <w:trPr>
          <w:trHeight w:hRule="exact" w:val="128"/>
        </w:trPr>
        <w:tc>
          <w:tcPr>
            <w:tcW w:w="2340" w:type="dxa"/>
            <w:gridSpan w:val="2"/>
            <w:tcBorders>
              <w:top w:val="nil"/>
              <w:left w:val="nil"/>
              <w:bottom w:val="nil"/>
              <w:right w:val="nil"/>
            </w:tcBorders>
          </w:tcPr>
          <w:p w14:paraId="07E9DC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1C42D3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13D80C6" w14:textId="77777777" w:rsidTr="00847C61">
        <w:tc>
          <w:tcPr>
            <w:tcW w:w="2340" w:type="dxa"/>
            <w:gridSpan w:val="2"/>
            <w:tcBorders>
              <w:top w:val="nil"/>
              <w:left w:val="nil"/>
              <w:bottom w:val="nil"/>
              <w:right w:val="nil"/>
            </w:tcBorders>
          </w:tcPr>
          <w:p w14:paraId="706E14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4A0D74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438BEAD2" w14:textId="77777777" w:rsidTr="00847C61">
        <w:trPr>
          <w:trHeight w:hRule="exact" w:val="241"/>
        </w:trPr>
        <w:tc>
          <w:tcPr>
            <w:tcW w:w="2340" w:type="dxa"/>
            <w:gridSpan w:val="2"/>
            <w:tcBorders>
              <w:top w:val="nil"/>
              <w:left w:val="nil"/>
              <w:bottom w:val="nil"/>
              <w:right w:val="nil"/>
            </w:tcBorders>
          </w:tcPr>
          <w:p w14:paraId="2F81D1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25C21D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34E6149" w14:textId="77777777" w:rsidTr="00847C61">
        <w:tc>
          <w:tcPr>
            <w:tcW w:w="2340" w:type="dxa"/>
            <w:gridSpan w:val="2"/>
            <w:tcBorders>
              <w:top w:val="nil"/>
              <w:left w:val="nil"/>
              <w:bottom w:val="nil"/>
              <w:right w:val="nil"/>
            </w:tcBorders>
          </w:tcPr>
          <w:p w14:paraId="69BC60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ABEC31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F1991ED" w14:textId="77777777" w:rsidTr="00847C61">
        <w:tc>
          <w:tcPr>
            <w:tcW w:w="450" w:type="dxa"/>
            <w:tcBorders>
              <w:top w:val="nil"/>
              <w:left w:val="nil"/>
              <w:bottom w:val="nil"/>
              <w:right w:val="nil"/>
            </w:tcBorders>
          </w:tcPr>
          <w:p w14:paraId="70F6D59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171" w:name="BKM_7129986D_EEAA_4aa1_847B_138032C5B716"/>
          </w:p>
        </w:tc>
        <w:tc>
          <w:tcPr>
            <w:tcW w:w="2790" w:type="dxa"/>
            <w:gridSpan w:val="2"/>
            <w:tcBorders>
              <w:top w:val="nil"/>
              <w:left w:val="nil"/>
              <w:bottom w:val="nil"/>
              <w:right w:val="nil"/>
            </w:tcBorders>
          </w:tcPr>
          <w:p w14:paraId="486D7B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2B39AF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2DDEE5F0" w14:textId="77777777" w:rsidTr="00847C61">
        <w:tc>
          <w:tcPr>
            <w:tcW w:w="450" w:type="dxa"/>
            <w:tcBorders>
              <w:top w:val="nil"/>
              <w:left w:val="nil"/>
              <w:bottom w:val="nil"/>
              <w:right w:val="nil"/>
            </w:tcBorders>
          </w:tcPr>
          <w:p w14:paraId="73001E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69049C0" w14:textId="52599623"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ins w:id="3172" w:author="Arjan Kloosterboer" w:date="2017-03-13T14:04:00Z">
              <w:r w:rsidR="00E540D1">
                <w:rPr>
                  <w:rFonts w:ascii="Calibri" w:hAnsi="Calibri" w:cs="Arial"/>
                  <w:color w:val="0F0F0F"/>
                  <w:sz w:val="22"/>
                  <w:szCs w:val="24"/>
                  <w:lang w:eastAsia="en-US"/>
                </w:rPr>
                <w:t>Overig b</w:t>
              </w:r>
            </w:ins>
            <w:del w:id="3173" w:author="Arjan Kloosterboer" w:date="2017-03-13T14:04:00Z">
              <w:r w:rsidR="00847C61" w:rsidRPr="00474957" w:rsidDel="00E540D1">
                <w:rPr>
                  <w:rFonts w:ascii="Calibri" w:hAnsi="Calibri" w:cs="Arial"/>
                  <w:color w:val="0F0F0F"/>
                  <w:sz w:val="22"/>
                  <w:szCs w:val="24"/>
                  <w:lang w:eastAsia="en-US"/>
                </w:rPr>
                <w:delText>B</w:delText>
              </w:r>
            </w:del>
            <w:r w:rsidR="00847C61" w:rsidRPr="00474957">
              <w:rPr>
                <w:rFonts w:ascii="Calibri" w:hAnsi="Calibri" w:cs="Arial"/>
                <w:color w:val="0F0F0F"/>
                <w:sz w:val="22"/>
                <w:szCs w:val="24"/>
                <w:lang w:eastAsia="en-US"/>
              </w:rPr>
              <w:t>enoemd terrein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86A3779" w14:textId="313E686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ins w:id="3174" w:author="Arjan Kloosterboer" w:date="2017-03-13T14:04:00Z">
              <w:r w:rsidR="00E540D1">
                <w:rPr>
                  <w:rFonts w:ascii="Calibri" w:hAnsi="Calibri" w:cs="Arial"/>
                  <w:color w:val="000000"/>
                  <w:sz w:val="22"/>
                  <w:szCs w:val="24"/>
                  <w:lang w:eastAsia="en-US"/>
                </w:rPr>
                <w:t xml:space="preserve">OVERIG </w:t>
              </w:r>
            </w:ins>
            <w:r w:rsidRPr="00474957">
              <w:rPr>
                <w:rFonts w:ascii="Calibri" w:hAnsi="Calibri" w:cs="Arial"/>
                <w:color w:val="000000"/>
                <w:sz w:val="22"/>
                <w:szCs w:val="24"/>
                <w:lang w:eastAsia="en-US"/>
              </w:rPr>
              <w:t xml:space="preserve">BENOEMD </w:t>
            </w:r>
            <w:del w:id="3175" w:author="Arjan Kloosterboer" w:date="2017-03-13T14:04:00Z">
              <w:r w:rsidRPr="00474957" w:rsidDel="00E540D1">
                <w:rPr>
                  <w:rFonts w:ascii="Calibri" w:hAnsi="Calibri" w:cs="Arial"/>
                  <w:color w:val="000000"/>
                  <w:sz w:val="22"/>
                  <w:szCs w:val="24"/>
                  <w:lang w:eastAsia="en-US"/>
                </w:rPr>
                <w:delText>OBJEC</w:delText>
              </w:r>
            </w:del>
            <w:r w:rsidRPr="00474957">
              <w:rPr>
                <w:rFonts w:ascii="Calibri" w:hAnsi="Calibri" w:cs="Arial"/>
                <w:color w:val="000000"/>
                <w:sz w:val="22"/>
                <w:szCs w:val="24"/>
                <w:lang w:eastAsia="en-US"/>
              </w:rPr>
              <w:t>T</w:t>
            </w:r>
            <w:ins w:id="3176" w:author="Arjan Kloosterboer" w:date="2017-03-13T14:04:00Z">
              <w:r w:rsidR="00E540D1">
                <w:rPr>
                  <w:rFonts w:ascii="Calibri" w:hAnsi="Calibri" w:cs="Arial"/>
                  <w:color w:val="000000"/>
                  <w:sz w:val="22"/>
                  <w:szCs w:val="24"/>
                  <w:lang w:eastAsia="en-US"/>
                </w:rPr>
                <w:t>ERREIN</w:t>
              </w:r>
            </w:ins>
            <w:r>
              <w:rPr>
                <w:rFonts w:ascii="Calibri" w:hAnsi="Calibri" w:cs="Arial"/>
                <w:color w:val="000000"/>
                <w:sz w:val="22"/>
                <w:szCs w:val="24"/>
                <w:lang w:eastAsia="en-US"/>
              </w:rPr>
              <w:t>.(Attribuutsoort)</w:t>
            </w:r>
            <w:ins w:id="3177" w:author="Arjan Kloosterboer" w:date="2017-03-13T14:04:00Z">
              <w:r w:rsidR="00E540D1">
                <w:rPr>
                  <w:rFonts w:ascii="Calibri" w:hAnsi="Calibri" w:cs="Arial"/>
                  <w:color w:val="000000"/>
                  <w:sz w:val="22"/>
                  <w:szCs w:val="24"/>
                  <w:lang w:eastAsia="en-US"/>
                </w:rPr>
                <w:t>Overig b</w:t>
              </w:r>
            </w:ins>
            <w:del w:id="3178" w:author="Arjan Kloosterboer" w:date="2017-03-13T14:04:00Z">
              <w:r w:rsidRPr="00474957" w:rsidDel="00E540D1">
                <w:rPr>
                  <w:rFonts w:ascii="Calibri" w:hAnsi="Calibri" w:cs="Arial"/>
                  <w:color w:val="000000"/>
                  <w:sz w:val="22"/>
                  <w:szCs w:val="24"/>
                  <w:lang w:eastAsia="en-US"/>
                </w:rPr>
                <w:delText>B</w:delText>
              </w:r>
            </w:del>
            <w:r w:rsidRPr="00474957">
              <w:rPr>
                <w:rFonts w:ascii="Calibri" w:hAnsi="Calibri" w:cs="Arial"/>
                <w:color w:val="000000"/>
                <w:sz w:val="22"/>
                <w:szCs w:val="24"/>
                <w:lang w:eastAsia="en-US"/>
              </w:rPr>
              <w:t xml:space="preserve">enoemd </w:t>
            </w:r>
            <w:del w:id="3179" w:author="Arjan Kloosterboer" w:date="2017-03-13T14:04:00Z">
              <w:r w:rsidRPr="00474957" w:rsidDel="00E540D1">
                <w:rPr>
                  <w:rFonts w:ascii="Calibri" w:hAnsi="Calibri" w:cs="Arial"/>
                  <w:color w:val="000000"/>
                  <w:sz w:val="22"/>
                  <w:szCs w:val="24"/>
                  <w:lang w:eastAsia="en-US"/>
                </w:rPr>
                <w:delText xml:space="preserve">object </w:delText>
              </w:r>
            </w:del>
            <w:ins w:id="3180" w:author="Arjan Kloosterboer" w:date="2017-03-13T14:04:00Z">
              <w:r w:rsidR="00E540D1">
                <w:rPr>
                  <w:rFonts w:ascii="Calibri" w:hAnsi="Calibri" w:cs="Arial"/>
                  <w:color w:val="000000"/>
                  <w:sz w:val="22"/>
                  <w:szCs w:val="24"/>
                  <w:lang w:eastAsia="en-US"/>
                </w:rPr>
                <w:t>terrein</w:t>
              </w:r>
              <w:r w:rsidR="00E540D1" w:rsidRPr="00474957">
                <w:rPr>
                  <w:rFonts w:ascii="Calibri" w:hAnsi="Calibri" w:cs="Arial"/>
                  <w:color w:val="000000"/>
                  <w:sz w:val="22"/>
                  <w:szCs w:val="24"/>
                  <w:lang w:eastAsia="en-US"/>
                </w:rPr>
                <w:t xml:space="preserve"> </w:t>
              </w:r>
            </w:ins>
            <w:r w:rsidRPr="00474957">
              <w:rPr>
                <w:rFonts w:ascii="Calibri" w:hAnsi="Calibri" w:cs="Arial"/>
                <w:color w:val="000000"/>
                <w:sz w:val="22"/>
                <w:szCs w:val="24"/>
                <w:lang w:eastAsia="en-US"/>
              </w:rPr>
              <w:t xml:space="preserve">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71"/>
      </w:tr>
      <w:tr w:rsidR="00847C61" w:rsidRPr="00474957" w14:paraId="54CA9538" w14:textId="77777777" w:rsidTr="00847C61">
        <w:tc>
          <w:tcPr>
            <w:tcW w:w="450" w:type="dxa"/>
            <w:tcBorders>
              <w:top w:val="nil"/>
              <w:left w:val="nil"/>
              <w:bottom w:val="nil"/>
              <w:right w:val="nil"/>
            </w:tcBorders>
          </w:tcPr>
          <w:p w14:paraId="5B27FE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1" w:name="BKM_B642F96F_6D44_489a_87AD_5F8B5B381931"/>
          </w:p>
        </w:tc>
        <w:tc>
          <w:tcPr>
            <w:tcW w:w="2790" w:type="dxa"/>
            <w:gridSpan w:val="2"/>
            <w:tcBorders>
              <w:top w:val="nil"/>
              <w:left w:val="nil"/>
              <w:bottom w:val="nil"/>
              <w:right w:val="nil"/>
            </w:tcBorders>
          </w:tcPr>
          <w:p w14:paraId="2869DDA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E540D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068EF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terrein 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1"/>
      </w:tr>
      <w:tr w:rsidR="00847C61" w:rsidRPr="00474957" w14:paraId="33958D38" w14:textId="77777777" w:rsidTr="00847C61">
        <w:tc>
          <w:tcPr>
            <w:tcW w:w="450" w:type="dxa"/>
            <w:tcBorders>
              <w:top w:val="nil"/>
              <w:left w:val="nil"/>
              <w:bottom w:val="nil"/>
              <w:right w:val="nil"/>
            </w:tcBorders>
          </w:tcPr>
          <w:p w14:paraId="7ACB71E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2" w:name="BKM_834F2D74_57BF_48df_A123_190D23E8B566"/>
          </w:p>
        </w:tc>
        <w:tc>
          <w:tcPr>
            <w:tcW w:w="2790" w:type="dxa"/>
            <w:gridSpan w:val="2"/>
            <w:tcBorders>
              <w:top w:val="nil"/>
              <w:left w:val="nil"/>
              <w:bottom w:val="nil"/>
              <w:right w:val="nil"/>
            </w:tcBorders>
          </w:tcPr>
          <w:p w14:paraId="69DE0DC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6C44B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2"/>
      </w:tr>
      <w:tr w:rsidR="00847C61" w:rsidRPr="00474957" w14:paraId="6A5D79B1" w14:textId="77777777" w:rsidTr="00847C61">
        <w:tc>
          <w:tcPr>
            <w:tcW w:w="450" w:type="dxa"/>
            <w:tcBorders>
              <w:top w:val="nil"/>
              <w:left w:val="nil"/>
              <w:bottom w:val="nil"/>
              <w:right w:val="nil"/>
            </w:tcBorders>
          </w:tcPr>
          <w:p w14:paraId="0B57664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3" w:name="BKM_0E14E132_2EB4_4769_8FD3_DAF22DC01536"/>
          </w:p>
        </w:tc>
        <w:tc>
          <w:tcPr>
            <w:tcW w:w="2790" w:type="dxa"/>
            <w:gridSpan w:val="2"/>
            <w:tcBorders>
              <w:top w:val="nil"/>
              <w:left w:val="nil"/>
              <w:bottom w:val="nil"/>
              <w:right w:val="nil"/>
            </w:tcBorders>
          </w:tcPr>
          <w:p w14:paraId="32FA74F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D6658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3"/>
      </w:tr>
      <w:tr w:rsidR="00847C61" w:rsidRPr="00474957" w14:paraId="208DCCA4" w14:textId="77777777" w:rsidTr="00847C61">
        <w:tc>
          <w:tcPr>
            <w:tcW w:w="450" w:type="dxa"/>
            <w:tcBorders>
              <w:top w:val="nil"/>
              <w:left w:val="nil"/>
              <w:bottom w:val="nil"/>
              <w:right w:val="nil"/>
            </w:tcBorders>
          </w:tcPr>
          <w:p w14:paraId="1F1263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4" w:name="BKM_625B9753_F273_436e_8B68_49553559F0BC"/>
          </w:p>
        </w:tc>
        <w:tc>
          <w:tcPr>
            <w:tcW w:w="2790" w:type="dxa"/>
            <w:gridSpan w:val="2"/>
            <w:tcBorders>
              <w:top w:val="nil"/>
              <w:left w:val="nil"/>
              <w:bottom w:val="nil"/>
              <w:right w:val="nil"/>
            </w:tcBorders>
          </w:tcPr>
          <w:p w14:paraId="1F86BEA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Officleel 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F4D38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Officieel adres OVERIG BENOEMD TERREIN</w:t>
            </w:r>
          </w:p>
        </w:tc>
        <w:bookmarkEnd w:id="3184"/>
      </w:tr>
      <w:tr w:rsidR="00847C61" w:rsidRPr="00474957" w14:paraId="46985084" w14:textId="77777777" w:rsidTr="00847C61">
        <w:tc>
          <w:tcPr>
            <w:tcW w:w="450" w:type="dxa"/>
            <w:tcBorders>
              <w:top w:val="nil"/>
              <w:left w:val="nil"/>
              <w:bottom w:val="nil"/>
              <w:right w:val="nil"/>
            </w:tcBorders>
          </w:tcPr>
          <w:p w14:paraId="7AF082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7D1EB2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4B3836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25B1847A" w14:textId="77777777" w:rsidTr="00847C61">
        <w:tc>
          <w:tcPr>
            <w:tcW w:w="450" w:type="dxa"/>
            <w:tcBorders>
              <w:top w:val="nil"/>
              <w:left w:val="nil"/>
              <w:bottom w:val="nil"/>
              <w:right w:val="nil"/>
            </w:tcBorders>
          </w:tcPr>
          <w:p w14:paraId="5C55B4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F02A55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038F26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36B8C00F" w14:textId="77777777" w:rsidTr="00847C61">
        <w:tc>
          <w:tcPr>
            <w:tcW w:w="450" w:type="dxa"/>
            <w:tcBorders>
              <w:top w:val="nil"/>
              <w:left w:val="nil"/>
              <w:bottom w:val="nil"/>
              <w:right w:val="nil"/>
            </w:tcBorders>
          </w:tcPr>
          <w:p w14:paraId="2633F1D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1D0D34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33469B1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 xml:space="preserve">ADRESSEERBAAR OBJECT </w:t>
            </w:r>
            <w:r w:rsidRPr="00474957">
              <w:rPr>
                <w:rFonts w:ascii="Calibri" w:hAnsi="Calibri" w:cs="Arial"/>
                <w:color w:val="000000"/>
                <w:sz w:val="22"/>
                <w:szCs w:val="24"/>
                <w:lang w:eastAsia="en-US"/>
              </w:rPr>
              <w:lastRenderedPageBreak/>
              <w:t>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7FDA0A0F" w14:textId="77777777" w:rsidTr="00847C61">
        <w:tc>
          <w:tcPr>
            <w:tcW w:w="450" w:type="dxa"/>
            <w:tcBorders>
              <w:top w:val="nil"/>
              <w:left w:val="nil"/>
              <w:bottom w:val="nil"/>
              <w:right w:val="nil"/>
            </w:tcBorders>
          </w:tcPr>
          <w:p w14:paraId="68ACDF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AFBD3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39E777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4C8F072F" w14:textId="77777777" w:rsidTr="00847C61">
        <w:tc>
          <w:tcPr>
            <w:tcW w:w="450" w:type="dxa"/>
            <w:tcBorders>
              <w:top w:val="nil"/>
              <w:left w:val="nil"/>
              <w:bottom w:val="nil"/>
              <w:right w:val="nil"/>
            </w:tcBorders>
          </w:tcPr>
          <w:p w14:paraId="6AC0F04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6CE1C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2C1F6C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56FF716B" w14:textId="77777777" w:rsidTr="00847C61">
        <w:tc>
          <w:tcPr>
            <w:tcW w:w="450" w:type="dxa"/>
            <w:tcBorders>
              <w:top w:val="nil"/>
              <w:left w:val="nil"/>
              <w:bottom w:val="nil"/>
              <w:right w:val="nil"/>
            </w:tcBorders>
          </w:tcPr>
          <w:p w14:paraId="261366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14C26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715EA5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20AEFAF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2A342C60" w14:textId="77777777" w:rsidTr="00847C61">
        <w:tc>
          <w:tcPr>
            <w:tcW w:w="9360" w:type="dxa"/>
            <w:gridSpan w:val="3"/>
            <w:tcBorders>
              <w:top w:val="nil"/>
              <w:left w:val="nil"/>
              <w:bottom w:val="nil"/>
              <w:right w:val="nil"/>
            </w:tcBorders>
          </w:tcPr>
          <w:p w14:paraId="73DE176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07160B0B" w14:textId="77777777" w:rsidTr="00847C61">
        <w:tc>
          <w:tcPr>
            <w:tcW w:w="450" w:type="dxa"/>
            <w:tcBorders>
              <w:top w:val="nil"/>
              <w:left w:val="nil"/>
              <w:bottom w:val="nil"/>
              <w:right w:val="nil"/>
            </w:tcBorders>
          </w:tcPr>
          <w:p w14:paraId="2E9718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5994D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153F26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32AF38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8F6C198" w14:textId="77777777" w:rsidTr="00847C61">
        <w:tc>
          <w:tcPr>
            <w:tcW w:w="450" w:type="dxa"/>
            <w:tcBorders>
              <w:top w:val="nil"/>
              <w:left w:val="nil"/>
              <w:bottom w:val="nil"/>
              <w:right w:val="nil"/>
            </w:tcBorders>
          </w:tcPr>
          <w:p w14:paraId="73B2685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E5A503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09C409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0BAA8B1" w14:textId="24865246"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 xml:space="preserve">OVERIG </w:t>
            </w:r>
            <w:ins w:id="3185" w:author="Arjan Kloosterboer" w:date="2017-09-21T12:49:00Z">
              <w:r w:rsidR="00BB0431">
                <w:rPr>
                  <w:rFonts w:ascii="Calibri" w:hAnsi="Calibri" w:cs="Arial"/>
                  <w:color w:val="0F0F0F"/>
                  <w:sz w:val="22"/>
                  <w:szCs w:val="24"/>
                  <w:lang w:eastAsia="en-US"/>
                </w:rPr>
                <w:t xml:space="preserve">BENOEMD </w:t>
              </w:r>
            </w:ins>
            <w:r w:rsidR="00847C61" w:rsidRPr="00474957">
              <w:rPr>
                <w:rFonts w:ascii="Calibri" w:hAnsi="Calibri" w:cs="Arial"/>
                <w:color w:val="0F0F0F"/>
                <w:sz w:val="22"/>
                <w:szCs w:val="24"/>
                <w:lang w:eastAsia="en-US"/>
              </w:rPr>
              <w:t>TERREIN</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53E6667E" w14:textId="66DB9D70"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Een OVERIG </w:t>
            </w:r>
            <w:ins w:id="3186" w:author="Arjan Kloosterboer" w:date="2017-09-21T12:49:00Z">
              <w:r w:rsidR="00BB0431">
                <w:rPr>
                  <w:rFonts w:ascii="Calibri" w:hAnsi="Calibri" w:cs="Arial"/>
                  <w:color w:val="0F0F0F"/>
                  <w:sz w:val="22"/>
                  <w:szCs w:val="24"/>
                  <w:lang w:eastAsia="en-US"/>
                </w:rPr>
                <w:t xml:space="preserve">BENOEMD </w:t>
              </w:r>
            </w:ins>
            <w:r w:rsidR="00847C61" w:rsidRPr="00474957">
              <w:rPr>
                <w:rFonts w:ascii="Calibri" w:hAnsi="Calibri" w:cs="Arial"/>
                <w:color w:val="0F0F0F"/>
                <w:sz w:val="22"/>
                <w:szCs w:val="24"/>
                <w:lang w:eastAsia="en-US"/>
              </w:rPr>
              <w:t>TERREIN is een specialisatie van OBJECT.</w:t>
            </w:r>
            <w:r w:rsidRPr="00474957">
              <w:rPr>
                <w:rFonts w:ascii="Arial" w:hAnsi="Arial" w:cs="Arial"/>
                <w:szCs w:val="24"/>
                <w:lang w:val="en-AU" w:eastAsia="en-US"/>
              </w:rPr>
              <w:fldChar w:fldCharType="end"/>
            </w:r>
          </w:p>
        </w:tc>
      </w:tr>
      <w:tr w:rsidR="00847C61" w:rsidRPr="00474957" w14:paraId="71D30E63" w14:textId="77777777" w:rsidTr="00847C61">
        <w:trPr>
          <w:trHeight w:hRule="exact" w:val="128"/>
        </w:trPr>
        <w:tc>
          <w:tcPr>
            <w:tcW w:w="450" w:type="dxa"/>
            <w:tcBorders>
              <w:top w:val="nil"/>
              <w:left w:val="nil"/>
              <w:bottom w:val="nil"/>
              <w:right w:val="nil"/>
            </w:tcBorders>
          </w:tcPr>
          <w:p w14:paraId="3D6DCB8C"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8267F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8034D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48DBF05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656365AF" w14:textId="77777777" w:rsidTr="00847C61">
        <w:trPr>
          <w:cantSplit/>
        </w:trPr>
        <w:tc>
          <w:tcPr>
            <w:tcW w:w="9360" w:type="dxa"/>
            <w:tcBorders>
              <w:top w:val="nil"/>
              <w:left w:val="nil"/>
              <w:bottom w:val="nil"/>
              <w:right w:val="nil"/>
            </w:tcBorders>
          </w:tcPr>
          <w:p w14:paraId="38A0F8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125BC363"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OVERIG TERREIN die in het RGBZ gebruikt worden bij deze specialisatie van OBJECT. Zie voor de specificaties van deze gegevens het RSGB.</w:t>
            </w:r>
          </w:p>
        </w:tc>
      </w:tr>
    </w:tbl>
    <w:bookmarkStart w:id="3187" w:name="BKM_392FCCEC_1023_4461_8B4E_1AA6FFB6A093"/>
    <w:bookmarkEnd w:id="3187"/>
    <w:p w14:paraId="3140D7AC"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OVERIGE ADRESSEERBAAR OBJECT AANDUIDING</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0DE65C9" w14:textId="77777777" w:rsidTr="00847C61">
        <w:trPr>
          <w:trHeight w:val="271"/>
        </w:trPr>
        <w:tc>
          <w:tcPr>
            <w:tcW w:w="2340" w:type="dxa"/>
            <w:gridSpan w:val="2"/>
            <w:tcBorders>
              <w:top w:val="nil"/>
              <w:left w:val="nil"/>
              <w:bottom w:val="nil"/>
              <w:right w:val="nil"/>
            </w:tcBorders>
          </w:tcPr>
          <w:p w14:paraId="1F9EA6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2477540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OVERIGE ADRESSEERBAAR OBJECT AANDUIDING</w:t>
            </w:r>
            <w:r w:rsidRPr="00474957">
              <w:rPr>
                <w:rFonts w:ascii="Arial" w:hAnsi="Arial" w:cs="Arial"/>
                <w:szCs w:val="24"/>
                <w:lang w:val="en-AU" w:eastAsia="en-US"/>
              </w:rPr>
              <w:fldChar w:fldCharType="end"/>
            </w:r>
          </w:p>
        </w:tc>
      </w:tr>
      <w:tr w:rsidR="00847C61" w:rsidRPr="00474957" w14:paraId="2DA33E4B" w14:textId="77777777" w:rsidTr="00847C61">
        <w:trPr>
          <w:trHeight w:hRule="exact" w:val="128"/>
        </w:trPr>
        <w:tc>
          <w:tcPr>
            <w:tcW w:w="2340" w:type="dxa"/>
            <w:gridSpan w:val="2"/>
            <w:tcBorders>
              <w:top w:val="nil"/>
              <w:left w:val="nil"/>
              <w:bottom w:val="nil"/>
              <w:right w:val="nil"/>
            </w:tcBorders>
          </w:tcPr>
          <w:p w14:paraId="3EF385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F44CE1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913729E" w14:textId="77777777" w:rsidTr="00847C61">
        <w:trPr>
          <w:trHeight w:val="151"/>
        </w:trPr>
        <w:tc>
          <w:tcPr>
            <w:tcW w:w="2340" w:type="dxa"/>
            <w:gridSpan w:val="2"/>
            <w:tcBorders>
              <w:top w:val="nil"/>
              <w:left w:val="nil"/>
              <w:bottom w:val="nil"/>
              <w:right w:val="nil"/>
            </w:tcBorders>
          </w:tcPr>
          <w:p w14:paraId="6A9999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19C6D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13E9790E" w14:textId="77777777" w:rsidTr="00847C61">
        <w:trPr>
          <w:trHeight w:hRule="exact" w:val="128"/>
        </w:trPr>
        <w:tc>
          <w:tcPr>
            <w:tcW w:w="2340" w:type="dxa"/>
            <w:gridSpan w:val="2"/>
            <w:tcBorders>
              <w:top w:val="nil"/>
              <w:left w:val="nil"/>
              <w:bottom w:val="nil"/>
              <w:right w:val="nil"/>
            </w:tcBorders>
          </w:tcPr>
          <w:p w14:paraId="4A20D2E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84757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9B23D85" w14:textId="77777777" w:rsidTr="00847C61">
        <w:tc>
          <w:tcPr>
            <w:tcW w:w="2340" w:type="dxa"/>
            <w:gridSpan w:val="2"/>
            <w:tcBorders>
              <w:top w:val="nil"/>
              <w:left w:val="nil"/>
              <w:bottom w:val="nil"/>
              <w:right w:val="nil"/>
            </w:tcBorders>
          </w:tcPr>
          <w:p w14:paraId="7ED5B7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67F4140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5240813" w14:textId="77777777" w:rsidTr="00847C61">
        <w:trPr>
          <w:trHeight w:hRule="exact" w:val="241"/>
        </w:trPr>
        <w:tc>
          <w:tcPr>
            <w:tcW w:w="2340" w:type="dxa"/>
            <w:gridSpan w:val="2"/>
            <w:tcBorders>
              <w:top w:val="nil"/>
              <w:left w:val="nil"/>
              <w:bottom w:val="nil"/>
              <w:right w:val="nil"/>
            </w:tcBorders>
          </w:tcPr>
          <w:p w14:paraId="65EEE86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9560C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F1E02FC" w14:textId="77777777" w:rsidTr="00847C61">
        <w:tc>
          <w:tcPr>
            <w:tcW w:w="2340" w:type="dxa"/>
            <w:gridSpan w:val="2"/>
            <w:tcBorders>
              <w:top w:val="nil"/>
              <w:left w:val="nil"/>
              <w:bottom w:val="nil"/>
              <w:right w:val="nil"/>
            </w:tcBorders>
          </w:tcPr>
          <w:p w14:paraId="225689A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6CEBDA2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589B1CA" w14:textId="77777777" w:rsidTr="00847C61">
        <w:tc>
          <w:tcPr>
            <w:tcW w:w="450" w:type="dxa"/>
            <w:tcBorders>
              <w:top w:val="nil"/>
              <w:left w:val="nil"/>
              <w:bottom w:val="nil"/>
              <w:right w:val="nil"/>
            </w:tcBorders>
          </w:tcPr>
          <w:p w14:paraId="2D6543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188" w:name="BKM_956F9F68_F430_48f6_B199_27AD791EC593"/>
          </w:p>
        </w:tc>
        <w:tc>
          <w:tcPr>
            <w:tcW w:w="2790" w:type="dxa"/>
            <w:gridSpan w:val="2"/>
            <w:tcBorders>
              <w:top w:val="nil"/>
              <w:left w:val="nil"/>
              <w:bottom w:val="nil"/>
              <w:right w:val="nil"/>
            </w:tcBorders>
          </w:tcPr>
          <w:p w14:paraId="20CE25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F83922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3B2F845D" w14:textId="77777777" w:rsidTr="00847C61">
        <w:tc>
          <w:tcPr>
            <w:tcW w:w="450" w:type="dxa"/>
            <w:tcBorders>
              <w:top w:val="nil"/>
              <w:left w:val="nil"/>
              <w:bottom w:val="nil"/>
              <w:right w:val="nil"/>
            </w:tcBorders>
          </w:tcPr>
          <w:p w14:paraId="5E7655E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CC9FEEA" w14:textId="381522E3" w:rsidR="00847C61" w:rsidRPr="00E702D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6F25C3">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Identificatiecode</w:t>
            </w:r>
            <w:r w:rsidRPr="00474957">
              <w:rPr>
                <w:rFonts w:ascii="Arial" w:hAnsi="Arial" w:cs="Arial"/>
                <w:szCs w:val="24"/>
                <w:lang w:val="en-AU" w:eastAsia="en-US"/>
              </w:rPr>
              <w:fldChar w:fldCharType="end"/>
            </w:r>
            <w:ins w:id="3189" w:author="Arjan Kloosterboer" w:date="2017-03-13T14:09:00Z">
              <w:r w:rsidR="00E702D3" w:rsidRPr="006F25C3">
                <w:rPr>
                  <w:rFonts w:ascii="Arial" w:hAnsi="Arial" w:cs="Arial"/>
                  <w:szCs w:val="24"/>
                  <w:lang w:eastAsia="en-US"/>
                </w:rPr>
                <w:t xml:space="preserve"> </w:t>
              </w:r>
            </w:ins>
            <w:ins w:id="3190" w:author="Arjan Kloosterboer" w:date="2017-03-13T14:10:00Z">
              <w:r w:rsidR="00E702D3" w:rsidRPr="006F25C3">
                <w:rPr>
                  <w:rFonts w:ascii="Arial" w:hAnsi="Arial" w:cs="Arial"/>
                  <w:szCs w:val="24"/>
                  <w:lang w:eastAsia="en-US"/>
                </w:rPr>
                <w:t>overig adresseerbaar object aanduiding</w:t>
              </w:r>
            </w:ins>
          </w:p>
        </w:tc>
        <w:tc>
          <w:tcPr>
            <w:tcW w:w="6120" w:type="dxa"/>
            <w:tcBorders>
              <w:top w:val="nil"/>
              <w:left w:val="nil"/>
              <w:bottom w:val="nil"/>
              <w:right w:val="nil"/>
            </w:tcBorders>
          </w:tcPr>
          <w:p w14:paraId="6C455735" w14:textId="4EAF6DDD"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ins w:id="3191" w:author="Arjan Kloosterboer" w:date="2017-03-13T14:10:00Z">
              <w:r w:rsidR="006F25C3">
                <w:rPr>
                  <w:rFonts w:ascii="Calibri" w:hAnsi="Calibri" w:cs="Arial"/>
                  <w:color w:val="000000"/>
                  <w:sz w:val="22"/>
                  <w:szCs w:val="24"/>
                  <w:lang w:eastAsia="en-US"/>
                </w:rPr>
                <w:t xml:space="preserve">OVERIG </w:t>
              </w:r>
            </w:ins>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w:t>
            </w:r>
            <w:ins w:id="3192" w:author="Arjan Kloosterboer" w:date="2017-03-13T14:10:00Z">
              <w:r w:rsidR="006F25C3">
                <w:rPr>
                  <w:rFonts w:ascii="Calibri" w:hAnsi="Calibri" w:cs="Arial"/>
                  <w:color w:val="000000"/>
                  <w:sz w:val="22"/>
                  <w:szCs w:val="24"/>
                  <w:lang w:eastAsia="en-US"/>
                </w:rPr>
                <w:t xml:space="preserve">overig </w:t>
              </w:r>
            </w:ins>
            <w:r w:rsidRPr="00474957">
              <w:rPr>
                <w:rFonts w:ascii="Calibri" w:hAnsi="Calibri" w:cs="Arial"/>
                <w:color w:val="000000"/>
                <w:sz w:val="22"/>
                <w:szCs w:val="24"/>
                <w:lang w:eastAsia="en-US"/>
              </w:rPr>
              <w:t xml:space="preserve">adresseerbaar object 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8"/>
      </w:tr>
      <w:tr w:rsidR="00847C61" w:rsidRPr="00474957" w14:paraId="0C3A81A6" w14:textId="77777777" w:rsidTr="00847C61">
        <w:tc>
          <w:tcPr>
            <w:tcW w:w="450" w:type="dxa"/>
            <w:tcBorders>
              <w:top w:val="nil"/>
              <w:left w:val="nil"/>
              <w:bottom w:val="nil"/>
              <w:right w:val="nil"/>
            </w:tcBorders>
          </w:tcPr>
          <w:p w14:paraId="28F5C4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93" w:name="BKM_BEB12AAA_105C_47c0_AC23_C0215CFF1F38"/>
          </w:p>
        </w:tc>
        <w:tc>
          <w:tcPr>
            <w:tcW w:w="2790" w:type="dxa"/>
            <w:gridSpan w:val="2"/>
            <w:tcBorders>
              <w:top w:val="nil"/>
              <w:left w:val="nil"/>
              <w:bottom w:val="nil"/>
              <w:right w:val="nil"/>
            </w:tcBorders>
          </w:tcPr>
          <w:p w14:paraId="7775696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E59F5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93"/>
      </w:tr>
      <w:tr w:rsidR="00847C61" w:rsidRPr="00474957" w14:paraId="52EDB456" w14:textId="77777777" w:rsidTr="00847C61">
        <w:tc>
          <w:tcPr>
            <w:tcW w:w="450" w:type="dxa"/>
            <w:tcBorders>
              <w:top w:val="nil"/>
              <w:left w:val="nil"/>
              <w:bottom w:val="nil"/>
              <w:right w:val="nil"/>
            </w:tcBorders>
          </w:tcPr>
          <w:p w14:paraId="3B8C66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94" w:name="BKM_E7E4B1B3_B336_4291_96B8_91D259DCC0CC"/>
          </w:p>
        </w:tc>
        <w:tc>
          <w:tcPr>
            <w:tcW w:w="2790" w:type="dxa"/>
            <w:gridSpan w:val="2"/>
            <w:tcBorders>
              <w:top w:val="nil"/>
              <w:left w:val="nil"/>
              <w:bottom w:val="nil"/>
              <w:right w:val="nil"/>
            </w:tcBorders>
          </w:tcPr>
          <w:p w14:paraId="144E4BA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Huisletter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AB954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94"/>
      </w:tr>
      <w:tr w:rsidR="00847C61" w:rsidRPr="00474957" w14:paraId="350EA21E" w14:textId="77777777" w:rsidTr="00847C61">
        <w:tc>
          <w:tcPr>
            <w:tcW w:w="450" w:type="dxa"/>
            <w:tcBorders>
              <w:top w:val="nil"/>
              <w:left w:val="nil"/>
              <w:bottom w:val="nil"/>
              <w:right w:val="nil"/>
            </w:tcBorders>
          </w:tcPr>
          <w:p w14:paraId="042C1E8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95" w:name="BKM_301FE88E_1AC5_4345_89F6_F5376CBB9835"/>
          </w:p>
        </w:tc>
        <w:tc>
          <w:tcPr>
            <w:tcW w:w="2790" w:type="dxa"/>
            <w:gridSpan w:val="2"/>
            <w:tcBorders>
              <w:top w:val="nil"/>
              <w:left w:val="nil"/>
              <w:bottom w:val="nil"/>
              <w:right w:val="nil"/>
            </w:tcBorders>
          </w:tcPr>
          <w:p w14:paraId="2B9C38B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Huisnummertoevoeging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337F7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95"/>
      </w:tr>
      <w:tr w:rsidR="00847C61" w:rsidRPr="00474957" w14:paraId="3F2F67BE" w14:textId="77777777" w:rsidTr="00847C61">
        <w:tc>
          <w:tcPr>
            <w:tcW w:w="450" w:type="dxa"/>
            <w:tcBorders>
              <w:top w:val="nil"/>
              <w:left w:val="nil"/>
              <w:bottom w:val="nil"/>
              <w:right w:val="nil"/>
            </w:tcBorders>
          </w:tcPr>
          <w:p w14:paraId="0D6E29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96" w:name="BKM_57E0CDB0_EC56_42b2_87CD_9EE4B9894D1C"/>
          </w:p>
        </w:tc>
        <w:tc>
          <w:tcPr>
            <w:tcW w:w="2790" w:type="dxa"/>
            <w:gridSpan w:val="2"/>
            <w:tcBorders>
              <w:top w:val="nil"/>
              <w:left w:val="nil"/>
              <w:bottom w:val="nil"/>
              <w:right w:val="nil"/>
            </w:tcBorders>
          </w:tcPr>
          <w:p w14:paraId="56331EA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Postcode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22ACE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96"/>
      </w:tr>
      <w:tr w:rsidR="00847C61" w:rsidRPr="00474957" w14:paraId="65DC8A08" w14:textId="77777777" w:rsidTr="00847C61">
        <w:tc>
          <w:tcPr>
            <w:tcW w:w="450" w:type="dxa"/>
            <w:tcBorders>
              <w:top w:val="nil"/>
              <w:left w:val="nil"/>
              <w:bottom w:val="nil"/>
              <w:right w:val="nil"/>
            </w:tcBorders>
          </w:tcPr>
          <w:p w14:paraId="18ABC58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97" w:name="BKM_947D62F4_37E9_4f72_8432_5A99281DB6AF"/>
          </w:p>
        </w:tc>
        <w:tc>
          <w:tcPr>
            <w:tcW w:w="2790" w:type="dxa"/>
            <w:gridSpan w:val="2"/>
            <w:tcBorders>
              <w:top w:val="nil"/>
              <w:left w:val="nil"/>
              <w:bottom w:val="nil"/>
              <w:right w:val="nil"/>
            </w:tcBorders>
          </w:tcPr>
          <w:p w14:paraId="10C4E2C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adresseerbaar object 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C3C71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addresserbaar object 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97"/>
      </w:tr>
      <w:tr w:rsidR="00847C61" w:rsidRPr="00474957" w14:paraId="388B9950" w14:textId="77777777" w:rsidTr="00847C61">
        <w:tc>
          <w:tcPr>
            <w:tcW w:w="450" w:type="dxa"/>
            <w:tcBorders>
              <w:top w:val="nil"/>
              <w:left w:val="nil"/>
              <w:bottom w:val="nil"/>
              <w:right w:val="nil"/>
            </w:tcBorders>
          </w:tcPr>
          <w:p w14:paraId="58A839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98" w:name="BKM_A52486CA_A2B8_4063_9D6D_7F24F24A7F19"/>
          </w:p>
        </w:tc>
        <w:tc>
          <w:tcPr>
            <w:tcW w:w="2790" w:type="dxa"/>
            <w:gridSpan w:val="2"/>
            <w:tcBorders>
              <w:top w:val="nil"/>
              <w:left w:val="nil"/>
              <w:bottom w:val="nil"/>
              <w:right w:val="nil"/>
            </w:tcBorders>
          </w:tcPr>
          <w:p w14:paraId="48A2D53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adresseerbaar object 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9DA58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addresserbaar object 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98"/>
      </w:tr>
      <w:tr w:rsidR="00847C61" w:rsidRPr="00474957" w14:paraId="731C2B76" w14:textId="77777777" w:rsidTr="00847C61">
        <w:tc>
          <w:tcPr>
            <w:tcW w:w="450" w:type="dxa"/>
            <w:tcBorders>
              <w:top w:val="nil"/>
              <w:left w:val="nil"/>
              <w:bottom w:val="nil"/>
              <w:right w:val="nil"/>
            </w:tcBorders>
          </w:tcPr>
          <w:p w14:paraId="5E856A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99" w:name="BKM_85F9FBE1_AEED_4cc7_A4FC_FA026E11E21A"/>
          </w:p>
        </w:tc>
        <w:tc>
          <w:tcPr>
            <w:tcW w:w="2790" w:type="dxa"/>
            <w:gridSpan w:val="2"/>
            <w:tcBorders>
              <w:top w:val="nil"/>
              <w:left w:val="nil"/>
              <w:bottom w:val="nil"/>
              <w:right w:val="nil"/>
            </w:tcBorders>
          </w:tcPr>
          <w:p w14:paraId="3F5590E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0A55E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99"/>
      </w:tr>
      <w:tr w:rsidR="00847C61" w:rsidRPr="00474957" w14:paraId="60DA91A1" w14:textId="77777777" w:rsidTr="00847C61">
        <w:tc>
          <w:tcPr>
            <w:tcW w:w="450" w:type="dxa"/>
            <w:tcBorders>
              <w:top w:val="nil"/>
              <w:left w:val="nil"/>
              <w:bottom w:val="nil"/>
              <w:right w:val="nil"/>
            </w:tcBorders>
          </w:tcPr>
          <w:p w14:paraId="1ABC32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200" w:name="BKM_24200C83_5859_4ce3_B5C5_96A817F92134"/>
          </w:p>
        </w:tc>
        <w:tc>
          <w:tcPr>
            <w:tcW w:w="2790" w:type="dxa"/>
            <w:gridSpan w:val="2"/>
            <w:tcBorders>
              <w:top w:val="nil"/>
              <w:left w:val="nil"/>
              <w:bottom w:val="nil"/>
              <w:right w:val="nil"/>
            </w:tcBorders>
          </w:tcPr>
          <w:p w14:paraId="40EFC99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A169E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200"/>
      </w:tr>
    </w:tbl>
    <w:p w14:paraId="3C11B08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FBAD260" w14:textId="77777777" w:rsidTr="00847C61">
        <w:tc>
          <w:tcPr>
            <w:tcW w:w="9360" w:type="dxa"/>
            <w:gridSpan w:val="3"/>
            <w:tcBorders>
              <w:top w:val="nil"/>
              <w:left w:val="nil"/>
              <w:bottom w:val="nil"/>
              <w:right w:val="nil"/>
            </w:tcBorders>
          </w:tcPr>
          <w:p w14:paraId="0DAEA3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lastRenderedPageBreak/>
              <w:t>Overzicht relaties</w:t>
            </w:r>
          </w:p>
        </w:tc>
      </w:tr>
      <w:tr w:rsidR="00847C61" w:rsidRPr="00474957" w14:paraId="6BDA390A" w14:textId="77777777" w:rsidTr="00847C61">
        <w:tc>
          <w:tcPr>
            <w:tcW w:w="450" w:type="dxa"/>
            <w:tcBorders>
              <w:top w:val="nil"/>
              <w:left w:val="nil"/>
              <w:bottom w:val="nil"/>
              <w:right w:val="nil"/>
            </w:tcBorders>
          </w:tcPr>
          <w:p w14:paraId="3D25A92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8D830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8D293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51635C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7852B36F" w14:textId="77777777" w:rsidTr="00847C61">
        <w:tc>
          <w:tcPr>
            <w:tcW w:w="450" w:type="dxa"/>
            <w:tcBorders>
              <w:top w:val="nil"/>
              <w:left w:val="nil"/>
              <w:bottom w:val="nil"/>
              <w:right w:val="nil"/>
            </w:tcBorders>
          </w:tcPr>
          <w:p w14:paraId="2DCB20C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4B46A2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78590C1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0B30E75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OVERIGE ADRESSEERBAAR OBJECT AANDUIDING</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E2764C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OVERIGE ADRESSEERBAAR OBJECT AANDUIDING is een specialisatie van OBJECT.</w:t>
            </w:r>
            <w:r w:rsidRPr="00474957">
              <w:rPr>
                <w:rFonts w:ascii="Arial" w:hAnsi="Arial" w:cs="Arial"/>
                <w:szCs w:val="24"/>
                <w:lang w:val="en-AU" w:eastAsia="en-US"/>
              </w:rPr>
              <w:fldChar w:fldCharType="end"/>
            </w:r>
          </w:p>
        </w:tc>
      </w:tr>
      <w:tr w:rsidR="00847C61" w:rsidRPr="00474957" w14:paraId="0257B482" w14:textId="77777777" w:rsidTr="00847C61">
        <w:trPr>
          <w:trHeight w:hRule="exact" w:val="128"/>
        </w:trPr>
        <w:tc>
          <w:tcPr>
            <w:tcW w:w="450" w:type="dxa"/>
            <w:tcBorders>
              <w:top w:val="nil"/>
              <w:left w:val="nil"/>
              <w:bottom w:val="nil"/>
              <w:right w:val="nil"/>
            </w:tcBorders>
          </w:tcPr>
          <w:p w14:paraId="17BA948D"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BE196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484461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9B487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3BB48333" w14:textId="77777777" w:rsidTr="0095235C">
        <w:trPr>
          <w:cantSplit/>
        </w:trPr>
        <w:tc>
          <w:tcPr>
            <w:tcW w:w="9360" w:type="dxa"/>
            <w:tcBorders>
              <w:top w:val="nil"/>
              <w:left w:val="nil"/>
              <w:bottom w:val="nil"/>
              <w:right w:val="nil"/>
            </w:tcBorders>
          </w:tcPr>
          <w:p w14:paraId="1DC088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E3B157E"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OVERIGE ADRESSEERBAAR OBJECT AANDUIDING die in het RGBZ gebruikt worden bij deze specialisatie van OBJECT. Zie voor de specificaties van deze gegevens het RSGB.</w:t>
            </w:r>
          </w:p>
        </w:tc>
      </w:tr>
    </w:tbl>
    <w:p w14:paraId="7F3E9E7B" w14:textId="77777777" w:rsidR="0095235C" w:rsidRDefault="0095235C" w:rsidP="0095235C">
      <w:pPr>
        <w:pStyle w:val="Kop3"/>
        <w:rPr>
          <w:ins w:id="3201" w:author="Arjan Kloosterboer" w:date="2017-09-21T15:09:00Z"/>
          <w:rFonts w:eastAsia="Times New Roman"/>
          <w:color w:val="0F0F0F"/>
        </w:rPr>
      </w:pPr>
      <w:bookmarkStart w:id="3202" w:name="BKM_E1E788BC_A482_4405_8335_76CCB4DBB68C"/>
      <w:bookmarkStart w:id="3203" w:name="BKM_5DA934B9_669D_426D_B670_A3924850D05B"/>
      <w:bookmarkEnd w:id="3202"/>
      <w:ins w:id="3204" w:author="Arjan Kloosterboer" w:date="2017-09-21T15:09:00Z">
        <w:r>
          <w:rPr>
            <w:rFonts w:ascii="Calibri" w:eastAsia="Times New Roman" w:hAnsi="Calibri" w:cs="Calibri"/>
            <w:color w:val="0F0F0F"/>
            <w:sz w:val="28"/>
            <w:szCs w:val="28"/>
          </w:rPr>
          <w:t>«Objecttype_proxy» OVERIGE SCHEIDING</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95235C" w14:paraId="1C38095C" w14:textId="77777777" w:rsidTr="00E52C8A">
        <w:trPr>
          <w:trHeight w:val="271"/>
          <w:ins w:id="3205"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2052E047" w14:textId="77777777" w:rsidR="0095235C" w:rsidRDefault="0095235C" w:rsidP="00E52C8A">
            <w:pPr>
              <w:rPr>
                <w:ins w:id="3206" w:author="Arjan Kloosterboer" w:date="2017-09-21T15:09:00Z"/>
                <w:rFonts w:ascii="Calibri" w:hAnsi="Calibri" w:cs="Calibri"/>
                <w:color w:val="0F0F0F"/>
                <w:sz w:val="22"/>
                <w:szCs w:val="22"/>
              </w:rPr>
            </w:pPr>
            <w:ins w:id="3207" w:author="Arjan Kloosterboer" w:date="2017-09-21T15:09: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2672C68E" w14:textId="77777777" w:rsidR="0095235C" w:rsidRDefault="0095235C" w:rsidP="00E52C8A">
            <w:pPr>
              <w:rPr>
                <w:ins w:id="3208" w:author="Arjan Kloosterboer" w:date="2017-09-21T15:09:00Z"/>
                <w:rFonts w:ascii="Calibri" w:hAnsi="Calibri" w:cs="Calibri"/>
                <w:color w:val="0F0F0F"/>
                <w:sz w:val="22"/>
                <w:szCs w:val="22"/>
              </w:rPr>
            </w:pPr>
            <w:ins w:id="3209" w:author="Arjan Kloosterboer" w:date="2017-09-21T15:09:00Z">
              <w:r>
                <w:rPr>
                  <w:rFonts w:ascii="Calibri" w:hAnsi="Calibri" w:cs="Calibri"/>
                  <w:color w:val="0F0F0F"/>
                  <w:sz w:val="22"/>
                  <w:szCs w:val="22"/>
                </w:rPr>
                <w:t>OVERIGE SCHEIDING</w:t>
              </w:r>
            </w:ins>
          </w:p>
        </w:tc>
      </w:tr>
      <w:tr w:rsidR="0095235C" w14:paraId="7704504D" w14:textId="77777777" w:rsidTr="00E52C8A">
        <w:trPr>
          <w:trHeight w:hRule="exact" w:val="128"/>
          <w:ins w:id="3210"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2CCBC4BF" w14:textId="77777777" w:rsidR="0095235C" w:rsidRDefault="0095235C" w:rsidP="00E52C8A">
            <w:pPr>
              <w:rPr>
                <w:ins w:id="3211" w:author="Arjan Kloosterboer" w:date="2017-09-21T15:09: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047A150" w14:textId="77777777" w:rsidR="0095235C" w:rsidRDefault="0095235C" w:rsidP="00E52C8A">
            <w:pPr>
              <w:rPr>
                <w:ins w:id="3212" w:author="Arjan Kloosterboer" w:date="2017-09-21T15:09:00Z"/>
                <w:rFonts w:ascii="Calibri" w:hAnsi="Calibri" w:cs="Calibri"/>
                <w:color w:val="0F0F0F"/>
                <w:sz w:val="22"/>
                <w:szCs w:val="22"/>
              </w:rPr>
            </w:pPr>
          </w:p>
        </w:tc>
      </w:tr>
      <w:tr w:rsidR="0095235C" w14:paraId="67EB0D31" w14:textId="77777777" w:rsidTr="00E52C8A">
        <w:trPr>
          <w:ins w:id="3213"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7B899CCB" w14:textId="77777777" w:rsidR="0095235C" w:rsidRDefault="0095235C" w:rsidP="00E52C8A">
            <w:pPr>
              <w:rPr>
                <w:ins w:id="3214" w:author="Arjan Kloosterboer" w:date="2017-09-21T15:09:00Z"/>
                <w:rFonts w:ascii="Calibri" w:hAnsi="Calibri" w:cs="Calibri"/>
                <w:b/>
                <w:bCs/>
                <w:color w:val="0F0F0F"/>
                <w:sz w:val="22"/>
                <w:szCs w:val="22"/>
              </w:rPr>
            </w:pPr>
            <w:ins w:id="3215" w:author="Arjan Kloosterboer" w:date="2017-09-21T15:09: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69511DA4" w14:textId="77777777" w:rsidR="0095235C" w:rsidRDefault="0095235C" w:rsidP="00E52C8A">
            <w:pPr>
              <w:rPr>
                <w:ins w:id="3216" w:author="Arjan Kloosterboer" w:date="2017-09-21T15:09:00Z"/>
                <w:rFonts w:ascii="Calibri" w:hAnsi="Calibri" w:cs="Calibri"/>
                <w:color w:val="0F0F0F"/>
                <w:sz w:val="22"/>
                <w:szCs w:val="22"/>
              </w:rPr>
            </w:pPr>
            <w:ins w:id="3217" w:author="Arjan Kloosterboer" w:date="2017-09-21T15:09:00Z">
              <w:r>
                <w:rPr>
                  <w:rFonts w:ascii="Calibri" w:hAnsi="Calibri" w:cs="Calibri"/>
                  <w:color w:val="0F0F0F"/>
                  <w:sz w:val="22"/>
                  <w:szCs w:val="22"/>
                </w:rPr>
                <w:t>RSGB</w:t>
              </w:r>
            </w:ins>
          </w:p>
        </w:tc>
      </w:tr>
      <w:tr w:rsidR="0095235C" w14:paraId="7717E154" w14:textId="77777777" w:rsidTr="00E52C8A">
        <w:trPr>
          <w:trHeight w:hRule="exact" w:val="128"/>
          <w:ins w:id="3218"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3F66113A" w14:textId="77777777" w:rsidR="0095235C" w:rsidRDefault="0095235C" w:rsidP="00E52C8A">
            <w:pPr>
              <w:rPr>
                <w:ins w:id="3219" w:author="Arjan Kloosterboer" w:date="2017-09-21T15:09: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49AFC4A6" w14:textId="77777777" w:rsidR="0095235C" w:rsidRDefault="0095235C" w:rsidP="00E52C8A">
            <w:pPr>
              <w:rPr>
                <w:ins w:id="3220" w:author="Arjan Kloosterboer" w:date="2017-09-21T15:09:00Z"/>
                <w:rFonts w:ascii="Calibri" w:hAnsi="Calibri" w:cs="Calibri"/>
                <w:color w:val="0F0F0F"/>
                <w:sz w:val="22"/>
                <w:szCs w:val="22"/>
              </w:rPr>
            </w:pPr>
          </w:p>
        </w:tc>
      </w:tr>
      <w:tr w:rsidR="0095235C" w14:paraId="2C3A1786" w14:textId="77777777" w:rsidTr="00E52C8A">
        <w:trPr>
          <w:ins w:id="3221"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6A2C493A" w14:textId="77777777" w:rsidR="0095235C" w:rsidRDefault="0095235C" w:rsidP="00E52C8A">
            <w:pPr>
              <w:rPr>
                <w:ins w:id="3222" w:author="Arjan Kloosterboer" w:date="2017-09-21T15:09:00Z"/>
                <w:rFonts w:ascii="Calibri" w:hAnsi="Calibri" w:cs="Calibri"/>
                <w:b/>
                <w:bCs/>
                <w:color w:val="0F0F0F"/>
                <w:sz w:val="22"/>
                <w:szCs w:val="22"/>
              </w:rPr>
            </w:pPr>
            <w:ins w:id="3223" w:author="Arjan Kloosterboer" w:date="2017-09-21T15:09: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40021DB2" w14:textId="77777777" w:rsidR="0095235C" w:rsidRDefault="0095235C" w:rsidP="00E52C8A">
            <w:pPr>
              <w:rPr>
                <w:ins w:id="3224" w:author="Arjan Kloosterboer" w:date="2017-09-21T15:09:00Z"/>
                <w:rFonts w:ascii="Calibri" w:hAnsi="Calibri" w:cs="Calibri"/>
                <w:color w:val="0F0F0F"/>
                <w:sz w:val="22"/>
                <w:szCs w:val="22"/>
              </w:rPr>
            </w:pPr>
            <w:ins w:id="3225" w:author="Arjan Kloosterboer" w:date="2017-09-21T15:09:00Z">
              <w:r>
                <w:rPr>
                  <w:rFonts w:ascii="Calibri" w:hAnsi="Calibri" w:cs="Calibri"/>
                  <w:color w:val="0F0F0F"/>
                  <w:sz w:val="22"/>
                  <w:szCs w:val="22"/>
                </w:rPr>
                <w:t>1 april 2017</w:t>
              </w:r>
            </w:ins>
          </w:p>
        </w:tc>
      </w:tr>
      <w:tr w:rsidR="0095235C" w14:paraId="43A4D6D1" w14:textId="77777777" w:rsidTr="00E52C8A">
        <w:trPr>
          <w:trHeight w:hRule="exact" w:val="128"/>
          <w:ins w:id="3226"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4BA52BB2" w14:textId="77777777" w:rsidR="0095235C" w:rsidRDefault="0095235C" w:rsidP="00E52C8A">
            <w:pPr>
              <w:rPr>
                <w:ins w:id="3227" w:author="Arjan Kloosterboer" w:date="2017-09-21T15:09: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A8A3876" w14:textId="77777777" w:rsidR="0095235C" w:rsidRDefault="0095235C" w:rsidP="00E52C8A">
            <w:pPr>
              <w:rPr>
                <w:ins w:id="3228" w:author="Arjan Kloosterboer" w:date="2017-09-21T15:09:00Z"/>
                <w:rFonts w:ascii="Calibri" w:hAnsi="Calibri" w:cs="Calibri"/>
                <w:color w:val="0F0F0F"/>
                <w:sz w:val="22"/>
                <w:szCs w:val="22"/>
              </w:rPr>
            </w:pPr>
          </w:p>
        </w:tc>
      </w:tr>
      <w:tr w:rsidR="0095235C" w14:paraId="75C8AC5E" w14:textId="77777777" w:rsidTr="00E52C8A">
        <w:trPr>
          <w:trHeight w:hRule="exact" w:val="256"/>
          <w:ins w:id="3229"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25D1E280" w14:textId="77777777" w:rsidR="0095235C" w:rsidRDefault="0095235C" w:rsidP="00E52C8A">
            <w:pPr>
              <w:rPr>
                <w:ins w:id="3230" w:author="Arjan Kloosterboer" w:date="2017-09-21T15:09: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FEB026A" w14:textId="77777777" w:rsidR="0095235C" w:rsidRDefault="0095235C" w:rsidP="00E52C8A">
            <w:pPr>
              <w:rPr>
                <w:ins w:id="3231" w:author="Arjan Kloosterboer" w:date="2017-09-21T15:09:00Z"/>
                <w:rFonts w:ascii="Calibri" w:hAnsi="Calibri" w:cs="Calibri"/>
                <w:color w:val="0F0F0F"/>
                <w:sz w:val="22"/>
                <w:szCs w:val="22"/>
              </w:rPr>
            </w:pPr>
          </w:p>
        </w:tc>
      </w:tr>
      <w:tr w:rsidR="0095235C" w14:paraId="40D8D567" w14:textId="77777777" w:rsidTr="00E52C8A">
        <w:trPr>
          <w:ins w:id="3232"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2E8988C3" w14:textId="77777777" w:rsidR="0095235C" w:rsidRDefault="0095235C" w:rsidP="00E52C8A">
            <w:pPr>
              <w:rPr>
                <w:ins w:id="3233" w:author="Arjan Kloosterboer" w:date="2017-09-21T15:09:00Z"/>
                <w:rFonts w:ascii="Calibri" w:hAnsi="Calibri" w:cs="Calibri"/>
                <w:b/>
                <w:bCs/>
                <w:color w:val="0F0F0F"/>
                <w:sz w:val="22"/>
                <w:szCs w:val="22"/>
              </w:rPr>
            </w:pPr>
            <w:ins w:id="3234" w:author="Arjan Kloosterboer" w:date="2017-09-21T15:09: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6D5068FE" w14:textId="77777777" w:rsidR="0095235C" w:rsidRDefault="0095235C" w:rsidP="00E52C8A">
            <w:pPr>
              <w:rPr>
                <w:ins w:id="3235" w:author="Arjan Kloosterboer" w:date="2017-09-21T15:09:00Z"/>
                <w:rFonts w:ascii="Calibri" w:hAnsi="Calibri" w:cs="Calibri"/>
                <w:b/>
                <w:bCs/>
                <w:color w:val="0F0F0F"/>
                <w:sz w:val="22"/>
                <w:szCs w:val="22"/>
              </w:rPr>
            </w:pPr>
          </w:p>
        </w:tc>
      </w:tr>
      <w:tr w:rsidR="0095235C" w14:paraId="4E2E63E0" w14:textId="77777777" w:rsidTr="00E52C8A">
        <w:trPr>
          <w:ins w:id="3236" w:author="Arjan Kloosterboer" w:date="2017-09-21T15:09:00Z"/>
        </w:trPr>
        <w:tc>
          <w:tcPr>
            <w:tcW w:w="450" w:type="dxa"/>
            <w:tcBorders>
              <w:top w:val="nil"/>
              <w:left w:val="nil"/>
              <w:bottom w:val="nil"/>
              <w:right w:val="nil"/>
            </w:tcBorders>
            <w:tcMar>
              <w:top w:w="0" w:type="dxa"/>
              <w:left w:w="60" w:type="dxa"/>
              <w:bottom w:w="0" w:type="dxa"/>
              <w:right w:w="60" w:type="dxa"/>
            </w:tcMar>
          </w:tcPr>
          <w:p w14:paraId="597FB771" w14:textId="77777777" w:rsidR="0095235C" w:rsidRDefault="0095235C" w:rsidP="00E52C8A">
            <w:pPr>
              <w:rPr>
                <w:ins w:id="3237" w:author="Arjan Kloosterboer" w:date="2017-09-21T15:09:00Z"/>
                <w:rFonts w:ascii="Calibri" w:hAnsi="Calibri" w:cs="Calibri"/>
                <w:i/>
                <w:iCs/>
                <w:color w:val="0F0F0F"/>
                <w:sz w:val="22"/>
                <w:szCs w:val="22"/>
              </w:rPr>
            </w:pPr>
            <w:bookmarkStart w:id="3238" w:name="BKM_193E7B85_B24F_4D62_B5C4_1B0E1284FFFE"/>
          </w:p>
        </w:tc>
        <w:tc>
          <w:tcPr>
            <w:tcW w:w="2790" w:type="dxa"/>
            <w:gridSpan w:val="2"/>
            <w:tcBorders>
              <w:top w:val="nil"/>
              <w:left w:val="nil"/>
              <w:bottom w:val="nil"/>
              <w:right w:val="nil"/>
            </w:tcBorders>
            <w:tcMar>
              <w:top w:w="0" w:type="dxa"/>
              <w:left w:w="60" w:type="dxa"/>
              <w:bottom w:w="0" w:type="dxa"/>
              <w:right w:w="60" w:type="dxa"/>
            </w:tcMar>
          </w:tcPr>
          <w:p w14:paraId="13AD60E4" w14:textId="77777777" w:rsidR="0095235C" w:rsidRDefault="0095235C" w:rsidP="00E52C8A">
            <w:pPr>
              <w:rPr>
                <w:ins w:id="3239" w:author="Arjan Kloosterboer" w:date="2017-09-21T15:09:00Z"/>
                <w:rFonts w:ascii="Calibri" w:hAnsi="Calibri" w:cs="Calibri"/>
                <w:color w:val="0F0F0F"/>
                <w:sz w:val="22"/>
                <w:szCs w:val="22"/>
              </w:rPr>
            </w:pPr>
            <w:ins w:id="3240" w:author="Arjan Kloosterboer" w:date="2017-09-21T15:09: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7D6AC173" w14:textId="77777777" w:rsidR="0095235C" w:rsidRDefault="0095235C" w:rsidP="00E52C8A">
            <w:pPr>
              <w:rPr>
                <w:ins w:id="3241" w:author="Arjan Kloosterboer" w:date="2017-09-21T15:09:00Z"/>
                <w:rFonts w:ascii="Calibri" w:hAnsi="Calibri" w:cs="Calibri"/>
                <w:color w:val="0F0F0F"/>
                <w:sz w:val="22"/>
                <w:szCs w:val="22"/>
              </w:rPr>
            </w:pPr>
            <w:ins w:id="3242" w:author="Arjan Kloosterboer" w:date="2017-09-21T15:09: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038C4295" w14:textId="77777777" w:rsidR="0095235C" w:rsidRDefault="0095235C" w:rsidP="00E52C8A">
            <w:pPr>
              <w:rPr>
                <w:ins w:id="3243" w:author="Arjan Kloosterboer" w:date="2017-09-21T15:09:00Z"/>
                <w:rFonts w:ascii="Calibri" w:hAnsi="Calibri" w:cs="Calibri"/>
                <w:color w:val="0F0F0F"/>
                <w:sz w:val="22"/>
                <w:szCs w:val="22"/>
              </w:rPr>
            </w:pPr>
            <w:ins w:id="3244" w:author="Arjan Kloosterboer" w:date="2017-09-21T15:09: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36E2ED86" w14:textId="77777777" w:rsidR="0095235C" w:rsidRDefault="0095235C" w:rsidP="00E52C8A">
            <w:pPr>
              <w:rPr>
                <w:ins w:id="3245" w:author="Arjan Kloosterboer" w:date="2017-09-21T15:09:00Z"/>
                <w:rFonts w:ascii="Calibri" w:hAnsi="Calibri" w:cs="Calibri"/>
                <w:i/>
                <w:iCs/>
                <w:color w:val="0F0F0F"/>
                <w:sz w:val="22"/>
                <w:szCs w:val="22"/>
              </w:rPr>
            </w:pPr>
            <w:ins w:id="3246" w:author="Arjan Kloosterboer" w:date="2017-09-21T15:09:00Z">
              <w:r>
                <w:rPr>
                  <w:rFonts w:ascii="Calibri" w:hAnsi="Calibri" w:cs="Calibri"/>
                  <w:i/>
                  <w:iCs/>
                  <w:color w:val="0F0F0F"/>
                  <w:sz w:val="22"/>
                  <w:szCs w:val="22"/>
                </w:rPr>
                <w:t>Kardi-</w:t>
              </w:r>
            </w:ins>
          </w:p>
          <w:p w14:paraId="3ABF0BA4" w14:textId="77777777" w:rsidR="0095235C" w:rsidRDefault="0095235C" w:rsidP="00E52C8A">
            <w:pPr>
              <w:rPr>
                <w:ins w:id="3247" w:author="Arjan Kloosterboer" w:date="2017-09-21T15:09:00Z"/>
                <w:rFonts w:ascii="Calibri" w:hAnsi="Calibri" w:cs="Calibri"/>
                <w:color w:val="0F0F0F"/>
                <w:sz w:val="22"/>
                <w:szCs w:val="22"/>
              </w:rPr>
            </w:pPr>
            <w:ins w:id="3248" w:author="Arjan Kloosterboer" w:date="2017-09-21T15:09:00Z">
              <w:r>
                <w:rPr>
                  <w:rFonts w:ascii="Calibri" w:hAnsi="Calibri" w:cs="Calibri"/>
                  <w:i/>
                  <w:iCs/>
                  <w:color w:val="0F0F0F"/>
                  <w:sz w:val="22"/>
                  <w:szCs w:val="22"/>
                </w:rPr>
                <w:t>naliteit</w:t>
              </w:r>
            </w:ins>
          </w:p>
        </w:tc>
      </w:tr>
      <w:tr w:rsidR="0095235C" w14:paraId="4ECBFD16" w14:textId="77777777" w:rsidTr="00E52C8A">
        <w:trPr>
          <w:ins w:id="3249" w:author="Arjan Kloosterboer" w:date="2017-09-21T15:09:00Z"/>
        </w:trPr>
        <w:tc>
          <w:tcPr>
            <w:tcW w:w="450" w:type="dxa"/>
            <w:tcBorders>
              <w:top w:val="nil"/>
              <w:left w:val="nil"/>
              <w:bottom w:val="nil"/>
              <w:right w:val="nil"/>
            </w:tcBorders>
            <w:tcMar>
              <w:top w:w="0" w:type="dxa"/>
              <w:left w:w="60" w:type="dxa"/>
              <w:bottom w:w="0" w:type="dxa"/>
              <w:right w:w="60" w:type="dxa"/>
            </w:tcMar>
          </w:tcPr>
          <w:p w14:paraId="64BA6549" w14:textId="77777777" w:rsidR="0095235C" w:rsidRDefault="0095235C" w:rsidP="00E52C8A">
            <w:pPr>
              <w:rPr>
                <w:ins w:id="3250" w:author="Arjan Kloosterboer" w:date="2017-09-21T15:09: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5DCC8459" w14:textId="77777777" w:rsidR="0095235C" w:rsidRDefault="0095235C" w:rsidP="00E52C8A">
            <w:pPr>
              <w:rPr>
                <w:ins w:id="3251" w:author="Arjan Kloosterboer" w:date="2017-09-21T15:09:00Z"/>
                <w:rFonts w:ascii="Calibri" w:hAnsi="Calibri" w:cs="Calibri"/>
                <w:color w:val="0F0F0F"/>
                <w:sz w:val="22"/>
                <w:szCs w:val="22"/>
              </w:rPr>
            </w:pPr>
            <w:ins w:id="3252" w:author="Arjan Kloosterboer" w:date="2017-09-21T15:09:00Z">
              <w:r>
                <w:rPr>
                  <w:rFonts w:ascii="Calibri" w:hAnsi="Calibri" w:cs="Calibri"/>
                  <w:color w:val="0F0F0F"/>
                  <w:sz w:val="22"/>
                  <w:szCs w:val="22"/>
                </w:rPr>
                <w:t>Identificatie overige scheiding</w:t>
              </w:r>
            </w:ins>
          </w:p>
        </w:tc>
        <w:tc>
          <w:tcPr>
            <w:tcW w:w="4230" w:type="dxa"/>
            <w:tcBorders>
              <w:top w:val="nil"/>
              <w:left w:val="nil"/>
              <w:bottom w:val="nil"/>
              <w:right w:val="nil"/>
            </w:tcBorders>
            <w:tcMar>
              <w:top w:w="0" w:type="dxa"/>
              <w:left w:w="60" w:type="dxa"/>
              <w:bottom w:w="0" w:type="dxa"/>
              <w:right w:w="60" w:type="dxa"/>
            </w:tcMar>
          </w:tcPr>
          <w:p w14:paraId="09FE3A94" w14:textId="77777777" w:rsidR="0095235C" w:rsidRDefault="0095235C" w:rsidP="00E52C8A">
            <w:pPr>
              <w:rPr>
                <w:ins w:id="3253" w:author="Arjan Kloosterboer" w:date="2017-09-21T15:09: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919F6FC" w14:textId="77777777" w:rsidR="0095235C" w:rsidRDefault="0095235C" w:rsidP="00E52C8A">
            <w:pPr>
              <w:rPr>
                <w:ins w:id="3254" w:author="Arjan Kloosterboer" w:date="2017-09-21T15:09: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4251CBA" w14:textId="77777777" w:rsidR="0095235C" w:rsidRDefault="0095235C" w:rsidP="00E52C8A">
            <w:pPr>
              <w:rPr>
                <w:ins w:id="3255" w:author="Arjan Kloosterboer" w:date="2017-09-21T15:09:00Z"/>
                <w:rFonts w:ascii="Calibri" w:hAnsi="Calibri" w:cs="Calibri"/>
                <w:color w:val="0F0F0F"/>
                <w:sz w:val="22"/>
                <w:szCs w:val="22"/>
              </w:rPr>
            </w:pPr>
            <w:ins w:id="3256" w:author="Arjan Kloosterboer" w:date="2017-09-21T15:09:00Z">
              <w:r>
                <w:rPr>
                  <w:rFonts w:ascii="Calibri" w:hAnsi="Calibri" w:cs="Calibri"/>
                  <w:color w:val="0F0F0F"/>
                  <w:sz w:val="22"/>
                  <w:szCs w:val="22"/>
                </w:rPr>
                <w:t>1 - 1</w:t>
              </w:r>
            </w:ins>
          </w:p>
        </w:tc>
        <w:bookmarkEnd w:id="3238"/>
      </w:tr>
      <w:tr w:rsidR="0095235C" w14:paraId="58232FA6" w14:textId="77777777" w:rsidTr="00E52C8A">
        <w:trPr>
          <w:ins w:id="3257" w:author="Arjan Kloosterboer" w:date="2017-09-21T15:09:00Z"/>
        </w:trPr>
        <w:tc>
          <w:tcPr>
            <w:tcW w:w="450" w:type="dxa"/>
            <w:tcBorders>
              <w:top w:val="nil"/>
              <w:left w:val="nil"/>
              <w:bottom w:val="nil"/>
              <w:right w:val="nil"/>
            </w:tcBorders>
            <w:tcMar>
              <w:top w:w="0" w:type="dxa"/>
              <w:left w:w="60" w:type="dxa"/>
              <w:bottom w:w="0" w:type="dxa"/>
              <w:right w:w="60" w:type="dxa"/>
            </w:tcMar>
          </w:tcPr>
          <w:p w14:paraId="02B91607" w14:textId="77777777" w:rsidR="0095235C" w:rsidRDefault="0095235C" w:rsidP="00E52C8A">
            <w:pPr>
              <w:rPr>
                <w:ins w:id="3258" w:author="Arjan Kloosterboer" w:date="2017-09-21T15:09:00Z"/>
                <w:rFonts w:ascii="Calibri" w:hAnsi="Calibri" w:cs="Calibri"/>
                <w:color w:val="0F0F0F"/>
                <w:sz w:val="22"/>
                <w:szCs w:val="22"/>
              </w:rPr>
            </w:pPr>
            <w:bookmarkStart w:id="3259" w:name="BKM_9F103B9A_580E_4007_B61A_107D52213025"/>
          </w:p>
        </w:tc>
        <w:tc>
          <w:tcPr>
            <w:tcW w:w="2790" w:type="dxa"/>
            <w:gridSpan w:val="2"/>
            <w:tcBorders>
              <w:top w:val="nil"/>
              <w:left w:val="nil"/>
              <w:bottom w:val="nil"/>
              <w:right w:val="nil"/>
            </w:tcBorders>
            <w:tcMar>
              <w:top w:w="0" w:type="dxa"/>
              <w:left w:w="60" w:type="dxa"/>
              <w:bottom w:w="0" w:type="dxa"/>
              <w:right w:w="60" w:type="dxa"/>
            </w:tcMar>
          </w:tcPr>
          <w:p w14:paraId="118EC6A3" w14:textId="77777777" w:rsidR="0095235C" w:rsidRDefault="0095235C" w:rsidP="00E52C8A">
            <w:pPr>
              <w:rPr>
                <w:ins w:id="3260" w:author="Arjan Kloosterboer" w:date="2017-09-21T15:09:00Z"/>
                <w:rFonts w:ascii="Calibri" w:hAnsi="Calibri" w:cs="Calibri"/>
                <w:color w:val="0F0F0F"/>
                <w:sz w:val="22"/>
                <w:szCs w:val="22"/>
              </w:rPr>
            </w:pPr>
            <w:ins w:id="3261" w:author="Arjan Kloosterboer" w:date="2017-09-21T15:09:00Z">
              <w:r>
                <w:rPr>
                  <w:rFonts w:ascii="Calibri" w:hAnsi="Calibri" w:cs="Calibri"/>
                  <w:color w:val="0F0F0F"/>
                  <w:sz w:val="22"/>
                  <w:szCs w:val="22"/>
                </w:rPr>
                <w:t>Geometrie overige scheiding</w:t>
              </w:r>
            </w:ins>
          </w:p>
        </w:tc>
        <w:tc>
          <w:tcPr>
            <w:tcW w:w="4230" w:type="dxa"/>
            <w:tcBorders>
              <w:top w:val="nil"/>
              <w:left w:val="nil"/>
              <w:bottom w:val="nil"/>
              <w:right w:val="nil"/>
            </w:tcBorders>
            <w:tcMar>
              <w:top w:w="0" w:type="dxa"/>
              <w:left w:w="60" w:type="dxa"/>
              <w:bottom w:w="0" w:type="dxa"/>
              <w:right w:w="60" w:type="dxa"/>
            </w:tcMar>
          </w:tcPr>
          <w:p w14:paraId="2D67289F" w14:textId="77777777" w:rsidR="0095235C" w:rsidRDefault="0095235C" w:rsidP="00E52C8A">
            <w:pPr>
              <w:rPr>
                <w:ins w:id="3262" w:author="Arjan Kloosterboer" w:date="2017-09-21T15:09: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98E183A" w14:textId="77777777" w:rsidR="0095235C" w:rsidRDefault="0095235C" w:rsidP="00E52C8A">
            <w:pPr>
              <w:rPr>
                <w:ins w:id="3263" w:author="Arjan Kloosterboer" w:date="2017-09-21T15:09: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B445951" w14:textId="77777777" w:rsidR="0095235C" w:rsidRDefault="0095235C" w:rsidP="00E52C8A">
            <w:pPr>
              <w:rPr>
                <w:ins w:id="3264" w:author="Arjan Kloosterboer" w:date="2017-09-21T15:09:00Z"/>
                <w:rFonts w:ascii="Calibri" w:hAnsi="Calibri" w:cs="Calibri"/>
                <w:color w:val="0F0F0F"/>
                <w:sz w:val="22"/>
                <w:szCs w:val="22"/>
              </w:rPr>
            </w:pPr>
            <w:ins w:id="3265" w:author="Arjan Kloosterboer" w:date="2017-09-21T15:09:00Z">
              <w:r>
                <w:rPr>
                  <w:rFonts w:ascii="Calibri" w:hAnsi="Calibri" w:cs="Calibri"/>
                  <w:color w:val="0F0F0F"/>
                  <w:sz w:val="22"/>
                  <w:szCs w:val="22"/>
                </w:rPr>
                <w:t>1 - 1</w:t>
              </w:r>
            </w:ins>
          </w:p>
        </w:tc>
        <w:bookmarkEnd w:id="3259"/>
      </w:tr>
      <w:tr w:rsidR="0095235C" w14:paraId="47FE8987" w14:textId="77777777" w:rsidTr="00E52C8A">
        <w:trPr>
          <w:ins w:id="3266" w:author="Arjan Kloosterboer" w:date="2017-09-21T15:09:00Z"/>
        </w:trPr>
        <w:tc>
          <w:tcPr>
            <w:tcW w:w="450" w:type="dxa"/>
            <w:tcBorders>
              <w:top w:val="nil"/>
              <w:left w:val="nil"/>
              <w:bottom w:val="nil"/>
              <w:right w:val="nil"/>
            </w:tcBorders>
            <w:tcMar>
              <w:top w:w="0" w:type="dxa"/>
              <w:left w:w="60" w:type="dxa"/>
              <w:bottom w:w="0" w:type="dxa"/>
              <w:right w:w="60" w:type="dxa"/>
            </w:tcMar>
          </w:tcPr>
          <w:p w14:paraId="58E7C81F" w14:textId="77777777" w:rsidR="0095235C" w:rsidRDefault="0095235C" w:rsidP="00E52C8A">
            <w:pPr>
              <w:rPr>
                <w:ins w:id="3267" w:author="Arjan Kloosterboer" w:date="2017-09-21T15:09:00Z"/>
                <w:rFonts w:ascii="Calibri" w:hAnsi="Calibri" w:cs="Calibri"/>
                <w:color w:val="0F0F0F"/>
                <w:sz w:val="22"/>
                <w:szCs w:val="22"/>
              </w:rPr>
            </w:pPr>
            <w:bookmarkStart w:id="3268" w:name="BKM_F18BD623_7EB0_4835_BCF0_B199981E8EC9"/>
          </w:p>
        </w:tc>
        <w:tc>
          <w:tcPr>
            <w:tcW w:w="2790" w:type="dxa"/>
            <w:gridSpan w:val="2"/>
            <w:tcBorders>
              <w:top w:val="nil"/>
              <w:left w:val="nil"/>
              <w:bottom w:val="nil"/>
              <w:right w:val="nil"/>
            </w:tcBorders>
            <w:tcMar>
              <w:top w:w="0" w:type="dxa"/>
              <w:left w:w="60" w:type="dxa"/>
              <w:bottom w:w="0" w:type="dxa"/>
              <w:right w:w="60" w:type="dxa"/>
            </w:tcMar>
          </w:tcPr>
          <w:p w14:paraId="4EF53EC7" w14:textId="77777777" w:rsidR="0095235C" w:rsidRDefault="0095235C" w:rsidP="00E52C8A">
            <w:pPr>
              <w:rPr>
                <w:ins w:id="3269" w:author="Arjan Kloosterboer" w:date="2017-09-21T15:09:00Z"/>
                <w:rFonts w:ascii="Calibri" w:hAnsi="Calibri" w:cs="Calibri"/>
                <w:color w:val="0F0F0F"/>
                <w:sz w:val="22"/>
                <w:szCs w:val="22"/>
              </w:rPr>
            </w:pPr>
            <w:ins w:id="3270" w:author="Arjan Kloosterboer" w:date="2017-09-21T15:09:00Z">
              <w:r>
                <w:rPr>
                  <w:rFonts w:ascii="Calibri" w:hAnsi="Calibri" w:cs="Calibri"/>
                  <w:color w:val="0F0F0F"/>
                  <w:sz w:val="22"/>
                  <w:szCs w:val="22"/>
                </w:rPr>
                <w:t>Type overige scheiding</w:t>
              </w:r>
            </w:ins>
          </w:p>
        </w:tc>
        <w:tc>
          <w:tcPr>
            <w:tcW w:w="4230" w:type="dxa"/>
            <w:tcBorders>
              <w:top w:val="nil"/>
              <w:left w:val="nil"/>
              <w:bottom w:val="nil"/>
              <w:right w:val="nil"/>
            </w:tcBorders>
            <w:tcMar>
              <w:top w:w="0" w:type="dxa"/>
              <w:left w:w="60" w:type="dxa"/>
              <w:bottom w:w="0" w:type="dxa"/>
              <w:right w:w="60" w:type="dxa"/>
            </w:tcMar>
          </w:tcPr>
          <w:p w14:paraId="31763940" w14:textId="77777777" w:rsidR="0095235C" w:rsidRDefault="0095235C" w:rsidP="00E52C8A">
            <w:pPr>
              <w:rPr>
                <w:ins w:id="3271" w:author="Arjan Kloosterboer" w:date="2017-09-21T15:09: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F7F27BD" w14:textId="77777777" w:rsidR="0095235C" w:rsidRDefault="0095235C" w:rsidP="00E52C8A">
            <w:pPr>
              <w:rPr>
                <w:ins w:id="3272" w:author="Arjan Kloosterboer" w:date="2017-09-21T15:09: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C244F2E" w14:textId="77777777" w:rsidR="0095235C" w:rsidRDefault="0095235C" w:rsidP="00E52C8A">
            <w:pPr>
              <w:rPr>
                <w:ins w:id="3273" w:author="Arjan Kloosterboer" w:date="2017-09-21T15:09:00Z"/>
                <w:rFonts w:ascii="Calibri" w:hAnsi="Calibri" w:cs="Calibri"/>
                <w:color w:val="0F0F0F"/>
                <w:sz w:val="22"/>
                <w:szCs w:val="22"/>
              </w:rPr>
            </w:pPr>
            <w:ins w:id="3274" w:author="Arjan Kloosterboer" w:date="2017-09-21T15:09:00Z">
              <w:r>
                <w:rPr>
                  <w:rFonts w:ascii="Calibri" w:hAnsi="Calibri" w:cs="Calibri"/>
                  <w:color w:val="0F0F0F"/>
                  <w:sz w:val="22"/>
                  <w:szCs w:val="22"/>
                </w:rPr>
                <w:t>1 - 1</w:t>
              </w:r>
            </w:ins>
          </w:p>
        </w:tc>
        <w:bookmarkEnd w:id="3268"/>
      </w:tr>
      <w:tr w:rsidR="0095235C" w14:paraId="6C862358" w14:textId="77777777" w:rsidTr="00E52C8A">
        <w:trPr>
          <w:ins w:id="3275" w:author="Arjan Kloosterboer" w:date="2017-09-21T15:09:00Z"/>
        </w:trPr>
        <w:tc>
          <w:tcPr>
            <w:tcW w:w="450" w:type="dxa"/>
            <w:tcBorders>
              <w:top w:val="nil"/>
              <w:left w:val="nil"/>
              <w:bottom w:val="nil"/>
              <w:right w:val="nil"/>
            </w:tcBorders>
            <w:tcMar>
              <w:top w:w="0" w:type="dxa"/>
              <w:left w:w="60" w:type="dxa"/>
              <w:bottom w:w="0" w:type="dxa"/>
              <w:right w:w="60" w:type="dxa"/>
            </w:tcMar>
          </w:tcPr>
          <w:p w14:paraId="0AEED697" w14:textId="77777777" w:rsidR="0095235C" w:rsidRDefault="0095235C" w:rsidP="00E52C8A">
            <w:pPr>
              <w:rPr>
                <w:ins w:id="3276" w:author="Arjan Kloosterboer" w:date="2017-09-21T15:09:00Z"/>
                <w:rFonts w:ascii="Calibri" w:hAnsi="Calibri" w:cs="Calibri"/>
                <w:color w:val="0F0F0F"/>
                <w:sz w:val="22"/>
                <w:szCs w:val="22"/>
              </w:rPr>
            </w:pPr>
            <w:bookmarkStart w:id="3277" w:name="BKM_54BB39C3_F5F9_4E2A_8DDA_5A36DAD5671F"/>
          </w:p>
        </w:tc>
        <w:tc>
          <w:tcPr>
            <w:tcW w:w="2790" w:type="dxa"/>
            <w:gridSpan w:val="2"/>
            <w:tcBorders>
              <w:top w:val="nil"/>
              <w:left w:val="nil"/>
              <w:bottom w:val="nil"/>
              <w:right w:val="nil"/>
            </w:tcBorders>
            <w:tcMar>
              <w:top w:w="0" w:type="dxa"/>
              <w:left w:w="60" w:type="dxa"/>
              <w:bottom w:w="0" w:type="dxa"/>
              <w:right w:w="60" w:type="dxa"/>
            </w:tcMar>
          </w:tcPr>
          <w:p w14:paraId="07AB0A78" w14:textId="77777777" w:rsidR="0095235C" w:rsidRDefault="0095235C" w:rsidP="00E52C8A">
            <w:pPr>
              <w:rPr>
                <w:ins w:id="3278" w:author="Arjan Kloosterboer" w:date="2017-09-21T15:09:00Z"/>
                <w:rFonts w:ascii="Calibri" w:hAnsi="Calibri" w:cs="Calibri"/>
                <w:color w:val="0F0F0F"/>
                <w:sz w:val="22"/>
                <w:szCs w:val="22"/>
              </w:rPr>
            </w:pPr>
            <w:ins w:id="3279" w:author="Arjan Kloosterboer" w:date="2017-09-21T15:09:00Z">
              <w:r>
                <w:rPr>
                  <w:rFonts w:ascii="Calibri" w:hAnsi="Calibri" w:cs="Calibri"/>
                  <w:color w:val="0F0F0F"/>
                  <w:sz w:val="22"/>
                  <w:szCs w:val="22"/>
                </w:rPr>
                <w:t>Datum begin geldigheid overige scheiding</w:t>
              </w:r>
            </w:ins>
          </w:p>
        </w:tc>
        <w:tc>
          <w:tcPr>
            <w:tcW w:w="4230" w:type="dxa"/>
            <w:tcBorders>
              <w:top w:val="nil"/>
              <w:left w:val="nil"/>
              <w:bottom w:val="nil"/>
              <w:right w:val="nil"/>
            </w:tcBorders>
            <w:tcMar>
              <w:top w:w="0" w:type="dxa"/>
              <w:left w:w="60" w:type="dxa"/>
              <w:bottom w:w="0" w:type="dxa"/>
              <w:right w:w="60" w:type="dxa"/>
            </w:tcMar>
          </w:tcPr>
          <w:p w14:paraId="47BD4621" w14:textId="77777777" w:rsidR="0095235C" w:rsidRDefault="0095235C" w:rsidP="00E52C8A">
            <w:pPr>
              <w:rPr>
                <w:ins w:id="3280" w:author="Arjan Kloosterboer" w:date="2017-09-21T15:09: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3384418" w14:textId="77777777" w:rsidR="0095235C" w:rsidRDefault="0095235C" w:rsidP="00E52C8A">
            <w:pPr>
              <w:rPr>
                <w:ins w:id="3281" w:author="Arjan Kloosterboer" w:date="2017-09-21T15:09: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09919F8" w14:textId="77777777" w:rsidR="0095235C" w:rsidRDefault="0095235C" w:rsidP="00E52C8A">
            <w:pPr>
              <w:rPr>
                <w:ins w:id="3282" w:author="Arjan Kloosterboer" w:date="2017-09-21T15:09:00Z"/>
                <w:rFonts w:ascii="Calibri" w:hAnsi="Calibri" w:cs="Calibri"/>
                <w:color w:val="0F0F0F"/>
                <w:sz w:val="22"/>
                <w:szCs w:val="22"/>
              </w:rPr>
            </w:pPr>
            <w:ins w:id="3283" w:author="Arjan Kloosterboer" w:date="2017-09-21T15:09:00Z">
              <w:r>
                <w:rPr>
                  <w:rFonts w:ascii="Calibri" w:hAnsi="Calibri" w:cs="Calibri"/>
                  <w:color w:val="0F0F0F"/>
                  <w:sz w:val="22"/>
                  <w:szCs w:val="22"/>
                </w:rPr>
                <w:t>1 - 1</w:t>
              </w:r>
            </w:ins>
          </w:p>
        </w:tc>
        <w:bookmarkEnd w:id="3277"/>
      </w:tr>
      <w:tr w:rsidR="0095235C" w14:paraId="7F8A24A0" w14:textId="77777777" w:rsidTr="00E52C8A">
        <w:trPr>
          <w:ins w:id="3284" w:author="Arjan Kloosterboer" w:date="2017-09-21T15:09:00Z"/>
        </w:trPr>
        <w:tc>
          <w:tcPr>
            <w:tcW w:w="450" w:type="dxa"/>
            <w:tcBorders>
              <w:top w:val="nil"/>
              <w:left w:val="nil"/>
              <w:bottom w:val="nil"/>
              <w:right w:val="nil"/>
            </w:tcBorders>
            <w:tcMar>
              <w:top w:w="0" w:type="dxa"/>
              <w:left w:w="60" w:type="dxa"/>
              <w:bottom w:w="0" w:type="dxa"/>
              <w:right w:w="60" w:type="dxa"/>
            </w:tcMar>
          </w:tcPr>
          <w:p w14:paraId="7106E884" w14:textId="77777777" w:rsidR="0095235C" w:rsidRDefault="0095235C" w:rsidP="00E52C8A">
            <w:pPr>
              <w:rPr>
                <w:ins w:id="3285" w:author="Arjan Kloosterboer" w:date="2017-09-21T15:09:00Z"/>
                <w:rFonts w:ascii="Calibri" w:hAnsi="Calibri" w:cs="Calibri"/>
                <w:color w:val="0F0F0F"/>
                <w:sz w:val="22"/>
                <w:szCs w:val="22"/>
              </w:rPr>
            </w:pPr>
            <w:bookmarkStart w:id="3286" w:name="BKM_F04C9546_FDD0_4676_8724_DDE4A82B6DDD"/>
          </w:p>
        </w:tc>
        <w:tc>
          <w:tcPr>
            <w:tcW w:w="2790" w:type="dxa"/>
            <w:gridSpan w:val="2"/>
            <w:tcBorders>
              <w:top w:val="nil"/>
              <w:left w:val="nil"/>
              <w:bottom w:val="nil"/>
              <w:right w:val="nil"/>
            </w:tcBorders>
            <w:tcMar>
              <w:top w:w="0" w:type="dxa"/>
              <w:left w:w="60" w:type="dxa"/>
              <w:bottom w:w="0" w:type="dxa"/>
              <w:right w:w="60" w:type="dxa"/>
            </w:tcMar>
          </w:tcPr>
          <w:p w14:paraId="31131268" w14:textId="77777777" w:rsidR="0095235C" w:rsidRDefault="0095235C" w:rsidP="00E52C8A">
            <w:pPr>
              <w:rPr>
                <w:ins w:id="3287" w:author="Arjan Kloosterboer" w:date="2017-09-21T15:09:00Z"/>
                <w:rFonts w:ascii="Calibri" w:hAnsi="Calibri" w:cs="Calibri"/>
                <w:color w:val="0F0F0F"/>
                <w:sz w:val="22"/>
                <w:szCs w:val="22"/>
              </w:rPr>
            </w:pPr>
            <w:ins w:id="3288" w:author="Arjan Kloosterboer" w:date="2017-09-21T15:09:00Z">
              <w:r>
                <w:rPr>
                  <w:rFonts w:ascii="Calibri" w:hAnsi="Calibri" w:cs="Calibri"/>
                  <w:color w:val="0F0F0F"/>
                  <w:sz w:val="22"/>
                  <w:szCs w:val="22"/>
                </w:rPr>
                <w:t>Datum einde geldigheid overige scheiding</w:t>
              </w:r>
            </w:ins>
          </w:p>
        </w:tc>
        <w:tc>
          <w:tcPr>
            <w:tcW w:w="4230" w:type="dxa"/>
            <w:tcBorders>
              <w:top w:val="nil"/>
              <w:left w:val="nil"/>
              <w:bottom w:val="nil"/>
              <w:right w:val="nil"/>
            </w:tcBorders>
            <w:tcMar>
              <w:top w:w="0" w:type="dxa"/>
              <w:left w:w="60" w:type="dxa"/>
              <w:bottom w:w="0" w:type="dxa"/>
              <w:right w:w="60" w:type="dxa"/>
            </w:tcMar>
          </w:tcPr>
          <w:p w14:paraId="43B5DC66" w14:textId="77777777" w:rsidR="0095235C" w:rsidRDefault="0095235C" w:rsidP="00E52C8A">
            <w:pPr>
              <w:rPr>
                <w:ins w:id="3289" w:author="Arjan Kloosterboer" w:date="2017-09-21T15:09: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2D50CDF" w14:textId="77777777" w:rsidR="0095235C" w:rsidRDefault="0095235C" w:rsidP="00E52C8A">
            <w:pPr>
              <w:rPr>
                <w:ins w:id="3290" w:author="Arjan Kloosterboer" w:date="2017-09-21T15:09: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25B9C5B" w14:textId="77777777" w:rsidR="0095235C" w:rsidRDefault="0095235C" w:rsidP="00E52C8A">
            <w:pPr>
              <w:rPr>
                <w:ins w:id="3291" w:author="Arjan Kloosterboer" w:date="2017-09-21T15:09:00Z"/>
                <w:rFonts w:ascii="Calibri" w:hAnsi="Calibri" w:cs="Calibri"/>
                <w:color w:val="0F0F0F"/>
                <w:sz w:val="22"/>
                <w:szCs w:val="22"/>
              </w:rPr>
            </w:pPr>
            <w:ins w:id="3292" w:author="Arjan Kloosterboer" w:date="2017-09-21T15:09:00Z">
              <w:r>
                <w:rPr>
                  <w:rFonts w:ascii="Calibri" w:hAnsi="Calibri" w:cs="Calibri"/>
                  <w:color w:val="0F0F0F"/>
                  <w:sz w:val="22"/>
                  <w:szCs w:val="22"/>
                </w:rPr>
                <w:t>0 - 1</w:t>
              </w:r>
            </w:ins>
          </w:p>
        </w:tc>
        <w:bookmarkEnd w:id="3286"/>
      </w:tr>
    </w:tbl>
    <w:p w14:paraId="71ABF898" w14:textId="77777777" w:rsidR="0095235C" w:rsidRDefault="0095235C" w:rsidP="0095235C">
      <w:pPr>
        <w:rPr>
          <w:ins w:id="3293" w:author="Arjan Kloosterboer" w:date="2017-09-21T15:09: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95235C" w14:paraId="056ABC7C" w14:textId="77777777" w:rsidTr="00E52C8A">
        <w:trPr>
          <w:ins w:id="3294" w:author="Arjan Kloosterboer" w:date="2017-09-21T15:09:00Z"/>
        </w:trPr>
        <w:tc>
          <w:tcPr>
            <w:tcW w:w="9360" w:type="dxa"/>
            <w:gridSpan w:val="3"/>
            <w:tcBorders>
              <w:top w:val="nil"/>
              <w:left w:val="nil"/>
              <w:bottom w:val="nil"/>
              <w:right w:val="nil"/>
            </w:tcBorders>
            <w:tcMar>
              <w:top w:w="0" w:type="dxa"/>
              <w:left w:w="60" w:type="dxa"/>
              <w:bottom w:w="0" w:type="dxa"/>
              <w:right w:w="60" w:type="dxa"/>
            </w:tcMar>
          </w:tcPr>
          <w:p w14:paraId="6D6CE3C4" w14:textId="77777777" w:rsidR="0095235C" w:rsidRDefault="0095235C" w:rsidP="00E52C8A">
            <w:pPr>
              <w:rPr>
                <w:ins w:id="3295" w:author="Arjan Kloosterboer" w:date="2017-09-21T15:09:00Z"/>
                <w:rFonts w:ascii="Calibri" w:hAnsi="Calibri" w:cs="Calibri"/>
                <w:color w:val="0F0F0F"/>
                <w:sz w:val="22"/>
                <w:szCs w:val="22"/>
              </w:rPr>
            </w:pPr>
            <w:ins w:id="3296" w:author="Arjan Kloosterboer" w:date="2017-09-21T15:09:00Z">
              <w:r>
                <w:rPr>
                  <w:rFonts w:ascii="Calibri" w:hAnsi="Calibri" w:cs="Calibri"/>
                  <w:b/>
                  <w:bCs/>
                  <w:color w:val="0F0F0F"/>
                  <w:sz w:val="22"/>
                  <w:szCs w:val="22"/>
                </w:rPr>
                <w:t>Overzicht relaties</w:t>
              </w:r>
            </w:ins>
          </w:p>
        </w:tc>
      </w:tr>
      <w:tr w:rsidR="0095235C" w14:paraId="25D61CF9" w14:textId="77777777" w:rsidTr="00E52C8A">
        <w:trPr>
          <w:ins w:id="3297" w:author="Arjan Kloosterboer" w:date="2017-09-21T15:09:00Z"/>
        </w:trPr>
        <w:tc>
          <w:tcPr>
            <w:tcW w:w="450" w:type="dxa"/>
            <w:tcBorders>
              <w:top w:val="nil"/>
              <w:left w:val="nil"/>
              <w:bottom w:val="nil"/>
              <w:right w:val="nil"/>
            </w:tcBorders>
            <w:tcMar>
              <w:top w:w="0" w:type="dxa"/>
              <w:left w:w="60" w:type="dxa"/>
              <w:bottom w:w="0" w:type="dxa"/>
              <w:right w:w="60" w:type="dxa"/>
            </w:tcMar>
          </w:tcPr>
          <w:p w14:paraId="6ACD9246" w14:textId="77777777" w:rsidR="0095235C" w:rsidRDefault="0095235C" w:rsidP="00E52C8A">
            <w:pPr>
              <w:rPr>
                <w:ins w:id="3298" w:author="Arjan Kloosterboer" w:date="2017-09-21T15:09: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6B716E3B" w14:textId="77777777" w:rsidR="0095235C" w:rsidRDefault="0095235C" w:rsidP="00E52C8A">
            <w:pPr>
              <w:rPr>
                <w:ins w:id="3299" w:author="Arjan Kloosterboer" w:date="2017-09-21T15:09:00Z"/>
                <w:rFonts w:ascii="Calibri" w:hAnsi="Calibri" w:cs="Calibri"/>
                <w:i/>
                <w:iCs/>
                <w:color w:val="0F0F0F"/>
                <w:sz w:val="22"/>
                <w:szCs w:val="22"/>
              </w:rPr>
            </w:pPr>
            <w:ins w:id="3300" w:author="Arjan Kloosterboer" w:date="2017-09-21T15:09:00Z">
              <w:r>
                <w:rPr>
                  <w:rFonts w:ascii="Calibri" w:hAnsi="Calibri" w:cs="Calibri"/>
                  <w:i/>
                  <w:iCs/>
                  <w:color w:val="0F0F0F"/>
                  <w:sz w:val="22"/>
                  <w:szCs w:val="22"/>
                </w:rPr>
                <w:t>Relatienaam met</w:t>
              </w:r>
            </w:ins>
          </w:p>
          <w:p w14:paraId="799EAF5D" w14:textId="77777777" w:rsidR="0095235C" w:rsidRDefault="0095235C" w:rsidP="00E52C8A">
            <w:pPr>
              <w:rPr>
                <w:ins w:id="3301" w:author="Arjan Kloosterboer" w:date="2017-09-21T15:09:00Z"/>
                <w:rFonts w:ascii="Calibri" w:hAnsi="Calibri" w:cs="Calibri"/>
                <w:color w:val="0F0F0F"/>
                <w:sz w:val="22"/>
                <w:szCs w:val="22"/>
              </w:rPr>
            </w:pPr>
            <w:ins w:id="3302" w:author="Arjan Kloosterboer" w:date="2017-09-21T15:09: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57BA6C35" w14:textId="77777777" w:rsidR="0095235C" w:rsidRDefault="0095235C" w:rsidP="00E52C8A">
            <w:pPr>
              <w:rPr>
                <w:ins w:id="3303" w:author="Arjan Kloosterboer" w:date="2017-09-21T15:09:00Z"/>
                <w:rFonts w:ascii="Calibri" w:hAnsi="Calibri" w:cs="Calibri"/>
                <w:color w:val="0F0F0F"/>
                <w:sz w:val="22"/>
                <w:szCs w:val="22"/>
              </w:rPr>
            </w:pPr>
            <w:ins w:id="3304" w:author="Arjan Kloosterboer" w:date="2017-09-21T15:09:00Z">
              <w:r>
                <w:rPr>
                  <w:rFonts w:ascii="Calibri" w:hAnsi="Calibri" w:cs="Calibri"/>
                  <w:i/>
                  <w:iCs/>
                  <w:color w:val="0F0F0F"/>
                  <w:sz w:val="22"/>
                  <w:szCs w:val="22"/>
                </w:rPr>
                <w:t>Definitie</w:t>
              </w:r>
            </w:ins>
          </w:p>
        </w:tc>
      </w:tr>
      <w:tr w:rsidR="0095235C" w14:paraId="76A066B0" w14:textId="77777777" w:rsidTr="00E52C8A">
        <w:trPr>
          <w:ins w:id="3305" w:author="Arjan Kloosterboer" w:date="2017-09-21T15:09:00Z"/>
        </w:trPr>
        <w:tc>
          <w:tcPr>
            <w:tcW w:w="450" w:type="dxa"/>
            <w:tcBorders>
              <w:top w:val="nil"/>
              <w:left w:val="nil"/>
              <w:bottom w:val="nil"/>
              <w:right w:val="nil"/>
            </w:tcBorders>
            <w:tcMar>
              <w:top w:w="0" w:type="dxa"/>
              <w:left w:w="60" w:type="dxa"/>
              <w:bottom w:w="0" w:type="dxa"/>
              <w:right w:w="60" w:type="dxa"/>
            </w:tcMar>
          </w:tcPr>
          <w:p w14:paraId="22224FA1" w14:textId="77777777" w:rsidR="0095235C" w:rsidRDefault="0095235C" w:rsidP="00E52C8A">
            <w:pPr>
              <w:rPr>
                <w:ins w:id="3306" w:author="Arjan Kloosterboer" w:date="2017-09-21T15:09: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9559ECB" w14:textId="77777777" w:rsidR="0095235C" w:rsidRDefault="0095235C" w:rsidP="00E52C8A">
            <w:pPr>
              <w:rPr>
                <w:ins w:id="3307" w:author="Arjan Kloosterboer" w:date="2017-09-21T15:09:00Z"/>
                <w:rFonts w:ascii="Calibri" w:hAnsi="Calibri" w:cs="Calibri"/>
                <w:color w:val="0F0F0F"/>
                <w:sz w:val="22"/>
                <w:szCs w:val="22"/>
              </w:rPr>
            </w:pPr>
            <w:ins w:id="3308" w:author="Arjan Kloosterboer" w:date="2017-09-21T15:09:00Z">
              <w:r>
                <w:rPr>
                  <w:rFonts w:ascii="Calibri" w:hAnsi="Calibri" w:cs="Calibri"/>
                  <w:color w:val="0F0F0F"/>
                  <w:sz w:val="22"/>
                  <w:szCs w:val="22"/>
                </w:rPr>
                <w:t>OVERIGE SCHEIDING  []</w:t>
              </w:r>
            </w:ins>
          </w:p>
          <w:p w14:paraId="04B99A48" w14:textId="77777777" w:rsidR="0095235C" w:rsidRDefault="0095235C" w:rsidP="00E52C8A">
            <w:pPr>
              <w:rPr>
                <w:ins w:id="3309" w:author="Arjan Kloosterboer" w:date="2017-09-21T15:09:00Z"/>
                <w:rFonts w:ascii="Calibri" w:hAnsi="Calibri" w:cs="Calibri"/>
                <w:color w:val="0F0F0F"/>
                <w:sz w:val="22"/>
                <w:szCs w:val="22"/>
              </w:rPr>
            </w:pPr>
            <w:ins w:id="3310" w:author="Arjan Kloosterboer" w:date="2017-09-21T15:09:00Z">
              <w:r>
                <w:rPr>
                  <w:rFonts w:ascii="Calibri" w:hAnsi="Calibri" w:cs="Calibri"/>
                  <w:color w:val="0F0F0F"/>
                  <w:sz w:val="22"/>
                  <w:szCs w:val="22"/>
                </w:rPr>
                <w:t xml:space="preserve">  </w:t>
              </w:r>
            </w:ins>
          </w:p>
          <w:p w14:paraId="5F606909" w14:textId="77777777" w:rsidR="0095235C" w:rsidRDefault="0095235C" w:rsidP="00E52C8A">
            <w:pPr>
              <w:rPr>
                <w:ins w:id="3311" w:author="Arjan Kloosterboer" w:date="2017-09-21T15:09:00Z"/>
                <w:rFonts w:ascii="Calibri" w:hAnsi="Calibri" w:cs="Calibri"/>
                <w:color w:val="0F0F0F"/>
                <w:sz w:val="22"/>
                <w:szCs w:val="22"/>
              </w:rPr>
            </w:pPr>
            <w:ins w:id="3312" w:author="Arjan Kloosterboer" w:date="2017-09-21T15:09:00Z">
              <w:r>
                <w:rPr>
                  <w:rFonts w:ascii="Calibri" w:hAnsi="Calibri" w:cs="Calibri"/>
                  <w:color w:val="0F0F0F"/>
                  <w:sz w:val="22"/>
                  <w:szCs w:val="22"/>
                </w:rPr>
                <w:t>OVERIGE SCHEIDING  []</w:t>
              </w:r>
            </w:ins>
          </w:p>
        </w:tc>
        <w:tc>
          <w:tcPr>
            <w:tcW w:w="6120" w:type="dxa"/>
            <w:tcBorders>
              <w:top w:val="nil"/>
              <w:left w:val="nil"/>
              <w:bottom w:val="nil"/>
              <w:right w:val="nil"/>
            </w:tcBorders>
            <w:tcMar>
              <w:top w:w="0" w:type="dxa"/>
              <w:left w:w="60" w:type="dxa"/>
              <w:bottom w:w="0" w:type="dxa"/>
              <w:right w:w="60" w:type="dxa"/>
            </w:tcMar>
          </w:tcPr>
          <w:p w14:paraId="10AA76E8" w14:textId="77777777" w:rsidR="0095235C" w:rsidRDefault="0095235C" w:rsidP="00E52C8A">
            <w:pPr>
              <w:rPr>
                <w:ins w:id="3313" w:author="Arjan Kloosterboer" w:date="2017-09-21T15:09:00Z"/>
                <w:rFonts w:ascii="Calibri" w:hAnsi="Calibri" w:cs="Calibri"/>
                <w:color w:val="0F0F0F"/>
                <w:sz w:val="22"/>
                <w:szCs w:val="22"/>
              </w:rPr>
            </w:pPr>
          </w:p>
        </w:tc>
      </w:tr>
      <w:tr w:rsidR="0095235C" w14:paraId="1EF9988E" w14:textId="77777777" w:rsidTr="00E52C8A">
        <w:trPr>
          <w:trHeight w:hRule="exact" w:val="128"/>
          <w:ins w:id="3314" w:author="Arjan Kloosterboer" w:date="2017-09-21T15:09:00Z"/>
        </w:trPr>
        <w:tc>
          <w:tcPr>
            <w:tcW w:w="450" w:type="dxa"/>
            <w:tcBorders>
              <w:top w:val="nil"/>
              <w:left w:val="nil"/>
              <w:bottom w:val="nil"/>
              <w:right w:val="nil"/>
            </w:tcBorders>
            <w:tcMar>
              <w:top w:w="0" w:type="dxa"/>
              <w:left w:w="60" w:type="dxa"/>
              <w:bottom w:w="0" w:type="dxa"/>
              <w:right w:w="60" w:type="dxa"/>
            </w:tcMar>
          </w:tcPr>
          <w:p w14:paraId="029067ED" w14:textId="77777777" w:rsidR="0095235C" w:rsidRDefault="0095235C" w:rsidP="00E52C8A">
            <w:pPr>
              <w:rPr>
                <w:ins w:id="3315" w:author="Arjan Kloosterboer" w:date="2017-09-21T15:09: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78EF977B" w14:textId="77777777" w:rsidR="0095235C" w:rsidRDefault="0095235C" w:rsidP="00E52C8A">
            <w:pPr>
              <w:rPr>
                <w:ins w:id="3316" w:author="Arjan Kloosterboer" w:date="2017-09-21T15:09: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1A934638" w14:textId="77777777" w:rsidR="0095235C" w:rsidRDefault="0095235C" w:rsidP="00E52C8A">
            <w:pPr>
              <w:rPr>
                <w:ins w:id="3317" w:author="Arjan Kloosterboer" w:date="2017-09-21T15:09:00Z"/>
                <w:rFonts w:ascii="Calibri" w:hAnsi="Calibri" w:cs="Calibri"/>
                <w:color w:val="0F0F0F"/>
                <w:sz w:val="22"/>
                <w:szCs w:val="22"/>
              </w:rPr>
            </w:pPr>
          </w:p>
        </w:tc>
      </w:tr>
      <w:tr w:rsidR="0095235C" w14:paraId="02BBD8AB" w14:textId="77777777" w:rsidTr="00E52C8A">
        <w:trPr>
          <w:ins w:id="3318" w:author="Arjan Kloosterboer" w:date="2017-09-21T15:09:00Z"/>
        </w:trPr>
        <w:tc>
          <w:tcPr>
            <w:tcW w:w="450" w:type="dxa"/>
            <w:tcBorders>
              <w:top w:val="nil"/>
              <w:left w:val="nil"/>
              <w:bottom w:val="nil"/>
              <w:right w:val="nil"/>
            </w:tcBorders>
            <w:tcMar>
              <w:top w:w="0" w:type="dxa"/>
              <w:left w:w="60" w:type="dxa"/>
              <w:bottom w:w="0" w:type="dxa"/>
              <w:right w:w="60" w:type="dxa"/>
            </w:tcMar>
          </w:tcPr>
          <w:p w14:paraId="685E3AA1" w14:textId="77777777" w:rsidR="0095235C" w:rsidRDefault="0095235C" w:rsidP="00E52C8A">
            <w:pPr>
              <w:rPr>
                <w:ins w:id="3319" w:author="Arjan Kloosterboer" w:date="2017-09-21T15:09: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1FC116D" w14:textId="77777777" w:rsidR="0095235C" w:rsidRDefault="0095235C" w:rsidP="00E52C8A">
            <w:pPr>
              <w:rPr>
                <w:ins w:id="3320" w:author="Arjan Kloosterboer" w:date="2017-09-21T15:09:00Z"/>
                <w:rFonts w:ascii="Calibri" w:hAnsi="Calibri" w:cs="Calibri"/>
                <w:color w:val="0F0F0F"/>
                <w:sz w:val="22"/>
                <w:szCs w:val="22"/>
              </w:rPr>
            </w:pPr>
            <w:ins w:id="3321" w:author="Arjan Kloosterboer" w:date="2017-09-21T15:09:00Z">
              <w:r>
                <w:rPr>
                  <w:rFonts w:ascii="Calibri" w:hAnsi="Calibri" w:cs="Calibri"/>
                  <w:color w:val="0F0F0F"/>
                  <w:sz w:val="22"/>
                  <w:szCs w:val="22"/>
                </w:rPr>
                <w:t>OBJECT  [0..1]</w:t>
              </w:r>
            </w:ins>
          </w:p>
          <w:p w14:paraId="3E353B65" w14:textId="77777777" w:rsidR="0095235C" w:rsidRDefault="0095235C" w:rsidP="00E52C8A">
            <w:pPr>
              <w:rPr>
                <w:ins w:id="3322" w:author="Arjan Kloosterboer" w:date="2017-09-21T15:09:00Z"/>
                <w:rFonts w:ascii="Calibri" w:hAnsi="Calibri" w:cs="Calibri"/>
                <w:color w:val="0F0F0F"/>
                <w:sz w:val="22"/>
                <w:szCs w:val="22"/>
              </w:rPr>
            </w:pPr>
            <w:ins w:id="3323" w:author="Arjan Kloosterboer" w:date="2017-09-21T15:09:00Z">
              <w:r>
                <w:rPr>
                  <w:rFonts w:ascii="Calibri" w:hAnsi="Calibri" w:cs="Calibri"/>
                  <w:color w:val="0F0F0F"/>
                  <w:sz w:val="22"/>
                  <w:szCs w:val="22"/>
                </w:rPr>
                <w:t xml:space="preserve">  is</w:t>
              </w:r>
            </w:ins>
          </w:p>
          <w:p w14:paraId="1B345F66" w14:textId="77777777" w:rsidR="0095235C" w:rsidRDefault="0095235C" w:rsidP="00E52C8A">
            <w:pPr>
              <w:rPr>
                <w:ins w:id="3324" w:author="Arjan Kloosterboer" w:date="2017-09-21T15:09:00Z"/>
                <w:rFonts w:ascii="Calibri" w:hAnsi="Calibri" w:cs="Calibri"/>
                <w:color w:val="0F0F0F"/>
                <w:sz w:val="22"/>
                <w:szCs w:val="22"/>
              </w:rPr>
            </w:pPr>
            <w:ins w:id="3325" w:author="Arjan Kloosterboer" w:date="2017-09-21T15:09:00Z">
              <w:r>
                <w:rPr>
                  <w:rFonts w:ascii="Calibri" w:hAnsi="Calibri" w:cs="Calibri"/>
                  <w:color w:val="0F0F0F"/>
                  <w:sz w:val="22"/>
                  <w:szCs w:val="22"/>
                </w:rPr>
                <w:t>OVERIGE SCHEIDING  [1]</w:t>
              </w:r>
            </w:ins>
          </w:p>
        </w:tc>
        <w:tc>
          <w:tcPr>
            <w:tcW w:w="6120" w:type="dxa"/>
            <w:tcBorders>
              <w:top w:val="nil"/>
              <w:left w:val="nil"/>
              <w:bottom w:val="nil"/>
              <w:right w:val="nil"/>
            </w:tcBorders>
            <w:tcMar>
              <w:top w:w="0" w:type="dxa"/>
              <w:left w:w="60" w:type="dxa"/>
              <w:bottom w:w="0" w:type="dxa"/>
              <w:right w:w="60" w:type="dxa"/>
            </w:tcMar>
          </w:tcPr>
          <w:p w14:paraId="433C7E08" w14:textId="77777777" w:rsidR="0095235C" w:rsidRDefault="0095235C" w:rsidP="00E52C8A">
            <w:pPr>
              <w:rPr>
                <w:ins w:id="3326" w:author="Arjan Kloosterboer" w:date="2017-09-21T15:09:00Z"/>
                <w:rFonts w:ascii="Calibri" w:hAnsi="Calibri" w:cs="Calibri"/>
                <w:color w:val="0F0F0F"/>
                <w:sz w:val="22"/>
                <w:szCs w:val="22"/>
              </w:rPr>
            </w:pPr>
            <w:ins w:id="3327" w:author="Arjan Kloosterboer" w:date="2017-09-21T15:09:00Z">
              <w:r>
                <w:rPr>
                  <w:rFonts w:ascii="Calibri" w:hAnsi="Calibri" w:cs="Calibri"/>
                  <w:color w:val="000000"/>
                  <w:sz w:val="22"/>
                  <w:szCs w:val="22"/>
                </w:rPr>
                <w:t>Een OVERIGE SCHEIDING komt voor in de hoedanigheid van een OBJECT bij een zaak</w:t>
              </w:r>
            </w:ins>
          </w:p>
        </w:tc>
      </w:tr>
      <w:tr w:rsidR="0095235C" w14:paraId="1BEE03F4" w14:textId="77777777" w:rsidTr="00E52C8A">
        <w:trPr>
          <w:trHeight w:hRule="exact" w:val="128"/>
          <w:ins w:id="3328" w:author="Arjan Kloosterboer" w:date="2017-09-21T15:09:00Z"/>
        </w:trPr>
        <w:tc>
          <w:tcPr>
            <w:tcW w:w="450" w:type="dxa"/>
            <w:tcBorders>
              <w:top w:val="nil"/>
              <w:left w:val="nil"/>
              <w:bottom w:val="nil"/>
              <w:right w:val="nil"/>
            </w:tcBorders>
            <w:tcMar>
              <w:top w:w="0" w:type="dxa"/>
              <w:left w:w="60" w:type="dxa"/>
              <w:bottom w:w="0" w:type="dxa"/>
              <w:right w:w="60" w:type="dxa"/>
            </w:tcMar>
          </w:tcPr>
          <w:p w14:paraId="7B73D0D7" w14:textId="77777777" w:rsidR="0095235C" w:rsidRDefault="0095235C" w:rsidP="00E52C8A">
            <w:pPr>
              <w:rPr>
                <w:ins w:id="3329" w:author="Arjan Kloosterboer" w:date="2017-09-21T15:09: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251FB535" w14:textId="77777777" w:rsidR="0095235C" w:rsidRDefault="0095235C" w:rsidP="00E52C8A">
            <w:pPr>
              <w:rPr>
                <w:ins w:id="3330" w:author="Arjan Kloosterboer" w:date="2017-09-21T15:09: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4C77686D" w14:textId="77777777" w:rsidR="0095235C" w:rsidRDefault="0095235C" w:rsidP="00E52C8A">
            <w:pPr>
              <w:rPr>
                <w:ins w:id="3331" w:author="Arjan Kloosterboer" w:date="2017-09-21T15:09:00Z"/>
                <w:rFonts w:ascii="Calibri" w:hAnsi="Calibri" w:cs="Calibri"/>
                <w:color w:val="0F0F0F"/>
                <w:sz w:val="22"/>
                <w:szCs w:val="22"/>
              </w:rPr>
            </w:pPr>
          </w:p>
        </w:tc>
      </w:tr>
    </w:tbl>
    <w:p w14:paraId="151A5FC4" w14:textId="77777777" w:rsidR="0095235C" w:rsidRPr="00E072A0" w:rsidRDefault="0095235C" w:rsidP="0095235C">
      <w:pPr>
        <w:rPr>
          <w:ins w:id="3332" w:author="Arjan Kloosterboer" w:date="2017-09-21T15:09: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95235C" w14:paraId="2515DFC2" w14:textId="77777777" w:rsidTr="00E52C8A">
        <w:trPr>
          <w:ins w:id="3333" w:author="Arjan Kloosterboer" w:date="2017-09-21T15:09:00Z"/>
        </w:trPr>
        <w:tc>
          <w:tcPr>
            <w:tcW w:w="9360" w:type="dxa"/>
            <w:tcBorders>
              <w:top w:val="nil"/>
              <w:left w:val="nil"/>
              <w:bottom w:val="nil"/>
              <w:right w:val="nil"/>
            </w:tcBorders>
            <w:tcMar>
              <w:top w:w="0" w:type="dxa"/>
              <w:left w:w="60" w:type="dxa"/>
              <w:bottom w:w="0" w:type="dxa"/>
              <w:right w:w="60" w:type="dxa"/>
            </w:tcMar>
          </w:tcPr>
          <w:p w14:paraId="2FD8978E" w14:textId="77777777" w:rsidR="0095235C" w:rsidRDefault="0095235C" w:rsidP="00E52C8A">
            <w:pPr>
              <w:rPr>
                <w:ins w:id="3334" w:author="Arjan Kloosterboer" w:date="2017-09-21T15:09:00Z"/>
                <w:rFonts w:ascii="Calibri" w:hAnsi="Calibri" w:cs="Calibri"/>
                <w:b/>
                <w:bCs/>
                <w:color w:val="0F0F0F"/>
                <w:sz w:val="22"/>
                <w:szCs w:val="22"/>
              </w:rPr>
            </w:pPr>
            <w:ins w:id="3335" w:author="Arjan Kloosterboer" w:date="2017-09-21T15:09:00Z">
              <w:r>
                <w:rPr>
                  <w:rFonts w:ascii="Calibri" w:hAnsi="Calibri" w:cs="Calibri"/>
                  <w:b/>
                  <w:bCs/>
                  <w:color w:val="0F0F0F"/>
                  <w:sz w:val="22"/>
                  <w:szCs w:val="22"/>
                </w:rPr>
                <w:t>Toelichting objecttype</w:t>
              </w:r>
            </w:ins>
          </w:p>
          <w:p w14:paraId="233AE2A7" w14:textId="77777777" w:rsidR="0095235C" w:rsidRDefault="0095235C" w:rsidP="00E52C8A">
            <w:pPr>
              <w:ind w:left="720"/>
              <w:rPr>
                <w:ins w:id="3336" w:author="Arjan Kloosterboer" w:date="2017-09-21T15:09:00Z"/>
                <w:rFonts w:ascii="Calibri" w:hAnsi="Calibri" w:cs="Calibri"/>
                <w:color w:val="0F0F0F"/>
                <w:sz w:val="22"/>
                <w:szCs w:val="22"/>
              </w:rPr>
            </w:pPr>
          </w:p>
        </w:tc>
        <w:bookmarkEnd w:id="3203"/>
      </w:tr>
    </w:tbl>
    <w:p w14:paraId="171A2242"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PAND</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620F94F" w14:textId="77777777" w:rsidTr="00847C61">
        <w:trPr>
          <w:trHeight w:val="271"/>
        </w:trPr>
        <w:tc>
          <w:tcPr>
            <w:tcW w:w="2340" w:type="dxa"/>
            <w:gridSpan w:val="2"/>
            <w:tcBorders>
              <w:top w:val="nil"/>
              <w:left w:val="nil"/>
              <w:bottom w:val="nil"/>
              <w:right w:val="nil"/>
            </w:tcBorders>
          </w:tcPr>
          <w:p w14:paraId="60A0F29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1986DEE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PAND</w:t>
            </w:r>
            <w:r w:rsidRPr="00474957">
              <w:rPr>
                <w:rFonts w:ascii="Arial" w:hAnsi="Arial" w:cs="Arial"/>
                <w:szCs w:val="24"/>
                <w:lang w:val="en-AU" w:eastAsia="en-US"/>
              </w:rPr>
              <w:fldChar w:fldCharType="end"/>
            </w:r>
          </w:p>
        </w:tc>
      </w:tr>
      <w:tr w:rsidR="00847C61" w:rsidRPr="00474957" w14:paraId="528298FE" w14:textId="77777777" w:rsidTr="00847C61">
        <w:trPr>
          <w:trHeight w:hRule="exact" w:val="128"/>
        </w:trPr>
        <w:tc>
          <w:tcPr>
            <w:tcW w:w="2340" w:type="dxa"/>
            <w:gridSpan w:val="2"/>
            <w:tcBorders>
              <w:top w:val="nil"/>
              <w:left w:val="nil"/>
              <w:bottom w:val="nil"/>
              <w:right w:val="nil"/>
            </w:tcBorders>
          </w:tcPr>
          <w:p w14:paraId="1A0945E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0CBB8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8085F3C" w14:textId="77777777" w:rsidTr="00847C61">
        <w:trPr>
          <w:trHeight w:val="151"/>
        </w:trPr>
        <w:tc>
          <w:tcPr>
            <w:tcW w:w="2340" w:type="dxa"/>
            <w:gridSpan w:val="2"/>
            <w:tcBorders>
              <w:top w:val="nil"/>
              <w:left w:val="nil"/>
              <w:bottom w:val="nil"/>
              <w:right w:val="nil"/>
            </w:tcBorders>
          </w:tcPr>
          <w:p w14:paraId="77341E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594C9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2D9BDBC9" w14:textId="77777777" w:rsidTr="00847C61">
        <w:trPr>
          <w:trHeight w:hRule="exact" w:val="128"/>
        </w:trPr>
        <w:tc>
          <w:tcPr>
            <w:tcW w:w="2340" w:type="dxa"/>
            <w:gridSpan w:val="2"/>
            <w:tcBorders>
              <w:top w:val="nil"/>
              <w:left w:val="nil"/>
              <w:bottom w:val="nil"/>
              <w:right w:val="nil"/>
            </w:tcBorders>
          </w:tcPr>
          <w:p w14:paraId="543A65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F5A7D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273FD27" w14:textId="77777777" w:rsidTr="00847C61">
        <w:tc>
          <w:tcPr>
            <w:tcW w:w="2340" w:type="dxa"/>
            <w:gridSpan w:val="2"/>
            <w:tcBorders>
              <w:top w:val="nil"/>
              <w:left w:val="nil"/>
              <w:bottom w:val="nil"/>
              <w:right w:val="nil"/>
            </w:tcBorders>
          </w:tcPr>
          <w:p w14:paraId="4F4B66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lastRenderedPageBreak/>
              <w:t>Datum opname object</w:t>
            </w:r>
          </w:p>
        </w:tc>
        <w:tc>
          <w:tcPr>
            <w:tcW w:w="7020" w:type="dxa"/>
            <w:gridSpan w:val="2"/>
            <w:tcBorders>
              <w:top w:val="nil"/>
              <w:left w:val="nil"/>
              <w:bottom w:val="nil"/>
              <w:right w:val="nil"/>
            </w:tcBorders>
          </w:tcPr>
          <w:p w14:paraId="1AAB8E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603A414A" w14:textId="77777777" w:rsidTr="00847C61">
        <w:trPr>
          <w:trHeight w:hRule="exact" w:val="241"/>
        </w:trPr>
        <w:tc>
          <w:tcPr>
            <w:tcW w:w="2340" w:type="dxa"/>
            <w:gridSpan w:val="2"/>
            <w:tcBorders>
              <w:top w:val="nil"/>
              <w:left w:val="nil"/>
              <w:bottom w:val="nil"/>
              <w:right w:val="nil"/>
            </w:tcBorders>
          </w:tcPr>
          <w:p w14:paraId="76C3A8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B3235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8D697C1" w14:textId="77777777" w:rsidTr="00847C61">
        <w:tc>
          <w:tcPr>
            <w:tcW w:w="2340" w:type="dxa"/>
            <w:gridSpan w:val="2"/>
            <w:tcBorders>
              <w:top w:val="nil"/>
              <w:left w:val="nil"/>
              <w:bottom w:val="nil"/>
              <w:right w:val="nil"/>
            </w:tcBorders>
          </w:tcPr>
          <w:p w14:paraId="35E7A8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1325B6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126A586" w14:textId="77777777" w:rsidTr="00847C61">
        <w:tc>
          <w:tcPr>
            <w:tcW w:w="450" w:type="dxa"/>
            <w:tcBorders>
              <w:top w:val="nil"/>
              <w:left w:val="nil"/>
              <w:bottom w:val="nil"/>
              <w:right w:val="nil"/>
            </w:tcBorders>
          </w:tcPr>
          <w:p w14:paraId="4B887F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337" w:name="BKM_A2EDA40C_4AB9_467e_9318_19823208819D"/>
          </w:p>
        </w:tc>
        <w:tc>
          <w:tcPr>
            <w:tcW w:w="2790" w:type="dxa"/>
            <w:gridSpan w:val="2"/>
            <w:tcBorders>
              <w:top w:val="nil"/>
              <w:left w:val="nil"/>
              <w:bottom w:val="nil"/>
              <w:right w:val="nil"/>
            </w:tcBorders>
          </w:tcPr>
          <w:p w14:paraId="4E8BBC4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61C1C16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022289" w14:paraId="68620FDE" w14:textId="77777777" w:rsidTr="00847C61">
        <w:tc>
          <w:tcPr>
            <w:tcW w:w="450" w:type="dxa"/>
            <w:tcBorders>
              <w:top w:val="nil"/>
              <w:left w:val="nil"/>
              <w:bottom w:val="nil"/>
              <w:right w:val="nil"/>
            </w:tcBorders>
          </w:tcPr>
          <w:p w14:paraId="22A8FC9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7EF10C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Pandidentificatie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964BA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474957">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474957">
              <w:rPr>
                <w:rFonts w:ascii="Calibri" w:hAnsi="Calibri" w:cs="Arial"/>
                <w:color w:val="000000"/>
                <w:sz w:val="22"/>
                <w:szCs w:val="24"/>
                <w:lang w:val="en-US" w:eastAsia="en-US"/>
              </w:rPr>
              <w:t>PAND</w:t>
            </w:r>
            <w:r>
              <w:rPr>
                <w:rFonts w:ascii="Calibri" w:hAnsi="Calibri" w:cs="Arial"/>
                <w:color w:val="000000"/>
                <w:sz w:val="22"/>
                <w:szCs w:val="24"/>
                <w:lang w:val="en-US" w:eastAsia="en-US"/>
              </w:rPr>
              <w:t>.(Attribuutsoort)</w:t>
            </w:r>
            <w:r w:rsidRPr="00474957">
              <w:rPr>
                <w:rFonts w:ascii="Calibri" w:hAnsi="Calibri" w:cs="Arial"/>
                <w:color w:val="000000"/>
                <w:sz w:val="22"/>
                <w:szCs w:val="24"/>
                <w:lang w:val="en-US" w:eastAsia="en-US"/>
              </w:rPr>
              <w:t xml:space="preserve">Pandidentificatie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val="en-US" w:eastAsia="en-US"/>
              </w:rPr>
              <w:instrText>MERGEFIELD Att.Type</w:instrText>
            </w:r>
            <w:r w:rsidR="00DE73DB" w:rsidRPr="00474957">
              <w:rPr>
                <w:rFonts w:ascii="Calibri" w:hAnsi="Calibri" w:cs="Arial"/>
                <w:color w:val="000000"/>
                <w:sz w:val="22"/>
                <w:szCs w:val="24"/>
                <w:lang w:eastAsia="en-US"/>
              </w:rPr>
              <w:fldChar w:fldCharType="end"/>
            </w:r>
          </w:p>
        </w:tc>
        <w:bookmarkEnd w:id="3337"/>
      </w:tr>
      <w:tr w:rsidR="00847C61" w:rsidRPr="00474957" w14:paraId="2206A47B" w14:textId="77777777" w:rsidTr="00847C61">
        <w:tc>
          <w:tcPr>
            <w:tcW w:w="450" w:type="dxa"/>
            <w:tcBorders>
              <w:top w:val="nil"/>
              <w:left w:val="nil"/>
              <w:bottom w:val="nil"/>
              <w:right w:val="nil"/>
            </w:tcBorders>
          </w:tcPr>
          <w:p w14:paraId="1507B8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3338" w:name="BKM_4F2D6175_4FA8_4dc7_BFC0_E72B6EF93B94"/>
          </w:p>
        </w:tc>
        <w:tc>
          <w:tcPr>
            <w:tcW w:w="2790" w:type="dxa"/>
            <w:gridSpan w:val="2"/>
            <w:tcBorders>
              <w:top w:val="nil"/>
              <w:left w:val="nil"/>
              <w:bottom w:val="nil"/>
              <w:right w:val="nil"/>
            </w:tcBorders>
          </w:tcPr>
          <w:p w14:paraId="643BF6D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Pandgeometrie bovenaanzicht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B7928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PAND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Pandgeometrie bovenaanzicht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338"/>
      </w:tr>
      <w:tr w:rsidR="00847C61" w:rsidRPr="00474957" w14:paraId="24D1AF6B" w14:textId="77777777" w:rsidTr="00847C61">
        <w:tc>
          <w:tcPr>
            <w:tcW w:w="450" w:type="dxa"/>
            <w:tcBorders>
              <w:top w:val="nil"/>
              <w:left w:val="nil"/>
              <w:bottom w:val="nil"/>
              <w:right w:val="nil"/>
            </w:tcBorders>
          </w:tcPr>
          <w:p w14:paraId="73E0D8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339" w:name="BKM_ACCBAC91_D90A_4db9_A24D_8AD4F5D868B8"/>
          </w:p>
        </w:tc>
        <w:tc>
          <w:tcPr>
            <w:tcW w:w="2790" w:type="dxa"/>
            <w:gridSpan w:val="2"/>
            <w:tcBorders>
              <w:top w:val="nil"/>
              <w:left w:val="nil"/>
              <w:bottom w:val="nil"/>
              <w:right w:val="nil"/>
            </w:tcBorders>
          </w:tcPr>
          <w:p w14:paraId="13E3591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pand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3DD1D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PAND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pand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339"/>
      </w:tr>
      <w:tr w:rsidR="00847C61" w:rsidRPr="00474957" w14:paraId="4A0D0436" w14:textId="77777777" w:rsidTr="00847C61">
        <w:tc>
          <w:tcPr>
            <w:tcW w:w="450" w:type="dxa"/>
            <w:tcBorders>
              <w:top w:val="nil"/>
              <w:left w:val="nil"/>
              <w:bottom w:val="nil"/>
              <w:right w:val="nil"/>
            </w:tcBorders>
          </w:tcPr>
          <w:p w14:paraId="1B4356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340" w:name="BKM_274EA887_03ED_4885_B5B1_FE4F1C5B116F"/>
          </w:p>
        </w:tc>
        <w:tc>
          <w:tcPr>
            <w:tcW w:w="2790" w:type="dxa"/>
            <w:gridSpan w:val="2"/>
            <w:tcBorders>
              <w:top w:val="nil"/>
              <w:left w:val="nil"/>
              <w:bottom w:val="nil"/>
              <w:right w:val="nil"/>
            </w:tcBorders>
          </w:tcPr>
          <w:p w14:paraId="01618E5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pand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69E18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PAND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pand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340"/>
      </w:tr>
    </w:tbl>
    <w:p w14:paraId="706763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8469539" w14:textId="77777777" w:rsidTr="00847C61">
        <w:tc>
          <w:tcPr>
            <w:tcW w:w="9360" w:type="dxa"/>
            <w:gridSpan w:val="3"/>
            <w:tcBorders>
              <w:top w:val="nil"/>
              <w:left w:val="nil"/>
              <w:bottom w:val="nil"/>
              <w:right w:val="nil"/>
            </w:tcBorders>
          </w:tcPr>
          <w:p w14:paraId="494E9F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568DF0F8" w14:textId="77777777" w:rsidTr="00847C61">
        <w:tc>
          <w:tcPr>
            <w:tcW w:w="450" w:type="dxa"/>
            <w:tcBorders>
              <w:top w:val="nil"/>
              <w:left w:val="nil"/>
              <w:bottom w:val="nil"/>
              <w:right w:val="nil"/>
            </w:tcBorders>
          </w:tcPr>
          <w:p w14:paraId="76D7A5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49EB06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871BB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1E379CF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6C21ECA7" w14:textId="77777777" w:rsidTr="00847C61">
        <w:tc>
          <w:tcPr>
            <w:tcW w:w="450" w:type="dxa"/>
            <w:tcBorders>
              <w:top w:val="nil"/>
              <w:left w:val="nil"/>
              <w:bottom w:val="nil"/>
              <w:right w:val="nil"/>
            </w:tcBorders>
          </w:tcPr>
          <w:p w14:paraId="1E62453E"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B072B9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D2153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2284561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PAND</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49E8340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PAND is een specialisatie van OBJECT.</w:t>
            </w:r>
            <w:r w:rsidRPr="00474957">
              <w:rPr>
                <w:rFonts w:ascii="Arial" w:hAnsi="Arial" w:cs="Arial"/>
                <w:szCs w:val="24"/>
                <w:lang w:val="en-AU" w:eastAsia="en-US"/>
              </w:rPr>
              <w:fldChar w:fldCharType="end"/>
            </w:r>
          </w:p>
        </w:tc>
      </w:tr>
      <w:tr w:rsidR="00847C61" w:rsidRPr="00474957" w14:paraId="13C4FA12" w14:textId="77777777" w:rsidTr="00847C61">
        <w:trPr>
          <w:trHeight w:hRule="exact" w:val="128"/>
        </w:trPr>
        <w:tc>
          <w:tcPr>
            <w:tcW w:w="450" w:type="dxa"/>
            <w:tcBorders>
              <w:top w:val="nil"/>
              <w:left w:val="nil"/>
              <w:bottom w:val="nil"/>
              <w:right w:val="nil"/>
            </w:tcBorders>
          </w:tcPr>
          <w:p w14:paraId="6C80AE4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FAA3A4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08971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06BA2F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9B27BC0" w14:textId="77777777" w:rsidTr="002E671F">
        <w:trPr>
          <w:cantSplit/>
        </w:trPr>
        <w:tc>
          <w:tcPr>
            <w:tcW w:w="9360" w:type="dxa"/>
            <w:tcBorders>
              <w:top w:val="nil"/>
              <w:left w:val="nil"/>
              <w:bottom w:val="nil"/>
              <w:right w:val="nil"/>
            </w:tcBorders>
          </w:tcPr>
          <w:p w14:paraId="2FB0926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23ECACEB"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PAND die in het RGBZ gebruikt worden bij deze specialisatie van OBJECT. Zie voor de specificaties van deze gegevens het RSGB.</w:t>
            </w:r>
          </w:p>
        </w:tc>
      </w:tr>
    </w:tbl>
    <w:p w14:paraId="6EA6B309" w14:textId="77777777" w:rsidR="002E671F" w:rsidRPr="002E671F" w:rsidRDefault="002E671F" w:rsidP="002E671F">
      <w:pPr>
        <w:pStyle w:val="Kop3"/>
        <w:rPr>
          <w:ins w:id="3341" w:author="Arjan Kloosterboer" w:date="2017-09-21T14:21:00Z"/>
        </w:rPr>
      </w:pPr>
      <w:bookmarkStart w:id="3342" w:name="BKM_B65151E6_ADF6_4100_82CE_01ECF5A2A2A6"/>
      <w:bookmarkStart w:id="3343" w:name="BKM_F51808AB_0DB4_4E51_83A9_B3A6AF26A7D1"/>
      <w:bookmarkEnd w:id="3342"/>
      <w:ins w:id="3344" w:author="Arjan Kloosterboer" w:date="2017-09-21T14:21:00Z">
        <w:r w:rsidRPr="002E671F">
          <w:t>«Objecttype_proxy» REISDOCUMENT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2E671F" w14:paraId="1BC4E994" w14:textId="77777777" w:rsidTr="002E671F">
        <w:trPr>
          <w:trHeight w:val="271"/>
          <w:ins w:id="3345"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0C2F41C1" w14:textId="77777777" w:rsidR="002E671F" w:rsidRDefault="002E671F" w:rsidP="002E671F">
            <w:pPr>
              <w:rPr>
                <w:ins w:id="3346" w:author="Arjan Kloosterboer" w:date="2017-09-21T14:21:00Z"/>
                <w:rFonts w:ascii="Calibri" w:hAnsi="Calibri" w:cs="Calibri"/>
                <w:color w:val="0F0F0F"/>
                <w:sz w:val="22"/>
                <w:szCs w:val="22"/>
              </w:rPr>
            </w:pPr>
            <w:ins w:id="3347" w:author="Arjan Kloosterboer" w:date="2017-09-21T14:21: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0BFA48BB" w14:textId="77777777" w:rsidR="002E671F" w:rsidRDefault="002E671F" w:rsidP="002E671F">
            <w:pPr>
              <w:rPr>
                <w:ins w:id="3348" w:author="Arjan Kloosterboer" w:date="2017-09-21T14:21:00Z"/>
                <w:rFonts w:ascii="Calibri" w:hAnsi="Calibri" w:cs="Calibri"/>
                <w:color w:val="0F0F0F"/>
                <w:sz w:val="22"/>
                <w:szCs w:val="22"/>
              </w:rPr>
            </w:pPr>
            <w:ins w:id="3349" w:author="Arjan Kloosterboer" w:date="2017-09-21T14:21:00Z">
              <w:r>
                <w:rPr>
                  <w:rFonts w:ascii="Calibri" w:hAnsi="Calibri" w:cs="Calibri"/>
                  <w:color w:val="0F0F0F"/>
                  <w:sz w:val="22"/>
                  <w:szCs w:val="22"/>
                </w:rPr>
                <w:t>REISDOCUMENT</w:t>
              </w:r>
            </w:ins>
          </w:p>
        </w:tc>
      </w:tr>
      <w:tr w:rsidR="002E671F" w14:paraId="4E28D0E7" w14:textId="77777777" w:rsidTr="002E671F">
        <w:trPr>
          <w:trHeight w:hRule="exact" w:val="128"/>
          <w:ins w:id="3350"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6C419CB8" w14:textId="77777777" w:rsidR="002E671F" w:rsidRDefault="002E671F" w:rsidP="002E671F">
            <w:pPr>
              <w:rPr>
                <w:ins w:id="3351"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C262366" w14:textId="77777777" w:rsidR="002E671F" w:rsidRDefault="002E671F" w:rsidP="002E671F">
            <w:pPr>
              <w:rPr>
                <w:ins w:id="3352" w:author="Arjan Kloosterboer" w:date="2017-09-21T14:21:00Z"/>
                <w:rFonts w:ascii="Calibri" w:hAnsi="Calibri" w:cs="Calibri"/>
                <w:color w:val="0F0F0F"/>
                <w:sz w:val="22"/>
                <w:szCs w:val="22"/>
              </w:rPr>
            </w:pPr>
          </w:p>
        </w:tc>
      </w:tr>
      <w:tr w:rsidR="002E671F" w14:paraId="0F2DCCBE" w14:textId="77777777" w:rsidTr="002E671F">
        <w:trPr>
          <w:ins w:id="3353"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0EE30763" w14:textId="77777777" w:rsidR="002E671F" w:rsidRDefault="002E671F" w:rsidP="002E671F">
            <w:pPr>
              <w:rPr>
                <w:ins w:id="3354" w:author="Arjan Kloosterboer" w:date="2017-09-21T14:21:00Z"/>
                <w:rFonts w:ascii="Calibri" w:hAnsi="Calibri" w:cs="Calibri"/>
                <w:b/>
                <w:bCs/>
                <w:color w:val="0F0F0F"/>
                <w:sz w:val="22"/>
                <w:szCs w:val="22"/>
              </w:rPr>
            </w:pPr>
            <w:ins w:id="3355" w:author="Arjan Kloosterboer" w:date="2017-09-21T14:21: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369F0FCC" w14:textId="5D7F278B" w:rsidR="002E671F" w:rsidRDefault="002E671F" w:rsidP="002E671F">
            <w:pPr>
              <w:rPr>
                <w:ins w:id="3356" w:author="Arjan Kloosterboer" w:date="2017-09-21T14:21:00Z"/>
                <w:rFonts w:ascii="Calibri" w:hAnsi="Calibri" w:cs="Calibri"/>
                <w:color w:val="0F0F0F"/>
                <w:sz w:val="22"/>
                <w:szCs w:val="22"/>
              </w:rPr>
            </w:pPr>
            <w:ins w:id="3357" w:author="Arjan Kloosterboer" w:date="2017-09-21T14:22:00Z">
              <w:r>
                <w:rPr>
                  <w:rFonts w:ascii="Calibri" w:hAnsi="Calibri" w:cs="Calibri"/>
                  <w:color w:val="0F0F0F"/>
                  <w:sz w:val="22"/>
                  <w:szCs w:val="22"/>
                </w:rPr>
                <w:t>RSGB</w:t>
              </w:r>
            </w:ins>
          </w:p>
        </w:tc>
      </w:tr>
      <w:tr w:rsidR="002E671F" w14:paraId="7D194D38" w14:textId="77777777" w:rsidTr="002E671F">
        <w:trPr>
          <w:trHeight w:hRule="exact" w:val="128"/>
          <w:ins w:id="3358"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6B146160" w14:textId="77777777" w:rsidR="002E671F" w:rsidRDefault="002E671F" w:rsidP="002E671F">
            <w:pPr>
              <w:rPr>
                <w:ins w:id="3359"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7E87D3D" w14:textId="77777777" w:rsidR="002E671F" w:rsidRDefault="002E671F" w:rsidP="002E671F">
            <w:pPr>
              <w:rPr>
                <w:ins w:id="3360" w:author="Arjan Kloosterboer" w:date="2017-09-21T14:21:00Z"/>
                <w:rFonts w:ascii="Calibri" w:hAnsi="Calibri" w:cs="Calibri"/>
                <w:color w:val="0F0F0F"/>
                <w:sz w:val="22"/>
                <w:szCs w:val="22"/>
              </w:rPr>
            </w:pPr>
          </w:p>
        </w:tc>
      </w:tr>
      <w:tr w:rsidR="002E671F" w14:paraId="169E3898" w14:textId="77777777" w:rsidTr="002E671F">
        <w:trPr>
          <w:trHeight w:val="230"/>
          <w:ins w:id="3361"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4EB46929" w14:textId="77777777" w:rsidR="002E671F" w:rsidRDefault="002E671F" w:rsidP="002E671F">
            <w:pPr>
              <w:rPr>
                <w:ins w:id="3362" w:author="Arjan Kloosterboer" w:date="2017-09-21T14:21:00Z"/>
                <w:rFonts w:ascii="Calibri" w:hAnsi="Calibri" w:cs="Calibri"/>
                <w:b/>
                <w:bCs/>
                <w:color w:val="0F0F0F"/>
                <w:sz w:val="22"/>
                <w:szCs w:val="22"/>
              </w:rPr>
            </w:pPr>
            <w:ins w:id="3363" w:author="Arjan Kloosterboer" w:date="2017-09-21T14:21:00Z">
              <w:r>
                <w:rPr>
                  <w:rFonts w:ascii="Calibri" w:hAnsi="Calibri" w:cs="Calibri"/>
                  <w:b/>
                  <w:bCs/>
                  <w:color w:val="0F0F0F"/>
                  <w:sz w:val="22"/>
                  <w:szCs w:val="22"/>
                </w:rPr>
                <w:t>Definitie</w:t>
              </w:r>
            </w:ins>
          </w:p>
        </w:tc>
        <w:tc>
          <w:tcPr>
            <w:tcW w:w="7020" w:type="dxa"/>
            <w:gridSpan w:val="4"/>
            <w:tcBorders>
              <w:top w:val="nil"/>
              <w:left w:val="nil"/>
              <w:bottom w:val="nil"/>
              <w:right w:val="nil"/>
            </w:tcBorders>
            <w:tcMar>
              <w:top w:w="0" w:type="dxa"/>
              <w:left w:w="60" w:type="dxa"/>
              <w:bottom w:w="0" w:type="dxa"/>
              <w:right w:w="60" w:type="dxa"/>
            </w:tcMar>
          </w:tcPr>
          <w:p w14:paraId="7A3321A2" w14:textId="77777777" w:rsidR="002E671F" w:rsidRDefault="002E671F" w:rsidP="002E671F">
            <w:pPr>
              <w:rPr>
                <w:ins w:id="3364" w:author="Arjan Kloosterboer" w:date="2017-09-21T14:21:00Z"/>
                <w:rFonts w:ascii="Calibri" w:hAnsi="Calibri" w:cs="Calibri"/>
                <w:color w:val="0F0F0F"/>
                <w:sz w:val="22"/>
                <w:szCs w:val="22"/>
              </w:rPr>
            </w:pPr>
          </w:p>
        </w:tc>
      </w:tr>
      <w:tr w:rsidR="002E671F" w14:paraId="0FEA64A3" w14:textId="77777777" w:rsidTr="002E671F">
        <w:trPr>
          <w:trHeight w:hRule="exact" w:val="68"/>
          <w:ins w:id="3365"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4EEDD2B2" w14:textId="77777777" w:rsidR="002E671F" w:rsidRDefault="002E671F" w:rsidP="002E671F">
            <w:pPr>
              <w:rPr>
                <w:ins w:id="3366"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4B8C857" w14:textId="77777777" w:rsidR="002E671F" w:rsidRDefault="002E671F" w:rsidP="002E671F">
            <w:pPr>
              <w:rPr>
                <w:ins w:id="3367" w:author="Arjan Kloosterboer" w:date="2017-09-21T14:21:00Z"/>
                <w:rFonts w:ascii="Calibri" w:hAnsi="Calibri" w:cs="Calibri"/>
                <w:color w:val="0F0F0F"/>
                <w:sz w:val="22"/>
                <w:szCs w:val="22"/>
              </w:rPr>
            </w:pPr>
          </w:p>
        </w:tc>
      </w:tr>
      <w:tr w:rsidR="002E671F" w14:paraId="7D3EBBCA" w14:textId="77777777" w:rsidTr="002E671F">
        <w:trPr>
          <w:trHeight w:val="271"/>
          <w:ins w:id="3368"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2E236914" w14:textId="77777777" w:rsidR="002E671F" w:rsidRDefault="002E671F" w:rsidP="002E671F">
            <w:pPr>
              <w:rPr>
                <w:ins w:id="3369" w:author="Arjan Kloosterboer" w:date="2017-09-21T14:21:00Z"/>
                <w:rFonts w:ascii="Calibri" w:hAnsi="Calibri" w:cs="Calibri"/>
                <w:b/>
                <w:bCs/>
                <w:color w:val="0F0F0F"/>
                <w:sz w:val="22"/>
                <w:szCs w:val="22"/>
              </w:rPr>
            </w:pPr>
            <w:ins w:id="3370" w:author="Arjan Kloosterboer" w:date="2017-09-21T14:21:00Z">
              <w:r>
                <w:rPr>
                  <w:rFonts w:ascii="Calibri" w:hAnsi="Calibri" w:cs="Calibri"/>
                  <w:b/>
                  <w:bCs/>
                  <w:color w:val="0F0F0F"/>
                  <w:sz w:val="22"/>
                  <w:szCs w:val="22"/>
                </w:rPr>
                <w:t>Herkomst definitie</w:t>
              </w:r>
            </w:ins>
          </w:p>
        </w:tc>
        <w:tc>
          <w:tcPr>
            <w:tcW w:w="7020" w:type="dxa"/>
            <w:gridSpan w:val="4"/>
            <w:tcBorders>
              <w:top w:val="nil"/>
              <w:left w:val="nil"/>
              <w:bottom w:val="nil"/>
              <w:right w:val="nil"/>
            </w:tcBorders>
            <w:tcMar>
              <w:top w:w="0" w:type="dxa"/>
              <w:left w:w="60" w:type="dxa"/>
              <w:bottom w:w="0" w:type="dxa"/>
              <w:right w:w="60" w:type="dxa"/>
            </w:tcMar>
          </w:tcPr>
          <w:p w14:paraId="1F82F005" w14:textId="77777777" w:rsidR="002E671F" w:rsidRDefault="002E671F" w:rsidP="002E671F">
            <w:pPr>
              <w:rPr>
                <w:ins w:id="3371" w:author="Arjan Kloosterboer" w:date="2017-09-21T14:21:00Z"/>
                <w:rFonts w:ascii="Calibri" w:hAnsi="Calibri" w:cs="Calibri"/>
                <w:color w:val="0F0F0F"/>
                <w:sz w:val="22"/>
                <w:szCs w:val="22"/>
              </w:rPr>
            </w:pPr>
          </w:p>
        </w:tc>
      </w:tr>
      <w:tr w:rsidR="002E671F" w14:paraId="0947563E" w14:textId="77777777" w:rsidTr="002E671F">
        <w:trPr>
          <w:trHeight w:hRule="exact" w:val="128"/>
          <w:ins w:id="3372"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6AB73BA0" w14:textId="77777777" w:rsidR="002E671F" w:rsidRDefault="002E671F" w:rsidP="002E671F">
            <w:pPr>
              <w:rPr>
                <w:ins w:id="3373"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2776416" w14:textId="77777777" w:rsidR="002E671F" w:rsidRDefault="002E671F" w:rsidP="002E671F">
            <w:pPr>
              <w:rPr>
                <w:ins w:id="3374" w:author="Arjan Kloosterboer" w:date="2017-09-21T14:21:00Z"/>
                <w:rFonts w:ascii="Calibri" w:hAnsi="Calibri" w:cs="Calibri"/>
                <w:color w:val="0F0F0F"/>
                <w:sz w:val="22"/>
                <w:szCs w:val="22"/>
              </w:rPr>
            </w:pPr>
          </w:p>
        </w:tc>
      </w:tr>
      <w:tr w:rsidR="002E671F" w14:paraId="23B73473" w14:textId="77777777" w:rsidTr="002E671F">
        <w:trPr>
          <w:ins w:id="3375"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10C44F7C" w14:textId="77777777" w:rsidR="002E671F" w:rsidRDefault="002E671F" w:rsidP="002E671F">
            <w:pPr>
              <w:rPr>
                <w:ins w:id="3376" w:author="Arjan Kloosterboer" w:date="2017-09-21T14:21:00Z"/>
                <w:rFonts w:ascii="Calibri" w:hAnsi="Calibri" w:cs="Calibri"/>
                <w:b/>
                <w:bCs/>
                <w:color w:val="0F0F0F"/>
                <w:sz w:val="22"/>
                <w:szCs w:val="22"/>
              </w:rPr>
            </w:pPr>
            <w:ins w:id="3377" w:author="Arjan Kloosterboer" w:date="2017-09-21T14:21: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5629FC0C" w14:textId="482CC7D3" w:rsidR="002E671F" w:rsidRDefault="002E671F" w:rsidP="002E671F">
            <w:pPr>
              <w:rPr>
                <w:ins w:id="3378" w:author="Arjan Kloosterboer" w:date="2017-09-21T14:21:00Z"/>
                <w:rFonts w:ascii="Calibri" w:hAnsi="Calibri" w:cs="Calibri"/>
                <w:color w:val="0F0F0F"/>
                <w:sz w:val="22"/>
                <w:szCs w:val="22"/>
              </w:rPr>
            </w:pPr>
            <w:ins w:id="3379" w:author="Arjan Kloosterboer" w:date="2017-09-21T14:22:00Z">
              <w:r>
                <w:rPr>
                  <w:rFonts w:ascii="Calibri" w:hAnsi="Calibri" w:cs="Calibri"/>
                  <w:color w:val="0F0F0F"/>
                  <w:sz w:val="22"/>
                  <w:szCs w:val="22"/>
                </w:rPr>
                <w:t>1-4-2017</w:t>
              </w:r>
            </w:ins>
          </w:p>
        </w:tc>
      </w:tr>
      <w:tr w:rsidR="002E671F" w14:paraId="4EF374AE" w14:textId="77777777" w:rsidTr="002E671F">
        <w:trPr>
          <w:trHeight w:hRule="exact" w:val="128"/>
          <w:ins w:id="3380"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4663DC52" w14:textId="77777777" w:rsidR="002E671F" w:rsidRDefault="002E671F" w:rsidP="002E671F">
            <w:pPr>
              <w:rPr>
                <w:ins w:id="3381"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00806A4" w14:textId="77777777" w:rsidR="002E671F" w:rsidRDefault="002E671F" w:rsidP="002E671F">
            <w:pPr>
              <w:rPr>
                <w:ins w:id="3382" w:author="Arjan Kloosterboer" w:date="2017-09-21T14:21:00Z"/>
                <w:rFonts w:ascii="Calibri" w:hAnsi="Calibri" w:cs="Calibri"/>
                <w:color w:val="0F0F0F"/>
                <w:sz w:val="22"/>
                <w:szCs w:val="22"/>
              </w:rPr>
            </w:pPr>
          </w:p>
        </w:tc>
      </w:tr>
      <w:tr w:rsidR="002E671F" w14:paraId="28790C79" w14:textId="77777777" w:rsidTr="002E671F">
        <w:trPr>
          <w:ins w:id="3383"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6CD00C67" w14:textId="77777777" w:rsidR="002E671F" w:rsidRDefault="002E671F" w:rsidP="002E671F">
            <w:pPr>
              <w:rPr>
                <w:ins w:id="3384" w:author="Arjan Kloosterboer" w:date="2017-09-21T14:21:00Z"/>
                <w:rFonts w:ascii="Calibri" w:hAnsi="Calibri" w:cs="Calibri"/>
                <w:b/>
                <w:bCs/>
                <w:color w:val="0F0F0F"/>
                <w:sz w:val="22"/>
                <w:szCs w:val="22"/>
              </w:rPr>
            </w:pPr>
            <w:ins w:id="3385" w:author="Arjan Kloosterboer" w:date="2017-09-21T14:21:00Z">
              <w:r>
                <w:rPr>
                  <w:rFonts w:ascii="Calibri" w:hAnsi="Calibri" w:cs="Calibri"/>
                  <w:b/>
                  <w:bCs/>
                  <w:color w:val="0F0F0F"/>
                  <w:sz w:val="22"/>
                  <w:szCs w:val="22"/>
                </w:rPr>
                <w:t>Unieke aanduiding</w:t>
              </w:r>
            </w:ins>
          </w:p>
        </w:tc>
        <w:tc>
          <w:tcPr>
            <w:tcW w:w="7020" w:type="dxa"/>
            <w:gridSpan w:val="4"/>
            <w:tcBorders>
              <w:top w:val="nil"/>
              <w:left w:val="nil"/>
              <w:bottom w:val="nil"/>
              <w:right w:val="nil"/>
            </w:tcBorders>
            <w:tcMar>
              <w:top w:w="0" w:type="dxa"/>
              <w:left w:w="60" w:type="dxa"/>
              <w:bottom w:w="0" w:type="dxa"/>
              <w:right w:w="60" w:type="dxa"/>
            </w:tcMar>
          </w:tcPr>
          <w:p w14:paraId="0478C70E" w14:textId="77777777" w:rsidR="002E671F" w:rsidRDefault="002E671F" w:rsidP="002E671F">
            <w:pPr>
              <w:rPr>
                <w:ins w:id="3386" w:author="Arjan Kloosterboer" w:date="2017-09-21T14:21:00Z"/>
                <w:rFonts w:ascii="Calibri" w:hAnsi="Calibri" w:cs="Calibri"/>
                <w:color w:val="0F0F0F"/>
                <w:sz w:val="22"/>
                <w:szCs w:val="22"/>
              </w:rPr>
            </w:pPr>
          </w:p>
        </w:tc>
      </w:tr>
      <w:tr w:rsidR="002E671F" w14:paraId="7E84D366" w14:textId="77777777" w:rsidTr="002E671F">
        <w:trPr>
          <w:trHeight w:hRule="exact" w:val="128"/>
          <w:ins w:id="3387"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46E05420" w14:textId="77777777" w:rsidR="002E671F" w:rsidRDefault="002E671F" w:rsidP="002E671F">
            <w:pPr>
              <w:rPr>
                <w:ins w:id="3388"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708251F" w14:textId="77777777" w:rsidR="002E671F" w:rsidRDefault="002E671F" w:rsidP="002E671F">
            <w:pPr>
              <w:rPr>
                <w:ins w:id="3389" w:author="Arjan Kloosterboer" w:date="2017-09-21T14:21:00Z"/>
                <w:rFonts w:ascii="Calibri" w:hAnsi="Calibri" w:cs="Calibri"/>
                <w:b/>
                <w:bCs/>
                <w:color w:val="0F0F0F"/>
                <w:sz w:val="22"/>
                <w:szCs w:val="22"/>
              </w:rPr>
            </w:pPr>
          </w:p>
        </w:tc>
      </w:tr>
      <w:tr w:rsidR="002E671F" w14:paraId="589F1E51" w14:textId="77777777" w:rsidTr="002E671F">
        <w:trPr>
          <w:ins w:id="3390"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48AEF8A6" w14:textId="77777777" w:rsidR="002E671F" w:rsidRDefault="002E671F" w:rsidP="002E671F">
            <w:pPr>
              <w:rPr>
                <w:ins w:id="3391" w:author="Arjan Kloosterboer" w:date="2017-09-21T14:21:00Z"/>
                <w:rFonts w:ascii="Calibri" w:hAnsi="Calibri" w:cs="Calibri"/>
                <w:b/>
                <w:bCs/>
                <w:color w:val="0F0F0F"/>
                <w:sz w:val="22"/>
                <w:szCs w:val="22"/>
              </w:rPr>
            </w:pPr>
            <w:ins w:id="3392" w:author="Arjan Kloosterboer" w:date="2017-09-21T14:21:00Z">
              <w:r>
                <w:rPr>
                  <w:rFonts w:ascii="Calibri" w:hAnsi="Calibri" w:cs="Calibri"/>
                  <w:b/>
                  <w:bCs/>
                  <w:color w:val="0F0F0F"/>
                  <w:sz w:val="22"/>
                  <w:szCs w:val="22"/>
                </w:rPr>
                <w:t>Populatie</w:t>
              </w:r>
            </w:ins>
          </w:p>
        </w:tc>
        <w:tc>
          <w:tcPr>
            <w:tcW w:w="7020" w:type="dxa"/>
            <w:gridSpan w:val="4"/>
            <w:tcBorders>
              <w:top w:val="nil"/>
              <w:left w:val="nil"/>
              <w:bottom w:val="nil"/>
              <w:right w:val="nil"/>
            </w:tcBorders>
            <w:tcMar>
              <w:top w:w="0" w:type="dxa"/>
              <w:left w:w="60" w:type="dxa"/>
              <w:bottom w:w="0" w:type="dxa"/>
              <w:right w:w="60" w:type="dxa"/>
            </w:tcMar>
          </w:tcPr>
          <w:p w14:paraId="7B85D73C" w14:textId="77777777" w:rsidR="002E671F" w:rsidRDefault="002E671F" w:rsidP="002E671F">
            <w:pPr>
              <w:rPr>
                <w:ins w:id="3393" w:author="Arjan Kloosterboer" w:date="2017-09-21T14:21:00Z"/>
                <w:rFonts w:ascii="Calibri" w:hAnsi="Calibri" w:cs="Calibri"/>
                <w:color w:val="0F0F0F"/>
                <w:sz w:val="22"/>
                <w:szCs w:val="22"/>
              </w:rPr>
            </w:pPr>
          </w:p>
        </w:tc>
      </w:tr>
      <w:tr w:rsidR="002E671F" w14:paraId="3E87CAEE" w14:textId="77777777" w:rsidTr="002E671F">
        <w:trPr>
          <w:trHeight w:hRule="exact" w:val="128"/>
          <w:ins w:id="3394"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6B5AFDA3" w14:textId="77777777" w:rsidR="002E671F" w:rsidRDefault="002E671F" w:rsidP="002E671F">
            <w:pPr>
              <w:rPr>
                <w:ins w:id="3395"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CC14BDB" w14:textId="77777777" w:rsidR="002E671F" w:rsidRDefault="002E671F" w:rsidP="002E671F">
            <w:pPr>
              <w:rPr>
                <w:ins w:id="3396" w:author="Arjan Kloosterboer" w:date="2017-09-21T14:21:00Z"/>
                <w:rFonts w:ascii="Calibri" w:hAnsi="Calibri" w:cs="Calibri"/>
                <w:color w:val="0F0F0F"/>
                <w:sz w:val="22"/>
                <w:szCs w:val="22"/>
              </w:rPr>
            </w:pPr>
          </w:p>
        </w:tc>
      </w:tr>
      <w:tr w:rsidR="002E671F" w14:paraId="4ED2EA81" w14:textId="77777777" w:rsidTr="002E671F">
        <w:trPr>
          <w:trHeight w:hRule="exact" w:val="256"/>
          <w:ins w:id="3397"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7A80D30A" w14:textId="77777777" w:rsidR="002E671F" w:rsidRDefault="002E671F" w:rsidP="002E671F">
            <w:pPr>
              <w:rPr>
                <w:ins w:id="3398" w:author="Arjan Kloosterboer" w:date="2017-09-21T14:21:00Z"/>
                <w:rFonts w:ascii="Calibri" w:hAnsi="Calibri" w:cs="Calibri"/>
                <w:b/>
                <w:bCs/>
                <w:color w:val="0F0F0F"/>
                <w:sz w:val="22"/>
                <w:szCs w:val="22"/>
              </w:rPr>
            </w:pPr>
            <w:ins w:id="3399" w:author="Arjan Kloosterboer" w:date="2017-09-21T14:21:00Z">
              <w:r>
                <w:rPr>
                  <w:rFonts w:ascii="Calibri" w:hAnsi="Calibri" w:cs="Calibri"/>
                  <w:b/>
                  <w:bCs/>
                  <w:color w:val="0F0F0F"/>
                  <w:sz w:val="22"/>
                  <w:szCs w:val="22"/>
                </w:rPr>
                <w:t>Kwaliteitsbegrip</w:t>
              </w:r>
            </w:ins>
          </w:p>
        </w:tc>
        <w:tc>
          <w:tcPr>
            <w:tcW w:w="7020" w:type="dxa"/>
            <w:gridSpan w:val="4"/>
            <w:tcBorders>
              <w:top w:val="nil"/>
              <w:left w:val="nil"/>
              <w:bottom w:val="nil"/>
              <w:right w:val="nil"/>
            </w:tcBorders>
            <w:tcMar>
              <w:top w:w="0" w:type="dxa"/>
              <w:left w:w="60" w:type="dxa"/>
              <w:bottom w:w="0" w:type="dxa"/>
              <w:right w:w="60" w:type="dxa"/>
            </w:tcMar>
          </w:tcPr>
          <w:p w14:paraId="3B2D2AE2" w14:textId="77777777" w:rsidR="002E671F" w:rsidRDefault="002E671F" w:rsidP="002E671F">
            <w:pPr>
              <w:rPr>
                <w:ins w:id="3400" w:author="Arjan Kloosterboer" w:date="2017-09-21T14:21:00Z"/>
                <w:rFonts w:ascii="Calibri" w:hAnsi="Calibri" w:cs="Calibri"/>
                <w:color w:val="0F0F0F"/>
                <w:sz w:val="22"/>
                <w:szCs w:val="22"/>
              </w:rPr>
            </w:pPr>
          </w:p>
        </w:tc>
      </w:tr>
      <w:tr w:rsidR="002E671F" w14:paraId="59CADB89" w14:textId="77777777" w:rsidTr="002E671F">
        <w:trPr>
          <w:trHeight w:hRule="exact" w:val="256"/>
          <w:ins w:id="3401"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0C7B3EDE" w14:textId="77777777" w:rsidR="002E671F" w:rsidRDefault="002E671F" w:rsidP="002E671F">
            <w:pPr>
              <w:rPr>
                <w:ins w:id="3402"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F27829E" w14:textId="77777777" w:rsidR="002E671F" w:rsidRDefault="002E671F" w:rsidP="002E671F">
            <w:pPr>
              <w:rPr>
                <w:ins w:id="3403" w:author="Arjan Kloosterboer" w:date="2017-09-21T14:21:00Z"/>
                <w:rFonts w:ascii="Calibri" w:hAnsi="Calibri" w:cs="Calibri"/>
                <w:color w:val="0F0F0F"/>
                <w:sz w:val="22"/>
                <w:szCs w:val="22"/>
              </w:rPr>
            </w:pPr>
          </w:p>
        </w:tc>
      </w:tr>
      <w:tr w:rsidR="002E671F" w14:paraId="019074BF" w14:textId="77777777" w:rsidTr="002E671F">
        <w:trPr>
          <w:ins w:id="3404"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56550596" w14:textId="77777777" w:rsidR="002E671F" w:rsidRDefault="002E671F" w:rsidP="002E671F">
            <w:pPr>
              <w:rPr>
                <w:ins w:id="3405" w:author="Arjan Kloosterboer" w:date="2017-09-21T14:21:00Z"/>
                <w:rFonts w:ascii="Calibri" w:hAnsi="Calibri" w:cs="Calibri"/>
                <w:b/>
                <w:bCs/>
                <w:color w:val="0F0F0F"/>
                <w:sz w:val="22"/>
                <w:szCs w:val="22"/>
              </w:rPr>
            </w:pPr>
            <w:ins w:id="3406" w:author="Arjan Kloosterboer" w:date="2017-09-21T14:21: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16C43E23" w14:textId="77777777" w:rsidR="002E671F" w:rsidRDefault="002E671F" w:rsidP="002E671F">
            <w:pPr>
              <w:rPr>
                <w:ins w:id="3407" w:author="Arjan Kloosterboer" w:date="2017-09-21T14:21:00Z"/>
                <w:rFonts w:ascii="Calibri" w:hAnsi="Calibri" w:cs="Calibri"/>
                <w:b/>
                <w:bCs/>
                <w:color w:val="0F0F0F"/>
                <w:sz w:val="22"/>
                <w:szCs w:val="22"/>
              </w:rPr>
            </w:pPr>
          </w:p>
        </w:tc>
      </w:tr>
      <w:tr w:rsidR="002E671F" w14:paraId="7FBA7540" w14:textId="77777777" w:rsidTr="002E671F">
        <w:trPr>
          <w:ins w:id="3408" w:author="Arjan Kloosterboer" w:date="2017-09-21T14:21:00Z"/>
        </w:trPr>
        <w:tc>
          <w:tcPr>
            <w:tcW w:w="450" w:type="dxa"/>
            <w:tcBorders>
              <w:top w:val="nil"/>
              <w:left w:val="nil"/>
              <w:bottom w:val="nil"/>
              <w:right w:val="nil"/>
            </w:tcBorders>
            <w:tcMar>
              <w:top w:w="0" w:type="dxa"/>
              <w:left w:w="60" w:type="dxa"/>
              <w:bottom w:w="0" w:type="dxa"/>
              <w:right w:w="60" w:type="dxa"/>
            </w:tcMar>
          </w:tcPr>
          <w:p w14:paraId="1DDB876D" w14:textId="77777777" w:rsidR="002E671F" w:rsidRDefault="002E671F" w:rsidP="002E671F">
            <w:pPr>
              <w:rPr>
                <w:ins w:id="3409" w:author="Arjan Kloosterboer" w:date="2017-09-21T14:21:00Z"/>
                <w:rFonts w:ascii="Calibri" w:hAnsi="Calibri" w:cs="Calibri"/>
                <w:i/>
                <w:iCs/>
                <w:color w:val="0F0F0F"/>
                <w:sz w:val="22"/>
                <w:szCs w:val="22"/>
              </w:rPr>
            </w:pPr>
            <w:bookmarkStart w:id="3410" w:name="BKM_3F9F2F86_F315_43BE_AC90_488E73F545E1"/>
          </w:p>
        </w:tc>
        <w:tc>
          <w:tcPr>
            <w:tcW w:w="2790" w:type="dxa"/>
            <w:gridSpan w:val="2"/>
            <w:tcBorders>
              <w:top w:val="nil"/>
              <w:left w:val="nil"/>
              <w:bottom w:val="nil"/>
              <w:right w:val="nil"/>
            </w:tcBorders>
            <w:tcMar>
              <w:top w:w="0" w:type="dxa"/>
              <w:left w:w="60" w:type="dxa"/>
              <w:bottom w:w="0" w:type="dxa"/>
              <w:right w:w="60" w:type="dxa"/>
            </w:tcMar>
          </w:tcPr>
          <w:p w14:paraId="09E71161" w14:textId="77777777" w:rsidR="002E671F" w:rsidRDefault="002E671F" w:rsidP="002E671F">
            <w:pPr>
              <w:rPr>
                <w:ins w:id="3411" w:author="Arjan Kloosterboer" w:date="2017-09-21T14:21:00Z"/>
                <w:rFonts w:ascii="Calibri" w:hAnsi="Calibri" w:cs="Calibri"/>
                <w:color w:val="0F0F0F"/>
                <w:sz w:val="22"/>
                <w:szCs w:val="22"/>
              </w:rPr>
            </w:pPr>
            <w:ins w:id="3412" w:author="Arjan Kloosterboer" w:date="2017-09-21T14:21: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00927EBC" w14:textId="77777777" w:rsidR="002E671F" w:rsidRDefault="002E671F" w:rsidP="002E671F">
            <w:pPr>
              <w:rPr>
                <w:ins w:id="3413" w:author="Arjan Kloosterboer" w:date="2017-09-21T14:21:00Z"/>
                <w:rFonts w:ascii="Calibri" w:hAnsi="Calibri" w:cs="Calibri"/>
                <w:color w:val="0F0F0F"/>
                <w:sz w:val="22"/>
                <w:szCs w:val="22"/>
              </w:rPr>
            </w:pPr>
            <w:ins w:id="3414" w:author="Arjan Kloosterboer" w:date="2017-09-21T14:21: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0F14AEE1" w14:textId="77777777" w:rsidR="002E671F" w:rsidRDefault="002E671F" w:rsidP="002E671F">
            <w:pPr>
              <w:rPr>
                <w:ins w:id="3415" w:author="Arjan Kloosterboer" w:date="2017-09-21T14:21:00Z"/>
                <w:rFonts w:ascii="Calibri" w:hAnsi="Calibri" w:cs="Calibri"/>
                <w:color w:val="0F0F0F"/>
                <w:sz w:val="22"/>
                <w:szCs w:val="22"/>
              </w:rPr>
            </w:pPr>
            <w:ins w:id="3416" w:author="Arjan Kloosterboer" w:date="2017-09-21T14:21: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2785AEE4" w14:textId="77777777" w:rsidR="002E671F" w:rsidRDefault="002E671F" w:rsidP="002E671F">
            <w:pPr>
              <w:rPr>
                <w:ins w:id="3417" w:author="Arjan Kloosterboer" w:date="2017-09-21T14:21:00Z"/>
                <w:rFonts w:ascii="Calibri" w:hAnsi="Calibri" w:cs="Calibri"/>
                <w:i/>
                <w:iCs/>
                <w:color w:val="0F0F0F"/>
                <w:sz w:val="22"/>
                <w:szCs w:val="22"/>
              </w:rPr>
            </w:pPr>
            <w:ins w:id="3418" w:author="Arjan Kloosterboer" w:date="2017-09-21T14:21:00Z">
              <w:r>
                <w:rPr>
                  <w:rFonts w:ascii="Calibri" w:hAnsi="Calibri" w:cs="Calibri"/>
                  <w:i/>
                  <w:iCs/>
                  <w:color w:val="0F0F0F"/>
                  <w:sz w:val="22"/>
                  <w:szCs w:val="22"/>
                </w:rPr>
                <w:t>Kardi-</w:t>
              </w:r>
            </w:ins>
          </w:p>
          <w:p w14:paraId="4E93308D" w14:textId="77777777" w:rsidR="002E671F" w:rsidRDefault="002E671F" w:rsidP="002E671F">
            <w:pPr>
              <w:rPr>
                <w:ins w:id="3419" w:author="Arjan Kloosterboer" w:date="2017-09-21T14:21:00Z"/>
                <w:rFonts w:ascii="Calibri" w:hAnsi="Calibri" w:cs="Calibri"/>
                <w:color w:val="0F0F0F"/>
                <w:sz w:val="22"/>
                <w:szCs w:val="22"/>
              </w:rPr>
            </w:pPr>
            <w:ins w:id="3420" w:author="Arjan Kloosterboer" w:date="2017-09-21T14:21:00Z">
              <w:r>
                <w:rPr>
                  <w:rFonts w:ascii="Calibri" w:hAnsi="Calibri" w:cs="Calibri"/>
                  <w:i/>
                  <w:iCs/>
                  <w:color w:val="0F0F0F"/>
                  <w:sz w:val="22"/>
                  <w:szCs w:val="22"/>
                </w:rPr>
                <w:t>naliteit</w:t>
              </w:r>
            </w:ins>
          </w:p>
        </w:tc>
      </w:tr>
      <w:tr w:rsidR="002E671F" w14:paraId="6B9C408D" w14:textId="77777777" w:rsidTr="002E671F">
        <w:trPr>
          <w:ins w:id="3421" w:author="Arjan Kloosterboer" w:date="2017-09-21T14:21:00Z"/>
        </w:trPr>
        <w:tc>
          <w:tcPr>
            <w:tcW w:w="450" w:type="dxa"/>
            <w:tcBorders>
              <w:top w:val="nil"/>
              <w:left w:val="nil"/>
              <w:bottom w:val="nil"/>
              <w:right w:val="nil"/>
            </w:tcBorders>
            <w:tcMar>
              <w:top w:w="0" w:type="dxa"/>
              <w:left w:w="60" w:type="dxa"/>
              <w:bottom w:w="0" w:type="dxa"/>
              <w:right w:w="60" w:type="dxa"/>
            </w:tcMar>
          </w:tcPr>
          <w:p w14:paraId="2F3104E6" w14:textId="77777777" w:rsidR="002E671F" w:rsidRDefault="002E671F" w:rsidP="002E671F">
            <w:pPr>
              <w:rPr>
                <w:ins w:id="3422" w:author="Arjan Kloosterboer" w:date="2017-09-21T14:21: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0695ADB8" w14:textId="77777777" w:rsidR="002E671F" w:rsidRDefault="002E671F" w:rsidP="002E671F">
            <w:pPr>
              <w:rPr>
                <w:ins w:id="3423" w:author="Arjan Kloosterboer" w:date="2017-09-21T14:21:00Z"/>
                <w:rFonts w:ascii="Calibri" w:hAnsi="Calibri" w:cs="Calibri"/>
                <w:color w:val="0F0F0F"/>
                <w:sz w:val="22"/>
                <w:szCs w:val="22"/>
              </w:rPr>
            </w:pPr>
            <w:ins w:id="3424" w:author="Arjan Kloosterboer" w:date="2017-09-21T14:21:00Z">
              <w:r>
                <w:rPr>
                  <w:rFonts w:ascii="Calibri" w:hAnsi="Calibri" w:cs="Calibri"/>
                  <w:color w:val="0F0F0F"/>
                  <w:sz w:val="22"/>
                  <w:szCs w:val="22"/>
                </w:rPr>
                <w:t>Soort reisdocument</w:t>
              </w:r>
            </w:ins>
          </w:p>
        </w:tc>
        <w:tc>
          <w:tcPr>
            <w:tcW w:w="4230" w:type="dxa"/>
            <w:tcBorders>
              <w:top w:val="nil"/>
              <w:left w:val="nil"/>
              <w:bottom w:val="nil"/>
              <w:right w:val="nil"/>
            </w:tcBorders>
            <w:tcMar>
              <w:top w:w="0" w:type="dxa"/>
              <w:left w:w="60" w:type="dxa"/>
              <w:bottom w:w="0" w:type="dxa"/>
              <w:right w:w="60" w:type="dxa"/>
            </w:tcMar>
          </w:tcPr>
          <w:p w14:paraId="37362E3B" w14:textId="77777777" w:rsidR="002E671F" w:rsidRDefault="002E671F" w:rsidP="002E671F">
            <w:pPr>
              <w:rPr>
                <w:ins w:id="3425" w:author="Arjan Kloosterboer" w:date="2017-09-21T14:21: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49864BA" w14:textId="77777777" w:rsidR="002E671F" w:rsidRDefault="002E671F" w:rsidP="002E671F">
            <w:pPr>
              <w:rPr>
                <w:ins w:id="3426" w:author="Arjan Kloosterboer" w:date="2017-09-21T14:21: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555CFE7F" w14:textId="77777777" w:rsidR="002E671F" w:rsidRDefault="002E671F" w:rsidP="002E671F">
            <w:pPr>
              <w:rPr>
                <w:ins w:id="3427" w:author="Arjan Kloosterboer" w:date="2017-09-21T14:21:00Z"/>
                <w:rFonts w:ascii="Calibri" w:hAnsi="Calibri" w:cs="Calibri"/>
                <w:color w:val="0F0F0F"/>
                <w:sz w:val="22"/>
                <w:szCs w:val="22"/>
              </w:rPr>
            </w:pPr>
            <w:ins w:id="3428" w:author="Arjan Kloosterboer" w:date="2017-09-21T14:21:00Z">
              <w:r>
                <w:rPr>
                  <w:rFonts w:ascii="Calibri" w:hAnsi="Calibri" w:cs="Calibri"/>
                  <w:color w:val="0F0F0F"/>
                  <w:sz w:val="22"/>
                  <w:szCs w:val="22"/>
                </w:rPr>
                <w:t>1 - 1</w:t>
              </w:r>
            </w:ins>
          </w:p>
        </w:tc>
        <w:bookmarkEnd w:id="3410"/>
      </w:tr>
      <w:tr w:rsidR="002E671F" w14:paraId="4B47F10F" w14:textId="77777777" w:rsidTr="002E671F">
        <w:trPr>
          <w:ins w:id="3429" w:author="Arjan Kloosterboer" w:date="2017-09-21T14:21:00Z"/>
        </w:trPr>
        <w:tc>
          <w:tcPr>
            <w:tcW w:w="450" w:type="dxa"/>
            <w:tcBorders>
              <w:top w:val="nil"/>
              <w:left w:val="nil"/>
              <w:bottom w:val="nil"/>
              <w:right w:val="nil"/>
            </w:tcBorders>
            <w:tcMar>
              <w:top w:w="0" w:type="dxa"/>
              <w:left w:w="60" w:type="dxa"/>
              <w:bottom w:w="0" w:type="dxa"/>
              <w:right w:w="60" w:type="dxa"/>
            </w:tcMar>
          </w:tcPr>
          <w:p w14:paraId="64654912" w14:textId="77777777" w:rsidR="002E671F" w:rsidRDefault="002E671F" w:rsidP="002E671F">
            <w:pPr>
              <w:rPr>
                <w:ins w:id="3430" w:author="Arjan Kloosterboer" w:date="2017-09-21T14:21:00Z"/>
                <w:rFonts w:ascii="Calibri" w:hAnsi="Calibri" w:cs="Calibri"/>
                <w:color w:val="0F0F0F"/>
                <w:sz w:val="22"/>
                <w:szCs w:val="22"/>
              </w:rPr>
            </w:pPr>
            <w:bookmarkStart w:id="3431" w:name="BKM_04FBD30B_A5EC_4CE3_AC11_D00A2D1B682F"/>
          </w:p>
        </w:tc>
        <w:tc>
          <w:tcPr>
            <w:tcW w:w="2790" w:type="dxa"/>
            <w:gridSpan w:val="2"/>
            <w:tcBorders>
              <w:top w:val="nil"/>
              <w:left w:val="nil"/>
              <w:bottom w:val="nil"/>
              <w:right w:val="nil"/>
            </w:tcBorders>
            <w:tcMar>
              <w:top w:w="0" w:type="dxa"/>
              <w:left w:w="60" w:type="dxa"/>
              <w:bottom w:w="0" w:type="dxa"/>
              <w:right w:w="60" w:type="dxa"/>
            </w:tcMar>
          </w:tcPr>
          <w:p w14:paraId="1CB12E74" w14:textId="77777777" w:rsidR="002E671F" w:rsidRDefault="002E671F" w:rsidP="002E671F">
            <w:pPr>
              <w:rPr>
                <w:ins w:id="3432" w:author="Arjan Kloosterboer" w:date="2017-09-21T14:21:00Z"/>
                <w:rFonts w:ascii="Calibri" w:hAnsi="Calibri" w:cs="Calibri"/>
                <w:color w:val="0F0F0F"/>
                <w:sz w:val="22"/>
                <w:szCs w:val="22"/>
              </w:rPr>
            </w:pPr>
            <w:ins w:id="3433" w:author="Arjan Kloosterboer" w:date="2017-09-21T14:21:00Z">
              <w:r>
                <w:rPr>
                  <w:rFonts w:ascii="Calibri" w:hAnsi="Calibri" w:cs="Calibri"/>
                  <w:color w:val="0F0F0F"/>
                  <w:sz w:val="22"/>
                  <w:szCs w:val="22"/>
                </w:rPr>
                <w:t>Reisdocumentnummer</w:t>
              </w:r>
            </w:ins>
          </w:p>
        </w:tc>
        <w:tc>
          <w:tcPr>
            <w:tcW w:w="4230" w:type="dxa"/>
            <w:tcBorders>
              <w:top w:val="nil"/>
              <w:left w:val="nil"/>
              <w:bottom w:val="nil"/>
              <w:right w:val="nil"/>
            </w:tcBorders>
            <w:tcMar>
              <w:top w:w="0" w:type="dxa"/>
              <w:left w:w="60" w:type="dxa"/>
              <w:bottom w:w="0" w:type="dxa"/>
              <w:right w:w="60" w:type="dxa"/>
            </w:tcMar>
          </w:tcPr>
          <w:p w14:paraId="544FD5BB" w14:textId="77777777" w:rsidR="002E671F" w:rsidRDefault="002E671F" w:rsidP="002E671F">
            <w:pPr>
              <w:rPr>
                <w:ins w:id="3434" w:author="Arjan Kloosterboer" w:date="2017-09-21T14:21: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5C74C9D" w14:textId="77777777" w:rsidR="002E671F" w:rsidRDefault="002E671F" w:rsidP="002E671F">
            <w:pPr>
              <w:rPr>
                <w:ins w:id="3435" w:author="Arjan Kloosterboer" w:date="2017-09-21T14:21: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9D2E92C" w14:textId="77777777" w:rsidR="002E671F" w:rsidRDefault="002E671F" w:rsidP="002E671F">
            <w:pPr>
              <w:rPr>
                <w:ins w:id="3436" w:author="Arjan Kloosterboer" w:date="2017-09-21T14:21:00Z"/>
                <w:rFonts w:ascii="Calibri" w:hAnsi="Calibri" w:cs="Calibri"/>
                <w:color w:val="0F0F0F"/>
                <w:sz w:val="22"/>
                <w:szCs w:val="22"/>
              </w:rPr>
            </w:pPr>
            <w:ins w:id="3437" w:author="Arjan Kloosterboer" w:date="2017-09-21T14:21:00Z">
              <w:r>
                <w:rPr>
                  <w:rFonts w:ascii="Calibri" w:hAnsi="Calibri" w:cs="Calibri"/>
                  <w:color w:val="0F0F0F"/>
                  <w:sz w:val="22"/>
                  <w:szCs w:val="22"/>
                </w:rPr>
                <w:t>1 - 1</w:t>
              </w:r>
            </w:ins>
          </w:p>
        </w:tc>
        <w:bookmarkEnd w:id="3431"/>
      </w:tr>
      <w:tr w:rsidR="002E671F" w14:paraId="472D6501" w14:textId="77777777" w:rsidTr="002E671F">
        <w:trPr>
          <w:ins w:id="3438" w:author="Arjan Kloosterboer" w:date="2017-09-21T14:21:00Z"/>
        </w:trPr>
        <w:tc>
          <w:tcPr>
            <w:tcW w:w="450" w:type="dxa"/>
            <w:tcBorders>
              <w:top w:val="nil"/>
              <w:left w:val="nil"/>
              <w:bottom w:val="nil"/>
              <w:right w:val="nil"/>
            </w:tcBorders>
            <w:tcMar>
              <w:top w:w="0" w:type="dxa"/>
              <w:left w:w="60" w:type="dxa"/>
              <w:bottom w:w="0" w:type="dxa"/>
              <w:right w:w="60" w:type="dxa"/>
            </w:tcMar>
          </w:tcPr>
          <w:p w14:paraId="21F7AF82" w14:textId="77777777" w:rsidR="002E671F" w:rsidRDefault="002E671F" w:rsidP="002E671F">
            <w:pPr>
              <w:rPr>
                <w:ins w:id="3439" w:author="Arjan Kloosterboer" w:date="2017-09-21T14:21:00Z"/>
                <w:rFonts w:ascii="Calibri" w:hAnsi="Calibri" w:cs="Calibri"/>
                <w:color w:val="0F0F0F"/>
                <w:sz w:val="22"/>
                <w:szCs w:val="22"/>
              </w:rPr>
            </w:pPr>
            <w:bookmarkStart w:id="3440" w:name="BKM_8E393C0C_7427_4DCE_B9D0_26ACC2863ABB"/>
          </w:p>
        </w:tc>
        <w:tc>
          <w:tcPr>
            <w:tcW w:w="2790" w:type="dxa"/>
            <w:gridSpan w:val="2"/>
            <w:tcBorders>
              <w:top w:val="nil"/>
              <w:left w:val="nil"/>
              <w:bottom w:val="nil"/>
              <w:right w:val="nil"/>
            </w:tcBorders>
            <w:tcMar>
              <w:top w:w="0" w:type="dxa"/>
              <w:left w:w="60" w:type="dxa"/>
              <w:bottom w:w="0" w:type="dxa"/>
              <w:right w:w="60" w:type="dxa"/>
            </w:tcMar>
          </w:tcPr>
          <w:p w14:paraId="3614C6A6" w14:textId="4AFA059A" w:rsidR="002E671F" w:rsidRDefault="002E671F" w:rsidP="002E671F">
            <w:pPr>
              <w:rPr>
                <w:ins w:id="3441" w:author="Arjan Kloosterboer" w:date="2017-09-21T14:21:00Z"/>
                <w:rFonts w:ascii="Calibri" w:hAnsi="Calibri" w:cs="Calibri"/>
                <w:color w:val="0F0F0F"/>
                <w:sz w:val="22"/>
                <w:szCs w:val="22"/>
              </w:rPr>
            </w:pPr>
            <w:ins w:id="3442" w:author="Arjan Kloosterboer" w:date="2017-09-21T14:21:00Z">
              <w:r>
                <w:rPr>
                  <w:rFonts w:ascii="Calibri" w:hAnsi="Calibri" w:cs="Calibri"/>
                  <w:color w:val="0F0F0F"/>
                  <w:sz w:val="22"/>
                  <w:szCs w:val="22"/>
                </w:rPr>
                <w:t xml:space="preserve">Datum </w:t>
              </w:r>
            </w:ins>
            <w:ins w:id="3443" w:author="Arjan Kloosterboer" w:date="2018-05-23T17:40:00Z">
              <w:r w:rsidR="00890E57">
                <w:rPr>
                  <w:rFonts w:ascii="Calibri" w:hAnsi="Calibri" w:cs="Calibri"/>
                  <w:color w:val="0F0F0F"/>
                  <w:sz w:val="22"/>
                  <w:szCs w:val="22"/>
                </w:rPr>
                <w:t>uitgifte</w:t>
              </w:r>
            </w:ins>
            <w:ins w:id="3444" w:author="Arjan Kloosterboer" w:date="2017-09-21T14:21:00Z">
              <w:r>
                <w:rPr>
                  <w:rFonts w:ascii="Calibri" w:hAnsi="Calibri" w:cs="Calibri"/>
                  <w:color w:val="0F0F0F"/>
                  <w:sz w:val="22"/>
                  <w:szCs w:val="22"/>
                </w:rPr>
                <w:t xml:space="preserve"> document</w:t>
              </w:r>
            </w:ins>
          </w:p>
        </w:tc>
        <w:tc>
          <w:tcPr>
            <w:tcW w:w="4230" w:type="dxa"/>
            <w:tcBorders>
              <w:top w:val="nil"/>
              <w:left w:val="nil"/>
              <w:bottom w:val="nil"/>
              <w:right w:val="nil"/>
            </w:tcBorders>
            <w:tcMar>
              <w:top w:w="0" w:type="dxa"/>
              <w:left w:w="60" w:type="dxa"/>
              <w:bottom w:w="0" w:type="dxa"/>
              <w:right w:w="60" w:type="dxa"/>
            </w:tcMar>
          </w:tcPr>
          <w:p w14:paraId="56159F87" w14:textId="77777777" w:rsidR="002E671F" w:rsidRDefault="002E671F" w:rsidP="002E671F">
            <w:pPr>
              <w:rPr>
                <w:ins w:id="3445" w:author="Arjan Kloosterboer" w:date="2017-09-21T14:21: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695D3FD" w14:textId="77777777" w:rsidR="002E671F" w:rsidRDefault="002E671F" w:rsidP="002E671F">
            <w:pPr>
              <w:rPr>
                <w:ins w:id="3446" w:author="Arjan Kloosterboer" w:date="2017-09-21T14:21: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CF25180" w14:textId="59800A79" w:rsidR="002E671F" w:rsidRDefault="00890E57" w:rsidP="002E671F">
            <w:pPr>
              <w:rPr>
                <w:ins w:id="3447" w:author="Arjan Kloosterboer" w:date="2017-09-21T14:21:00Z"/>
                <w:rFonts w:ascii="Calibri" w:hAnsi="Calibri" w:cs="Calibri"/>
                <w:color w:val="0F0F0F"/>
                <w:sz w:val="22"/>
                <w:szCs w:val="22"/>
              </w:rPr>
            </w:pPr>
            <w:ins w:id="3448" w:author="Arjan Kloosterboer" w:date="2018-05-23T17:40:00Z">
              <w:r>
                <w:rPr>
                  <w:rFonts w:ascii="Calibri" w:hAnsi="Calibri" w:cs="Calibri"/>
                  <w:color w:val="0F0F0F"/>
                  <w:sz w:val="22"/>
                  <w:szCs w:val="22"/>
                </w:rPr>
                <w:t xml:space="preserve">0 </w:t>
              </w:r>
            </w:ins>
            <w:ins w:id="3449" w:author="Arjan Kloosterboer" w:date="2017-09-21T14:21:00Z">
              <w:r w:rsidR="002E671F">
                <w:rPr>
                  <w:rFonts w:ascii="Calibri" w:hAnsi="Calibri" w:cs="Calibri"/>
                  <w:color w:val="0F0F0F"/>
                  <w:sz w:val="22"/>
                  <w:szCs w:val="22"/>
                </w:rPr>
                <w:t>- 1</w:t>
              </w:r>
            </w:ins>
          </w:p>
        </w:tc>
        <w:bookmarkEnd w:id="3440"/>
      </w:tr>
      <w:tr w:rsidR="002E671F" w14:paraId="09218C13" w14:textId="77777777" w:rsidTr="002E671F">
        <w:trPr>
          <w:ins w:id="3450" w:author="Arjan Kloosterboer" w:date="2017-09-21T14:21:00Z"/>
        </w:trPr>
        <w:tc>
          <w:tcPr>
            <w:tcW w:w="450" w:type="dxa"/>
            <w:tcBorders>
              <w:top w:val="nil"/>
              <w:left w:val="nil"/>
              <w:bottom w:val="nil"/>
              <w:right w:val="nil"/>
            </w:tcBorders>
            <w:tcMar>
              <w:top w:w="0" w:type="dxa"/>
              <w:left w:w="60" w:type="dxa"/>
              <w:bottom w:w="0" w:type="dxa"/>
              <w:right w:w="60" w:type="dxa"/>
            </w:tcMar>
          </w:tcPr>
          <w:p w14:paraId="3388B879" w14:textId="77777777" w:rsidR="002E671F" w:rsidRDefault="002E671F" w:rsidP="002E671F">
            <w:pPr>
              <w:rPr>
                <w:ins w:id="3451" w:author="Arjan Kloosterboer" w:date="2017-09-21T14:21:00Z"/>
                <w:rFonts w:ascii="Calibri" w:hAnsi="Calibri" w:cs="Calibri"/>
                <w:color w:val="0F0F0F"/>
                <w:sz w:val="22"/>
                <w:szCs w:val="22"/>
              </w:rPr>
            </w:pPr>
            <w:bookmarkStart w:id="3452" w:name="BKM_19AA4E43_516C_41DC_A045_00FBBAF54125"/>
          </w:p>
        </w:tc>
        <w:tc>
          <w:tcPr>
            <w:tcW w:w="2790" w:type="dxa"/>
            <w:gridSpan w:val="2"/>
            <w:tcBorders>
              <w:top w:val="nil"/>
              <w:left w:val="nil"/>
              <w:bottom w:val="nil"/>
              <w:right w:val="nil"/>
            </w:tcBorders>
            <w:tcMar>
              <w:top w:w="0" w:type="dxa"/>
              <w:left w:w="60" w:type="dxa"/>
              <w:bottom w:w="0" w:type="dxa"/>
              <w:right w:w="60" w:type="dxa"/>
            </w:tcMar>
          </w:tcPr>
          <w:p w14:paraId="1F19BD05" w14:textId="77777777" w:rsidR="002E671F" w:rsidRDefault="002E671F" w:rsidP="002E671F">
            <w:pPr>
              <w:rPr>
                <w:ins w:id="3453" w:author="Arjan Kloosterboer" w:date="2017-09-21T14:21:00Z"/>
                <w:rFonts w:ascii="Calibri" w:hAnsi="Calibri" w:cs="Calibri"/>
                <w:color w:val="0F0F0F"/>
                <w:sz w:val="22"/>
                <w:szCs w:val="22"/>
              </w:rPr>
            </w:pPr>
            <w:ins w:id="3454" w:author="Arjan Kloosterboer" w:date="2017-09-21T14:21:00Z">
              <w:r>
                <w:rPr>
                  <w:rFonts w:ascii="Calibri" w:hAnsi="Calibri" w:cs="Calibri"/>
                  <w:color w:val="0F0F0F"/>
                  <w:sz w:val="22"/>
                  <w:szCs w:val="22"/>
                </w:rPr>
                <w:t>Einddatum geldigheid document</w:t>
              </w:r>
            </w:ins>
          </w:p>
        </w:tc>
        <w:tc>
          <w:tcPr>
            <w:tcW w:w="4230" w:type="dxa"/>
            <w:tcBorders>
              <w:top w:val="nil"/>
              <w:left w:val="nil"/>
              <w:bottom w:val="nil"/>
              <w:right w:val="nil"/>
            </w:tcBorders>
            <w:tcMar>
              <w:top w:w="0" w:type="dxa"/>
              <w:left w:w="60" w:type="dxa"/>
              <w:bottom w:w="0" w:type="dxa"/>
              <w:right w:w="60" w:type="dxa"/>
            </w:tcMar>
          </w:tcPr>
          <w:p w14:paraId="39753219" w14:textId="77777777" w:rsidR="002E671F" w:rsidRDefault="002E671F" w:rsidP="002E671F">
            <w:pPr>
              <w:rPr>
                <w:ins w:id="3455" w:author="Arjan Kloosterboer" w:date="2017-09-21T14:21: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00FB548" w14:textId="77777777" w:rsidR="002E671F" w:rsidRDefault="002E671F" w:rsidP="002E671F">
            <w:pPr>
              <w:rPr>
                <w:ins w:id="3456" w:author="Arjan Kloosterboer" w:date="2017-09-21T14:21: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55AA80F1" w14:textId="77777777" w:rsidR="002E671F" w:rsidRDefault="002E671F" w:rsidP="002E671F">
            <w:pPr>
              <w:rPr>
                <w:ins w:id="3457" w:author="Arjan Kloosterboer" w:date="2017-09-21T14:21:00Z"/>
                <w:rFonts w:ascii="Calibri" w:hAnsi="Calibri" w:cs="Calibri"/>
                <w:color w:val="0F0F0F"/>
                <w:sz w:val="22"/>
                <w:szCs w:val="22"/>
              </w:rPr>
            </w:pPr>
            <w:ins w:id="3458" w:author="Arjan Kloosterboer" w:date="2017-09-21T14:21:00Z">
              <w:r>
                <w:rPr>
                  <w:rFonts w:ascii="Calibri" w:hAnsi="Calibri" w:cs="Calibri"/>
                  <w:color w:val="0F0F0F"/>
                  <w:sz w:val="22"/>
                  <w:szCs w:val="22"/>
                </w:rPr>
                <w:t>0 - 1</w:t>
              </w:r>
            </w:ins>
          </w:p>
        </w:tc>
        <w:bookmarkEnd w:id="3452"/>
      </w:tr>
      <w:tr w:rsidR="002E671F" w14:paraId="2A6C1BA5" w14:textId="77777777" w:rsidTr="002E671F">
        <w:trPr>
          <w:ins w:id="3459" w:author="Arjan Kloosterboer" w:date="2017-09-21T14:21:00Z"/>
        </w:trPr>
        <w:tc>
          <w:tcPr>
            <w:tcW w:w="450" w:type="dxa"/>
            <w:tcBorders>
              <w:top w:val="nil"/>
              <w:left w:val="nil"/>
              <w:bottom w:val="nil"/>
              <w:right w:val="nil"/>
            </w:tcBorders>
            <w:tcMar>
              <w:top w:w="0" w:type="dxa"/>
              <w:left w:w="60" w:type="dxa"/>
              <w:bottom w:w="0" w:type="dxa"/>
              <w:right w:w="60" w:type="dxa"/>
            </w:tcMar>
          </w:tcPr>
          <w:p w14:paraId="6707654E" w14:textId="77777777" w:rsidR="002E671F" w:rsidRDefault="002E671F" w:rsidP="002E671F">
            <w:pPr>
              <w:rPr>
                <w:ins w:id="3460" w:author="Arjan Kloosterboer" w:date="2017-09-21T14:21:00Z"/>
                <w:rFonts w:ascii="Calibri" w:hAnsi="Calibri" w:cs="Calibri"/>
                <w:color w:val="0F0F0F"/>
                <w:sz w:val="22"/>
                <w:szCs w:val="22"/>
              </w:rPr>
            </w:pPr>
            <w:bookmarkStart w:id="3461" w:name="BKM_F2074F65_DDC7_4B0F_A23B_A74B7C82A6C1"/>
          </w:p>
        </w:tc>
        <w:tc>
          <w:tcPr>
            <w:tcW w:w="2790" w:type="dxa"/>
            <w:gridSpan w:val="2"/>
            <w:tcBorders>
              <w:top w:val="nil"/>
              <w:left w:val="nil"/>
              <w:bottom w:val="nil"/>
              <w:right w:val="nil"/>
            </w:tcBorders>
            <w:tcMar>
              <w:top w:w="0" w:type="dxa"/>
              <w:left w:w="60" w:type="dxa"/>
              <w:bottom w:w="0" w:type="dxa"/>
              <w:right w:w="60" w:type="dxa"/>
            </w:tcMar>
          </w:tcPr>
          <w:p w14:paraId="21C64837" w14:textId="77777777" w:rsidR="002E671F" w:rsidRDefault="002E671F" w:rsidP="002E671F">
            <w:pPr>
              <w:rPr>
                <w:ins w:id="3462" w:author="Arjan Kloosterboer" w:date="2017-09-21T14:21:00Z"/>
                <w:rFonts w:ascii="Calibri" w:hAnsi="Calibri" w:cs="Calibri"/>
                <w:color w:val="0F0F0F"/>
                <w:sz w:val="22"/>
                <w:szCs w:val="22"/>
              </w:rPr>
            </w:pPr>
            <w:ins w:id="3463" w:author="Arjan Kloosterboer" w:date="2017-09-21T14:21:00Z">
              <w:r>
                <w:rPr>
                  <w:rFonts w:ascii="Calibri" w:hAnsi="Calibri" w:cs="Calibri"/>
                  <w:color w:val="0F0F0F"/>
                  <w:sz w:val="22"/>
                  <w:szCs w:val="22"/>
                </w:rPr>
                <w:t>Aanhouding inhouding/vermissing</w:t>
              </w:r>
            </w:ins>
          </w:p>
        </w:tc>
        <w:tc>
          <w:tcPr>
            <w:tcW w:w="4230" w:type="dxa"/>
            <w:tcBorders>
              <w:top w:val="nil"/>
              <w:left w:val="nil"/>
              <w:bottom w:val="nil"/>
              <w:right w:val="nil"/>
            </w:tcBorders>
            <w:tcMar>
              <w:top w:w="0" w:type="dxa"/>
              <w:left w:w="60" w:type="dxa"/>
              <w:bottom w:w="0" w:type="dxa"/>
              <w:right w:w="60" w:type="dxa"/>
            </w:tcMar>
          </w:tcPr>
          <w:p w14:paraId="4ECD2884" w14:textId="77777777" w:rsidR="002E671F" w:rsidRDefault="002E671F" w:rsidP="002E671F">
            <w:pPr>
              <w:rPr>
                <w:ins w:id="3464" w:author="Arjan Kloosterboer" w:date="2017-09-21T14:21: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F98352F" w14:textId="77777777" w:rsidR="002E671F" w:rsidRDefault="002E671F" w:rsidP="002E671F">
            <w:pPr>
              <w:rPr>
                <w:ins w:id="3465" w:author="Arjan Kloosterboer" w:date="2017-09-21T14:21: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D3D0EC2" w14:textId="77777777" w:rsidR="002E671F" w:rsidRDefault="002E671F" w:rsidP="002E671F">
            <w:pPr>
              <w:rPr>
                <w:ins w:id="3466" w:author="Arjan Kloosterboer" w:date="2017-09-21T14:21:00Z"/>
                <w:rFonts w:ascii="Calibri" w:hAnsi="Calibri" w:cs="Calibri"/>
                <w:color w:val="0F0F0F"/>
                <w:sz w:val="22"/>
                <w:szCs w:val="22"/>
              </w:rPr>
            </w:pPr>
            <w:ins w:id="3467" w:author="Arjan Kloosterboer" w:date="2017-09-21T14:21:00Z">
              <w:r>
                <w:rPr>
                  <w:rFonts w:ascii="Calibri" w:hAnsi="Calibri" w:cs="Calibri"/>
                  <w:color w:val="0F0F0F"/>
                  <w:sz w:val="22"/>
                  <w:szCs w:val="22"/>
                </w:rPr>
                <w:t>0 - 1</w:t>
              </w:r>
            </w:ins>
          </w:p>
        </w:tc>
        <w:bookmarkEnd w:id="3461"/>
      </w:tr>
    </w:tbl>
    <w:p w14:paraId="106D4377" w14:textId="77777777" w:rsidR="002E671F" w:rsidRDefault="002E671F" w:rsidP="002E671F">
      <w:pPr>
        <w:rPr>
          <w:ins w:id="3468" w:author="Arjan Kloosterboer" w:date="2017-09-21T14:21: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2E671F" w14:paraId="09E3DD9D" w14:textId="77777777" w:rsidTr="002E671F">
        <w:trPr>
          <w:ins w:id="3469" w:author="Arjan Kloosterboer" w:date="2017-09-21T14:21:00Z"/>
        </w:trPr>
        <w:tc>
          <w:tcPr>
            <w:tcW w:w="9360" w:type="dxa"/>
            <w:gridSpan w:val="3"/>
            <w:tcBorders>
              <w:top w:val="nil"/>
              <w:left w:val="nil"/>
              <w:bottom w:val="nil"/>
              <w:right w:val="nil"/>
            </w:tcBorders>
            <w:tcMar>
              <w:top w:w="0" w:type="dxa"/>
              <w:left w:w="60" w:type="dxa"/>
              <w:bottom w:w="0" w:type="dxa"/>
              <w:right w:w="60" w:type="dxa"/>
            </w:tcMar>
          </w:tcPr>
          <w:p w14:paraId="4AC1DA63" w14:textId="77777777" w:rsidR="002E671F" w:rsidRDefault="002E671F" w:rsidP="002E671F">
            <w:pPr>
              <w:rPr>
                <w:ins w:id="3470" w:author="Arjan Kloosterboer" w:date="2017-09-21T14:21:00Z"/>
                <w:rFonts w:ascii="Calibri" w:hAnsi="Calibri" w:cs="Calibri"/>
                <w:color w:val="0F0F0F"/>
                <w:sz w:val="22"/>
                <w:szCs w:val="22"/>
              </w:rPr>
            </w:pPr>
            <w:ins w:id="3471" w:author="Arjan Kloosterboer" w:date="2017-09-21T14:21:00Z">
              <w:r>
                <w:rPr>
                  <w:rFonts w:ascii="Calibri" w:hAnsi="Calibri" w:cs="Calibri"/>
                  <w:b/>
                  <w:bCs/>
                  <w:color w:val="0F0F0F"/>
                  <w:sz w:val="22"/>
                  <w:szCs w:val="22"/>
                </w:rPr>
                <w:t>Overzicht relaties</w:t>
              </w:r>
            </w:ins>
          </w:p>
        </w:tc>
      </w:tr>
      <w:tr w:rsidR="002E671F" w14:paraId="50CCA5F4" w14:textId="77777777" w:rsidTr="002E671F">
        <w:trPr>
          <w:ins w:id="3472" w:author="Arjan Kloosterboer" w:date="2017-09-21T14:21:00Z"/>
        </w:trPr>
        <w:tc>
          <w:tcPr>
            <w:tcW w:w="450" w:type="dxa"/>
            <w:tcBorders>
              <w:top w:val="nil"/>
              <w:left w:val="nil"/>
              <w:bottom w:val="nil"/>
              <w:right w:val="nil"/>
            </w:tcBorders>
            <w:tcMar>
              <w:top w:w="0" w:type="dxa"/>
              <w:left w:w="60" w:type="dxa"/>
              <w:bottom w:w="0" w:type="dxa"/>
              <w:right w:w="60" w:type="dxa"/>
            </w:tcMar>
          </w:tcPr>
          <w:p w14:paraId="05B974C1" w14:textId="77777777" w:rsidR="002E671F" w:rsidRDefault="002E671F" w:rsidP="002E671F">
            <w:pPr>
              <w:rPr>
                <w:ins w:id="3473" w:author="Arjan Kloosterboer" w:date="2017-09-21T14:21: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36C0C3BD" w14:textId="77777777" w:rsidR="002E671F" w:rsidRDefault="002E671F" w:rsidP="002E671F">
            <w:pPr>
              <w:rPr>
                <w:ins w:id="3474" w:author="Arjan Kloosterboer" w:date="2017-09-21T14:21:00Z"/>
                <w:rFonts w:ascii="Calibri" w:hAnsi="Calibri" w:cs="Calibri"/>
                <w:i/>
                <w:iCs/>
                <w:color w:val="0F0F0F"/>
                <w:sz w:val="22"/>
                <w:szCs w:val="22"/>
              </w:rPr>
            </w:pPr>
            <w:ins w:id="3475" w:author="Arjan Kloosterboer" w:date="2017-09-21T14:21:00Z">
              <w:r>
                <w:rPr>
                  <w:rFonts w:ascii="Calibri" w:hAnsi="Calibri" w:cs="Calibri"/>
                  <w:i/>
                  <w:iCs/>
                  <w:color w:val="0F0F0F"/>
                  <w:sz w:val="22"/>
                  <w:szCs w:val="22"/>
                </w:rPr>
                <w:t>Relatienaam met</w:t>
              </w:r>
            </w:ins>
          </w:p>
          <w:p w14:paraId="1C220945" w14:textId="77777777" w:rsidR="002E671F" w:rsidRDefault="002E671F" w:rsidP="002E671F">
            <w:pPr>
              <w:rPr>
                <w:ins w:id="3476" w:author="Arjan Kloosterboer" w:date="2017-09-21T14:21:00Z"/>
                <w:rFonts w:ascii="Calibri" w:hAnsi="Calibri" w:cs="Calibri"/>
                <w:color w:val="0F0F0F"/>
                <w:sz w:val="22"/>
                <w:szCs w:val="22"/>
              </w:rPr>
            </w:pPr>
            <w:ins w:id="3477" w:author="Arjan Kloosterboer" w:date="2017-09-21T14:21: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60CA6D36" w14:textId="77777777" w:rsidR="002E671F" w:rsidRDefault="002E671F" w:rsidP="002E671F">
            <w:pPr>
              <w:rPr>
                <w:ins w:id="3478" w:author="Arjan Kloosterboer" w:date="2017-09-21T14:21:00Z"/>
                <w:rFonts w:ascii="Calibri" w:hAnsi="Calibri" w:cs="Calibri"/>
                <w:color w:val="0F0F0F"/>
                <w:sz w:val="22"/>
                <w:szCs w:val="22"/>
              </w:rPr>
            </w:pPr>
            <w:ins w:id="3479" w:author="Arjan Kloosterboer" w:date="2017-09-21T14:21:00Z">
              <w:r>
                <w:rPr>
                  <w:rFonts w:ascii="Calibri" w:hAnsi="Calibri" w:cs="Calibri"/>
                  <w:i/>
                  <w:iCs/>
                  <w:color w:val="0F0F0F"/>
                  <w:sz w:val="22"/>
                  <w:szCs w:val="22"/>
                </w:rPr>
                <w:t>Definitie</w:t>
              </w:r>
            </w:ins>
          </w:p>
        </w:tc>
      </w:tr>
      <w:tr w:rsidR="002E671F" w14:paraId="4C1A803F" w14:textId="77777777" w:rsidTr="002E671F">
        <w:trPr>
          <w:ins w:id="3480" w:author="Arjan Kloosterboer" w:date="2017-09-21T14:21:00Z"/>
        </w:trPr>
        <w:tc>
          <w:tcPr>
            <w:tcW w:w="450" w:type="dxa"/>
            <w:tcBorders>
              <w:top w:val="nil"/>
              <w:left w:val="nil"/>
              <w:bottom w:val="nil"/>
              <w:right w:val="nil"/>
            </w:tcBorders>
            <w:tcMar>
              <w:top w:w="0" w:type="dxa"/>
              <w:left w:w="60" w:type="dxa"/>
              <w:bottom w:w="0" w:type="dxa"/>
              <w:right w:w="60" w:type="dxa"/>
            </w:tcMar>
          </w:tcPr>
          <w:p w14:paraId="56076CB6" w14:textId="77777777" w:rsidR="002E671F" w:rsidRDefault="002E671F" w:rsidP="002E671F">
            <w:pPr>
              <w:rPr>
                <w:ins w:id="3481" w:author="Arjan Kloosterboer" w:date="2017-09-21T14:21: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75E2719C" w14:textId="77777777" w:rsidR="002E671F" w:rsidRDefault="002E671F" w:rsidP="002E671F">
            <w:pPr>
              <w:rPr>
                <w:ins w:id="3482" w:author="Arjan Kloosterboer" w:date="2017-09-21T14:21:00Z"/>
                <w:rFonts w:ascii="Calibri" w:hAnsi="Calibri" w:cs="Calibri"/>
                <w:color w:val="0F0F0F"/>
                <w:sz w:val="22"/>
                <w:szCs w:val="22"/>
              </w:rPr>
            </w:pPr>
            <w:ins w:id="3483" w:author="Arjan Kloosterboer" w:date="2017-09-21T14:21:00Z">
              <w:r>
                <w:rPr>
                  <w:rFonts w:ascii="Calibri" w:hAnsi="Calibri" w:cs="Calibri"/>
                  <w:color w:val="0F0F0F"/>
                  <w:sz w:val="22"/>
                  <w:szCs w:val="22"/>
                </w:rPr>
                <w:t>REISDOCUMENT  []</w:t>
              </w:r>
            </w:ins>
          </w:p>
          <w:p w14:paraId="0B2D524E" w14:textId="77777777" w:rsidR="002E671F" w:rsidRDefault="002E671F" w:rsidP="002E671F">
            <w:pPr>
              <w:rPr>
                <w:ins w:id="3484" w:author="Arjan Kloosterboer" w:date="2017-09-21T14:21:00Z"/>
                <w:rFonts w:ascii="Calibri" w:hAnsi="Calibri" w:cs="Calibri"/>
                <w:color w:val="0F0F0F"/>
                <w:sz w:val="22"/>
                <w:szCs w:val="22"/>
              </w:rPr>
            </w:pPr>
            <w:ins w:id="3485" w:author="Arjan Kloosterboer" w:date="2017-09-21T14:21:00Z">
              <w:r>
                <w:rPr>
                  <w:rFonts w:ascii="Calibri" w:hAnsi="Calibri" w:cs="Calibri"/>
                  <w:color w:val="0F0F0F"/>
                  <w:sz w:val="22"/>
                  <w:szCs w:val="22"/>
                </w:rPr>
                <w:t xml:space="preserve">  </w:t>
              </w:r>
            </w:ins>
          </w:p>
          <w:p w14:paraId="64BB2BB6" w14:textId="77777777" w:rsidR="002E671F" w:rsidRDefault="002E671F" w:rsidP="002E671F">
            <w:pPr>
              <w:rPr>
                <w:ins w:id="3486" w:author="Arjan Kloosterboer" w:date="2017-09-21T14:21:00Z"/>
                <w:rFonts w:ascii="Calibri" w:hAnsi="Calibri" w:cs="Calibri"/>
                <w:color w:val="0F0F0F"/>
                <w:sz w:val="22"/>
                <w:szCs w:val="22"/>
              </w:rPr>
            </w:pPr>
            <w:ins w:id="3487" w:author="Arjan Kloosterboer" w:date="2017-09-21T14:21:00Z">
              <w:r>
                <w:rPr>
                  <w:rFonts w:ascii="Calibri" w:hAnsi="Calibri" w:cs="Calibri"/>
                  <w:color w:val="0F0F0F"/>
                  <w:sz w:val="22"/>
                  <w:szCs w:val="22"/>
                </w:rPr>
                <w:t>REISDOCUMENT  []</w:t>
              </w:r>
            </w:ins>
          </w:p>
        </w:tc>
        <w:tc>
          <w:tcPr>
            <w:tcW w:w="6120" w:type="dxa"/>
            <w:tcBorders>
              <w:top w:val="nil"/>
              <w:left w:val="nil"/>
              <w:bottom w:val="nil"/>
              <w:right w:val="nil"/>
            </w:tcBorders>
            <w:tcMar>
              <w:top w:w="0" w:type="dxa"/>
              <w:left w:w="60" w:type="dxa"/>
              <w:bottom w:w="0" w:type="dxa"/>
              <w:right w:w="60" w:type="dxa"/>
            </w:tcMar>
          </w:tcPr>
          <w:p w14:paraId="7B88D9DA" w14:textId="77777777" w:rsidR="002E671F" w:rsidRDefault="002E671F" w:rsidP="002E671F">
            <w:pPr>
              <w:rPr>
                <w:ins w:id="3488" w:author="Arjan Kloosterboer" w:date="2017-09-21T14:21:00Z"/>
                <w:rFonts w:ascii="Calibri" w:hAnsi="Calibri" w:cs="Calibri"/>
                <w:color w:val="0F0F0F"/>
                <w:sz w:val="22"/>
                <w:szCs w:val="22"/>
              </w:rPr>
            </w:pPr>
          </w:p>
        </w:tc>
      </w:tr>
      <w:tr w:rsidR="002E671F" w14:paraId="316ACD70" w14:textId="77777777" w:rsidTr="002E671F">
        <w:trPr>
          <w:trHeight w:hRule="exact" w:val="128"/>
          <w:ins w:id="3489" w:author="Arjan Kloosterboer" w:date="2017-09-21T14:21:00Z"/>
        </w:trPr>
        <w:tc>
          <w:tcPr>
            <w:tcW w:w="450" w:type="dxa"/>
            <w:tcBorders>
              <w:top w:val="nil"/>
              <w:left w:val="nil"/>
              <w:bottom w:val="nil"/>
              <w:right w:val="nil"/>
            </w:tcBorders>
            <w:tcMar>
              <w:top w:w="0" w:type="dxa"/>
              <w:left w:w="60" w:type="dxa"/>
              <w:bottom w:w="0" w:type="dxa"/>
              <w:right w:w="60" w:type="dxa"/>
            </w:tcMar>
          </w:tcPr>
          <w:p w14:paraId="2FB6DB10" w14:textId="77777777" w:rsidR="002E671F" w:rsidRDefault="002E671F" w:rsidP="002E671F">
            <w:pPr>
              <w:rPr>
                <w:ins w:id="3490" w:author="Arjan Kloosterboer" w:date="2017-09-21T14:21: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4FEB70D" w14:textId="77777777" w:rsidR="002E671F" w:rsidRDefault="002E671F" w:rsidP="002E671F">
            <w:pPr>
              <w:rPr>
                <w:ins w:id="3491" w:author="Arjan Kloosterboer" w:date="2017-09-21T14:21: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AC13715" w14:textId="77777777" w:rsidR="002E671F" w:rsidRDefault="002E671F" w:rsidP="002E671F">
            <w:pPr>
              <w:rPr>
                <w:ins w:id="3492" w:author="Arjan Kloosterboer" w:date="2017-09-21T14:21:00Z"/>
                <w:rFonts w:ascii="Calibri" w:hAnsi="Calibri" w:cs="Calibri"/>
                <w:color w:val="0F0F0F"/>
                <w:sz w:val="22"/>
                <w:szCs w:val="22"/>
              </w:rPr>
            </w:pPr>
          </w:p>
        </w:tc>
      </w:tr>
      <w:tr w:rsidR="002E671F" w14:paraId="2A811ABE" w14:textId="77777777" w:rsidTr="002E671F">
        <w:trPr>
          <w:ins w:id="3493" w:author="Arjan Kloosterboer" w:date="2017-09-21T14:21:00Z"/>
        </w:trPr>
        <w:tc>
          <w:tcPr>
            <w:tcW w:w="450" w:type="dxa"/>
            <w:tcBorders>
              <w:top w:val="nil"/>
              <w:left w:val="nil"/>
              <w:bottom w:val="nil"/>
              <w:right w:val="nil"/>
            </w:tcBorders>
            <w:tcMar>
              <w:top w:w="0" w:type="dxa"/>
              <w:left w:w="60" w:type="dxa"/>
              <w:bottom w:w="0" w:type="dxa"/>
              <w:right w:w="60" w:type="dxa"/>
            </w:tcMar>
          </w:tcPr>
          <w:p w14:paraId="69580CFD" w14:textId="77777777" w:rsidR="002E671F" w:rsidRDefault="002E671F" w:rsidP="002E671F">
            <w:pPr>
              <w:rPr>
                <w:ins w:id="3494" w:author="Arjan Kloosterboer" w:date="2017-09-21T14:21: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71F734CD" w14:textId="77777777" w:rsidR="002E671F" w:rsidRDefault="002E671F" w:rsidP="002E671F">
            <w:pPr>
              <w:rPr>
                <w:ins w:id="3495" w:author="Arjan Kloosterboer" w:date="2017-09-21T14:21:00Z"/>
                <w:rFonts w:ascii="Calibri" w:hAnsi="Calibri" w:cs="Calibri"/>
                <w:color w:val="0F0F0F"/>
                <w:sz w:val="22"/>
                <w:szCs w:val="22"/>
              </w:rPr>
            </w:pPr>
            <w:ins w:id="3496" w:author="Arjan Kloosterboer" w:date="2017-09-21T14:21:00Z">
              <w:r>
                <w:rPr>
                  <w:rFonts w:ascii="Calibri" w:hAnsi="Calibri" w:cs="Calibri"/>
                  <w:color w:val="0F0F0F"/>
                  <w:sz w:val="22"/>
                  <w:szCs w:val="22"/>
                </w:rPr>
                <w:t>OBJECT  [0..1]</w:t>
              </w:r>
            </w:ins>
          </w:p>
          <w:p w14:paraId="33B19615" w14:textId="77777777" w:rsidR="002E671F" w:rsidRDefault="002E671F" w:rsidP="002E671F">
            <w:pPr>
              <w:rPr>
                <w:ins w:id="3497" w:author="Arjan Kloosterboer" w:date="2017-09-21T14:21:00Z"/>
                <w:rFonts w:ascii="Calibri" w:hAnsi="Calibri" w:cs="Calibri"/>
                <w:color w:val="0F0F0F"/>
                <w:sz w:val="22"/>
                <w:szCs w:val="22"/>
              </w:rPr>
            </w:pPr>
            <w:ins w:id="3498" w:author="Arjan Kloosterboer" w:date="2017-09-21T14:21:00Z">
              <w:r>
                <w:rPr>
                  <w:rFonts w:ascii="Calibri" w:hAnsi="Calibri" w:cs="Calibri"/>
                  <w:color w:val="0F0F0F"/>
                  <w:sz w:val="22"/>
                  <w:szCs w:val="22"/>
                </w:rPr>
                <w:t xml:space="preserve">  is</w:t>
              </w:r>
            </w:ins>
          </w:p>
          <w:p w14:paraId="3ED775FA" w14:textId="77777777" w:rsidR="002E671F" w:rsidRDefault="002E671F" w:rsidP="002E671F">
            <w:pPr>
              <w:rPr>
                <w:ins w:id="3499" w:author="Arjan Kloosterboer" w:date="2017-09-21T14:21:00Z"/>
                <w:rFonts w:ascii="Calibri" w:hAnsi="Calibri" w:cs="Calibri"/>
                <w:color w:val="0F0F0F"/>
                <w:sz w:val="22"/>
                <w:szCs w:val="22"/>
              </w:rPr>
            </w:pPr>
            <w:ins w:id="3500" w:author="Arjan Kloosterboer" w:date="2017-09-21T14:21:00Z">
              <w:r>
                <w:rPr>
                  <w:rFonts w:ascii="Calibri" w:hAnsi="Calibri" w:cs="Calibri"/>
                  <w:color w:val="0F0F0F"/>
                  <w:sz w:val="22"/>
                  <w:szCs w:val="22"/>
                </w:rPr>
                <w:t>REISDOCUMENT  [1]</w:t>
              </w:r>
            </w:ins>
          </w:p>
        </w:tc>
        <w:tc>
          <w:tcPr>
            <w:tcW w:w="6120" w:type="dxa"/>
            <w:tcBorders>
              <w:top w:val="nil"/>
              <w:left w:val="nil"/>
              <w:bottom w:val="nil"/>
              <w:right w:val="nil"/>
            </w:tcBorders>
            <w:tcMar>
              <w:top w:w="0" w:type="dxa"/>
              <w:left w:w="60" w:type="dxa"/>
              <w:bottom w:w="0" w:type="dxa"/>
              <w:right w:w="60" w:type="dxa"/>
            </w:tcMar>
          </w:tcPr>
          <w:p w14:paraId="6AD5C332" w14:textId="77777777" w:rsidR="002E671F" w:rsidRDefault="002E671F" w:rsidP="002E671F">
            <w:pPr>
              <w:rPr>
                <w:ins w:id="3501" w:author="Arjan Kloosterboer" w:date="2017-09-21T14:21:00Z"/>
                <w:rFonts w:ascii="Calibri" w:hAnsi="Calibri" w:cs="Calibri"/>
                <w:color w:val="000000"/>
                <w:sz w:val="22"/>
                <w:szCs w:val="22"/>
              </w:rPr>
            </w:pPr>
            <w:ins w:id="3502" w:author="Arjan Kloosterboer" w:date="2017-09-21T14:21:00Z">
              <w:r>
                <w:rPr>
                  <w:rFonts w:ascii="Calibri" w:hAnsi="Calibri" w:cs="Calibri"/>
                  <w:color w:val="000000"/>
                  <w:sz w:val="22"/>
                  <w:szCs w:val="22"/>
                </w:rPr>
                <w:t>Een  REISDOCUMENT komt voor in de hoedanigheid van een OBJECT bij een zaak</w:t>
              </w:r>
            </w:ins>
          </w:p>
          <w:p w14:paraId="25AE4B07" w14:textId="77777777" w:rsidR="002E671F" w:rsidRDefault="002E671F" w:rsidP="002E671F">
            <w:pPr>
              <w:rPr>
                <w:ins w:id="3503" w:author="Arjan Kloosterboer" w:date="2017-09-21T14:21:00Z"/>
                <w:rFonts w:ascii="Calibri" w:hAnsi="Calibri" w:cs="Calibri"/>
                <w:color w:val="0F0F0F"/>
                <w:sz w:val="22"/>
                <w:szCs w:val="22"/>
              </w:rPr>
            </w:pPr>
          </w:p>
        </w:tc>
      </w:tr>
      <w:tr w:rsidR="002E671F" w14:paraId="29D6CB4F" w14:textId="77777777" w:rsidTr="002E671F">
        <w:trPr>
          <w:trHeight w:hRule="exact" w:val="128"/>
          <w:ins w:id="3504" w:author="Arjan Kloosterboer" w:date="2017-09-21T14:21:00Z"/>
        </w:trPr>
        <w:tc>
          <w:tcPr>
            <w:tcW w:w="450" w:type="dxa"/>
            <w:tcBorders>
              <w:top w:val="nil"/>
              <w:left w:val="nil"/>
              <w:bottom w:val="nil"/>
              <w:right w:val="nil"/>
            </w:tcBorders>
            <w:tcMar>
              <w:top w:w="0" w:type="dxa"/>
              <w:left w:w="60" w:type="dxa"/>
              <w:bottom w:w="0" w:type="dxa"/>
              <w:right w:w="60" w:type="dxa"/>
            </w:tcMar>
          </w:tcPr>
          <w:p w14:paraId="35EBC4A3" w14:textId="77777777" w:rsidR="002E671F" w:rsidRDefault="002E671F" w:rsidP="002E671F">
            <w:pPr>
              <w:rPr>
                <w:ins w:id="3505" w:author="Arjan Kloosterboer" w:date="2017-09-21T14:21: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0E38459" w14:textId="77777777" w:rsidR="002E671F" w:rsidRDefault="002E671F" w:rsidP="002E671F">
            <w:pPr>
              <w:rPr>
                <w:ins w:id="3506" w:author="Arjan Kloosterboer" w:date="2017-09-21T14:21: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235909B9" w14:textId="77777777" w:rsidR="002E671F" w:rsidRDefault="002E671F" w:rsidP="002E671F">
            <w:pPr>
              <w:rPr>
                <w:ins w:id="3507" w:author="Arjan Kloosterboer" w:date="2017-09-21T14:21:00Z"/>
                <w:rFonts w:ascii="Calibri" w:hAnsi="Calibri" w:cs="Calibri"/>
                <w:color w:val="0F0F0F"/>
                <w:sz w:val="22"/>
                <w:szCs w:val="22"/>
              </w:rPr>
            </w:pPr>
          </w:p>
        </w:tc>
      </w:tr>
    </w:tbl>
    <w:p w14:paraId="30426C05" w14:textId="77777777" w:rsidR="002E671F" w:rsidRPr="002E671F" w:rsidRDefault="002E671F" w:rsidP="002E671F">
      <w:pPr>
        <w:rPr>
          <w:ins w:id="3508" w:author="Arjan Kloosterboer" w:date="2017-09-21T14:21: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2E671F" w14:paraId="7A587FE9" w14:textId="77777777" w:rsidTr="002E671F">
        <w:trPr>
          <w:ins w:id="3509" w:author="Arjan Kloosterboer" w:date="2017-09-21T14:21:00Z"/>
        </w:trPr>
        <w:tc>
          <w:tcPr>
            <w:tcW w:w="9360" w:type="dxa"/>
            <w:tcBorders>
              <w:top w:val="nil"/>
              <w:left w:val="nil"/>
              <w:bottom w:val="nil"/>
              <w:right w:val="nil"/>
            </w:tcBorders>
            <w:tcMar>
              <w:top w:w="0" w:type="dxa"/>
              <w:left w:w="60" w:type="dxa"/>
              <w:bottom w:w="0" w:type="dxa"/>
              <w:right w:w="60" w:type="dxa"/>
            </w:tcMar>
          </w:tcPr>
          <w:p w14:paraId="7F36B8E1" w14:textId="77777777" w:rsidR="002E671F" w:rsidRDefault="002E671F" w:rsidP="002E671F">
            <w:pPr>
              <w:rPr>
                <w:ins w:id="3510" w:author="Arjan Kloosterboer" w:date="2017-09-21T14:21:00Z"/>
                <w:rFonts w:ascii="Calibri" w:hAnsi="Calibri" w:cs="Calibri"/>
                <w:b/>
                <w:bCs/>
                <w:color w:val="0F0F0F"/>
                <w:sz w:val="22"/>
                <w:szCs w:val="22"/>
              </w:rPr>
            </w:pPr>
            <w:ins w:id="3511" w:author="Arjan Kloosterboer" w:date="2017-09-21T14:21:00Z">
              <w:r>
                <w:rPr>
                  <w:rFonts w:ascii="Calibri" w:hAnsi="Calibri" w:cs="Calibri"/>
                  <w:b/>
                  <w:bCs/>
                  <w:color w:val="0F0F0F"/>
                  <w:sz w:val="22"/>
                  <w:szCs w:val="22"/>
                </w:rPr>
                <w:t>Toelichting objecttype</w:t>
              </w:r>
            </w:ins>
          </w:p>
          <w:p w14:paraId="715F915D" w14:textId="77777777" w:rsidR="002E671F" w:rsidRDefault="002E671F" w:rsidP="002E671F">
            <w:pPr>
              <w:ind w:left="720"/>
              <w:rPr>
                <w:ins w:id="3512" w:author="Arjan Kloosterboer" w:date="2017-09-21T14:21:00Z"/>
                <w:rFonts w:ascii="Calibri" w:hAnsi="Calibri" w:cs="Calibri"/>
                <w:color w:val="0F0F0F"/>
                <w:sz w:val="22"/>
                <w:szCs w:val="22"/>
              </w:rPr>
            </w:pPr>
          </w:p>
        </w:tc>
        <w:bookmarkEnd w:id="3343"/>
      </w:tr>
    </w:tbl>
    <w:p w14:paraId="5F42606C" w14:textId="5A4AFBCD"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BB0431">
        <w:rPr>
          <w:rFonts w:ascii="Arial" w:hAnsi="Arial"/>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SAMENGESTELD INFORMATIEOBJECT</w:t>
      </w:r>
      <w:r w:rsidR="003B6B78">
        <w:fldChar w:fldCharType="end"/>
      </w:r>
      <w:ins w:id="3513" w:author="Arjan Kloosterboer" w:date="2017-09-21T12:45:00Z">
        <w:r w:rsidR="00BB0431" w:rsidRPr="00BB0431">
          <w:rPr>
            <w:rFonts w:ascii="Arial" w:hAnsi="Arial" w:cs="Arial"/>
          </w:rPr>
          <w:t xml:space="preserve"> (ALS OBJECT)</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B464CCE" w14:textId="77777777" w:rsidTr="00B60E1B">
        <w:trPr>
          <w:trHeight w:val="271"/>
        </w:trPr>
        <w:tc>
          <w:tcPr>
            <w:tcW w:w="2340" w:type="dxa"/>
            <w:gridSpan w:val="2"/>
            <w:tcBorders>
              <w:top w:val="nil"/>
              <w:left w:val="nil"/>
              <w:bottom w:val="nil"/>
              <w:right w:val="nil"/>
            </w:tcBorders>
          </w:tcPr>
          <w:p w14:paraId="1079E9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0092E69" w14:textId="7C7C1B64"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SAMENGESTELD INFORMATIEOBJECT</w:t>
            </w:r>
            <w:r w:rsidRPr="00474957">
              <w:rPr>
                <w:rFonts w:ascii="Arial" w:hAnsi="Arial" w:cs="Arial"/>
                <w:szCs w:val="24"/>
                <w:lang w:val="en-AU" w:eastAsia="en-US"/>
              </w:rPr>
              <w:fldChar w:fldCharType="end"/>
            </w:r>
            <w:ins w:id="3514" w:author="Arjan Kloosterboer" w:date="2017-09-21T12:45:00Z">
              <w:r w:rsidR="00BB0431">
                <w:rPr>
                  <w:rFonts w:ascii="Arial" w:hAnsi="Arial" w:cs="Arial"/>
                  <w:szCs w:val="24"/>
                  <w:lang w:val="en-AU" w:eastAsia="en-US"/>
                </w:rPr>
                <w:t xml:space="preserve"> (ALS OBJECT)</w:t>
              </w:r>
            </w:ins>
          </w:p>
        </w:tc>
      </w:tr>
      <w:tr w:rsidR="00847C61" w:rsidRPr="00474957" w14:paraId="6EE7E99F" w14:textId="77777777" w:rsidTr="00B60E1B">
        <w:trPr>
          <w:trHeight w:hRule="exact" w:val="128"/>
        </w:trPr>
        <w:tc>
          <w:tcPr>
            <w:tcW w:w="2340" w:type="dxa"/>
            <w:gridSpan w:val="2"/>
            <w:tcBorders>
              <w:top w:val="nil"/>
              <w:left w:val="nil"/>
              <w:bottom w:val="nil"/>
              <w:right w:val="nil"/>
            </w:tcBorders>
          </w:tcPr>
          <w:p w14:paraId="02FD72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029CE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C55091A" w14:textId="77777777" w:rsidTr="00B60E1B">
        <w:trPr>
          <w:trHeight w:val="151"/>
        </w:trPr>
        <w:tc>
          <w:tcPr>
            <w:tcW w:w="2340" w:type="dxa"/>
            <w:gridSpan w:val="2"/>
            <w:tcBorders>
              <w:top w:val="nil"/>
              <w:left w:val="nil"/>
              <w:bottom w:val="nil"/>
              <w:right w:val="nil"/>
            </w:tcBorders>
          </w:tcPr>
          <w:p w14:paraId="51FA7D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11A905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5EC86FE4" w14:textId="77777777" w:rsidTr="00B60E1B">
        <w:trPr>
          <w:trHeight w:hRule="exact" w:val="128"/>
        </w:trPr>
        <w:tc>
          <w:tcPr>
            <w:tcW w:w="2340" w:type="dxa"/>
            <w:gridSpan w:val="2"/>
            <w:tcBorders>
              <w:top w:val="nil"/>
              <w:left w:val="nil"/>
              <w:bottom w:val="nil"/>
              <w:right w:val="nil"/>
            </w:tcBorders>
          </w:tcPr>
          <w:p w14:paraId="054AE0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486B4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D088FAE" w14:textId="77777777" w:rsidTr="00B60E1B">
        <w:tc>
          <w:tcPr>
            <w:tcW w:w="2340" w:type="dxa"/>
            <w:gridSpan w:val="2"/>
            <w:tcBorders>
              <w:top w:val="nil"/>
              <w:left w:val="nil"/>
              <w:bottom w:val="nil"/>
              <w:right w:val="nil"/>
            </w:tcBorders>
          </w:tcPr>
          <w:p w14:paraId="4A7957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C16AD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35143A8" w14:textId="77777777" w:rsidTr="00B60E1B">
        <w:trPr>
          <w:trHeight w:hRule="exact" w:val="241"/>
        </w:trPr>
        <w:tc>
          <w:tcPr>
            <w:tcW w:w="2340" w:type="dxa"/>
            <w:gridSpan w:val="2"/>
            <w:tcBorders>
              <w:top w:val="nil"/>
              <w:left w:val="nil"/>
              <w:bottom w:val="nil"/>
              <w:right w:val="nil"/>
            </w:tcBorders>
          </w:tcPr>
          <w:p w14:paraId="4C7CF8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166798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F237422" w14:textId="77777777" w:rsidTr="00B60E1B">
        <w:tc>
          <w:tcPr>
            <w:tcW w:w="2340" w:type="dxa"/>
            <w:gridSpan w:val="2"/>
            <w:tcBorders>
              <w:top w:val="nil"/>
              <w:left w:val="nil"/>
              <w:bottom w:val="nil"/>
              <w:right w:val="nil"/>
            </w:tcBorders>
          </w:tcPr>
          <w:p w14:paraId="5F9D31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C75D2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DE44D40" w14:textId="77777777" w:rsidTr="00B60E1B">
        <w:tc>
          <w:tcPr>
            <w:tcW w:w="450" w:type="dxa"/>
            <w:tcBorders>
              <w:top w:val="nil"/>
              <w:left w:val="nil"/>
              <w:bottom w:val="nil"/>
              <w:right w:val="nil"/>
            </w:tcBorders>
          </w:tcPr>
          <w:p w14:paraId="4E2B086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515" w:name="BKM_D8B8A71B_2A25_4360_8DCE_7F2BCD66F443"/>
          </w:p>
        </w:tc>
        <w:tc>
          <w:tcPr>
            <w:tcW w:w="2790" w:type="dxa"/>
            <w:gridSpan w:val="2"/>
            <w:tcBorders>
              <w:top w:val="nil"/>
              <w:left w:val="nil"/>
              <w:bottom w:val="nil"/>
              <w:right w:val="nil"/>
            </w:tcBorders>
          </w:tcPr>
          <w:p w14:paraId="63EE3F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5FE0A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0D939452" w14:textId="77777777" w:rsidTr="00B60E1B">
        <w:tc>
          <w:tcPr>
            <w:tcW w:w="450" w:type="dxa"/>
            <w:tcBorders>
              <w:top w:val="nil"/>
              <w:left w:val="nil"/>
              <w:bottom w:val="nil"/>
              <w:right w:val="nil"/>
            </w:tcBorders>
          </w:tcPr>
          <w:p w14:paraId="7A7457C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C59659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C9AE6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515"/>
      </w:tr>
      <w:tr w:rsidR="00B60E1B" w:rsidRPr="00474957" w14:paraId="36C16F59" w14:textId="77777777" w:rsidTr="00B60E1B">
        <w:trPr>
          <w:ins w:id="3516" w:author="Arjan Kloosterboer" w:date="2017-03-13T13:39:00Z"/>
        </w:trPr>
        <w:tc>
          <w:tcPr>
            <w:tcW w:w="450" w:type="dxa"/>
            <w:tcBorders>
              <w:top w:val="nil"/>
              <w:left w:val="nil"/>
              <w:bottom w:val="nil"/>
              <w:right w:val="nil"/>
            </w:tcBorders>
          </w:tcPr>
          <w:p w14:paraId="147A8747" w14:textId="77777777" w:rsidR="00B60E1B" w:rsidRPr="00474957" w:rsidRDefault="00B60E1B" w:rsidP="00B60E1B">
            <w:pPr>
              <w:widowControl w:val="0"/>
              <w:autoSpaceDE w:val="0"/>
              <w:autoSpaceDN w:val="0"/>
              <w:adjustRightInd w:val="0"/>
              <w:spacing w:line="240" w:lineRule="auto"/>
              <w:contextualSpacing w:val="0"/>
              <w:rPr>
                <w:ins w:id="3517" w:author="Arjan Kloosterboer" w:date="2017-03-13T13:39:00Z"/>
                <w:rFonts w:ascii="Calibri" w:hAnsi="Calibri" w:cs="Arial"/>
                <w:color w:val="0F0F0F"/>
                <w:sz w:val="22"/>
                <w:szCs w:val="24"/>
                <w:lang w:eastAsia="en-US"/>
              </w:rPr>
            </w:pPr>
          </w:p>
        </w:tc>
        <w:tc>
          <w:tcPr>
            <w:tcW w:w="2790" w:type="dxa"/>
            <w:gridSpan w:val="2"/>
            <w:tcBorders>
              <w:top w:val="nil"/>
              <w:left w:val="nil"/>
              <w:bottom w:val="nil"/>
              <w:right w:val="nil"/>
            </w:tcBorders>
          </w:tcPr>
          <w:p w14:paraId="3BA4657E" w14:textId="56341CF3" w:rsidR="00B60E1B" w:rsidRPr="00474957" w:rsidRDefault="00B60E1B" w:rsidP="00B60E1B">
            <w:pPr>
              <w:widowControl w:val="0"/>
              <w:autoSpaceDE w:val="0"/>
              <w:autoSpaceDN w:val="0"/>
              <w:adjustRightInd w:val="0"/>
              <w:spacing w:line="240" w:lineRule="auto"/>
              <w:contextualSpacing w:val="0"/>
              <w:rPr>
                <w:ins w:id="3518" w:author="Arjan Kloosterboer" w:date="2017-03-13T13:39:00Z"/>
                <w:rFonts w:ascii="Arial" w:hAnsi="Arial" w:cs="Arial"/>
                <w:szCs w:val="24"/>
                <w:lang w:val="en-AU" w:eastAsia="en-US"/>
              </w:rPr>
            </w:pPr>
            <w:ins w:id="3519" w:author="Arjan Kloosterboer" w:date="2017-03-13T13:39:00Z">
              <w:r>
                <w:rPr>
                  <w:rFonts w:ascii="Arial" w:hAnsi="Arial" w:cs="Arial"/>
                  <w:szCs w:val="24"/>
                  <w:lang w:val="en-AU" w:eastAsia="en-US"/>
                </w:rPr>
                <w:t>Bronorganisatie</w:t>
              </w:r>
            </w:ins>
          </w:p>
        </w:tc>
        <w:tc>
          <w:tcPr>
            <w:tcW w:w="6120" w:type="dxa"/>
            <w:tcBorders>
              <w:top w:val="nil"/>
              <w:left w:val="nil"/>
              <w:bottom w:val="nil"/>
              <w:right w:val="nil"/>
            </w:tcBorders>
          </w:tcPr>
          <w:p w14:paraId="2CD65D2E" w14:textId="2847786F" w:rsidR="00B60E1B" w:rsidRPr="00474957" w:rsidRDefault="00B60E1B" w:rsidP="00B60E1B">
            <w:pPr>
              <w:widowControl w:val="0"/>
              <w:autoSpaceDE w:val="0"/>
              <w:autoSpaceDN w:val="0"/>
              <w:adjustRightInd w:val="0"/>
              <w:spacing w:line="240" w:lineRule="auto"/>
              <w:contextualSpacing w:val="0"/>
              <w:rPr>
                <w:ins w:id="3520" w:author="Arjan Kloosterboer" w:date="2017-03-13T13:39:00Z"/>
                <w:rFonts w:ascii="Calibri" w:hAnsi="Calibri" w:cs="Arial"/>
                <w:color w:val="000000"/>
                <w:sz w:val="22"/>
                <w:szCs w:val="24"/>
                <w:lang w:eastAsia="en-US"/>
              </w:rPr>
            </w:pPr>
            <w:ins w:id="3521" w:author="Arjan Kloosterboer" w:date="2017-03-13T13:39: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Pr>
                  <w:rFonts w:ascii="Arial" w:hAnsi="Arial" w:cs="Arial"/>
                  <w:szCs w:val="24"/>
                  <w:lang w:val="en-AU" w:eastAsia="en-US"/>
                </w:rPr>
                <w:t xml:space="preserve"> Bronorganisatie</w:t>
              </w:r>
            </w:ins>
          </w:p>
        </w:tc>
      </w:tr>
      <w:tr w:rsidR="00B60E1B" w:rsidRPr="00474957" w14:paraId="19340F05" w14:textId="77777777" w:rsidTr="00B60E1B">
        <w:tc>
          <w:tcPr>
            <w:tcW w:w="450" w:type="dxa"/>
            <w:tcBorders>
              <w:top w:val="nil"/>
              <w:left w:val="nil"/>
              <w:bottom w:val="nil"/>
              <w:right w:val="nil"/>
            </w:tcBorders>
          </w:tcPr>
          <w:p w14:paraId="71ADBA5E"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22" w:name="BKM_9624C0E5_534A_4d0d_909D_FCE7BCCA7154"/>
          </w:p>
        </w:tc>
        <w:tc>
          <w:tcPr>
            <w:tcW w:w="2790" w:type="dxa"/>
            <w:gridSpan w:val="2"/>
            <w:tcBorders>
              <w:top w:val="nil"/>
              <w:left w:val="nil"/>
              <w:bottom w:val="nil"/>
              <w:right w:val="nil"/>
            </w:tcBorders>
          </w:tcPr>
          <w:p w14:paraId="30D3AB46"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Informatieobjectontvangstdatum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35E7179"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Ontvangstdatum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3522"/>
      </w:tr>
      <w:tr w:rsidR="00B60E1B" w:rsidRPr="00474957" w14:paraId="68FF64DF" w14:textId="77777777" w:rsidTr="00B60E1B">
        <w:tc>
          <w:tcPr>
            <w:tcW w:w="450" w:type="dxa"/>
            <w:tcBorders>
              <w:top w:val="nil"/>
              <w:left w:val="nil"/>
              <w:bottom w:val="nil"/>
              <w:right w:val="nil"/>
            </w:tcBorders>
          </w:tcPr>
          <w:p w14:paraId="7D30E10B"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23" w:name="BKM_DC9422AC_7C65_470c_B550_A470A0131387"/>
          </w:p>
        </w:tc>
        <w:tc>
          <w:tcPr>
            <w:tcW w:w="2790" w:type="dxa"/>
            <w:gridSpan w:val="2"/>
            <w:tcBorders>
              <w:top w:val="nil"/>
              <w:left w:val="nil"/>
              <w:bottom w:val="nil"/>
              <w:right w:val="nil"/>
            </w:tcBorders>
          </w:tcPr>
          <w:p w14:paraId="573665F8"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Informatieobjectcreatiedatum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CF2C86A"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Creatiedatum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3523"/>
      </w:tr>
      <w:tr w:rsidR="00B60E1B" w:rsidRPr="00474957" w14:paraId="583AEE04" w14:textId="77777777" w:rsidTr="00B60E1B">
        <w:tc>
          <w:tcPr>
            <w:tcW w:w="450" w:type="dxa"/>
            <w:tcBorders>
              <w:top w:val="nil"/>
              <w:left w:val="nil"/>
              <w:bottom w:val="nil"/>
              <w:right w:val="nil"/>
            </w:tcBorders>
          </w:tcPr>
          <w:p w14:paraId="28CD9B1A"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24" w:name="BKM_F4BAB76E_C2C8_43f5_8C68_3C06414664B5"/>
          </w:p>
        </w:tc>
        <w:tc>
          <w:tcPr>
            <w:tcW w:w="2790" w:type="dxa"/>
            <w:gridSpan w:val="2"/>
            <w:tcBorders>
              <w:top w:val="nil"/>
              <w:left w:val="nil"/>
              <w:bottom w:val="nil"/>
              <w:right w:val="nil"/>
            </w:tcBorders>
          </w:tcPr>
          <w:p w14:paraId="72C3F0F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Informatieobjecttitel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200EAC2"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Titel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3524"/>
      </w:tr>
      <w:tr w:rsidR="00B60E1B" w:rsidRPr="00474957" w14:paraId="4E70185A" w14:textId="77777777" w:rsidTr="00B60E1B">
        <w:tc>
          <w:tcPr>
            <w:tcW w:w="450" w:type="dxa"/>
            <w:tcBorders>
              <w:top w:val="nil"/>
              <w:left w:val="nil"/>
              <w:bottom w:val="nil"/>
              <w:right w:val="nil"/>
            </w:tcBorders>
          </w:tcPr>
          <w:p w14:paraId="67C9EB9D"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25" w:name="BKM_93CA732A_76FA_49ad_BBE1_2B3DA9D10063"/>
          </w:p>
        </w:tc>
        <w:tc>
          <w:tcPr>
            <w:tcW w:w="2790" w:type="dxa"/>
            <w:gridSpan w:val="2"/>
            <w:tcBorders>
              <w:top w:val="nil"/>
              <w:left w:val="nil"/>
              <w:bottom w:val="nil"/>
              <w:right w:val="nil"/>
            </w:tcBorders>
          </w:tcPr>
          <w:p w14:paraId="4860CFE9"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Informatieobjecttype-omschrijving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514EA5F"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Informatieobjecttype-omschrijving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3525"/>
      </w:tr>
      <w:tr w:rsidR="00B60E1B" w:rsidRPr="00474957" w14:paraId="6BE4662C" w14:textId="77777777" w:rsidTr="00B60E1B">
        <w:tc>
          <w:tcPr>
            <w:tcW w:w="450" w:type="dxa"/>
            <w:tcBorders>
              <w:top w:val="nil"/>
              <w:left w:val="nil"/>
              <w:bottom w:val="nil"/>
              <w:right w:val="nil"/>
            </w:tcBorders>
          </w:tcPr>
          <w:p w14:paraId="3D63065E"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26" w:name="BKM_DE9AC080_EFD6_48d9_AEB9_A158AFA04C43"/>
          </w:p>
        </w:tc>
        <w:tc>
          <w:tcPr>
            <w:tcW w:w="2790" w:type="dxa"/>
            <w:gridSpan w:val="2"/>
            <w:tcBorders>
              <w:top w:val="nil"/>
              <w:left w:val="nil"/>
              <w:bottom w:val="nil"/>
              <w:right w:val="nil"/>
            </w:tcBorders>
          </w:tcPr>
          <w:p w14:paraId="1AF81D8A"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Informatieobjecttype-omschrijving generiek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B92055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Informatieobjecttype-omschrijving generiek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3526"/>
      </w:tr>
    </w:tbl>
    <w:p w14:paraId="343098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7ABB287" w14:textId="77777777" w:rsidTr="00847C61">
        <w:tc>
          <w:tcPr>
            <w:tcW w:w="9360" w:type="dxa"/>
            <w:gridSpan w:val="3"/>
            <w:tcBorders>
              <w:top w:val="nil"/>
              <w:left w:val="nil"/>
              <w:bottom w:val="nil"/>
              <w:right w:val="nil"/>
            </w:tcBorders>
          </w:tcPr>
          <w:p w14:paraId="475089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28587915" w14:textId="77777777" w:rsidTr="00847C61">
        <w:tc>
          <w:tcPr>
            <w:tcW w:w="450" w:type="dxa"/>
            <w:tcBorders>
              <w:top w:val="nil"/>
              <w:left w:val="nil"/>
              <w:bottom w:val="nil"/>
              <w:right w:val="nil"/>
            </w:tcBorders>
          </w:tcPr>
          <w:p w14:paraId="10ECD8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94649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86F44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6F9E56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1B2CB9F3" w14:textId="77777777" w:rsidTr="00847C61">
        <w:tc>
          <w:tcPr>
            <w:tcW w:w="450" w:type="dxa"/>
            <w:tcBorders>
              <w:top w:val="nil"/>
              <w:left w:val="nil"/>
              <w:bottom w:val="nil"/>
              <w:right w:val="nil"/>
            </w:tcBorders>
          </w:tcPr>
          <w:p w14:paraId="6529E960"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3EB046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3A14DF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DC663EF" w14:textId="3CDB7654"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SAMENGESTELD INFORMATIEOBJECT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3527" w:author="Arjan Kloosterboer" w:date="2017-09-21T12:51: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4EF4AA0E" w14:textId="6C4D06E3"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Een SAMENGESTELD </w:t>
            </w:r>
            <w:del w:id="3528" w:author="Arjan Kloosterboer" w:date="2017-09-21T12:51:00Z">
              <w:r w:rsidR="00847C61" w:rsidRPr="00474957" w:rsidDel="00BB0431">
                <w:rPr>
                  <w:rFonts w:ascii="Calibri" w:hAnsi="Calibri" w:cs="Arial"/>
                  <w:color w:val="0F0F0F"/>
                  <w:sz w:val="22"/>
                  <w:szCs w:val="24"/>
                  <w:lang w:eastAsia="en-US"/>
                </w:rPr>
                <w:delText xml:space="preserve">DOCUMENT </w:delText>
              </w:r>
            </w:del>
            <w:ins w:id="3529" w:author="Arjan Kloosterboer" w:date="2017-09-21T12:51:00Z">
              <w:r w:rsidR="00BB0431">
                <w:rPr>
                  <w:rFonts w:ascii="Calibri" w:hAnsi="Calibri" w:cs="Arial"/>
                  <w:color w:val="0F0F0F"/>
                  <w:sz w:val="22"/>
                  <w:szCs w:val="24"/>
                  <w:lang w:eastAsia="en-US"/>
                </w:rPr>
                <w:t xml:space="preserve">INFORMATIEOBJECT </w:t>
              </w:r>
              <w:r w:rsidR="00BB0431" w:rsidRPr="00BB0431">
                <w:rPr>
                  <w:rFonts w:ascii="Arial" w:hAnsi="Arial" w:cs="Arial"/>
                  <w:szCs w:val="24"/>
                  <w:lang w:eastAsia="en-US"/>
                </w:rPr>
                <w:t xml:space="preserve"> (ALS OBJECT)</w:t>
              </w:r>
              <w:r w:rsidR="00BB0431" w:rsidRPr="00474957">
                <w:rPr>
                  <w:rFonts w:ascii="Calibri" w:hAnsi="Calibri" w:cs="Arial"/>
                  <w:color w:val="0F0F0F"/>
                  <w:sz w:val="22"/>
                  <w:szCs w:val="24"/>
                  <w:lang w:eastAsia="en-US"/>
                </w:rPr>
                <w:t xml:space="preserve"> </w:t>
              </w:r>
            </w:ins>
            <w:r w:rsidR="00847C61" w:rsidRPr="00474957">
              <w:rPr>
                <w:rFonts w:ascii="Calibri" w:hAnsi="Calibri" w:cs="Arial"/>
                <w:color w:val="0F0F0F"/>
                <w:sz w:val="22"/>
                <w:szCs w:val="24"/>
                <w:lang w:eastAsia="en-US"/>
              </w:rPr>
              <w:t>is een specialisatie van OBJECT.</w:t>
            </w:r>
            <w:r w:rsidRPr="00474957">
              <w:rPr>
                <w:rFonts w:ascii="Arial" w:hAnsi="Arial" w:cs="Arial"/>
                <w:szCs w:val="24"/>
                <w:lang w:val="en-AU" w:eastAsia="en-US"/>
              </w:rPr>
              <w:fldChar w:fldCharType="end"/>
            </w:r>
          </w:p>
        </w:tc>
      </w:tr>
      <w:tr w:rsidR="00847C61" w:rsidRPr="00474957" w14:paraId="54D7BCE8" w14:textId="77777777" w:rsidTr="00847C61">
        <w:trPr>
          <w:trHeight w:hRule="exact" w:val="128"/>
        </w:trPr>
        <w:tc>
          <w:tcPr>
            <w:tcW w:w="450" w:type="dxa"/>
            <w:tcBorders>
              <w:top w:val="nil"/>
              <w:left w:val="nil"/>
              <w:bottom w:val="nil"/>
              <w:right w:val="nil"/>
            </w:tcBorders>
          </w:tcPr>
          <w:p w14:paraId="1DE6511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7C24A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3B5E9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377032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3785A9EE" w14:textId="77777777" w:rsidTr="0095235C">
        <w:trPr>
          <w:cantSplit/>
        </w:trPr>
        <w:tc>
          <w:tcPr>
            <w:tcW w:w="9360" w:type="dxa"/>
            <w:tcBorders>
              <w:top w:val="nil"/>
              <w:left w:val="nil"/>
              <w:bottom w:val="nil"/>
              <w:right w:val="nil"/>
            </w:tcBorders>
          </w:tcPr>
          <w:p w14:paraId="37C08D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10A69B1"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SAMENGESTELD INFORMATIEOBJECT die in het RGBZ gebruikt worden bij deze specialisatie van OBJECT. Zie voor de specificaties van deze gegevens het RGBZ.</w:t>
            </w:r>
          </w:p>
        </w:tc>
      </w:tr>
    </w:tbl>
    <w:p w14:paraId="5BF7ECFA" w14:textId="77777777" w:rsidR="0095235C" w:rsidRDefault="0095235C" w:rsidP="0095235C">
      <w:pPr>
        <w:pStyle w:val="Kop3"/>
        <w:rPr>
          <w:ins w:id="3530" w:author="Arjan Kloosterboer" w:date="2017-09-21T15:12:00Z"/>
          <w:rFonts w:eastAsia="Times New Roman"/>
          <w:color w:val="0F0F0F"/>
        </w:rPr>
      </w:pPr>
      <w:bookmarkStart w:id="3531" w:name="BKM_21577CC4_EBDE_4d4e_8669_26745DA51B5E"/>
      <w:bookmarkStart w:id="3532" w:name="BKM_35FCCA1C_4159_44DD_9533_98B70D5B3C32"/>
      <w:bookmarkEnd w:id="3531"/>
      <w:ins w:id="3533" w:author="Arjan Kloosterboer" w:date="2017-09-21T15:12:00Z">
        <w:r>
          <w:rPr>
            <w:rFonts w:ascii="Calibri" w:eastAsia="Times New Roman" w:hAnsi="Calibri" w:cs="Calibri"/>
            <w:color w:val="0F0F0F"/>
            <w:sz w:val="28"/>
            <w:szCs w:val="28"/>
          </w:rPr>
          <w:t>«Objecttype_proxy» SCHEIDING</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95235C" w14:paraId="62302A08" w14:textId="77777777" w:rsidTr="00E52C8A">
        <w:trPr>
          <w:trHeight w:val="271"/>
          <w:ins w:id="3534"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514B29CE" w14:textId="77777777" w:rsidR="0095235C" w:rsidRDefault="0095235C" w:rsidP="00E52C8A">
            <w:pPr>
              <w:rPr>
                <w:ins w:id="3535" w:author="Arjan Kloosterboer" w:date="2017-09-21T15:12:00Z"/>
                <w:rFonts w:ascii="Calibri" w:hAnsi="Calibri" w:cs="Calibri"/>
                <w:color w:val="0F0F0F"/>
                <w:sz w:val="22"/>
                <w:szCs w:val="22"/>
              </w:rPr>
            </w:pPr>
            <w:ins w:id="3536" w:author="Arjan Kloosterboer" w:date="2017-09-21T15:12: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4B8FAEC2" w14:textId="77777777" w:rsidR="0095235C" w:rsidRDefault="0095235C" w:rsidP="00E52C8A">
            <w:pPr>
              <w:rPr>
                <w:ins w:id="3537" w:author="Arjan Kloosterboer" w:date="2017-09-21T15:12:00Z"/>
                <w:rFonts w:ascii="Calibri" w:hAnsi="Calibri" w:cs="Calibri"/>
                <w:color w:val="0F0F0F"/>
                <w:sz w:val="22"/>
                <w:szCs w:val="22"/>
              </w:rPr>
            </w:pPr>
            <w:ins w:id="3538" w:author="Arjan Kloosterboer" w:date="2017-09-21T15:12:00Z">
              <w:r>
                <w:rPr>
                  <w:rFonts w:ascii="Calibri" w:hAnsi="Calibri" w:cs="Calibri"/>
                  <w:color w:val="0F0F0F"/>
                  <w:sz w:val="22"/>
                  <w:szCs w:val="22"/>
                </w:rPr>
                <w:t>SCHEIDING</w:t>
              </w:r>
            </w:ins>
          </w:p>
        </w:tc>
      </w:tr>
      <w:tr w:rsidR="0095235C" w14:paraId="44647411" w14:textId="77777777" w:rsidTr="00E52C8A">
        <w:trPr>
          <w:trHeight w:hRule="exact" w:val="128"/>
          <w:ins w:id="3539"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6CC961C6" w14:textId="77777777" w:rsidR="0095235C" w:rsidRDefault="0095235C" w:rsidP="00E52C8A">
            <w:pPr>
              <w:rPr>
                <w:ins w:id="3540" w:author="Arjan Kloosterboer" w:date="2017-09-21T15:12: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4B8E637" w14:textId="77777777" w:rsidR="0095235C" w:rsidRDefault="0095235C" w:rsidP="00E52C8A">
            <w:pPr>
              <w:rPr>
                <w:ins w:id="3541" w:author="Arjan Kloosterboer" w:date="2017-09-21T15:12:00Z"/>
                <w:rFonts w:ascii="Calibri" w:hAnsi="Calibri" w:cs="Calibri"/>
                <w:color w:val="0F0F0F"/>
                <w:sz w:val="22"/>
                <w:szCs w:val="22"/>
              </w:rPr>
            </w:pPr>
          </w:p>
        </w:tc>
      </w:tr>
      <w:tr w:rsidR="0095235C" w14:paraId="43D68211" w14:textId="77777777" w:rsidTr="00E52C8A">
        <w:trPr>
          <w:ins w:id="3542"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5CC590D5" w14:textId="77777777" w:rsidR="0095235C" w:rsidRDefault="0095235C" w:rsidP="00E52C8A">
            <w:pPr>
              <w:rPr>
                <w:ins w:id="3543" w:author="Arjan Kloosterboer" w:date="2017-09-21T15:12:00Z"/>
                <w:rFonts w:ascii="Calibri" w:hAnsi="Calibri" w:cs="Calibri"/>
                <w:b/>
                <w:bCs/>
                <w:color w:val="0F0F0F"/>
                <w:sz w:val="22"/>
                <w:szCs w:val="22"/>
              </w:rPr>
            </w:pPr>
            <w:ins w:id="3544" w:author="Arjan Kloosterboer" w:date="2017-09-21T15:12: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2252215C" w14:textId="77777777" w:rsidR="0095235C" w:rsidRDefault="0095235C" w:rsidP="00E52C8A">
            <w:pPr>
              <w:rPr>
                <w:ins w:id="3545" w:author="Arjan Kloosterboer" w:date="2017-09-21T15:12:00Z"/>
                <w:rFonts w:ascii="Calibri" w:hAnsi="Calibri" w:cs="Calibri"/>
                <w:color w:val="0F0F0F"/>
                <w:sz w:val="22"/>
                <w:szCs w:val="22"/>
              </w:rPr>
            </w:pPr>
            <w:ins w:id="3546" w:author="Arjan Kloosterboer" w:date="2017-09-21T15:12:00Z">
              <w:r>
                <w:rPr>
                  <w:rFonts w:ascii="Calibri" w:hAnsi="Calibri" w:cs="Calibri"/>
                  <w:color w:val="0F0F0F"/>
                  <w:sz w:val="22"/>
                  <w:szCs w:val="22"/>
                </w:rPr>
                <w:t>RSGB</w:t>
              </w:r>
            </w:ins>
          </w:p>
        </w:tc>
      </w:tr>
      <w:tr w:rsidR="0095235C" w14:paraId="60A97331" w14:textId="77777777" w:rsidTr="00E52C8A">
        <w:trPr>
          <w:trHeight w:hRule="exact" w:val="128"/>
          <w:ins w:id="3547"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17489022" w14:textId="77777777" w:rsidR="0095235C" w:rsidRDefault="0095235C" w:rsidP="00E52C8A">
            <w:pPr>
              <w:rPr>
                <w:ins w:id="3548" w:author="Arjan Kloosterboer" w:date="2017-09-21T15:12: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5CE268B" w14:textId="77777777" w:rsidR="0095235C" w:rsidRDefault="0095235C" w:rsidP="00E52C8A">
            <w:pPr>
              <w:rPr>
                <w:ins w:id="3549" w:author="Arjan Kloosterboer" w:date="2017-09-21T15:12:00Z"/>
                <w:rFonts w:ascii="Calibri" w:hAnsi="Calibri" w:cs="Calibri"/>
                <w:color w:val="0F0F0F"/>
                <w:sz w:val="22"/>
                <w:szCs w:val="22"/>
              </w:rPr>
            </w:pPr>
          </w:p>
        </w:tc>
      </w:tr>
      <w:tr w:rsidR="0095235C" w14:paraId="1323A08C" w14:textId="77777777" w:rsidTr="00E52C8A">
        <w:trPr>
          <w:ins w:id="3550"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5FB510B1" w14:textId="77777777" w:rsidR="0095235C" w:rsidRDefault="0095235C" w:rsidP="00E52C8A">
            <w:pPr>
              <w:rPr>
                <w:ins w:id="3551" w:author="Arjan Kloosterboer" w:date="2017-09-21T15:12:00Z"/>
                <w:rFonts w:ascii="Calibri" w:hAnsi="Calibri" w:cs="Calibri"/>
                <w:b/>
                <w:bCs/>
                <w:color w:val="0F0F0F"/>
                <w:sz w:val="22"/>
                <w:szCs w:val="22"/>
              </w:rPr>
            </w:pPr>
            <w:ins w:id="3552" w:author="Arjan Kloosterboer" w:date="2017-09-21T15:12:00Z">
              <w:r>
                <w:rPr>
                  <w:rFonts w:ascii="Calibri" w:hAnsi="Calibri" w:cs="Calibri"/>
                  <w:b/>
                  <w:bCs/>
                  <w:color w:val="0F0F0F"/>
                  <w:sz w:val="22"/>
                  <w:szCs w:val="22"/>
                </w:rPr>
                <w:lastRenderedPageBreak/>
                <w:t>Datum opname</w:t>
              </w:r>
            </w:ins>
          </w:p>
        </w:tc>
        <w:tc>
          <w:tcPr>
            <w:tcW w:w="7020" w:type="dxa"/>
            <w:gridSpan w:val="4"/>
            <w:tcBorders>
              <w:top w:val="nil"/>
              <w:left w:val="nil"/>
              <w:bottom w:val="nil"/>
              <w:right w:val="nil"/>
            </w:tcBorders>
            <w:tcMar>
              <w:top w:w="0" w:type="dxa"/>
              <w:left w:w="60" w:type="dxa"/>
              <w:bottom w:w="0" w:type="dxa"/>
              <w:right w:w="60" w:type="dxa"/>
            </w:tcMar>
          </w:tcPr>
          <w:p w14:paraId="404E33BD" w14:textId="77777777" w:rsidR="0095235C" w:rsidRDefault="0095235C" w:rsidP="00E52C8A">
            <w:pPr>
              <w:rPr>
                <w:ins w:id="3553" w:author="Arjan Kloosterboer" w:date="2017-09-21T15:12:00Z"/>
                <w:rFonts w:ascii="Calibri" w:hAnsi="Calibri" w:cs="Calibri"/>
                <w:color w:val="0F0F0F"/>
                <w:sz w:val="22"/>
                <w:szCs w:val="22"/>
              </w:rPr>
            </w:pPr>
            <w:ins w:id="3554" w:author="Arjan Kloosterboer" w:date="2017-09-21T15:12:00Z">
              <w:r>
                <w:rPr>
                  <w:rFonts w:ascii="Calibri" w:hAnsi="Calibri" w:cs="Calibri"/>
                  <w:color w:val="0F0F0F"/>
                  <w:sz w:val="22"/>
                  <w:szCs w:val="22"/>
                </w:rPr>
                <w:t>1 april 2017</w:t>
              </w:r>
            </w:ins>
          </w:p>
        </w:tc>
      </w:tr>
      <w:tr w:rsidR="0095235C" w14:paraId="4A3079CD" w14:textId="77777777" w:rsidTr="00E52C8A">
        <w:trPr>
          <w:trHeight w:hRule="exact" w:val="128"/>
          <w:ins w:id="3555"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58D2C7E4" w14:textId="77777777" w:rsidR="0095235C" w:rsidRDefault="0095235C" w:rsidP="00E52C8A">
            <w:pPr>
              <w:rPr>
                <w:ins w:id="3556" w:author="Arjan Kloosterboer" w:date="2017-09-21T15:12: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94B560A" w14:textId="77777777" w:rsidR="0095235C" w:rsidRDefault="0095235C" w:rsidP="00E52C8A">
            <w:pPr>
              <w:rPr>
                <w:ins w:id="3557" w:author="Arjan Kloosterboer" w:date="2017-09-21T15:12:00Z"/>
                <w:rFonts w:ascii="Calibri" w:hAnsi="Calibri" w:cs="Calibri"/>
                <w:color w:val="0F0F0F"/>
                <w:sz w:val="22"/>
                <w:szCs w:val="22"/>
              </w:rPr>
            </w:pPr>
          </w:p>
        </w:tc>
      </w:tr>
      <w:tr w:rsidR="0095235C" w14:paraId="2A25A8AB" w14:textId="77777777" w:rsidTr="00E52C8A">
        <w:trPr>
          <w:trHeight w:hRule="exact" w:val="256"/>
          <w:ins w:id="3558"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40BD81D8" w14:textId="77777777" w:rsidR="0095235C" w:rsidRDefault="0095235C" w:rsidP="00E52C8A">
            <w:pPr>
              <w:rPr>
                <w:ins w:id="3559" w:author="Arjan Kloosterboer" w:date="2017-09-21T15:12: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412B032D" w14:textId="77777777" w:rsidR="0095235C" w:rsidRDefault="0095235C" w:rsidP="00E52C8A">
            <w:pPr>
              <w:rPr>
                <w:ins w:id="3560" w:author="Arjan Kloosterboer" w:date="2017-09-21T15:12:00Z"/>
                <w:rFonts w:ascii="Calibri" w:hAnsi="Calibri" w:cs="Calibri"/>
                <w:color w:val="0F0F0F"/>
                <w:sz w:val="22"/>
                <w:szCs w:val="22"/>
              </w:rPr>
            </w:pPr>
          </w:p>
        </w:tc>
      </w:tr>
      <w:tr w:rsidR="0095235C" w14:paraId="1F67E5E7" w14:textId="77777777" w:rsidTr="00E52C8A">
        <w:trPr>
          <w:ins w:id="3561"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01C4815D" w14:textId="77777777" w:rsidR="0095235C" w:rsidRDefault="0095235C" w:rsidP="00E52C8A">
            <w:pPr>
              <w:rPr>
                <w:ins w:id="3562" w:author="Arjan Kloosterboer" w:date="2017-09-21T15:12:00Z"/>
                <w:rFonts w:ascii="Calibri" w:hAnsi="Calibri" w:cs="Calibri"/>
                <w:b/>
                <w:bCs/>
                <w:color w:val="0F0F0F"/>
                <w:sz w:val="22"/>
                <w:szCs w:val="22"/>
              </w:rPr>
            </w:pPr>
            <w:ins w:id="3563" w:author="Arjan Kloosterboer" w:date="2017-09-21T15:12: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6AA38D12" w14:textId="77777777" w:rsidR="0095235C" w:rsidRDefault="0095235C" w:rsidP="00E52C8A">
            <w:pPr>
              <w:rPr>
                <w:ins w:id="3564" w:author="Arjan Kloosterboer" w:date="2017-09-21T15:12:00Z"/>
                <w:rFonts w:ascii="Calibri" w:hAnsi="Calibri" w:cs="Calibri"/>
                <w:b/>
                <w:bCs/>
                <w:color w:val="0F0F0F"/>
                <w:sz w:val="22"/>
                <w:szCs w:val="22"/>
              </w:rPr>
            </w:pPr>
          </w:p>
        </w:tc>
      </w:tr>
      <w:tr w:rsidR="0095235C" w14:paraId="14939426" w14:textId="77777777" w:rsidTr="00E52C8A">
        <w:trPr>
          <w:ins w:id="3565" w:author="Arjan Kloosterboer" w:date="2017-09-21T15:12:00Z"/>
        </w:trPr>
        <w:tc>
          <w:tcPr>
            <w:tcW w:w="450" w:type="dxa"/>
            <w:tcBorders>
              <w:top w:val="nil"/>
              <w:left w:val="nil"/>
              <w:bottom w:val="nil"/>
              <w:right w:val="nil"/>
            </w:tcBorders>
            <w:tcMar>
              <w:top w:w="0" w:type="dxa"/>
              <w:left w:w="60" w:type="dxa"/>
              <w:bottom w:w="0" w:type="dxa"/>
              <w:right w:w="60" w:type="dxa"/>
            </w:tcMar>
          </w:tcPr>
          <w:p w14:paraId="6FEB8AC8" w14:textId="77777777" w:rsidR="0095235C" w:rsidRDefault="0095235C" w:rsidP="00E52C8A">
            <w:pPr>
              <w:rPr>
                <w:ins w:id="3566" w:author="Arjan Kloosterboer" w:date="2017-09-21T15:12:00Z"/>
                <w:rFonts w:ascii="Calibri" w:hAnsi="Calibri" w:cs="Calibri"/>
                <w:i/>
                <w:iCs/>
                <w:color w:val="0F0F0F"/>
                <w:sz w:val="22"/>
                <w:szCs w:val="22"/>
              </w:rPr>
            </w:pPr>
            <w:bookmarkStart w:id="3567" w:name="BKM_1005A0B5_C3C4_4DE9_AA1C_ED8776C1AAC1"/>
          </w:p>
        </w:tc>
        <w:tc>
          <w:tcPr>
            <w:tcW w:w="2790" w:type="dxa"/>
            <w:gridSpan w:val="2"/>
            <w:tcBorders>
              <w:top w:val="nil"/>
              <w:left w:val="nil"/>
              <w:bottom w:val="nil"/>
              <w:right w:val="nil"/>
            </w:tcBorders>
            <w:tcMar>
              <w:top w:w="0" w:type="dxa"/>
              <w:left w:w="60" w:type="dxa"/>
              <w:bottom w:w="0" w:type="dxa"/>
              <w:right w:w="60" w:type="dxa"/>
            </w:tcMar>
          </w:tcPr>
          <w:p w14:paraId="3A381FE1" w14:textId="77777777" w:rsidR="0095235C" w:rsidRDefault="0095235C" w:rsidP="00E52C8A">
            <w:pPr>
              <w:rPr>
                <w:ins w:id="3568" w:author="Arjan Kloosterboer" w:date="2017-09-21T15:12:00Z"/>
                <w:rFonts w:ascii="Calibri" w:hAnsi="Calibri" w:cs="Calibri"/>
                <w:color w:val="0F0F0F"/>
                <w:sz w:val="22"/>
                <w:szCs w:val="22"/>
              </w:rPr>
            </w:pPr>
            <w:ins w:id="3569" w:author="Arjan Kloosterboer" w:date="2017-09-21T15:12: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162BD315" w14:textId="77777777" w:rsidR="0095235C" w:rsidRDefault="0095235C" w:rsidP="00E52C8A">
            <w:pPr>
              <w:rPr>
                <w:ins w:id="3570" w:author="Arjan Kloosterboer" w:date="2017-09-21T15:12:00Z"/>
                <w:rFonts w:ascii="Calibri" w:hAnsi="Calibri" w:cs="Calibri"/>
                <w:color w:val="0F0F0F"/>
                <w:sz w:val="22"/>
                <w:szCs w:val="22"/>
              </w:rPr>
            </w:pPr>
            <w:ins w:id="3571" w:author="Arjan Kloosterboer" w:date="2017-09-21T15:12: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2A4D8607" w14:textId="77777777" w:rsidR="0095235C" w:rsidRDefault="0095235C" w:rsidP="00E52C8A">
            <w:pPr>
              <w:rPr>
                <w:ins w:id="3572" w:author="Arjan Kloosterboer" w:date="2017-09-21T15:12:00Z"/>
                <w:rFonts w:ascii="Calibri" w:hAnsi="Calibri" w:cs="Calibri"/>
                <w:color w:val="0F0F0F"/>
                <w:sz w:val="22"/>
                <w:szCs w:val="22"/>
              </w:rPr>
            </w:pPr>
            <w:ins w:id="3573" w:author="Arjan Kloosterboer" w:date="2017-09-21T15:12: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7B1B7343" w14:textId="77777777" w:rsidR="0095235C" w:rsidRDefault="0095235C" w:rsidP="00E52C8A">
            <w:pPr>
              <w:rPr>
                <w:ins w:id="3574" w:author="Arjan Kloosterboer" w:date="2017-09-21T15:12:00Z"/>
                <w:rFonts w:ascii="Calibri" w:hAnsi="Calibri" w:cs="Calibri"/>
                <w:i/>
                <w:iCs/>
                <w:color w:val="0F0F0F"/>
                <w:sz w:val="22"/>
                <w:szCs w:val="22"/>
              </w:rPr>
            </w:pPr>
            <w:ins w:id="3575" w:author="Arjan Kloosterboer" w:date="2017-09-21T15:12:00Z">
              <w:r>
                <w:rPr>
                  <w:rFonts w:ascii="Calibri" w:hAnsi="Calibri" w:cs="Calibri"/>
                  <w:i/>
                  <w:iCs/>
                  <w:color w:val="0F0F0F"/>
                  <w:sz w:val="22"/>
                  <w:szCs w:val="22"/>
                </w:rPr>
                <w:t>Kardi-</w:t>
              </w:r>
            </w:ins>
          </w:p>
          <w:p w14:paraId="6721BE6F" w14:textId="77777777" w:rsidR="0095235C" w:rsidRDefault="0095235C" w:rsidP="00E52C8A">
            <w:pPr>
              <w:rPr>
                <w:ins w:id="3576" w:author="Arjan Kloosterboer" w:date="2017-09-21T15:12:00Z"/>
                <w:rFonts w:ascii="Calibri" w:hAnsi="Calibri" w:cs="Calibri"/>
                <w:color w:val="0F0F0F"/>
                <w:sz w:val="22"/>
                <w:szCs w:val="22"/>
              </w:rPr>
            </w:pPr>
            <w:ins w:id="3577" w:author="Arjan Kloosterboer" w:date="2017-09-21T15:12:00Z">
              <w:r>
                <w:rPr>
                  <w:rFonts w:ascii="Calibri" w:hAnsi="Calibri" w:cs="Calibri"/>
                  <w:i/>
                  <w:iCs/>
                  <w:color w:val="0F0F0F"/>
                  <w:sz w:val="22"/>
                  <w:szCs w:val="22"/>
                </w:rPr>
                <w:t>naliteit</w:t>
              </w:r>
            </w:ins>
          </w:p>
        </w:tc>
      </w:tr>
      <w:tr w:rsidR="0095235C" w14:paraId="068F53A0" w14:textId="77777777" w:rsidTr="00E52C8A">
        <w:trPr>
          <w:ins w:id="3578" w:author="Arjan Kloosterboer" w:date="2017-09-21T15:12:00Z"/>
        </w:trPr>
        <w:tc>
          <w:tcPr>
            <w:tcW w:w="450" w:type="dxa"/>
            <w:tcBorders>
              <w:top w:val="nil"/>
              <w:left w:val="nil"/>
              <w:bottom w:val="nil"/>
              <w:right w:val="nil"/>
            </w:tcBorders>
            <w:tcMar>
              <w:top w:w="0" w:type="dxa"/>
              <w:left w:w="60" w:type="dxa"/>
              <w:bottom w:w="0" w:type="dxa"/>
              <w:right w:w="60" w:type="dxa"/>
            </w:tcMar>
          </w:tcPr>
          <w:p w14:paraId="7CA737E3" w14:textId="77777777" w:rsidR="0095235C" w:rsidRDefault="0095235C" w:rsidP="00E52C8A">
            <w:pPr>
              <w:rPr>
                <w:ins w:id="3579" w:author="Arjan Kloosterboer" w:date="2017-09-21T15:12: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3618079C" w14:textId="77777777" w:rsidR="0095235C" w:rsidRDefault="0095235C" w:rsidP="00E52C8A">
            <w:pPr>
              <w:rPr>
                <w:ins w:id="3580" w:author="Arjan Kloosterboer" w:date="2017-09-21T15:12:00Z"/>
                <w:rFonts w:ascii="Calibri" w:hAnsi="Calibri" w:cs="Calibri"/>
                <w:color w:val="0F0F0F"/>
                <w:sz w:val="22"/>
                <w:szCs w:val="22"/>
              </w:rPr>
            </w:pPr>
            <w:ins w:id="3581" w:author="Arjan Kloosterboer" w:date="2017-09-21T15:12:00Z">
              <w:r>
                <w:rPr>
                  <w:rFonts w:ascii="Calibri" w:hAnsi="Calibri" w:cs="Calibri"/>
                  <w:color w:val="0F0F0F"/>
                  <w:sz w:val="22"/>
                  <w:szCs w:val="22"/>
                </w:rPr>
                <w:t>Identificatie scheiding</w:t>
              </w:r>
            </w:ins>
          </w:p>
        </w:tc>
        <w:tc>
          <w:tcPr>
            <w:tcW w:w="4230" w:type="dxa"/>
            <w:tcBorders>
              <w:top w:val="nil"/>
              <w:left w:val="nil"/>
              <w:bottom w:val="nil"/>
              <w:right w:val="nil"/>
            </w:tcBorders>
            <w:tcMar>
              <w:top w:w="0" w:type="dxa"/>
              <w:left w:w="60" w:type="dxa"/>
              <w:bottom w:w="0" w:type="dxa"/>
              <w:right w:w="60" w:type="dxa"/>
            </w:tcMar>
          </w:tcPr>
          <w:p w14:paraId="52E8C729" w14:textId="77777777" w:rsidR="0095235C" w:rsidRDefault="0095235C" w:rsidP="00E52C8A">
            <w:pPr>
              <w:rPr>
                <w:ins w:id="3582" w:author="Arjan Kloosterboer" w:date="2017-09-21T15:12: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72D416B" w14:textId="77777777" w:rsidR="0095235C" w:rsidRDefault="0095235C" w:rsidP="00E52C8A">
            <w:pPr>
              <w:rPr>
                <w:ins w:id="3583" w:author="Arjan Kloosterboer" w:date="2017-09-21T15:12: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E337153" w14:textId="77777777" w:rsidR="0095235C" w:rsidRDefault="0095235C" w:rsidP="00E52C8A">
            <w:pPr>
              <w:rPr>
                <w:ins w:id="3584" w:author="Arjan Kloosterboer" w:date="2017-09-21T15:12:00Z"/>
                <w:rFonts w:ascii="Calibri" w:hAnsi="Calibri" w:cs="Calibri"/>
                <w:color w:val="0F0F0F"/>
                <w:sz w:val="22"/>
                <w:szCs w:val="22"/>
              </w:rPr>
            </w:pPr>
            <w:ins w:id="3585" w:author="Arjan Kloosterboer" w:date="2017-09-21T15:12:00Z">
              <w:r>
                <w:rPr>
                  <w:rFonts w:ascii="Calibri" w:hAnsi="Calibri" w:cs="Calibri"/>
                  <w:color w:val="0F0F0F"/>
                  <w:sz w:val="22"/>
                  <w:szCs w:val="22"/>
                </w:rPr>
                <w:t>1 - 1</w:t>
              </w:r>
            </w:ins>
          </w:p>
        </w:tc>
        <w:bookmarkEnd w:id="3567"/>
      </w:tr>
      <w:tr w:rsidR="0095235C" w14:paraId="3DD6DFD7" w14:textId="77777777" w:rsidTr="00E52C8A">
        <w:trPr>
          <w:ins w:id="3586" w:author="Arjan Kloosterboer" w:date="2017-09-21T15:12:00Z"/>
        </w:trPr>
        <w:tc>
          <w:tcPr>
            <w:tcW w:w="450" w:type="dxa"/>
            <w:tcBorders>
              <w:top w:val="nil"/>
              <w:left w:val="nil"/>
              <w:bottom w:val="nil"/>
              <w:right w:val="nil"/>
            </w:tcBorders>
            <w:tcMar>
              <w:top w:w="0" w:type="dxa"/>
              <w:left w:w="60" w:type="dxa"/>
              <w:bottom w:w="0" w:type="dxa"/>
              <w:right w:w="60" w:type="dxa"/>
            </w:tcMar>
          </w:tcPr>
          <w:p w14:paraId="4387C5C4" w14:textId="77777777" w:rsidR="0095235C" w:rsidRDefault="0095235C" w:rsidP="00E52C8A">
            <w:pPr>
              <w:rPr>
                <w:ins w:id="3587" w:author="Arjan Kloosterboer" w:date="2017-09-21T15:12:00Z"/>
                <w:rFonts w:ascii="Calibri" w:hAnsi="Calibri" w:cs="Calibri"/>
                <w:color w:val="0F0F0F"/>
                <w:sz w:val="22"/>
                <w:szCs w:val="22"/>
              </w:rPr>
            </w:pPr>
            <w:bookmarkStart w:id="3588" w:name="BKM_628A3E32_BBEA_4FDE_8EF2_5C9B9A3934E7"/>
          </w:p>
        </w:tc>
        <w:tc>
          <w:tcPr>
            <w:tcW w:w="2790" w:type="dxa"/>
            <w:gridSpan w:val="2"/>
            <w:tcBorders>
              <w:top w:val="nil"/>
              <w:left w:val="nil"/>
              <w:bottom w:val="nil"/>
              <w:right w:val="nil"/>
            </w:tcBorders>
            <w:tcMar>
              <w:top w:w="0" w:type="dxa"/>
              <w:left w:w="60" w:type="dxa"/>
              <w:bottom w:w="0" w:type="dxa"/>
              <w:right w:w="60" w:type="dxa"/>
            </w:tcMar>
          </w:tcPr>
          <w:p w14:paraId="4ABAC339" w14:textId="77777777" w:rsidR="0095235C" w:rsidRDefault="0095235C" w:rsidP="00E52C8A">
            <w:pPr>
              <w:rPr>
                <w:ins w:id="3589" w:author="Arjan Kloosterboer" w:date="2017-09-21T15:12:00Z"/>
                <w:rFonts w:ascii="Calibri" w:hAnsi="Calibri" w:cs="Calibri"/>
                <w:color w:val="0F0F0F"/>
                <w:sz w:val="22"/>
                <w:szCs w:val="22"/>
              </w:rPr>
            </w:pPr>
            <w:ins w:id="3590" w:author="Arjan Kloosterboer" w:date="2017-09-21T15:12:00Z">
              <w:r>
                <w:rPr>
                  <w:rFonts w:ascii="Calibri" w:hAnsi="Calibri" w:cs="Calibri"/>
                  <w:color w:val="0F0F0F"/>
                  <w:sz w:val="22"/>
                  <w:szCs w:val="22"/>
                </w:rPr>
                <w:t>Geometrie scheiding</w:t>
              </w:r>
            </w:ins>
          </w:p>
        </w:tc>
        <w:tc>
          <w:tcPr>
            <w:tcW w:w="4230" w:type="dxa"/>
            <w:tcBorders>
              <w:top w:val="nil"/>
              <w:left w:val="nil"/>
              <w:bottom w:val="nil"/>
              <w:right w:val="nil"/>
            </w:tcBorders>
            <w:tcMar>
              <w:top w:w="0" w:type="dxa"/>
              <w:left w:w="60" w:type="dxa"/>
              <w:bottom w:w="0" w:type="dxa"/>
              <w:right w:w="60" w:type="dxa"/>
            </w:tcMar>
          </w:tcPr>
          <w:p w14:paraId="79E0456F" w14:textId="77777777" w:rsidR="0095235C" w:rsidRDefault="0095235C" w:rsidP="00E52C8A">
            <w:pPr>
              <w:rPr>
                <w:ins w:id="3591" w:author="Arjan Kloosterboer" w:date="2017-09-21T15:12: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BD4AA76" w14:textId="77777777" w:rsidR="0095235C" w:rsidRDefault="0095235C" w:rsidP="00E52C8A">
            <w:pPr>
              <w:rPr>
                <w:ins w:id="3592" w:author="Arjan Kloosterboer" w:date="2017-09-21T15:12: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89C4384" w14:textId="77777777" w:rsidR="0095235C" w:rsidRDefault="0095235C" w:rsidP="00E52C8A">
            <w:pPr>
              <w:rPr>
                <w:ins w:id="3593" w:author="Arjan Kloosterboer" w:date="2017-09-21T15:12:00Z"/>
                <w:rFonts w:ascii="Calibri" w:hAnsi="Calibri" w:cs="Calibri"/>
                <w:color w:val="0F0F0F"/>
                <w:sz w:val="22"/>
                <w:szCs w:val="22"/>
              </w:rPr>
            </w:pPr>
            <w:ins w:id="3594" w:author="Arjan Kloosterboer" w:date="2017-09-21T15:12:00Z">
              <w:r>
                <w:rPr>
                  <w:rFonts w:ascii="Calibri" w:hAnsi="Calibri" w:cs="Calibri"/>
                  <w:color w:val="0F0F0F"/>
                  <w:sz w:val="22"/>
                  <w:szCs w:val="22"/>
                </w:rPr>
                <w:t>1 - 1</w:t>
              </w:r>
            </w:ins>
          </w:p>
        </w:tc>
        <w:bookmarkEnd w:id="3588"/>
      </w:tr>
      <w:tr w:rsidR="0095235C" w14:paraId="4B6F50A3" w14:textId="77777777" w:rsidTr="00E52C8A">
        <w:trPr>
          <w:ins w:id="3595" w:author="Arjan Kloosterboer" w:date="2017-09-21T15:12:00Z"/>
        </w:trPr>
        <w:tc>
          <w:tcPr>
            <w:tcW w:w="450" w:type="dxa"/>
            <w:tcBorders>
              <w:top w:val="nil"/>
              <w:left w:val="nil"/>
              <w:bottom w:val="nil"/>
              <w:right w:val="nil"/>
            </w:tcBorders>
            <w:tcMar>
              <w:top w:w="0" w:type="dxa"/>
              <w:left w:w="60" w:type="dxa"/>
              <w:bottom w:w="0" w:type="dxa"/>
              <w:right w:w="60" w:type="dxa"/>
            </w:tcMar>
          </w:tcPr>
          <w:p w14:paraId="7756207B" w14:textId="77777777" w:rsidR="0095235C" w:rsidRDefault="0095235C" w:rsidP="00E52C8A">
            <w:pPr>
              <w:rPr>
                <w:ins w:id="3596" w:author="Arjan Kloosterboer" w:date="2017-09-21T15:12:00Z"/>
                <w:rFonts w:ascii="Calibri" w:hAnsi="Calibri" w:cs="Calibri"/>
                <w:color w:val="0F0F0F"/>
                <w:sz w:val="22"/>
                <w:szCs w:val="22"/>
              </w:rPr>
            </w:pPr>
            <w:bookmarkStart w:id="3597" w:name="BKM_E6AC05C8_B6C7_4541_BEC8_99BB01F5A8D1"/>
          </w:p>
        </w:tc>
        <w:tc>
          <w:tcPr>
            <w:tcW w:w="2790" w:type="dxa"/>
            <w:gridSpan w:val="2"/>
            <w:tcBorders>
              <w:top w:val="nil"/>
              <w:left w:val="nil"/>
              <w:bottom w:val="nil"/>
              <w:right w:val="nil"/>
            </w:tcBorders>
            <w:tcMar>
              <w:top w:w="0" w:type="dxa"/>
              <w:left w:w="60" w:type="dxa"/>
              <w:bottom w:w="0" w:type="dxa"/>
              <w:right w:w="60" w:type="dxa"/>
            </w:tcMar>
          </w:tcPr>
          <w:p w14:paraId="3E2905AC" w14:textId="77777777" w:rsidR="0095235C" w:rsidRDefault="0095235C" w:rsidP="00E52C8A">
            <w:pPr>
              <w:rPr>
                <w:ins w:id="3598" w:author="Arjan Kloosterboer" w:date="2017-09-21T15:12:00Z"/>
                <w:rFonts w:ascii="Calibri" w:hAnsi="Calibri" w:cs="Calibri"/>
                <w:color w:val="0F0F0F"/>
                <w:sz w:val="22"/>
                <w:szCs w:val="22"/>
              </w:rPr>
            </w:pPr>
            <w:ins w:id="3599" w:author="Arjan Kloosterboer" w:date="2017-09-21T15:12:00Z">
              <w:r>
                <w:rPr>
                  <w:rFonts w:ascii="Calibri" w:hAnsi="Calibri" w:cs="Calibri"/>
                  <w:color w:val="0F0F0F"/>
                  <w:sz w:val="22"/>
                  <w:szCs w:val="22"/>
                </w:rPr>
                <w:t>Type scheiding</w:t>
              </w:r>
            </w:ins>
          </w:p>
        </w:tc>
        <w:tc>
          <w:tcPr>
            <w:tcW w:w="4230" w:type="dxa"/>
            <w:tcBorders>
              <w:top w:val="nil"/>
              <w:left w:val="nil"/>
              <w:bottom w:val="nil"/>
              <w:right w:val="nil"/>
            </w:tcBorders>
            <w:tcMar>
              <w:top w:w="0" w:type="dxa"/>
              <w:left w:w="60" w:type="dxa"/>
              <w:bottom w:w="0" w:type="dxa"/>
              <w:right w:w="60" w:type="dxa"/>
            </w:tcMar>
          </w:tcPr>
          <w:p w14:paraId="46CB5C0B" w14:textId="77777777" w:rsidR="0095235C" w:rsidRDefault="0095235C" w:rsidP="00E52C8A">
            <w:pPr>
              <w:rPr>
                <w:ins w:id="3600" w:author="Arjan Kloosterboer" w:date="2017-09-21T15:12: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296F38F" w14:textId="77777777" w:rsidR="0095235C" w:rsidRDefault="0095235C" w:rsidP="00E52C8A">
            <w:pPr>
              <w:rPr>
                <w:ins w:id="3601" w:author="Arjan Kloosterboer" w:date="2017-09-21T15:12: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40A5517" w14:textId="77777777" w:rsidR="0095235C" w:rsidRDefault="0095235C" w:rsidP="00E52C8A">
            <w:pPr>
              <w:rPr>
                <w:ins w:id="3602" w:author="Arjan Kloosterboer" w:date="2017-09-21T15:12:00Z"/>
                <w:rFonts w:ascii="Calibri" w:hAnsi="Calibri" w:cs="Calibri"/>
                <w:color w:val="0F0F0F"/>
                <w:sz w:val="22"/>
                <w:szCs w:val="22"/>
              </w:rPr>
            </w:pPr>
            <w:ins w:id="3603" w:author="Arjan Kloosterboer" w:date="2017-09-21T15:12:00Z">
              <w:r>
                <w:rPr>
                  <w:rFonts w:ascii="Calibri" w:hAnsi="Calibri" w:cs="Calibri"/>
                  <w:color w:val="0F0F0F"/>
                  <w:sz w:val="22"/>
                  <w:szCs w:val="22"/>
                </w:rPr>
                <w:t>1 - 1</w:t>
              </w:r>
            </w:ins>
          </w:p>
        </w:tc>
        <w:bookmarkEnd w:id="3597"/>
      </w:tr>
      <w:tr w:rsidR="0095235C" w14:paraId="35C09A5F" w14:textId="77777777" w:rsidTr="00E52C8A">
        <w:trPr>
          <w:ins w:id="3604" w:author="Arjan Kloosterboer" w:date="2017-09-21T15:12:00Z"/>
        </w:trPr>
        <w:tc>
          <w:tcPr>
            <w:tcW w:w="450" w:type="dxa"/>
            <w:tcBorders>
              <w:top w:val="nil"/>
              <w:left w:val="nil"/>
              <w:bottom w:val="nil"/>
              <w:right w:val="nil"/>
            </w:tcBorders>
            <w:tcMar>
              <w:top w:w="0" w:type="dxa"/>
              <w:left w:w="60" w:type="dxa"/>
              <w:bottom w:w="0" w:type="dxa"/>
              <w:right w:w="60" w:type="dxa"/>
            </w:tcMar>
          </w:tcPr>
          <w:p w14:paraId="087562BF" w14:textId="77777777" w:rsidR="0095235C" w:rsidRDefault="0095235C" w:rsidP="00E52C8A">
            <w:pPr>
              <w:rPr>
                <w:ins w:id="3605" w:author="Arjan Kloosterboer" w:date="2017-09-21T15:12:00Z"/>
                <w:rFonts w:ascii="Calibri" w:hAnsi="Calibri" w:cs="Calibri"/>
                <w:color w:val="0F0F0F"/>
                <w:sz w:val="22"/>
                <w:szCs w:val="22"/>
              </w:rPr>
            </w:pPr>
            <w:bookmarkStart w:id="3606" w:name="BKM_EB6C31A4_45E0_4B3E_9125_8E8A52FAF2F0"/>
          </w:p>
        </w:tc>
        <w:tc>
          <w:tcPr>
            <w:tcW w:w="2790" w:type="dxa"/>
            <w:gridSpan w:val="2"/>
            <w:tcBorders>
              <w:top w:val="nil"/>
              <w:left w:val="nil"/>
              <w:bottom w:val="nil"/>
              <w:right w:val="nil"/>
            </w:tcBorders>
            <w:tcMar>
              <w:top w:w="0" w:type="dxa"/>
              <w:left w:w="60" w:type="dxa"/>
              <w:bottom w:w="0" w:type="dxa"/>
              <w:right w:w="60" w:type="dxa"/>
            </w:tcMar>
          </w:tcPr>
          <w:p w14:paraId="1A59F196" w14:textId="77777777" w:rsidR="0095235C" w:rsidRDefault="0095235C" w:rsidP="00E52C8A">
            <w:pPr>
              <w:rPr>
                <w:ins w:id="3607" w:author="Arjan Kloosterboer" w:date="2017-09-21T15:12:00Z"/>
                <w:rFonts w:ascii="Calibri" w:hAnsi="Calibri" w:cs="Calibri"/>
                <w:color w:val="0F0F0F"/>
                <w:sz w:val="22"/>
                <w:szCs w:val="22"/>
              </w:rPr>
            </w:pPr>
            <w:ins w:id="3608" w:author="Arjan Kloosterboer" w:date="2017-09-21T15:12:00Z">
              <w:r>
                <w:rPr>
                  <w:rFonts w:ascii="Calibri" w:hAnsi="Calibri" w:cs="Calibri"/>
                  <w:color w:val="0F0F0F"/>
                  <w:sz w:val="22"/>
                  <w:szCs w:val="22"/>
                </w:rPr>
                <w:t>Datum begin geldigheid scheiding</w:t>
              </w:r>
            </w:ins>
          </w:p>
        </w:tc>
        <w:tc>
          <w:tcPr>
            <w:tcW w:w="4230" w:type="dxa"/>
            <w:tcBorders>
              <w:top w:val="nil"/>
              <w:left w:val="nil"/>
              <w:bottom w:val="nil"/>
              <w:right w:val="nil"/>
            </w:tcBorders>
            <w:tcMar>
              <w:top w:w="0" w:type="dxa"/>
              <w:left w:w="60" w:type="dxa"/>
              <w:bottom w:w="0" w:type="dxa"/>
              <w:right w:w="60" w:type="dxa"/>
            </w:tcMar>
          </w:tcPr>
          <w:p w14:paraId="0795C3D0" w14:textId="77777777" w:rsidR="0095235C" w:rsidRDefault="0095235C" w:rsidP="00E52C8A">
            <w:pPr>
              <w:rPr>
                <w:ins w:id="3609" w:author="Arjan Kloosterboer" w:date="2017-09-21T15:12: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785BE82" w14:textId="77777777" w:rsidR="0095235C" w:rsidRDefault="0095235C" w:rsidP="00E52C8A">
            <w:pPr>
              <w:rPr>
                <w:ins w:id="3610" w:author="Arjan Kloosterboer" w:date="2017-09-21T15:12: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0EA40B2" w14:textId="77777777" w:rsidR="0095235C" w:rsidRDefault="0095235C" w:rsidP="00E52C8A">
            <w:pPr>
              <w:rPr>
                <w:ins w:id="3611" w:author="Arjan Kloosterboer" w:date="2017-09-21T15:12:00Z"/>
                <w:rFonts w:ascii="Calibri" w:hAnsi="Calibri" w:cs="Calibri"/>
                <w:color w:val="0F0F0F"/>
                <w:sz w:val="22"/>
                <w:szCs w:val="22"/>
              </w:rPr>
            </w:pPr>
            <w:ins w:id="3612" w:author="Arjan Kloosterboer" w:date="2017-09-21T15:12:00Z">
              <w:r>
                <w:rPr>
                  <w:rFonts w:ascii="Calibri" w:hAnsi="Calibri" w:cs="Calibri"/>
                  <w:color w:val="0F0F0F"/>
                  <w:sz w:val="22"/>
                  <w:szCs w:val="22"/>
                </w:rPr>
                <w:t>1 - 1</w:t>
              </w:r>
            </w:ins>
          </w:p>
        </w:tc>
        <w:bookmarkEnd w:id="3606"/>
      </w:tr>
      <w:tr w:rsidR="0095235C" w14:paraId="4156D753" w14:textId="77777777" w:rsidTr="00E52C8A">
        <w:trPr>
          <w:ins w:id="3613" w:author="Arjan Kloosterboer" w:date="2017-09-21T15:12:00Z"/>
        </w:trPr>
        <w:tc>
          <w:tcPr>
            <w:tcW w:w="450" w:type="dxa"/>
            <w:tcBorders>
              <w:top w:val="nil"/>
              <w:left w:val="nil"/>
              <w:bottom w:val="nil"/>
              <w:right w:val="nil"/>
            </w:tcBorders>
            <w:tcMar>
              <w:top w:w="0" w:type="dxa"/>
              <w:left w:w="60" w:type="dxa"/>
              <w:bottom w:w="0" w:type="dxa"/>
              <w:right w:w="60" w:type="dxa"/>
            </w:tcMar>
          </w:tcPr>
          <w:p w14:paraId="38EF00B6" w14:textId="77777777" w:rsidR="0095235C" w:rsidRDefault="0095235C" w:rsidP="00E52C8A">
            <w:pPr>
              <w:rPr>
                <w:ins w:id="3614" w:author="Arjan Kloosterboer" w:date="2017-09-21T15:12:00Z"/>
                <w:rFonts w:ascii="Calibri" w:hAnsi="Calibri" w:cs="Calibri"/>
                <w:color w:val="0F0F0F"/>
                <w:sz w:val="22"/>
                <w:szCs w:val="22"/>
              </w:rPr>
            </w:pPr>
            <w:bookmarkStart w:id="3615" w:name="BKM_3EA3B322_415D_404E_A12E_ECEEBE2ECB5F"/>
          </w:p>
        </w:tc>
        <w:tc>
          <w:tcPr>
            <w:tcW w:w="2790" w:type="dxa"/>
            <w:gridSpan w:val="2"/>
            <w:tcBorders>
              <w:top w:val="nil"/>
              <w:left w:val="nil"/>
              <w:bottom w:val="nil"/>
              <w:right w:val="nil"/>
            </w:tcBorders>
            <w:tcMar>
              <w:top w:w="0" w:type="dxa"/>
              <w:left w:w="60" w:type="dxa"/>
              <w:bottom w:w="0" w:type="dxa"/>
              <w:right w:w="60" w:type="dxa"/>
            </w:tcMar>
          </w:tcPr>
          <w:p w14:paraId="43FB0F06" w14:textId="77777777" w:rsidR="0095235C" w:rsidRDefault="0095235C" w:rsidP="00E52C8A">
            <w:pPr>
              <w:rPr>
                <w:ins w:id="3616" w:author="Arjan Kloosterboer" w:date="2017-09-21T15:12:00Z"/>
                <w:rFonts w:ascii="Calibri" w:hAnsi="Calibri" w:cs="Calibri"/>
                <w:color w:val="0F0F0F"/>
                <w:sz w:val="22"/>
                <w:szCs w:val="22"/>
              </w:rPr>
            </w:pPr>
            <w:ins w:id="3617" w:author="Arjan Kloosterboer" w:date="2017-09-21T15:12:00Z">
              <w:r>
                <w:rPr>
                  <w:rFonts w:ascii="Calibri" w:hAnsi="Calibri" w:cs="Calibri"/>
                  <w:color w:val="0F0F0F"/>
                  <w:sz w:val="22"/>
                  <w:szCs w:val="22"/>
                </w:rPr>
                <w:t>Datum einde geldigheid scheiding</w:t>
              </w:r>
            </w:ins>
          </w:p>
        </w:tc>
        <w:tc>
          <w:tcPr>
            <w:tcW w:w="4230" w:type="dxa"/>
            <w:tcBorders>
              <w:top w:val="nil"/>
              <w:left w:val="nil"/>
              <w:bottom w:val="nil"/>
              <w:right w:val="nil"/>
            </w:tcBorders>
            <w:tcMar>
              <w:top w:w="0" w:type="dxa"/>
              <w:left w:w="60" w:type="dxa"/>
              <w:bottom w:w="0" w:type="dxa"/>
              <w:right w:w="60" w:type="dxa"/>
            </w:tcMar>
          </w:tcPr>
          <w:p w14:paraId="117C28E8" w14:textId="77777777" w:rsidR="0095235C" w:rsidRDefault="0095235C" w:rsidP="00E52C8A">
            <w:pPr>
              <w:rPr>
                <w:ins w:id="3618" w:author="Arjan Kloosterboer" w:date="2017-09-21T15:12: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33A09F2" w14:textId="77777777" w:rsidR="0095235C" w:rsidRDefault="0095235C" w:rsidP="00E52C8A">
            <w:pPr>
              <w:rPr>
                <w:ins w:id="3619" w:author="Arjan Kloosterboer" w:date="2017-09-21T15:12: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49C758F" w14:textId="77777777" w:rsidR="0095235C" w:rsidRDefault="0095235C" w:rsidP="00E52C8A">
            <w:pPr>
              <w:rPr>
                <w:ins w:id="3620" w:author="Arjan Kloosterboer" w:date="2017-09-21T15:12:00Z"/>
                <w:rFonts w:ascii="Calibri" w:hAnsi="Calibri" w:cs="Calibri"/>
                <w:color w:val="0F0F0F"/>
                <w:sz w:val="22"/>
                <w:szCs w:val="22"/>
              </w:rPr>
            </w:pPr>
            <w:ins w:id="3621" w:author="Arjan Kloosterboer" w:date="2017-09-21T15:12:00Z">
              <w:r>
                <w:rPr>
                  <w:rFonts w:ascii="Calibri" w:hAnsi="Calibri" w:cs="Calibri"/>
                  <w:color w:val="0F0F0F"/>
                  <w:sz w:val="22"/>
                  <w:szCs w:val="22"/>
                </w:rPr>
                <w:t>0 - 1</w:t>
              </w:r>
            </w:ins>
          </w:p>
        </w:tc>
        <w:bookmarkEnd w:id="3615"/>
      </w:tr>
    </w:tbl>
    <w:p w14:paraId="3B8F65F7" w14:textId="77777777" w:rsidR="0095235C" w:rsidRDefault="0095235C" w:rsidP="0095235C">
      <w:pPr>
        <w:rPr>
          <w:ins w:id="3622" w:author="Arjan Kloosterboer" w:date="2017-09-21T15:12: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95235C" w14:paraId="600FBEE1" w14:textId="77777777" w:rsidTr="00E52C8A">
        <w:trPr>
          <w:ins w:id="3623" w:author="Arjan Kloosterboer" w:date="2017-09-21T15:12:00Z"/>
        </w:trPr>
        <w:tc>
          <w:tcPr>
            <w:tcW w:w="9360" w:type="dxa"/>
            <w:gridSpan w:val="3"/>
            <w:tcBorders>
              <w:top w:val="nil"/>
              <w:left w:val="nil"/>
              <w:bottom w:val="nil"/>
              <w:right w:val="nil"/>
            </w:tcBorders>
            <w:tcMar>
              <w:top w:w="0" w:type="dxa"/>
              <w:left w:w="60" w:type="dxa"/>
              <w:bottom w:w="0" w:type="dxa"/>
              <w:right w:w="60" w:type="dxa"/>
            </w:tcMar>
          </w:tcPr>
          <w:p w14:paraId="07479445" w14:textId="77777777" w:rsidR="0095235C" w:rsidRDefault="0095235C" w:rsidP="00E52C8A">
            <w:pPr>
              <w:rPr>
                <w:ins w:id="3624" w:author="Arjan Kloosterboer" w:date="2017-09-21T15:12:00Z"/>
                <w:rFonts w:ascii="Calibri" w:hAnsi="Calibri" w:cs="Calibri"/>
                <w:color w:val="0F0F0F"/>
                <w:sz w:val="22"/>
                <w:szCs w:val="22"/>
              </w:rPr>
            </w:pPr>
            <w:ins w:id="3625" w:author="Arjan Kloosterboer" w:date="2017-09-21T15:12:00Z">
              <w:r>
                <w:rPr>
                  <w:rFonts w:ascii="Calibri" w:hAnsi="Calibri" w:cs="Calibri"/>
                  <w:b/>
                  <w:bCs/>
                  <w:color w:val="0F0F0F"/>
                  <w:sz w:val="22"/>
                  <w:szCs w:val="22"/>
                </w:rPr>
                <w:t>Overzicht relaties</w:t>
              </w:r>
            </w:ins>
          </w:p>
        </w:tc>
      </w:tr>
      <w:tr w:rsidR="0095235C" w14:paraId="79A9A03D" w14:textId="77777777" w:rsidTr="00E52C8A">
        <w:trPr>
          <w:ins w:id="3626" w:author="Arjan Kloosterboer" w:date="2017-09-21T15:12:00Z"/>
        </w:trPr>
        <w:tc>
          <w:tcPr>
            <w:tcW w:w="450" w:type="dxa"/>
            <w:tcBorders>
              <w:top w:val="nil"/>
              <w:left w:val="nil"/>
              <w:bottom w:val="nil"/>
              <w:right w:val="nil"/>
            </w:tcBorders>
            <w:tcMar>
              <w:top w:w="0" w:type="dxa"/>
              <w:left w:w="60" w:type="dxa"/>
              <w:bottom w:w="0" w:type="dxa"/>
              <w:right w:w="60" w:type="dxa"/>
            </w:tcMar>
          </w:tcPr>
          <w:p w14:paraId="571AB732" w14:textId="77777777" w:rsidR="0095235C" w:rsidRDefault="0095235C" w:rsidP="00E52C8A">
            <w:pPr>
              <w:rPr>
                <w:ins w:id="3627" w:author="Arjan Kloosterboer" w:date="2017-09-21T15:12: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36F2E3DD" w14:textId="77777777" w:rsidR="0095235C" w:rsidRDefault="0095235C" w:rsidP="00E52C8A">
            <w:pPr>
              <w:rPr>
                <w:ins w:id="3628" w:author="Arjan Kloosterboer" w:date="2017-09-21T15:12:00Z"/>
                <w:rFonts w:ascii="Calibri" w:hAnsi="Calibri" w:cs="Calibri"/>
                <w:i/>
                <w:iCs/>
                <w:color w:val="0F0F0F"/>
                <w:sz w:val="22"/>
                <w:szCs w:val="22"/>
              </w:rPr>
            </w:pPr>
            <w:ins w:id="3629" w:author="Arjan Kloosterboer" w:date="2017-09-21T15:12:00Z">
              <w:r>
                <w:rPr>
                  <w:rFonts w:ascii="Calibri" w:hAnsi="Calibri" w:cs="Calibri"/>
                  <w:i/>
                  <w:iCs/>
                  <w:color w:val="0F0F0F"/>
                  <w:sz w:val="22"/>
                  <w:szCs w:val="22"/>
                </w:rPr>
                <w:t>Relatienaam met</w:t>
              </w:r>
            </w:ins>
          </w:p>
          <w:p w14:paraId="1F1C61F0" w14:textId="77777777" w:rsidR="0095235C" w:rsidRDefault="0095235C" w:rsidP="00E52C8A">
            <w:pPr>
              <w:rPr>
                <w:ins w:id="3630" w:author="Arjan Kloosterboer" w:date="2017-09-21T15:12:00Z"/>
                <w:rFonts w:ascii="Calibri" w:hAnsi="Calibri" w:cs="Calibri"/>
                <w:color w:val="0F0F0F"/>
                <w:sz w:val="22"/>
                <w:szCs w:val="22"/>
              </w:rPr>
            </w:pPr>
            <w:ins w:id="3631" w:author="Arjan Kloosterboer" w:date="2017-09-21T15:12: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1EE6070F" w14:textId="77777777" w:rsidR="0095235C" w:rsidRDefault="0095235C" w:rsidP="00E52C8A">
            <w:pPr>
              <w:rPr>
                <w:ins w:id="3632" w:author="Arjan Kloosterboer" w:date="2017-09-21T15:12:00Z"/>
                <w:rFonts w:ascii="Calibri" w:hAnsi="Calibri" w:cs="Calibri"/>
                <w:color w:val="0F0F0F"/>
                <w:sz w:val="22"/>
                <w:szCs w:val="22"/>
              </w:rPr>
            </w:pPr>
            <w:ins w:id="3633" w:author="Arjan Kloosterboer" w:date="2017-09-21T15:12:00Z">
              <w:r>
                <w:rPr>
                  <w:rFonts w:ascii="Calibri" w:hAnsi="Calibri" w:cs="Calibri"/>
                  <w:i/>
                  <w:iCs/>
                  <w:color w:val="0F0F0F"/>
                  <w:sz w:val="22"/>
                  <w:szCs w:val="22"/>
                </w:rPr>
                <w:t>Definitie</w:t>
              </w:r>
            </w:ins>
          </w:p>
        </w:tc>
      </w:tr>
      <w:tr w:rsidR="0095235C" w14:paraId="4243BB27" w14:textId="77777777" w:rsidTr="00E52C8A">
        <w:trPr>
          <w:ins w:id="3634" w:author="Arjan Kloosterboer" w:date="2017-09-21T15:12:00Z"/>
        </w:trPr>
        <w:tc>
          <w:tcPr>
            <w:tcW w:w="450" w:type="dxa"/>
            <w:tcBorders>
              <w:top w:val="nil"/>
              <w:left w:val="nil"/>
              <w:bottom w:val="nil"/>
              <w:right w:val="nil"/>
            </w:tcBorders>
            <w:tcMar>
              <w:top w:w="0" w:type="dxa"/>
              <w:left w:w="60" w:type="dxa"/>
              <w:bottom w:w="0" w:type="dxa"/>
              <w:right w:w="60" w:type="dxa"/>
            </w:tcMar>
          </w:tcPr>
          <w:p w14:paraId="7B754389" w14:textId="77777777" w:rsidR="0095235C" w:rsidRDefault="0095235C" w:rsidP="00E52C8A">
            <w:pPr>
              <w:rPr>
                <w:ins w:id="3635" w:author="Arjan Kloosterboer" w:date="2017-09-21T15:1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CACD6E1" w14:textId="77777777" w:rsidR="0095235C" w:rsidRDefault="0095235C" w:rsidP="00E52C8A">
            <w:pPr>
              <w:rPr>
                <w:ins w:id="3636" w:author="Arjan Kloosterboer" w:date="2017-09-21T15:12:00Z"/>
                <w:rFonts w:ascii="Calibri" w:hAnsi="Calibri" w:cs="Calibri"/>
                <w:color w:val="0F0F0F"/>
                <w:sz w:val="22"/>
                <w:szCs w:val="22"/>
              </w:rPr>
            </w:pPr>
            <w:ins w:id="3637" w:author="Arjan Kloosterboer" w:date="2017-09-21T15:12:00Z">
              <w:r>
                <w:rPr>
                  <w:rFonts w:ascii="Calibri" w:hAnsi="Calibri" w:cs="Calibri"/>
                  <w:color w:val="0F0F0F"/>
                  <w:sz w:val="22"/>
                  <w:szCs w:val="22"/>
                </w:rPr>
                <w:t>SCHEIDING  []</w:t>
              </w:r>
            </w:ins>
          </w:p>
          <w:p w14:paraId="6DBC562B" w14:textId="77777777" w:rsidR="0095235C" w:rsidRDefault="0095235C" w:rsidP="00E52C8A">
            <w:pPr>
              <w:rPr>
                <w:ins w:id="3638" w:author="Arjan Kloosterboer" w:date="2017-09-21T15:12:00Z"/>
                <w:rFonts w:ascii="Calibri" w:hAnsi="Calibri" w:cs="Calibri"/>
                <w:color w:val="0F0F0F"/>
                <w:sz w:val="22"/>
                <w:szCs w:val="22"/>
              </w:rPr>
            </w:pPr>
            <w:ins w:id="3639" w:author="Arjan Kloosterboer" w:date="2017-09-21T15:12:00Z">
              <w:r>
                <w:rPr>
                  <w:rFonts w:ascii="Calibri" w:hAnsi="Calibri" w:cs="Calibri"/>
                  <w:color w:val="0F0F0F"/>
                  <w:sz w:val="22"/>
                  <w:szCs w:val="22"/>
                </w:rPr>
                <w:t xml:space="preserve">  </w:t>
              </w:r>
            </w:ins>
          </w:p>
          <w:p w14:paraId="6D42A70E" w14:textId="77777777" w:rsidR="0095235C" w:rsidRDefault="0095235C" w:rsidP="00E52C8A">
            <w:pPr>
              <w:rPr>
                <w:ins w:id="3640" w:author="Arjan Kloosterboer" w:date="2017-09-21T15:12:00Z"/>
                <w:rFonts w:ascii="Calibri" w:hAnsi="Calibri" w:cs="Calibri"/>
                <w:color w:val="0F0F0F"/>
                <w:sz w:val="22"/>
                <w:szCs w:val="22"/>
              </w:rPr>
            </w:pPr>
            <w:ins w:id="3641" w:author="Arjan Kloosterboer" w:date="2017-09-21T15:12:00Z">
              <w:r>
                <w:rPr>
                  <w:rFonts w:ascii="Calibri" w:hAnsi="Calibri" w:cs="Calibri"/>
                  <w:color w:val="0F0F0F"/>
                  <w:sz w:val="22"/>
                  <w:szCs w:val="22"/>
                </w:rPr>
                <w:t>SCHEIDING  []</w:t>
              </w:r>
            </w:ins>
          </w:p>
        </w:tc>
        <w:tc>
          <w:tcPr>
            <w:tcW w:w="6120" w:type="dxa"/>
            <w:tcBorders>
              <w:top w:val="nil"/>
              <w:left w:val="nil"/>
              <w:bottom w:val="nil"/>
              <w:right w:val="nil"/>
            </w:tcBorders>
            <w:tcMar>
              <w:top w:w="0" w:type="dxa"/>
              <w:left w:w="60" w:type="dxa"/>
              <w:bottom w:w="0" w:type="dxa"/>
              <w:right w:w="60" w:type="dxa"/>
            </w:tcMar>
          </w:tcPr>
          <w:p w14:paraId="310FB29B" w14:textId="77777777" w:rsidR="0095235C" w:rsidRDefault="0095235C" w:rsidP="00E52C8A">
            <w:pPr>
              <w:rPr>
                <w:ins w:id="3642" w:author="Arjan Kloosterboer" w:date="2017-09-21T15:12:00Z"/>
                <w:rFonts w:ascii="Calibri" w:hAnsi="Calibri" w:cs="Calibri"/>
                <w:color w:val="0F0F0F"/>
                <w:sz w:val="22"/>
                <w:szCs w:val="22"/>
              </w:rPr>
            </w:pPr>
          </w:p>
        </w:tc>
      </w:tr>
      <w:tr w:rsidR="0095235C" w14:paraId="59C22EF6" w14:textId="77777777" w:rsidTr="00E52C8A">
        <w:trPr>
          <w:trHeight w:hRule="exact" w:val="128"/>
          <w:ins w:id="3643" w:author="Arjan Kloosterboer" w:date="2017-09-21T15:12:00Z"/>
        </w:trPr>
        <w:tc>
          <w:tcPr>
            <w:tcW w:w="450" w:type="dxa"/>
            <w:tcBorders>
              <w:top w:val="nil"/>
              <w:left w:val="nil"/>
              <w:bottom w:val="nil"/>
              <w:right w:val="nil"/>
            </w:tcBorders>
            <w:tcMar>
              <w:top w:w="0" w:type="dxa"/>
              <w:left w:w="60" w:type="dxa"/>
              <w:bottom w:w="0" w:type="dxa"/>
              <w:right w:w="60" w:type="dxa"/>
            </w:tcMar>
          </w:tcPr>
          <w:p w14:paraId="3B6F8EA6" w14:textId="77777777" w:rsidR="0095235C" w:rsidRDefault="0095235C" w:rsidP="00E52C8A">
            <w:pPr>
              <w:rPr>
                <w:ins w:id="3644" w:author="Arjan Kloosterboer" w:date="2017-09-21T15:1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1C05B15" w14:textId="77777777" w:rsidR="0095235C" w:rsidRDefault="0095235C" w:rsidP="00E52C8A">
            <w:pPr>
              <w:rPr>
                <w:ins w:id="3645" w:author="Arjan Kloosterboer" w:date="2017-09-21T15:12: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B731A3C" w14:textId="77777777" w:rsidR="0095235C" w:rsidRDefault="0095235C" w:rsidP="00E52C8A">
            <w:pPr>
              <w:rPr>
                <w:ins w:id="3646" w:author="Arjan Kloosterboer" w:date="2017-09-21T15:12:00Z"/>
                <w:rFonts w:ascii="Calibri" w:hAnsi="Calibri" w:cs="Calibri"/>
                <w:color w:val="0F0F0F"/>
                <w:sz w:val="22"/>
                <w:szCs w:val="22"/>
              </w:rPr>
            </w:pPr>
          </w:p>
        </w:tc>
      </w:tr>
      <w:tr w:rsidR="0095235C" w14:paraId="4874722D" w14:textId="77777777" w:rsidTr="00E52C8A">
        <w:trPr>
          <w:ins w:id="3647" w:author="Arjan Kloosterboer" w:date="2017-09-21T15:12:00Z"/>
        </w:trPr>
        <w:tc>
          <w:tcPr>
            <w:tcW w:w="450" w:type="dxa"/>
            <w:tcBorders>
              <w:top w:val="nil"/>
              <w:left w:val="nil"/>
              <w:bottom w:val="nil"/>
              <w:right w:val="nil"/>
            </w:tcBorders>
            <w:tcMar>
              <w:top w:w="0" w:type="dxa"/>
              <w:left w:w="60" w:type="dxa"/>
              <w:bottom w:w="0" w:type="dxa"/>
              <w:right w:w="60" w:type="dxa"/>
            </w:tcMar>
          </w:tcPr>
          <w:p w14:paraId="099071EE" w14:textId="77777777" w:rsidR="0095235C" w:rsidRDefault="0095235C" w:rsidP="00E52C8A">
            <w:pPr>
              <w:rPr>
                <w:ins w:id="3648" w:author="Arjan Kloosterboer" w:date="2017-09-21T15:1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56F73C8" w14:textId="77777777" w:rsidR="0095235C" w:rsidRDefault="0095235C" w:rsidP="00E52C8A">
            <w:pPr>
              <w:rPr>
                <w:ins w:id="3649" w:author="Arjan Kloosterboer" w:date="2017-09-21T15:12:00Z"/>
                <w:rFonts w:ascii="Calibri" w:hAnsi="Calibri" w:cs="Calibri"/>
                <w:color w:val="0F0F0F"/>
                <w:sz w:val="22"/>
                <w:szCs w:val="22"/>
              </w:rPr>
            </w:pPr>
            <w:ins w:id="3650" w:author="Arjan Kloosterboer" w:date="2017-09-21T15:12:00Z">
              <w:r>
                <w:rPr>
                  <w:rFonts w:ascii="Calibri" w:hAnsi="Calibri" w:cs="Calibri"/>
                  <w:color w:val="0F0F0F"/>
                  <w:sz w:val="22"/>
                  <w:szCs w:val="22"/>
                </w:rPr>
                <w:t>OBJECT  [0..1]</w:t>
              </w:r>
            </w:ins>
          </w:p>
          <w:p w14:paraId="1FB97B9A" w14:textId="77777777" w:rsidR="0095235C" w:rsidRDefault="0095235C" w:rsidP="00E52C8A">
            <w:pPr>
              <w:rPr>
                <w:ins w:id="3651" w:author="Arjan Kloosterboer" w:date="2017-09-21T15:12:00Z"/>
                <w:rFonts w:ascii="Calibri" w:hAnsi="Calibri" w:cs="Calibri"/>
                <w:color w:val="0F0F0F"/>
                <w:sz w:val="22"/>
                <w:szCs w:val="22"/>
              </w:rPr>
            </w:pPr>
            <w:ins w:id="3652" w:author="Arjan Kloosterboer" w:date="2017-09-21T15:12:00Z">
              <w:r>
                <w:rPr>
                  <w:rFonts w:ascii="Calibri" w:hAnsi="Calibri" w:cs="Calibri"/>
                  <w:color w:val="0F0F0F"/>
                  <w:sz w:val="22"/>
                  <w:szCs w:val="22"/>
                </w:rPr>
                <w:t xml:space="preserve">  is</w:t>
              </w:r>
            </w:ins>
          </w:p>
          <w:p w14:paraId="29C78269" w14:textId="77777777" w:rsidR="0095235C" w:rsidRDefault="0095235C" w:rsidP="00E52C8A">
            <w:pPr>
              <w:rPr>
                <w:ins w:id="3653" w:author="Arjan Kloosterboer" w:date="2017-09-21T15:12:00Z"/>
                <w:rFonts w:ascii="Calibri" w:hAnsi="Calibri" w:cs="Calibri"/>
                <w:color w:val="0F0F0F"/>
                <w:sz w:val="22"/>
                <w:szCs w:val="22"/>
              </w:rPr>
            </w:pPr>
            <w:ins w:id="3654" w:author="Arjan Kloosterboer" w:date="2017-09-21T15:12:00Z">
              <w:r>
                <w:rPr>
                  <w:rFonts w:ascii="Calibri" w:hAnsi="Calibri" w:cs="Calibri"/>
                  <w:color w:val="0F0F0F"/>
                  <w:sz w:val="22"/>
                  <w:szCs w:val="22"/>
                </w:rPr>
                <w:t>SCHEIDING  [1]</w:t>
              </w:r>
            </w:ins>
          </w:p>
        </w:tc>
        <w:tc>
          <w:tcPr>
            <w:tcW w:w="6120" w:type="dxa"/>
            <w:tcBorders>
              <w:top w:val="nil"/>
              <w:left w:val="nil"/>
              <w:bottom w:val="nil"/>
              <w:right w:val="nil"/>
            </w:tcBorders>
            <w:tcMar>
              <w:top w:w="0" w:type="dxa"/>
              <w:left w:w="60" w:type="dxa"/>
              <w:bottom w:w="0" w:type="dxa"/>
              <w:right w:w="60" w:type="dxa"/>
            </w:tcMar>
          </w:tcPr>
          <w:p w14:paraId="65E2CA36" w14:textId="77777777" w:rsidR="0095235C" w:rsidRDefault="0095235C" w:rsidP="00E52C8A">
            <w:pPr>
              <w:rPr>
                <w:ins w:id="3655" w:author="Arjan Kloosterboer" w:date="2017-09-21T15:12:00Z"/>
                <w:rFonts w:ascii="Calibri" w:hAnsi="Calibri" w:cs="Calibri"/>
                <w:color w:val="0F0F0F"/>
                <w:sz w:val="22"/>
                <w:szCs w:val="22"/>
              </w:rPr>
            </w:pPr>
            <w:ins w:id="3656" w:author="Arjan Kloosterboer" w:date="2017-09-21T15:12:00Z">
              <w:r>
                <w:rPr>
                  <w:rFonts w:ascii="Calibri" w:hAnsi="Calibri" w:cs="Calibri"/>
                  <w:color w:val="000000"/>
                  <w:sz w:val="22"/>
                  <w:szCs w:val="22"/>
                </w:rPr>
                <w:t>Een SCHEIDING komt voor in de hoedanigheid van een OBJECT bij een zaak</w:t>
              </w:r>
            </w:ins>
          </w:p>
        </w:tc>
      </w:tr>
      <w:tr w:rsidR="0095235C" w14:paraId="53997181" w14:textId="77777777" w:rsidTr="00E52C8A">
        <w:trPr>
          <w:trHeight w:hRule="exact" w:val="128"/>
          <w:ins w:id="3657" w:author="Arjan Kloosterboer" w:date="2017-09-21T15:12:00Z"/>
        </w:trPr>
        <w:tc>
          <w:tcPr>
            <w:tcW w:w="450" w:type="dxa"/>
            <w:tcBorders>
              <w:top w:val="nil"/>
              <w:left w:val="nil"/>
              <w:bottom w:val="nil"/>
              <w:right w:val="nil"/>
            </w:tcBorders>
            <w:tcMar>
              <w:top w:w="0" w:type="dxa"/>
              <w:left w:w="60" w:type="dxa"/>
              <w:bottom w:w="0" w:type="dxa"/>
              <w:right w:w="60" w:type="dxa"/>
            </w:tcMar>
          </w:tcPr>
          <w:p w14:paraId="364D0C27" w14:textId="77777777" w:rsidR="0095235C" w:rsidRDefault="0095235C" w:rsidP="00E52C8A">
            <w:pPr>
              <w:rPr>
                <w:ins w:id="3658" w:author="Arjan Kloosterboer" w:date="2017-09-21T15:1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4D80BE9" w14:textId="77777777" w:rsidR="0095235C" w:rsidRDefault="0095235C" w:rsidP="00E52C8A">
            <w:pPr>
              <w:rPr>
                <w:ins w:id="3659" w:author="Arjan Kloosterboer" w:date="2017-09-21T15:12: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2F4DB805" w14:textId="77777777" w:rsidR="0095235C" w:rsidRDefault="0095235C" w:rsidP="00E52C8A">
            <w:pPr>
              <w:rPr>
                <w:ins w:id="3660" w:author="Arjan Kloosterboer" w:date="2017-09-21T15:12:00Z"/>
                <w:rFonts w:ascii="Calibri" w:hAnsi="Calibri" w:cs="Calibri"/>
                <w:color w:val="0F0F0F"/>
                <w:sz w:val="22"/>
                <w:szCs w:val="22"/>
              </w:rPr>
            </w:pPr>
          </w:p>
        </w:tc>
      </w:tr>
    </w:tbl>
    <w:p w14:paraId="40A44BF6" w14:textId="77777777" w:rsidR="0095235C" w:rsidRPr="00E072A0" w:rsidRDefault="0095235C" w:rsidP="0095235C">
      <w:pPr>
        <w:rPr>
          <w:ins w:id="3661" w:author="Arjan Kloosterboer" w:date="2017-09-21T15:12: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95235C" w14:paraId="59130244" w14:textId="77777777" w:rsidTr="00E52C8A">
        <w:trPr>
          <w:ins w:id="3662" w:author="Arjan Kloosterboer" w:date="2017-09-21T15:12:00Z"/>
        </w:trPr>
        <w:tc>
          <w:tcPr>
            <w:tcW w:w="9360" w:type="dxa"/>
            <w:tcBorders>
              <w:top w:val="nil"/>
              <w:left w:val="nil"/>
              <w:bottom w:val="nil"/>
              <w:right w:val="nil"/>
            </w:tcBorders>
            <w:tcMar>
              <w:top w:w="0" w:type="dxa"/>
              <w:left w:w="60" w:type="dxa"/>
              <w:bottom w:w="0" w:type="dxa"/>
              <w:right w:w="60" w:type="dxa"/>
            </w:tcMar>
          </w:tcPr>
          <w:p w14:paraId="7A02FDFF" w14:textId="77777777" w:rsidR="0095235C" w:rsidRDefault="0095235C" w:rsidP="00E52C8A">
            <w:pPr>
              <w:rPr>
                <w:ins w:id="3663" w:author="Arjan Kloosterboer" w:date="2017-09-21T15:12:00Z"/>
                <w:rFonts w:ascii="Calibri" w:hAnsi="Calibri" w:cs="Calibri"/>
                <w:b/>
                <w:bCs/>
                <w:color w:val="0F0F0F"/>
                <w:sz w:val="22"/>
                <w:szCs w:val="22"/>
              </w:rPr>
            </w:pPr>
            <w:ins w:id="3664" w:author="Arjan Kloosterboer" w:date="2017-09-21T15:12:00Z">
              <w:r>
                <w:rPr>
                  <w:rFonts w:ascii="Calibri" w:hAnsi="Calibri" w:cs="Calibri"/>
                  <w:b/>
                  <w:bCs/>
                  <w:color w:val="0F0F0F"/>
                  <w:sz w:val="22"/>
                  <w:szCs w:val="22"/>
                </w:rPr>
                <w:t>Toelichting objecttype</w:t>
              </w:r>
            </w:ins>
          </w:p>
          <w:p w14:paraId="5FD71379" w14:textId="77777777" w:rsidR="0095235C" w:rsidRDefault="0095235C" w:rsidP="00E52C8A">
            <w:pPr>
              <w:ind w:left="720"/>
              <w:rPr>
                <w:ins w:id="3665" w:author="Arjan Kloosterboer" w:date="2017-09-21T15:12:00Z"/>
                <w:rFonts w:ascii="Calibri" w:hAnsi="Calibri" w:cs="Calibri"/>
                <w:color w:val="0F0F0F"/>
                <w:sz w:val="22"/>
                <w:szCs w:val="22"/>
              </w:rPr>
            </w:pPr>
          </w:p>
        </w:tc>
        <w:bookmarkEnd w:id="3532"/>
      </w:tr>
    </w:tbl>
    <w:p w14:paraId="1DD4E867" w14:textId="198EFEAD"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SPOOR</w:t>
      </w:r>
      <w:del w:id="3666" w:author="Arjan Kloosterboer" w:date="2017-09-21T12:46:00Z">
        <w:r w:rsidR="00847C61" w:rsidRPr="00474957" w:rsidDel="00BB0431">
          <w:delText>BAANDEEL</w:delText>
        </w:r>
      </w:del>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007D2FAD" w14:textId="77777777" w:rsidTr="00847C61">
        <w:trPr>
          <w:trHeight w:val="271"/>
        </w:trPr>
        <w:tc>
          <w:tcPr>
            <w:tcW w:w="2340" w:type="dxa"/>
            <w:gridSpan w:val="2"/>
            <w:tcBorders>
              <w:top w:val="nil"/>
              <w:left w:val="nil"/>
              <w:bottom w:val="nil"/>
              <w:right w:val="nil"/>
            </w:tcBorders>
          </w:tcPr>
          <w:p w14:paraId="0BE4823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58639CA4" w14:textId="1DBD726C"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SPOORB</w:t>
            </w:r>
            <w:del w:id="3667" w:author="Arjan Kloosterboer" w:date="2017-09-21T12:46:00Z">
              <w:r w:rsidR="00847C61" w:rsidRPr="00474957" w:rsidDel="00BB0431">
                <w:rPr>
                  <w:rFonts w:ascii="Calibri" w:hAnsi="Calibri" w:cs="Arial"/>
                  <w:color w:val="0F0F0F"/>
                  <w:sz w:val="22"/>
                  <w:szCs w:val="24"/>
                  <w:lang w:eastAsia="en-US"/>
                </w:rPr>
                <w:delText>AANDEEL</w:delText>
              </w:r>
            </w:del>
            <w:r w:rsidRPr="00474957">
              <w:rPr>
                <w:rFonts w:ascii="Arial" w:hAnsi="Arial" w:cs="Arial"/>
                <w:szCs w:val="24"/>
                <w:lang w:val="en-AU" w:eastAsia="en-US"/>
              </w:rPr>
              <w:fldChar w:fldCharType="end"/>
            </w:r>
          </w:p>
        </w:tc>
      </w:tr>
      <w:tr w:rsidR="00847C61" w:rsidRPr="00474957" w14:paraId="5F346A60" w14:textId="77777777" w:rsidTr="00847C61">
        <w:trPr>
          <w:trHeight w:hRule="exact" w:val="128"/>
        </w:trPr>
        <w:tc>
          <w:tcPr>
            <w:tcW w:w="2340" w:type="dxa"/>
            <w:gridSpan w:val="2"/>
            <w:tcBorders>
              <w:top w:val="nil"/>
              <w:left w:val="nil"/>
              <w:bottom w:val="nil"/>
              <w:right w:val="nil"/>
            </w:tcBorders>
          </w:tcPr>
          <w:p w14:paraId="5D9AA9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1575A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8F75098" w14:textId="77777777" w:rsidTr="00847C61">
        <w:trPr>
          <w:trHeight w:val="151"/>
        </w:trPr>
        <w:tc>
          <w:tcPr>
            <w:tcW w:w="2340" w:type="dxa"/>
            <w:gridSpan w:val="2"/>
            <w:tcBorders>
              <w:top w:val="nil"/>
              <w:left w:val="nil"/>
              <w:bottom w:val="nil"/>
              <w:right w:val="nil"/>
            </w:tcBorders>
          </w:tcPr>
          <w:p w14:paraId="78E1C4D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0849F9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568B56C0" w14:textId="77777777" w:rsidTr="00847C61">
        <w:trPr>
          <w:trHeight w:hRule="exact" w:val="128"/>
        </w:trPr>
        <w:tc>
          <w:tcPr>
            <w:tcW w:w="2340" w:type="dxa"/>
            <w:gridSpan w:val="2"/>
            <w:tcBorders>
              <w:top w:val="nil"/>
              <w:left w:val="nil"/>
              <w:bottom w:val="nil"/>
              <w:right w:val="nil"/>
            </w:tcBorders>
          </w:tcPr>
          <w:p w14:paraId="62DB9D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E419F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14EB8F0" w14:textId="77777777" w:rsidTr="00847C61">
        <w:tc>
          <w:tcPr>
            <w:tcW w:w="2340" w:type="dxa"/>
            <w:gridSpan w:val="2"/>
            <w:tcBorders>
              <w:top w:val="nil"/>
              <w:left w:val="nil"/>
              <w:bottom w:val="nil"/>
              <w:right w:val="nil"/>
            </w:tcBorders>
          </w:tcPr>
          <w:p w14:paraId="3A8BE4C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3D4AF1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618E14D0" w14:textId="77777777" w:rsidTr="00847C61">
        <w:trPr>
          <w:trHeight w:hRule="exact" w:val="241"/>
        </w:trPr>
        <w:tc>
          <w:tcPr>
            <w:tcW w:w="2340" w:type="dxa"/>
            <w:gridSpan w:val="2"/>
            <w:tcBorders>
              <w:top w:val="nil"/>
              <w:left w:val="nil"/>
              <w:bottom w:val="nil"/>
              <w:right w:val="nil"/>
            </w:tcBorders>
          </w:tcPr>
          <w:p w14:paraId="34199B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55CBB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84DB4FB" w14:textId="77777777" w:rsidTr="00847C61">
        <w:tc>
          <w:tcPr>
            <w:tcW w:w="2340" w:type="dxa"/>
            <w:gridSpan w:val="2"/>
            <w:tcBorders>
              <w:top w:val="nil"/>
              <w:left w:val="nil"/>
              <w:bottom w:val="nil"/>
              <w:right w:val="nil"/>
            </w:tcBorders>
          </w:tcPr>
          <w:p w14:paraId="22C16AD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12BCC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44CF865" w14:textId="77777777" w:rsidTr="00847C61">
        <w:tc>
          <w:tcPr>
            <w:tcW w:w="450" w:type="dxa"/>
            <w:tcBorders>
              <w:top w:val="nil"/>
              <w:left w:val="nil"/>
              <w:bottom w:val="nil"/>
              <w:right w:val="nil"/>
            </w:tcBorders>
          </w:tcPr>
          <w:p w14:paraId="1824DD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668" w:name="BKM_7E816FE6_220F_4c46_BB19_E0562CC36B6D"/>
          </w:p>
        </w:tc>
        <w:tc>
          <w:tcPr>
            <w:tcW w:w="2790" w:type="dxa"/>
            <w:gridSpan w:val="2"/>
            <w:tcBorders>
              <w:top w:val="nil"/>
              <w:left w:val="nil"/>
              <w:bottom w:val="nil"/>
              <w:right w:val="nil"/>
            </w:tcBorders>
          </w:tcPr>
          <w:p w14:paraId="5943C33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7A587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6343E8BE" w14:textId="77777777" w:rsidTr="00847C61">
        <w:tc>
          <w:tcPr>
            <w:tcW w:w="450" w:type="dxa"/>
            <w:tcBorders>
              <w:top w:val="nil"/>
              <w:left w:val="nil"/>
              <w:bottom w:val="nil"/>
              <w:right w:val="nil"/>
            </w:tcBorders>
          </w:tcPr>
          <w:p w14:paraId="57E216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79672F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Type spoorbaan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1C450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Type Spoorbaan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68"/>
      </w:tr>
      <w:tr w:rsidR="00847C61" w:rsidRPr="00474957" w14:paraId="00386E8A" w14:textId="77777777" w:rsidTr="00847C61">
        <w:tc>
          <w:tcPr>
            <w:tcW w:w="450" w:type="dxa"/>
            <w:tcBorders>
              <w:top w:val="nil"/>
              <w:left w:val="nil"/>
              <w:bottom w:val="nil"/>
              <w:right w:val="nil"/>
            </w:tcBorders>
          </w:tcPr>
          <w:p w14:paraId="3F44B58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69" w:name="BKM_6D86A324_F1F0_4e2a_9A8C_5D52BB8259F4"/>
          </w:p>
        </w:tc>
        <w:tc>
          <w:tcPr>
            <w:tcW w:w="2790" w:type="dxa"/>
            <w:gridSpan w:val="2"/>
            <w:tcBorders>
              <w:top w:val="nil"/>
              <w:left w:val="nil"/>
              <w:bottom w:val="nil"/>
              <w:right w:val="nil"/>
            </w:tcBorders>
          </w:tcPr>
          <w:p w14:paraId="49F54AE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spoorbaandeel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24806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spoorbaandeel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69"/>
      </w:tr>
      <w:tr w:rsidR="00847C61" w:rsidRPr="00474957" w14:paraId="07B12BCD" w14:textId="77777777" w:rsidTr="00847C61">
        <w:tc>
          <w:tcPr>
            <w:tcW w:w="450" w:type="dxa"/>
            <w:tcBorders>
              <w:top w:val="nil"/>
              <w:left w:val="nil"/>
              <w:bottom w:val="nil"/>
              <w:right w:val="nil"/>
            </w:tcBorders>
          </w:tcPr>
          <w:p w14:paraId="0FF555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70" w:name="BKM_7AA63391_B1FE_472d_9146_D9C59DC81AAC"/>
          </w:p>
        </w:tc>
        <w:tc>
          <w:tcPr>
            <w:tcW w:w="2790" w:type="dxa"/>
            <w:gridSpan w:val="2"/>
            <w:tcBorders>
              <w:top w:val="nil"/>
              <w:left w:val="nil"/>
              <w:bottom w:val="nil"/>
              <w:right w:val="nil"/>
            </w:tcBorders>
          </w:tcPr>
          <w:p w14:paraId="51E6F09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spoorbaandeel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3A839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spoorbaandeel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70"/>
      </w:tr>
      <w:tr w:rsidR="00847C61" w:rsidRPr="00474957" w14:paraId="10D27148" w14:textId="77777777" w:rsidTr="00847C61">
        <w:tc>
          <w:tcPr>
            <w:tcW w:w="450" w:type="dxa"/>
            <w:tcBorders>
              <w:top w:val="nil"/>
              <w:left w:val="nil"/>
              <w:bottom w:val="nil"/>
              <w:right w:val="nil"/>
            </w:tcBorders>
          </w:tcPr>
          <w:p w14:paraId="32EA19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71" w:name="BKM_1599FA84_3BB2_4934_BCE7_B9F4635AD8EE"/>
          </w:p>
        </w:tc>
        <w:tc>
          <w:tcPr>
            <w:tcW w:w="2790" w:type="dxa"/>
            <w:gridSpan w:val="2"/>
            <w:tcBorders>
              <w:top w:val="nil"/>
              <w:left w:val="nil"/>
              <w:bottom w:val="nil"/>
              <w:right w:val="nil"/>
            </w:tcBorders>
          </w:tcPr>
          <w:p w14:paraId="59DAC51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spoorbaandeel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8C8F7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spoorbaandeel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71"/>
      </w:tr>
      <w:tr w:rsidR="00847C61" w:rsidRPr="00474957" w14:paraId="70CB8150" w14:textId="77777777" w:rsidTr="00847C61">
        <w:tc>
          <w:tcPr>
            <w:tcW w:w="450" w:type="dxa"/>
            <w:tcBorders>
              <w:top w:val="nil"/>
              <w:left w:val="nil"/>
              <w:bottom w:val="nil"/>
              <w:right w:val="nil"/>
            </w:tcBorders>
          </w:tcPr>
          <w:p w14:paraId="74508A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72" w:name="BKM_4D93D65B_F07F_4e2a_A6FA_36B2F5195B6E"/>
          </w:p>
        </w:tc>
        <w:tc>
          <w:tcPr>
            <w:tcW w:w="2790" w:type="dxa"/>
            <w:gridSpan w:val="2"/>
            <w:tcBorders>
              <w:top w:val="nil"/>
              <w:left w:val="nil"/>
              <w:bottom w:val="nil"/>
              <w:right w:val="nil"/>
            </w:tcBorders>
          </w:tcPr>
          <w:p w14:paraId="50EEBA0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spoorbaandeel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162A7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spoorbaandeel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72"/>
      </w:tr>
      <w:tr w:rsidR="00847C61" w:rsidRPr="00474957" w14:paraId="343DCE7F" w14:textId="77777777" w:rsidTr="00847C61">
        <w:tc>
          <w:tcPr>
            <w:tcW w:w="450" w:type="dxa"/>
            <w:tcBorders>
              <w:top w:val="nil"/>
              <w:left w:val="nil"/>
              <w:bottom w:val="nil"/>
              <w:right w:val="nil"/>
            </w:tcBorders>
          </w:tcPr>
          <w:p w14:paraId="4A2CDC5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73" w:name="BKM_7DB1DD41_12F8_4a6d_9897_37A47358FA20"/>
          </w:p>
        </w:tc>
        <w:tc>
          <w:tcPr>
            <w:tcW w:w="2790" w:type="dxa"/>
            <w:gridSpan w:val="2"/>
            <w:tcBorders>
              <w:top w:val="nil"/>
              <w:left w:val="nil"/>
              <w:bottom w:val="nil"/>
              <w:right w:val="nil"/>
            </w:tcBorders>
          </w:tcPr>
          <w:p w14:paraId="360EB0D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spoorbaandeel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CA295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spoorbaandeel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73"/>
      </w:tr>
    </w:tbl>
    <w:p w14:paraId="4227BA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1DD14A03" w14:textId="77777777" w:rsidTr="00847C61">
        <w:tc>
          <w:tcPr>
            <w:tcW w:w="9360" w:type="dxa"/>
            <w:gridSpan w:val="3"/>
            <w:tcBorders>
              <w:top w:val="nil"/>
              <w:left w:val="nil"/>
              <w:bottom w:val="nil"/>
              <w:right w:val="nil"/>
            </w:tcBorders>
          </w:tcPr>
          <w:p w14:paraId="0936FE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36052427" w14:textId="77777777" w:rsidTr="00847C61">
        <w:tc>
          <w:tcPr>
            <w:tcW w:w="450" w:type="dxa"/>
            <w:tcBorders>
              <w:top w:val="nil"/>
              <w:left w:val="nil"/>
              <w:bottom w:val="nil"/>
              <w:right w:val="nil"/>
            </w:tcBorders>
          </w:tcPr>
          <w:p w14:paraId="01110B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05E70F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0C56CD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lastRenderedPageBreak/>
              <w:t>kardinaliteiten</w:t>
            </w:r>
          </w:p>
        </w:tc>
        <w:tc>
          <w:tcPr>
            <w:tcW w:w="6120" w:type="dxa"/>
            <w:tcBorders>
              <w:top w:val="nil"/>
              <w:left w:val="nil"/>
              <w:bottom w:val="nil"/>
              <w:right w:val="nil"/>
            </w:tcBorders>
          </w:tcPr>
          <w:p w14:paraId="7925B1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lastRenderedPageBreak/>
              <w:t>Definitie</w:t>
            </w:r>
          </w:p>
        </w:tc>
      </w:tr>
      <w:tr w:rsidR="00847C61" w:rsidRPr="00474957" w14:paraId="5844F10E" w14:textId="77777777" w:rsidTr="00847C61">
        <w:tc>
          <w:tcPr>
            <w:tcW w:w="450" w:type="dxa"/>
            <w:tcBorders>
              <w:top w:val="nil"/>
              <w:left w:val="nil"/>
              <w:bottom w:val="nil"/>
              <w:right w:val="nil"/>
            </w:tcBorders>
          </w:tcPr>
          <w:p w14:paraId="7E48CAA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993446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31B323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06C1636" w14:textId="105EC71F"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SPOOR</w:t>
            </w:r>
            <w:del w:id="3674" w:author="Arjan Kloosterboer" w:date="2017-09-21T12:47:00Z">
              <w:r w:rsidR="00847C61" w:rsidRPr="00474957" w:rsidDel="00BB0431">
                <w:rPr>
                  <w:rFonts w:ascii="Calibri" w:hAnsi="Calibri" w:cs="Arial"/>
                  <w:color w:val="0F0F0F"/>
                  <w:sz w:val="22"/>
                  <w:szCs w:val="24"/>
                  <w:lang w:eastAsia="en-US"/>
                </w:rPr>
                <w:delText>BAANDEEL</w:delText>
              </w:r>
            </w:del>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0D9CED36" w14:textId="057A8BA1"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SPOOR</w:t>
            </w:r>
            <w:del w:id="3675" w:author="Arjan Kloosterboer" w:date="2017-09-21T12:47:00Z">
              <w:r w:rsidR="00847C61" w:rsidRPr="00474957" w:rsidDel="00BB0431">
                <w:rPr>
                  <w:rFonts w:ascii="Calibri" w:hAnsi="Calibri" w:cs="Arial"/>
                  <w:color w:val="0F0F0F"/>
                  <w:sz w:val="22"/>
                  <w:szCs w:val="24"/>
                  <w:lang w:eastAsia="en-US"/>
                </w:rPr>
                <w:delText>BAANDEEL</w:delText>
              </w:r>
            </w:del>
            <w:r w:rsidR="00847C61" w:rsidRPr="00474957">
              <w:rPr>
                <w:rFonts w:ascii="Calibri" w:hAnsi="Calibri" w:cs="Arial"/>
                <w:color w:val="0F0F0F"/>
                <w:sz w:val="22"/>
                <w:szCs w:val="24"/>
                <w:lang w:eastAsia="en-US"/>
              </w:rPr>
              <w:t xml:space="preserve"> is een specialisatie van OBJECT.</w:t>
            </w:r>
            <w:r w:rsidRPr="00474957">
              <w:rPr>
                <w:rFonts w:ascii="Arial" w:hAnsi="Arial" w:cs="Arial"/>
                <w:szCs w:val="24"/>
                <w:lang w:val="en-AU" w:eastAsia="en-US"/>
              </w:rPr>
              <w:fldChar w:fldCharType="end"/>
            </w:r>
          </w:p>
        </w:tc>
      </w:tr>
      <w:tr w:rsidR="00847C61" w:rsidRPr="00474957" w14:paraId="3209B921" w14:textId="77777777" w:rsidTr="00847C61">
        <w:trPr>
          <w:trHeight w:hRule="exact" w:val="128"/>
        </w:trPr>
        <w:tc>
          <w:tcPr>
            <w:tcW w:w="450" w:type="dxa"/>
            <w:tcBorders>
              <w:top w:val="nil"/>
              <w:left w:val="nil"/>
              <w:bottom w:val="nil"/>
              <w:right w:val="nil"/>
            </w:tcBorders>
          </w:tcPr>
          <w:p w14:paraId="67E08804"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BCEEAC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C12A32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A0FF6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3CF1C28B" w14:textId="77777777" w:rsidTr="00847C61">
        <w:trPr>
          <w:cantSplit/>
        </w:trPr>
        <w:tc>
          <w:tcPr>
            <w:tcW w:w="9360" w:type="dxa"/>
            <w:tcBorders>
              <w:top w:val="nil"/>
              <w:left w:val="nil"/>
              <w:bottom w:val="nil"/>
              <w:right w:val="nil"/>
            </w:tcBorders>
          </w:tcPr>
          <w:p w14:paraId="115EA9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7922712"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SPOORBAANDEEL die in het RGBZ gebruikt worden bij deze specialisatie van OBJECT. Zie voor de specificaties van deze gegevens het RSGB.</w:t>
            </w:r>
          </w:p>
        </w:tc>
      </w:tr>
    </w:tbl>
    <w:bookmarkStart w:id="3676" w:name="BKM_024E58B5_4690_40d5_8F6A_84FE9F665463"/>
    <w:bookmarkEnd w:id="3676"/>
    <w:p w14:paraId="21C122A5" w14:textId="77777777" w:rsidR="00847C61" w:rsidRPr="00474957" w:rsidRDefault="00DE73DB" w:rsidP="00847C61">
      <w:pPr>
        <w:pStyle w:val="Kop3"/>
      </w:pPr>
      <w:r w:rsidRPr="00474957">
        <w:fldChar w:fldCharType="begin" w:fldLock="1"/>
      </w:r>
      <w:r w:rsidR="00847C61" w:rsidRPr="00474957">
        <w:instrText>MERGEFIELD Element.Stereotype</w:instrText>
      </w:r>
      <w:r w:rsidRPr="00474957">
        <w:fldChar w:fldCharType="separate"/>
      </w:r>
      <w:r w:rsidR="00847C61">
        <w:t>Objecttype</w:t>
      </w:r>
      <w:r w:rsidRPr="00474957">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STANDPLAATS</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2B065DF" w14:textId="77777777" w:rsidTr="00847C61">
        <w:trPr>
          <w:trHeight w:val="271"/>
        </w:trPr>
        <w:tc>
          <w:tcPr>
            <w:tcW w:w="2340" w:type="dxa"/>
            <w:gridSpan w:val="2"/>
            <w:tcBorders>
              <w:top w:val="nil"/>
              <w:left w:val="nil"/>
              <w:bottom w:val="nil"/>
              <w:right w:val="nil"/>
            </w:tcBorders>
          </w:tcPr>
          <w:p w14:paraId="095AC6B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A8746B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STANDPLAATS</w:t>
            </w:r>
            <w:r w:rsidRPr="00474957">
              <w:rPr>
                <w:rFonts w:ascii="Arial" w:hAnsi="Arial" w:cs="Arial"/>
                <w:szCs w:val="24"/>
                <w:lang w:val="en-AU" w:eastAsia="en-US"/>
              </w:rPr>
              <w:fldChar w:fldCharType="end"/>
            </w:r>
          </w:p>
        </w:tc>
      </w:tr>
      <w:tr w:rsidR="00847C61" w:rsidRPr="00474957" w14:paraId="5AFACCE7" w14:textId="77777777" w:rsidTr="00847C61">
        <w:trPr>
          <w:trHeight w:hRule="exact" w:val="128"/>
        </w:trPr>
        <w:tc>
          <w:tcPr>
            <w:tcW w:w="2340" w:type="dxa"/>
            <w:gridSpan w:val="2"/>
            <w:tcBorders>
              <w:top w:val="nil"/>
              <w:left w:val="nil"/>
              <w:bottom w:val="nil"/>
              <w:right w:val="nil"/>
            </w:tcBorders>
          </w:tcPr>
          <w:p w14:paraId="3440E6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8E597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6536289" w14:textId="77777777" w:rsidTr="00847C61">
        <w:trPr>
          <w:trHeight w:val="151"/>
        </w:trPr>
        <w:tc>
          <w:tcPr>
            <w:tcW w:w="2340" w:type="dxa"/>
            <w:gridSpan w:val="2"/>
            <w:tcBorders>
              <w:top w:val="nil"/>
              <w:left w:val="nil"/>
              <w:bottom w:val="nil"/>
              <w:right w:val="nil"/>
            </w:tcBorders>
          </w:tcPr>
          <w:p w14:paraId="6293B04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6DF79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708BCAF5" w14:textId="77777777" w:rsidTr="00847C61">
        <w:trPr>
          <w:trHeight w:hRule="exact" w:val="128"/>
        </w:trPr>
        <w:tc>
          <w:tcPr>
            <w:tcW w:w="2340" w:type="dxa"/>
            <w:gridSpan w:val="2"/>
            <w:tcBorders>
              <w:top w:val="nil"/>
              <w:left w:val="nil"/>
              <w:bottom w:val="nil"/>
              <w:right w:val="nil"/>
            </w:tcBorders>
          </w:tcPr>
          <w:p w14:paraId="57F80B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1E385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0402226" w14:textId="77777777" w:rsidTr="00847C61">
        <w:tc>
          <w:tcPr>
            <w:tcW w:w="2340" w:type="dxa"/>
            <w:gridSpan w:val="2"/>
            <w:tcBorders>
              <w:top w:val="nil"/>
              <w:left w:val="nil"/>
              <w:bottom w:val="nil"/>
              <w:right w:val="nil"/>
            </w:tcBorders>
          </w:tcPr>
          <w:p w14:paraId="3DF611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3F886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45716902" w14:textId="77777777" w:rsidTr="00847C61">
        <w:trPr>
          <w:trHeight w:hRule="exact" w:val="241"/>
        </w:trPr>
        <w:tc>
          <w:tcPr>
            <w:tcW w:w="2340" w:type="dxa"/>
            <w:gridSpan w:val="2"/>
            <w:tcBorders>
              <w:top w:val="nil"/>
              <w:left w:val="nil"/>
              <w:bottom w:val="nil"/>
              <w:right w:val="nil"/>
            </w:tcBorders>
          </w:tcPr>
          <w:p w14:paraId="076ACF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7A0232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013D8A3" w14:textId="77777777" w:rsidTr="00847C61">
        <w:tc>
          <w:tcPr>
            <w:tcW w:w="2340" w:type="dxa"/>
            <w:gridSpan w:val="2"/>
            <w:tcBorders>
              <w:top w:val="nil"/>
              <w:left w:val="nil"/>
              <w:bottom w:val="nil"/>
              <w:right w:val="nil"/>
            </w:tcBorders>
          </w:tcPr>
          <w:p w14:paraId="2AD643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8E479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CEBD276" w14:textId="77777777" w:rsidTr="00847C61">
        <w:tc>
          <w:tcPr>
            <w:tcW w:w="450" w:type="dxa"/>
            <w:tcBorders>
              <w:top w:val="nil"/>
              <w:left w:val="nil"/>
              <w:bottom w:val="nil"/>
              <w:right w:val="nil"/>
            </w:tcBorders>
          </w:tcPr>
          <w:p w14:paraId="446AD7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677" w:name="BKM_27986394_5AE7_42b2_B273_DB918DDE8D5A"/>
          </w:p>
        </w:tc>
        <w:tc>
          <w:tcPr>
            <w:tcW w:w="2790" w:type="dxa"/>
            <w:gridSpan w:val="2"/>
            <w:tcBorders>
              <w:top w:val="nil"/>
              <w:left w:val="nil"/>
              <w:bottom w:val="nil"/>
              <w:right w:val="nil"/>
            </w:tcBorders>
          </w:tcPr>
          <w:p w14:paraId="51D3A3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F44C9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2792C6CC" w14:textId="77777777" w:rsidTr="00847C61">
        <w:tc>
          <w:tcPr>
            <w:tcW w:w="450" w:type="dxa"/>
            <w:tcBorders>
              <w:top w:val="nil"/>
              <w:left w:val="nil"/>
              <w:bottom w:val="nil"/>
              <w:right w:val="nil"/>
            </w:tcBorders>
          </w:tcPr>
          <w:p w14:paraId="0DF5CEE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A0EA20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Benoemd terrein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E6A85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object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77"/>
      </w:tr>
      <w:tr w:rsidR="00847C61" w:rsidRPr="00474957" w14:paraId="3E80DE2D" w14:textId="77777777" w:rsidTr="00847C61">
        <w:tc>
          <w:tcPr>
            <w:tcW w:w="450" w:type="dxa"/>
            <w:tcBorders>
              <w:top w:val="nil"/>
              <w:left w:val="nil"/>
              <w:bottom w:val="nil"/>
              <w:right w:val="nil"/>
            </w:tcBorders>
          </w:tcPr>
          <w:p w14:paraId="44E13F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78" w:name="BKM_20C33B3B_8755_46a1_BDE8_8B52B287C5A4"/>
          </w:p>
        </w:tc>
        <w:tc>
          <w:tcPr>
            <w:tcW w:w="2790" w:type="dxa"/>
            <w:gridSpan w:val="2"/>
            <w:tcBorders>
              <w:top w:val="nil"/>
              <w:left w:val="nil"/>
              <w:bottom w:val="nil"/>
              <w:right w:val="nil"/>
            </w:tcBorders>
          </w:tcPr>
          <w:p w14:paraId="10539E5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2EE64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terrein 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78"/>
      </w:tr>
      <w:tr w:rsidR="00847C61" w:rsidRPr="00474957" w14:paraId="087CC389" w14:textId="77777777" w:rsidTr="00847C61">
        <w:tc>
          <w:tcPr>
            <w:tcW w:w="450" w:type="dxa"/>
            <w:tcBorders>
              <w:top w:val="nil"/>
              <w:left w:val="nil"/>
              <w:bottom w:val="nil"/>
              <w:right w:val="nil"/>
            </w:tcBorders>
          </w:tcPr>
          <w:p w14:paraId="70D838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79" w:name="BKM_F52AD79B_DA6F_432c_9A0A_08E670738CD0"/>
          </w:p>
        </w:tc>
        <w:tc>
          <w:tcPr>
            <w:tcW w:w="2790" w:type="dxa"/>
            <w:gridSpan w:val="2"/>
            <w:tcBorders>
              <w:top w:val="nil"/>
              <w:left w:val="nil"/>
              <w:bottom w:val="nil"/>
              <w:right w:val="nil"/>
            </w:tcBorders>
          </w:tcPr>
          <w:p w14:paraId="3201D2A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AFC34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79"/>
      </w:tr>
      <w:tr w:rsidR="00847C61" w:rsidRPr="00474957" w14:paraId="6C561B08" w14:textId="77777777" w:rsidTr="00847C61">
        <w:tc>
          <w:tcPr>
            <w:tcW w:w="450" w:type="dxa"/>
            <w:tcBorders>
              <w:top w:val="nil"/>
              <w:left w:val="nil"/>
              <w:bottom w:val="nil"/>
              <w:right w:val="nil"/>
            </w:tcBorders>
          </w:tcPr>
          <w:p w14:paraId="356622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80" w:name="BKM_6C19B79F_FD86_49f2_B69C_48663BD7A794"/>
          </w:p>
        </w:tc>
        <w:tc>
          <w:tcPr>
            <w:tcW w:w="2790" w:type="dxa"/>
            <w:gridSpan w:val="2"/>
            <w:tcBorders>
              <w:top w:val="nil"/>
              <w:left w:val="nil"/>
              <w:bottom w:val="nil"/>
              <w:right w:val="nil"/>
            </w:tcBorders>
          </w:tcPr>
          <w:p w14:paraId="2A49705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E688F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80"/>
      </w:tr>
      <w:tr w:rsidR="00847C61" w:rsidRPr="00474957" w14:paraId="4B10C8B3" w14:textId="77777777" w:rsidTr="00847C61">
        <w:tc>
          <w:tcPr>
            <w:tcW w:w="450" w:type="dxa"/>
            <w:tcBorders>
              <w:top w:val="nil"/>
              <w:left w:val="nil"/>
              <w:bottom w:val="nil"/>
              <w:right w:val="nil"/>
            </w:tcBorders>
          </w:tcPr>
          <w:p w14:paraId="3E57F39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81" w:name="BKM_EE5EC56A_5AAF_44af_AF95_487E98871D5C"/>
          </w:p>
        </w:tc>
        <w:tc>
          <w:tcPr>
            <w:tcW w:w="2790" w:type="dxa"/>
            <w:gridSpan w:val="2"/>
            <w:tcBorders>
              <w:top w:val="nil"/>
              <w:left w:val="nil"/>
              <w:bottom w:val="nil"/>
              <w:right w:val="nil"/>
            </w:tcBorders>
          </w:tcPr>
          <w:p w14:paraId="4F28170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Hoofdadres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00781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Hoofdadres BENOEMD OBJECT</w:t>
            </w:r>
          </w:p>
        </w:tc>
        <w:bookmarkEnd w:id="3681"/>
      </w:tr>
      <w:tr w:rsidR="00847C61" w:rsidRPr="00474957" w14:paraId="4302B2C6" w14:textId="77777777" w:rsidTr="00847C61">
        <w:tc>
          <w:tcPr>
            <w:tcW w:w="450" w:type="dxa"/>
            <w:tcBorders>
              <w:top w:val="nil"/>
              <w:left w:val="nil"/>
              <w:bottom w:val="nil"/>
              <w:right w:val="nil"/>
            </w:tcBorders>
          </w:tcPr>
          <w:p w14:paraId="5DF066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A8C9C7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2F5AA1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70FCAEDA" w14:textId="77777777" w:rsidTr="00847C61">
        <w:tc>
          <w:tcPr>
            <w:tcW w:w="450" w:type="dxa"/>
            <w:tcBorders>
              <w:top w:val="nil"/>
              <w:left w:val="nil"/>
              <w:bottom w:val="nil"/>
              <w:right w:val="nil"/>
            </w:tcBorders>
          </w:tcPr>
          <w:p w14:paraId="599140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457EDE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2C4F15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030CA583" w14:textId="77777777" w:rsidTr="00847C61">
        <w:tc>
          <w:tcPr>
            <w:tcW w:w="450" w:type="dxa"/>
            <w:tcBorders>
              <w:top w:val="nil"/>
              <w:left w:val="nil"/>
              <w:bottom w:val="nil"/>
              <w:right w:val="nil"/>
            </w:tcBorders>
          </w:tcPr>
          <w:p w14:paraId="28CCCF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43B17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79EFE4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4873A31D" w14:textId="77777777" w:rsidTr="00847C61">
        <w:tc>
          <w:tcPr>
            <w:tcW w:w="450" w:type="dxa"/>
            <w:tcBorders>
              <w:top w:val="nil"/>
              <w:left w:val="nil"/>
              <w:bottom w:val="nil"/>
              <w:right w:val="nil"/>
            </w:tcBorders>
          </w:tcPr>
          <w:p w14:paraId="17363D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6E31A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21800C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282A66D8" w14:textId="77777777" w:rsidTr="00847C61">
        <w:tc>
          <w:tcPr>
            <w:tcW w:w="450" w:type="dxa"/>
            <w:tcBorders>
              <w:top w:val="nil"/>
              <w:left w:val="nil"/>
              <w:bottom w:val="nil"/>
              <w:right w:val="nil"/>
            </w:tcBorders>
          </w:tcPr>
          <w:p w14:paraId="17456D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D97B1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1F8764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20E58677" w14:textId="77777777" w:rsidTr="00847C61">
        <w:tc>
          <w:tcPr>
            <w:tcW w:w="450" w:type="dxa"/>
            <w:tcBorders>
              <w:top w:val="nil"/>
              <w:left w:val="nil"/>
              <w:bottom w:val="nil"/>
              <w:right w:val="nil"/>
            </w:tcBorders>
          </w:tcPr>
          <w:p w14:paraId="7DB847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19EF4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6A0A1C1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206435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59FEAFF4" w14:textId="77777777" w:rsidTr="00847C61">
        <w:tc>
          <w:tcPr>
            <w:tcW w:w="9360" w:type="dxa"/>
            <w:gridSpan w:val="3"/>
            <w:tcBorders>
              <w:top w:val="nil"/>
              <w:left w:val="nil"/>
              <w:bottom w:val="nil"/>
              <w:right w:val="nil"/>
            </w:tcBorders>
          </w:tcPr>
          <w:p w14:paraId="3F5FD1C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F705CB6" w14:textId="77777777" w:rsidTr="00847C61">
        <w:tc>
          <w:tcPr>
            <w:tcW w:w="450" w:type="dxa"/>
            <w:tcBorders>
              <w:top w:val="nil"/>
              <w:left w:val="nil"/>
              <w:bottom w:val="nil"/>
              <w:right w:val="nil"/>
            </w:tcBorders>
          </w:tcPr>
          <w:p w14:paraId="1AB111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15F8A6D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7F24D24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2A2ED2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28C346D2" w14:textId="77777777" w:rsidTr="00847C61">
        <w:tc>
          <w:tcPr>
            <w:tcW w:w="450" w:type="dxa"/>
            <w:tcBorders>
              <w:top w:val="nil"/>
              <w:left w:val="nil"/>
              <w:bottom w:val="nil"/>
              <w:right w:val="nil"/>
            </w:tcBorders>
          </w:tcPr>
          <w:p w14:paraId="14A19BC5"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6E18C8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65D957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E0E4DF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STANDPLAATS</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5D147F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STANDPLAATS is een specialisatie van OBJECT.</w:t>
            </w:r>
            <w:r w:rsidRPr="00474957">
              <w:rPr>
                <w:rFonts w:ascii="Arial" w:hAnsi="Arial" w:cs="Arial"/>
                <w:szCs w:val="24"/>
                <w:lang w:val="en-AU" w:eastAsia="en-US"/>
              </w:rPr>
              <w:fldChar w:fldCharType="end"/>
            </w:r>
          </w:p>
        </w:tc>
      </w:tr>
      <w:tr w:rsidR="00847C61" w:rsidRPr="00474957" w14:paraId="73437736" w14:textId="77777777" w:rsidTr="00847C61">
        <w:trPr>
          <w:trHeight w:hRule="exact" w:val="128"/>
        </w:trPr>
        <w:tc>
          <w:tcPr>
            <w:tcW w:w="450" w:type="dxa"/>
            <w:tcBorders>
              <w:top w:val="nil"/>
              <w:left w:val="nil"/>
              <w:bottom w:val="nil"/>
              <w:right w:val="nil"/>
            </w:tcBorders>
          </w:tcPr>
          <w:p w14:paraId="6680A99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0F64A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39842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E4136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726B80E8" w14:textId="77777777" w:rsidTr="00847C61">
        <w:trPr>
          <w:cantSplit/>
        </w:trPr>
        <w:tc>
          <w:tcPr>
            <w:tcW w:w="9360" w:type="dxa"/>
            <w:tcBorders>
              <w:top w:val="nil"/>
              <w:left w:val="nil"/>
              <w:bottom w:val="nil"/>
              <w:right w:val="nil"/>
            </w:tcBorders>
          </w:tcPr>
          <w:p w14:paraId="26D764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30456CCB"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STANDPLAATS die in het RGBZ gebruikt worden bij deze specialisatie van OBJECT. Zie voor de specificaties van deze gegevens het RSGB.</w:t>
            </w:r>
          </w:p>
        </w:tc>
      </w:tr>
    </w:tbl>
    <w:bookmarkStart w:id="3682" w:name="BKM_E62E0567_A3CD_4381_9324_19AF23652308"/>
    <w:bookmarkEnd w:id="3682"/>
    <w:p w14:paraId="213D4A55" w14:textId="3EC527FE" w:rsidR="00847C61" w:rsidRPr="00474957" w:rsidRDefault="00DE73DB" w:rsidP="00847C61">
      <w:pPr>
        <w:pStyle w:val="Kop3"/>
        <w:rPr>
          <w:rFonts w:ascii="Arial" w:hAnsi="Arial"/>
          <w:sz w:val="30"/>
        </w:rPr>
      </w:pPr>
      <w:r w:rsidRPr="00474957">
        <w:rPr>
          <w:rFonts w:ascii="Arial" w:hAnsi="Arial"/>
          <w:lang w:val="en-AU"/>
        </w:rPr>
        <w:lastRenderedPageBreak/>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STATUS</w:t>
      </w:r>
      <w:r w:rsidR="003B6B78">
        <w:fldChar w:fldCharType="end"/>
      </w:r>
      <w:ins w:id="3683" w:author="Arjan Kloosterboer" w:date="2017-09-21T12:46:00Z">
        <w:r w:rsidR="00BB0431">
          <w:rPr>
            <w:rFonts w:ascii="Arial" w:hAnsi="Arial" w:cs="Arial"/>
            <w:lang w:val="en-AU"/>
          </w:rPr>
          <w:t xml:space="preserve"> (ALS 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0B9B4BBB" w14:textId="77777777" w:rsidTr="00847C61">
        <w:trPr>
          <w:trHeight w:val="271"/>
        </w:trPr>
        <w:tc>
          <w:tcPr>
            <w:tcW w:w="2340" w:type="dxa"/>
            <w:gridSpan w:val="2"/>
            <w:tcBorders>
              <w:top w:val="nil"/>
              <w:left w:val="nil"/>
              <w:bottom w:val="nil"/>
              <w:right w:val="nil"/>
            </w:tcBorders>
          </w:tcPr>
          <w:p w14:paraId="475950B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487A0193" w14:textId="564B4270"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STATUS</w:t>
            </w:r>
            <w:r w:rsidRPr="00474957">
              <w:rPr>
                <w:rFonts w:ascii="Arial" w:hAnsi="Arial" w:cs="Arial"/>
                <w:szCs w:val="24"/>
                <w:lang w:val="en-AU" w:eastAsia="en-US"/>
              </w:rPr>
              <w:fldChar w:fldCharType="end"/>
            </w:r>
            <w:ins w:id="3684" w:author="Arjan Kloosterboer" w:date="2017-09-21T12:46:00Z">
              <w:r w:rsidR="00BB0431">
                <w:rPr>
                  <w:rFonts w:ascii="Arial" w:hAnsi="Arial" w:cs="Arial"/>
                  <w:szCs w:val="24"/>
                  <w:lang w:val="en-AU" w:eastAsia="en-US"/>
                </w:rPr>
                <w:t xml:space="preserve"> (ALS OBJECT)</w:t>
              </w:r>
            </w:ins>
          </w:p>
        </w:tc>
      </w:tr>
      <w:tr w:rsidR="00847C61" w:rsidRPr="00474957" w14:paraId="5F98474F" w14:textId="77777777" w:rsidTr="00847C61">
        <w:trPr>
          <w:trHeight w:hRule="exact" w:val="128"/>
        </w:trPr>
        <w:tc>
          <w:tcPr>
            <w:tcW w:w="2340" w:type="dxa"/>
            <w:gridSpan w:val="2"/>
            <w:tcBorders>
              <w:top w:val="nil"/>
              <w:left w:val="nil"/>
              <w:bottom w:val="nil"/>
              <w:right w:val="nil"/>
            </w:tcBorders>
          </w:tcPr>
          <w:p w14:paraId="5FB50AE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F70A5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95B9841" w14:textId="77777777" w:rsidTr="00847C61">
        <w:trPr>
          <w:trHeight w:val="151"/>
        </w:trPr>
        <w:tc>
          <w:tcPr>
            <w:tcW w:w="2340" w:type="dxa"/>
            <w:gridSpan w:val="2"/>
            <w:tcBorders>
              <w:top w:val="nil"/>
              <w:left w:val="nil"/>
              <w:bottom w:val="nil"/>
              <w:right w:val="nil"/>
            </w:tcBorders>
          </w:tcPr>
          <w:p w14:paraId="6FF47FB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11D527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6C2EEEED" w14:textId="77777777" w:rsidTr="00847C61">
        <w:trPr>
          <w:trHeight w:hRule="exact" w:val="128"/>
        </w:trPr>
        <w:tc>
          <w:tcPr>
            <w:tcW w:w="2340" w:type="dxa"/>
            <w:gridSpan w:val="2"/>
            <w:tcBorders>
              <w:top w:val="nil"/>
              <w:left w:val="nil"/>
              <w:bottom w:val="nil"/>
              <w:right w:val="nil"/>
            </w:tcBorders>
          </w:tcPr>
          <w:p w14:paraId="09ECC06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A9DA0C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2818B13" w14:textId="77777777" w:rsidTr="00847C61">
        <w:tc>
          <w:tcPr>
            <w:tcW w:w="2340" w:type="dxa"/>
            <w:gridSpan w:val="2"/>
            <w:tcBorders>
              <w:top w:val="nil"/>
              <w:left w:val="nil"/>
              <w:bottom w:val="nil"/>
              <w:right w:val="nil"/>
            </w:tcBorders>
          </w:tcPr>
          <w:p w14:paraId="5F90F01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56583F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C078663" w14:textId="77777777" w:rsidTr="00847C61">
        <w:trPr>
          <w:trHeight w:hRule="exact" w:val="241"/>
        </w:trPr>
        <w:tc>
          <w:tcPr>
            <w:tcW w:w="2340" w:type="dxa"/>
            <w:gridSpan w:val="2"/>
            <w:tcBorders>
              <w:top w:val="nil"/>
              <w:left w:val="nil"/>
              <w:bottom w:val="nil"/>
              <w:right w:val="nil"/>
            </w:tcBorders>
          </w:tcPr>
          <w:p w14:paraId="0EC115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05F88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CE3BF46" w14:textId="77777777" w:rsidTr="00847C61">
        <w:tc>
          <w:tcPr>
            <w:tcW w:w="2340" w:type="dxa"/>
            <w:gridSpan w:val="2"/>
            <w:tcBorders>
              <w:top w:val="nil"/>
              <w:left w:val="nil"/>
              <w:bottom w:val="nil"/>
              <w:right w:val="nil"/>
            </w:tcBorders>
          </w:tcPr>
          <w:p w14:paraId="17BB37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4535B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51A82BE" w14:textId="77777777" w:rsidTr="00847C61">
        <w:tc>
          <w:tcPr>
            <w:tcW w:w="450" w:type="dxa"/>
            <w:tcBorders>
              <w:top w:val="nil"/>
              <w:left w:val="nil"/>
              <w:bottom w:val="nil"/>
              <w:right w:val="nil"/>
            </w:tcBorders>
          </w:tcPr>
          <w:p w14:paraId="182D89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685" w:name="BKM_1B0391AC_C7C0_45d3_8BE8_A14F6263A018"/>
          </w:p>
        </w:tc>
        <w:tc>
          <w:tcPr>
            <w:tcW w:w="2790" w:type="dxa"/>
            <w:gridSpan w:val="2"/>
            <w:tcBorders>
              <w:top w:val="nil"/>
              <w:left w:val="nil"/>
              <w:bottom w:val="nil"/>
              <w:right w:val="nil"/>
            </w:tcBorders>
          </w:tcPr>
          <w:p w14:paraId="25FD8F1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B660D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5BF5633" w14:textId="77777777" w:rsidTr="00847C61">
        <w:tc>
          <w:tcPr>
            <w:tcW w:w="450" w:type="dxa"/>
            <w:tcBorders>
              <w:top w:val="nil"/>
              <w:left w:val="nil"/>
              <w:bottom w:val="nil"/>
              <w:right w:val="nil"/>
            </w:tcBorders>
          </w:tcPr>
          <w:p w14:paraId="45169F7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FEFABE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status gezet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8A1E4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STATUS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status gezet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85"/>
      </w:tr>
      <w:tr w:rsidR="00847C61" w:rsidRPr="00474957" w14:paraId="7337DD5A" w14:textId="77777777" w:rsidTr="00847C61">
        <w:tc>
          <w:tcPr>
            <w:tcW w:w="450" w:type="dxa"/>
            <w:tcBorders>
              <w:top w:val="nil"/>
              <w:left w:val="nil"/>
              <w:bottom w:val="nil"/>
              <w:right w:val="nil"/>
            </w:tcBorders>
          </w:tcPr>
          <w:p w14:paraId="485ADD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86" w:name="BKM_70C5DB53_B8AD_4489_8C2F_A9CBF90082E5"/>
          </w:p>
        </w:tc>
        <w:tc>
          <w:tcPr>
            <w:tcW w:w="2790" w:type="dxa"/>
            <w:gridSpan w:val="2"/>
            <w:tcBorders>
              <w:top w:val="nil"/>
              <w:left w:val="nil"/>
              <w:bottom w:val="nil"/>
              <w:right w:val="nil"/>
            </w:tcBorders>
          </w:tcPr>
          <w:p w14:paraId="60F57A7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Zaakidentificatie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46860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Zaakidentificatie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86"/>
      </w:tr>
      <w:tr w:rsidR="00875949" w:rsidRPr="00474957" w14:paraId="6B7DBD4C" w14:textId="77777777" w:rsidTr="00847C61">
        <w:trPr>
          <w:ins w:id="3687" w:author="Arjan Kloosterboer" w:date="2017-03-13T13:47:00Z"/>
        </w:trPr>
        <w:tc>
          <w:tcPr>
            <w:tcW w:w="450" w:type="dxa"/>
            <w:tcBorders>
              <w:top w:val="nil"/>
              <w:left w:val="nil"/>
              <w:bottom w:val="nil"/>
              <w:right w:val="nil"/>
            </w:tcBorders>
          </w:tcPr>
          <w:p w14:paraId="27EDEE43" w14:textId="77777777" w:rsidR="00875949" w:rsidRPr="00474957" w:rsidRDefault="00875949" w:rsidP="00847C61">
            <w:pPr>
              <w:widowControl w:val="0"/>
              <w:autoSpaceDE w:val="0"/>
              <w:autoSpaceDN w:val="0"/>
              <w:adjustRightInd w:val="0"/>
              <w:spacing w:line="240" w:lineRule="auto"/>
              <w:contextualSpacing w:val="0"/>
              <w:rPr>
                <w:ins w:id="3688" w:author="Arjan Kloosterboer" w:date="2017-03-13T13:47:00Z"/>
                <w:rFonts w:ascii="Calibri" w:hAnsi="Calibri" w:cs="Arial"/>
                <w:color w:val="0F0F0F"/>
                <w:sz w:val="22"/>
                <w:szCs w:val="24"/>
                <w:lang w:eastAsia="en-US"/>
              </w:rPr>
            </w:pPr>
          </w:p>
        </w:tc>
        <w:tc>
          <w:tcPr>
            <w:tcW w:w="2790" w:type="dxa"/>
            <w:gridSpan w:val="2"/>
            <w:tcBorders>
              <w:top w:val="nil"/>
              <w:left w:val="nil"/>
              <w:bottom w:val="nil"/>
              <w:right w:val="nil"/>
            </w:tcBorders>
          </w:tcPr>
          <w:p w14:paraId="6DDA55E8" w14:textId="5DAA1586" w:rsidR="00875949" w:rsidRPr="00474957" w:rsidRDefault="00875949" w:rsidP="00847C61">
            <w:pPr>
              <w:widowControl w:val="0"/>
              <w:autoSpaceDE w:val="0"/>
              <w:autoSpaceDN w:val="0"/>
              <w:adjustRightInd w:val="0"/>
              <w:spacing w:line="240" w:lineRule="auto"/>
              <w:contextualSpacing w:val="0"/>
              <w:rPr>
                <w:ins w:id="3689" w:author="Arjan Kloosterboer" w:date="2017-03-13T13:47:00Z"/>
                <w:rFonts w:ascii="Arial" w:hAnsi="Arial" w:cs="Arial"/>
                <w:szCs w:val="24"/>
                <w:lang w:val="en-AU" w:eastAsia="en-US"/>
              </w:rPr>
            </w:pPr>
            <w:ins w:id="3690" w:author="Arjan Kloosterboer" w:date="2017-03-13T13:47:00Z">
              <w:r>
                <w:rPr>
                  <w:rFonts w:ascii="Arial" w:hAnsi="Arial" w:cs="Arial"/>
                  <w:szCs w:val="24"/>
                  <w:lang w:val="en-AU" w:eastAsia="en-US"/>
                </w:rPr>
                <w:t>Bronorganisatie</w:t>
              </w:r>
            </w:ins>
          </w:p>
        </w:tc>
        <w:tc>
          <w:tcPr>
            <w:tcW w:w="6120" w:type="dxa"/>
            <w:tcBorders>
              <w:top w:val="nil"/>
              <w:left w:val="nil"/>
              <w:bottom w:val="nil"/>
              <w:right w:val="nil"/>
            </w:tcBorders>
          </w:tcPr>
          <w:p w14:paraId="6C1E8FC1" w14:textId="7CCDFEB8" w:rsidR="00875949" w:rsidRPr="00474957" w:rsidRDefault="00875949" w:rsidP="00847C61">
            <w:pPr>
              <w:widowControl w:val="0"/>
              <w:autoSpaceDE w:val="0"/>
              <w:autoSpaceDN w:val="0"/>
              <w:adjustRightInd w:val="0"/>
              <w:spacing w:line="240" w:lineRule="auto"/>
              <w:contextualSpacing w:val="0"/>
              <w:rPr>
                <w:ins w:id="3691" w:author="Arjan Kloosterboer" w:date="2017-03-13T13:47:00Z"/>
                <w:rFonts w:ascii="Calibri" w:hAnsi="Calibri" w:cs="Arial"/>
                <w:color w:val="000000"/>
                <w:sz w:val="22"/>
                <w:szCs w:val="24"/>
                <w:lang w:eastAsia="en-US"/>
              </w:rPr>
            </w:pPr>
            <w:ins w:id="3692" w:author="Arjan Kloosterboer" w:date="2017-03-13T13:48: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ZAAK</w:t>
              </w:r>
              <w:r>
                <w:rPr>
                  <w:rFonts w:ascii="Calibri" w:hAnsi="Calibri" w:cs="Arial"/>
                  <w:color w:val="000000"/>
                  <w:sz w:val="22"/>
                  <w:szCs w:val="24"/>
                  <w:lang w:eastAsia="en-US"/>
                </w:rPr>
                <w:t>.(Attribuutsoort)Bronorganisatie</w:t>
              </w:r>
            </w:ins>
          </w:p>
        </w:tc>
      </w:tr>
      <w:tr w:rsidR="00847C61" w:rsidRPr="00474957" w14:paraId="30C74D48" w14:textId="77777777" w:rsidTr="00847C61">
        <w:tc>
          <w:tcPr>
            <w:tcW w:w="450" w:type="dxa"/>
            <w:tcBorders>
              <w:top w:val="nil"/>
              <w:left w:val="nil"/>
              <w:bottom w:val="nil"/>
              <w:right w:val="nil"/>
            </w:tcBorders>
          </w:tcPr>
          <w:p w14:paraId="4133C17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93" w:name="BKM_E6B748B6_1AFA_4fdc_B6E0_66CF2E0851CC"/>
          </w:p>
        </w:tc>
        <w:tc>
          <w:tcPr>
            <w:tcW w:w="2790" w:type="dxa"/>
            <w:gridSpan w:val="2"/>
            <w:tcBorders>
              <w:top w:val="nil"/>
              <w:left w:val="nil"/>
              <w:bottom w:val="nil"/>
              <w:right w:val="nil"/>
            </w:tcBorders>
          </w:tcPr>
          <w:p w14:paraId="799241D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Statustype-omschrijving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AF554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Statustype-omschrijving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93"/>
      </w:tr>
      <w:tr w:rsidR="00847C61" w:rsidRPr="00474957" w14:paraId="3A3287C0" w14:textId="77777777" w:rsidTr="00847C61">
        <w:tc>
          <w:tcPr>
            <w:tcW w:w="450" w:type="dxa"/>
            <w:tcBorders>
              <w:top w:val="nil"/>
              <w:left w:val="nil"/>
              <w:bottom w:val="nil"/>
              <w:right w:val="nil"/>
            </w:tcBorders>
          </w:tcPr>
          <w:p w14:paraId="68EC86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94" w:name="BKM_7F0A848A_FA1D_4185_8B31_70F775550A1A"/>
          </w:p>
        </w:tc>
        <w:tc>
          <w:tcPr>
            <w:tcW w:w="2790" w:type="dxa"/>
            <w:gridSpan w:val="2"/>
            <w:tcBorders>
              <w:top w:val="nil"/>
              <w:left w:val="nil"/>
              <w:bottom w:val="nil"/>
              <w:right w:val="nil"/>
            </w:tcBorders>
          </w:tcPr>
          <w:p w14:paraId="54F15B1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Statustypevolgnummer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A40FCE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Statustypevolgnummer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94"/>
      </w:tr>
    </w:tbl>
    <w:p w14:paraId="3F8EB1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32A75ED0" w14:textId="77777777" w:rsidTr="00847C61">
        <w:tc>
          <w:tcPr>
            <w:tcW w:w="9360" w:type="dxa"/>
            <w:gridSpan w:val="3"/>
            <w:tcBorders>
              <w:top w:val="nil"/>
              <w:left w:val="nil"/>
              <w:bottom w:val="nil"/>
              <w:right w:val="nil"/>
            </w:tcBorders>
          </w:tcPr>
          <w:p w14:paraId="6030292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5F31F5C4" w14:textId="77777777" w:rsidTr="00847C61">
        <w:tc>
          <w:tcPr>
            <w:tcW w:w="450" w:type="dxa"/>
            <w:tcBorders>
              <w:top w:val="nil"/>
              <w:left w:val="nil"/>
              <w:bottom w:val="nil"/>
              <w:right w:val="nil"/>
            </w:tcBorders>
          </w:tcPr>
          <w:p w14:paraId="59ED1A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81A5D7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267FC6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EF16E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18DC4A8A" w14:textId="77777777" w:rsidTr="00847C61">
        <w:tc>
          <w:tcPr>
            <w:tcW w:w="450" w:type="dxa"/>
            <w:tcBorders>
              <w:top w:val="nil"/>
              <w:left w:val="nil"/>
              <w:bottom w:val="nil"/>
              <w:right w:val="nil"/>
            </w:tcBorders>
          </w:tcPr>
          <w:p w14:paraId="1AAE4762"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AF532A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BA4DF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1F0DB9E9" w14:textId="0439C272"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STATUS</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3695" w:author="Arjan Kloosterboer" w:date="2017-09-21T12:52: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CA1DE5B" w14:textId="43490F3B"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STATUS</w:t>
            </w:r>
            <w:ins w:id="3696" w:author="Arjan Kloosterboer" w:date="2017-09-21T12:52:00Z">
              <w:r w:rsidR="00BB0431">
                <w:rPr>
                  <w:rFonts w:ascii="Calibri" w:hAnsi="Calibri" w:cs="Arial"/>
                  <w:color w:val="0F0F0F"/>
                  <w:sz w:val="22"/>
                  <w:szCs w:val="24"/>
                  <w:lang w:eastAsia="en-US"/>
                </w:rPr>
                <w:t xml:space="preserve"> </w:t>
              </w:r>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is een specialisatie van OBJECT.</w:t>
            </w:r>
            <w:r w:rsidRPr="00474957">
              <w:rPr>
                <w:rFonts w:ascii="Arial" w:hAnsi="Arial" w:cs="Arial"/>
                <w:szCs w:val="24"/>
                <w:lang w:val="en-AU" w:eastAsia="en-US"/>
              </w:rPr>
              <w:fldChar w:fldCharType="end"/>
            </w:r>
          </w:p>
        </w:tc>
      </w:tr>
      <w:tr w:rsidR="00847C61" w:rsidRPr="00474957" w14:paraId="103460AC" w14:textId="77777777" w:rsidTr="00847C61">
        <w:trPr>
          <w:trHeight w:hRule="exact" w:val="128"/>
        </w:trPr>
        <w:tc>
          <w:tcPr>
            <w:tcW w:w="450" w:type="dxa"/>
            <w:tcBorders>
              <w:top w:val="nil"/>
              <w:left w:val="nil"/>
              <w:bottom w:val="nil"/>
              <w:right w:val="nil"/>
            </w:tcBorders>
          </w:tcPr>
          <w:p w14:paraId="56243ED0"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78A91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A0155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446D6D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21DBA220" w14:textId="77777777" w:rsidTr="00847C61">
        <w:trPr>
          <w:cantSplit/>
        </w:trPr>
        <w:tc>
          <w:tcPr>
            <w:tcW w:w="9360" w:type="dxa"/>
            <w:tcBorders>
              <w:top w:val="nil"/>
              <w:left w:val="nil"/>
              <w:bottom w:val="nil"/>
              <w:right w:val="nil"/>
            </w:tcBorders>
          </w:tcPr>
          <w:p w14:paraId="350C62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37285898"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STATUS die in het RGBZ gebruikt worden bij deze specialisatie van OBJECT. Zie voor de specificaties van deze gegevens het RGBZ.</w:t>
            </w:r>
          </w:p>
        </w:tc>
      </w:tr>
    </w:tbl>
    <w:bookmarkStart w:id="3697" w:name="BKM_E9FB270D_048C_4b19_8FBA_7E0BEC9733B2"/>
    <w:bookmarkEnd w:id="3697"/>
    <w:p w14:paraId="01E7767A" w14:textId="7A0CFAD6" w:rsidR="00847C61" w:rsidRPr="00474957" w:rsidDel="00BB0431" w:rsidRDefault="00DE73DB" w:rsidP="00847C61">
      <w:pPr>
        <w:pStyle w:val="Kop3"/>
        <w:rPr>
          <w:del w:id="3698" w:author="Arjan Kloosterboer" w:date="2017-09-21T12:43:00Z"/>
          <w:rFonts w:ascii="Arial" w:hAnsi="Arial"/>
          <w:sz w:val="30"/>
        </w:rPr>
      </w:pPr>
      <w:del w:id="3699" w:author="Arjan Kloosterboer" w:date="2017-09-21T12:43:00Z">
        <w:r w:rsidRPr="00474957" w:rsidDel="00BB0431">
          <w:rPr>
            <w:rFonts w:ascii="Arial" w:hAnsi="Arial"/>
            <w:b w:val="0"/>
            <w:bCs w:val="0"/>
            <w:lang w:val="en-AU"/>
          </w:rPr>
          <w:fldChar w:fldCharType="begin" w:fldLock="1"/>
        </w:r>
        <w:r w:rsidR="00847C61" w:rsidRPr="00474957" w:rsidDel="00BB0431">
          <w:rPr>
            <w:rFonts w:ascii="Arial" w:hAnsi="Arial"/>
            <w:lang w:val="en-AU"/>
          </w:rPr>
          <w:delInstrText xml:space="preserve">MERGEFIELD </w:delInstrText>
        </w:r>
        <w:r w:rsidR="00847C61" w:rsidRPr="00474957" w:rsidDel="00BB0431">
          <w:delInstrText>Element.Stereotype</w:delInstrText>
        </w:r>
        <w:r w:rsidRPr="00474957" w:rsidDel="00BB0431">
          <w:rPr>
            <w:rFonts w:ascii="Arial" w:hAnsi="Arial"/>
            <w:b w:val="0"/>
            <w:bCs w:val="0"/>
            <w:lang w:val="en-AU"/>
          </w:rPr>
          <w:fldChar w:fldCharType="separate"/>
        </w:r>
        <w:r w:rsidR="00847C61" w:rsidDel="00BB0431">
          <w:delText>Objecttype</w:delText>
        </w:r>
        <w:r w:rsidRPr="00474957" w:rsidDel="00BB0431">
          <w:rPr>
            <w:rFonts w:ascii="Arial" w:hAnsi="Arial"/>
            <w:b w:val="0"/>
            <w:bCs w:val="0"/>
            <w:lang w:val="en-AU"/>
          </w:rPr>
          <w:fldChar w:fldCharType="end"/>
        </w:r>
        <w:r w:rsidR="00847C61" w:rsidRPr="00474957" w:rsidDel="00BB0431">
          <w:delText xml:space="preserve"> </w:delText>
        </w:r>
        <w:r w:rsidR="003B6B78" w:rsidDel="00BB0431">
          <w:rPr>
            <w:b w:val="0"/>
            <w:bCs w:val="0"/>
          </w:rPr>
          <w:fldChar w:fldCharType="begin" w:fldLock="1"/>
        </w:r>
        <w:r w:rsidR="003B6B78" w:rsidDel="00BB0431">
          <w:delInstrText>MERGEFIELD Element.Name</w:delInstrText>
        </w:r>
        <w:r w:rsidR="003B6B78" w:rsidDel="00BB0431">
          <w:rPr>
            <w:b w:val="0"/>
            <w:bCs w:val="0"/>
          </w:rPr>
          <w:fldChar w:fldCharType="separate"/>
        </w:r>
        <w:r w:rsidR="00847C61" w:rsidRPr="00474957" w:rsidDel="00BB0431">
          <w:delText>TERREINDEEL</w:delText>
        </w:r>
        <w:r w:rsidR="003B6B78" w:rsidDel="00BB0431">
          <w:rPr>
            <w:b w:val="0"/>
            <w:bCs w:val="0"/>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rsidDel="00BB0431" w14:paraId="52972F98" w14:textId="7C3F101F" w:rsidTr="00847C61">
        <w:trPr>
          <w:trHeight w:val="271"/>
          <w:del w:id="3700" w:author="Arjan Kloosterboer" w:date="2017-09-21T12:43:00Z"/>
        </w:trPr>
        <w:tc>
          <w:tcPr>
            <w:tcW w:w="2340" w:type="dxa"/>
            <w:gridSpan w:val="2"/>
            <w:tcBorders>
              <w:top w:val="nil"/>
              <w:left w:val="nil"/>
              <w:bottom w:val="nil"/>
              <w:right w:val="nil"/>
            </w:tcBorders>
          </w:tcPr>
          <w:p w14:paraId="27B8D96C" w14:textId="1FA94AA6" w:rsidR="00847C61" w:rsidRPr="00474957" w:rsidDel="00BB0431" w:rsidRDefault="00847C61" w:rsidP="00847C61">
            <w:pPr>
              <w:widowControl w:val="0"/>
              <w:autoSpaceDE w:val="0"/>
              <w:autoSpaceDN w:val="0"/>
              <w:adjustRightInd w:val="0"/>
              <w:spacing w:line="240" w:lineRule="auto"/>
              <w:contextualSpacing w:val="0"/>
              <w:rPr>
                <w:del w:id="3701" w:author="Arjan Kloosterboer" w:date="2017-09-21T12:43:00Z"/>
                <w:rFonts w:ascii="Calibri" w:hAnsi="Calibri" w:cs="Arial"/>
                <w:color w:val="0F0F0F"/>
                <w:sz w:val="22"/>
                <w:szCs w:val="24"/>
                <w:lang w:eastAsia="en-US"/>
              </w:rPr>
            </w:pPr>
            <w:del w:id="3702" w:author="Arjan Kloosterboer" w:date="2017-09-21T12:43:00Z">
              <w:r w:rsidRPr="00474957" w:rsidDel="00BB0431">
                <w:rPr>
                  <w:rFonts w:ascii="Calibri" w:hAnsi="Calibri" w:cs="Arial"/>
                  <w:b/>
                  <w:color w:val="0F0F0F"/>
                  <w:sz w:val="22"/>
                  <w:szCs w:val="24"/>
                  <w:lang w:eastAsia="en-US"/>
                </w:rPr>
                <w:delText>Naam</w:delText>
              </w:r>
            </w:del>
          </w:p>
        </w:tc>
        <w:tc>
          <w:tcPr>
            <w:tcW w:w="7020" w:type="dxa"/>
            <w:gridSpan w:val="2"/>
            <w:tcBorders>
              <w:top w:val="nil"/>
              <w:left w:val="nil"/>
              <w:bottom w:val="nil"/>
              <w:right w:val="nil"/>
            </w:tcBorders>
          </w:tcPr>
          <w:p w14:paraId="7979D96D" w14:textId="284BBA84" w:rsidR="00847C61" w:rsidRPr="00474957" w:rsidDel="00BB0431" w:rsidRDefault="00DE73DB" w:rsidP="00847C61">
            <w:pPr>
              <w:widowControl w:val="0"/>
              <w:autoSpaceDE w:val="0"/>
              <w:autoSpaceDN w:val="0"/>
              <w:adjustRightInd w:val="0"/>
              <w:spacing w:line="240" w:lineRule="auto"/>
              <w:contextualSpacing w:val="0"/>
              <w:rPr>
                <w:del w:id="3703" w:author="Arjan Kloosterboer" w:date="2017-09-21T12:43:00Z"/>
                <w:rFonts w:ascii="Calibri" w:hAnsi="Calibri" w:cs="Arial"/>
                <w:color w:val="0F0F0F"/>
                <w:sz w:val="22"/>
                <w:szCs w:val="24"/>
                <w:lang w:eastAsia="en-US"/>
              </w:rPr>
            </w:pPr>
            <w:del w:id="3704"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Element.Name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TERREINDEEL</w:delText>
              </w:r>
              <w:r w:rsidRPr="00474957" w:rsidDel="00BB0431">
                <w:rPr>
                  <w:rFonts w:ascii="Arial" w:hAnsi="Arial" w:cs="Arial"/>
                  <w:szCs w:val="24"/>
                  <w:lang w:val="en-AU" w:eastAsia="en-US"/>
                </w:rPr>
                <w:fldChar w:fldCharType="end"/>
              </w:r>
            </w:del>
          </w:p>
        </w:tc>
      </w:tr>
      <w:tr w:rsidR="00847C61" w:rsidRPr="00474957" w:rsidDel="00BB0431" w14:paraId="30E2B079" w14:textId="365175CA" w:rsidTr="00847C61">
        <w:trPr>
          <w:trHeight w:hRule="exact" w:val="128"/>
          <w:del w:id="3705" w:author="Arjan Kloosterboer" w:date="2017-09-21T12:43:00Z"/>
        </w:trPr>
        <w:tc>
          <w:tcPr>
            <w:tcW w:w="2340" w:type="dxa"/>
            <w:gridSpan w:val="2"/>
            <w:tcBorders>
              <w:top w:val="nil"/>
              <w:left w:val="nil"/>
              <w:bottom w:val="nil"/>
              <w:right w:val="nil"/>
            </w:tcBorders>
          </w:tcPr>
          <w:p w14:paraId="0D09C3F2" w14:textId="1A5A81FB" w:rsidR="00847C61" w:rsidRPr="00474957" w:rsidDel="00BB0431" w:rsidRDefault="00847C61" w:rsidP="00847C61">
            <w:pPr>
              <w:widowControl w:val="0"/>
              <w:autoSpaceDE w:val="0"/>
              <w:autoSpaceDN w:val="0"/>
              <w:adjustRightInd w:val="0"/>
              <w:spacing w:line="240" w:lineRule="auto"/>
              <w:contextualSpacing w:val="0"/>
              <w:rPr>
                <w:del w:id="3706"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4AAED9B4" w14:textId="1D393275" w:rsidR="00847C61" w:rsidRPr="00474957" w:rsidDel="00BB0431" w:rsidRDefault="00847C61" w:rsidP="00847C61">
            <w:pPr>
              <w:widowControl w:val="0"/>
              <w:autoSpaceDE w:val="0"/>
              <w:autoSpaceDN w:val="0"/>
              <w:adjustRightInd w:val="0"/>
              <w:spacing w:line="240" w:lineRule="auto"/>
              <w:contextualSpacing w:val="0"/>
              <w:rPr>
                <w:del w:id="3707" w:author="Arjan Kloosterboer" w:date="2017-09-21T12:43:00Z"/>
                <w:rFonts w:ascii="Calibri" w:hAnsi="Calibri" w:cs="Arial"/>
                <w:color w:val="0F0F0F"/>
                <w:sz w:val="22"/>
                <w:szCs w:val="24"/>
                <w:lang w:eastAsia="en-US"/>
              </w:rPr>
            </w:pPr>
          </w:p>
        </w:tc>
      </w:tr>
      <w:tr w:rsidR="00847C61" w:rsidRPr="00474957" w:rsidDel="00BB0431" w14:paraId="3574130F" w14:textId="07376C4A" w:rsidTr="00847C61">
        <w:trPr>
          <w:trHeight w:val="151"/>
          <w:del w:id="3708" w:author="Arjan Kloosterboer" w:date="2017-09-21T12:43:00Z"/>
        </w:trPr>
        <w:tc>
          <w:tcPr>
            <w:tcW w:w="2340" w:type="dxa"/>
            <w:gridSpan w:val="2"/>
            <w:tcBorders>
              <w:top w:val="nil"/>
              <w:left w:val="nil"/>
              <w:bottom w:val="nil"/>
              <w:right w:val="nil"/>
            </w:tcBorders>
          </w:tcPr>
          <w:p w14:paraId="0398E2E2" w14:textId="6E20A491" w:rsidR="00847C61" w:rsidRPr="00474957" w:rsidDel="00BB0431" w:rsidRDefault="00847C61" w:rsidP="00847C61">
            <w:pPr>
              <w:widowControl w:val="0"/>
              <w:autoSpaceDE w:val="0"/>
              <w:autoSpaceDN w:val="0"/>
              <w:adjustRightInd w:val="0"/>
              <w:spacing w:line="240" w:lineRule="auto"/>
              <w:contextualSpacing w:val="0"/>
              <w:rPr>
                <w:del w:id="3709" w:author="Arjan Kloosterboer" w:date="2017-09-21T12:43:00Z"/>
                <w:rFonts w:ascii="Calibri" w:hAnsi="Calibri" w:cs="Arial"/>
                <w:b/>
                <w:color w:val="0F0F0F"/>
                <w:sz w:val="22"/>
                <w:szCs w:val="24"/>
                <w:lang w:eastAsia="en-US"/>
              </w:rPr>
            </w:pPr>
            <w:del w:id="3710" w:author="Arjan Kloosterboer" w:date="2017-09-21T12:43:00Z">
              <w:r w:rsidRPr="00474957" w:rsidDel="00BB0431">
                <w:rPr>
                  <w:rFonts w:ascii="Calibri" w:hAnsi="Calibri" w:cs="Arial"/>
                  <w:b/>
                  <w:color w:val="0F0F0F"/>
                  <w:sz w:val="22"/>
                  <w:szCs w:val="24"/>
                  <w:lang w:eastAsia="en-US"/>
                </w:rPr>
                <w:delText>Herkomst objecttype</w:delText>
              </w:r>
            </w:del>
          </w:p>
        </w:tc>
        <w:tc>
          <w:tcPr>
            <w:tcW w:w="7020" w:type="dxa"/>
            <w:gridSpan w:val="2"/>
            <w:tcBorders>
              <w:top w:val="nil"/>
              <w:left w:val="nil"/>
              <w:bottom w:val="nil"/>
              <w:right w:val="nil"/>
            </w:tcBorders>
          </w:tcPr>
          <w:p w14:paraId="1B44B22C" w14:textId="755634E0" w:rsidR="00847C61" w:rsidRPr="00474957" w:rsidDel="00BB0431" w:rsidRDefault="00847C61" w:rsidP="00847C61">
            <w:pPr>
              <w:widowControl w:val="0"/>
              <w:autoSpaceDE w:val="0"/>
              <w:autoSpaceDN w:val="0"/>
              <w:adjustRightInd w:val="0"/>
              <w:spacing w:line="240" w:lineRule="auto"/>
              <w:contextualSpacing w:val="0"/>
              <w:rPr>
                <w:del w:id="3711" w:author="Arjan Kloosterboer" w:date="2017-09-21T12:43:00Z"/>
                <w:rFonts w:ascii="Calibri" w:hAnsi="Calibri" w:cs="Arial"/>
                <w:b/>
                <w:color w:val="0F0F0F"/>
                <w:sz w:val="22"/>
                <w:szCs w:val="24"/>
                <w:lang w:eastAsia="en-US"/>
              </w:rPr>
            </w:pPr>
            <w:del w:id="3712" w:author="Arjan Kloosterboer" w:date="2017-09-21T12:43:00Z">
              <w:r w:rsidRPr="00474957" w:rsidDel="00BB0431">
                <w:rPr>
                  <w:rFonts w:ascii="Calibri" w:hAnsi="Calibri" w:cs="Arial"/>
                  <w:b/>
                  <w:color w:val="0F0F0F"/>
                  <w:sz w:val="22"/>
                  <w:szCs w:val="24"/>
                  <w:lang w:eastAsia="en-US"/>
                </w:rPr>
                <w:delText>RSGB</w:delText>
              </w:r>
            </w:del>
          </w:p>
        </w:tc>
      </w:tr>
      <w:tr w:rsidR="00847C61" w:rsidRPr="00474957" w:rsidDel="00BB0431" w14:paraId="6836F6FF" w14:textId="7C69B863" w:rsidTr="00847C61">
        <w:trPr>
          <w:trHeight w:hRule="exact" w:val="128"/>
          <w:del w:id="3713" w:author="Arjan Kloosterboer" w:date="2017-09-21T12:43:00Z"/>
        </w:trPr>
        <w:tc>
          <w:tcPr>
            <w:tcW w:w="2340" w:type="dxa"/>
            <w:gridSpan w:val="2"/>
            <w:tcBorders>
              <w:top w:val="nil"/>
              <w:left w:val="nil"/>
              <w:bottom w:val="nil"/>
              <w:right w:val="nil"/>
            </w:tcBorders>
          </w:tcPr>
          <w:p w14:paraId="410BEE75" w14:textId="7442108C" w:rsidR="00847C61" w:rsidRPr="00474957" w:rsidDel="00BB0431" w:rsidRDefault="00847C61" w:rsidP="00847C61">
            <w:pPr>
              <w:widowControl w:val="0"/>
              <w:autoSpaceDE w:val="0"/>
              <w:autoSpaceDN w:val="0"/>
              <w:adjustRightInd w:val="0"/>
              <w:spacing w:line="240" w:lineRule="auto"/>
              <w:contextualSpacing w:val="0"/>
              <w:rPr>
                <w:del w:id="3714"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01C7C757" w14:textId="2581B782" w:rsidR="00847C61" w:rsidRPr="00474957" w:rsidDel="00BB0431" w:rsidRDefault="00847C61" w:rsidP="00847C61">
            <w:pPr>
              <w:widowControl w:val="0"/>
              <w:autoSpaceDE w:val="0"/>
              <w:autoSpaceDN w:val="0"/>
              <w:adjustRightInd w:val="0"/>
              <w:spacing w:line="240" w:lineRule="auto"/>
              <w:contextualSpacing w:val="0"/>
              <w:rPr>
                <w:del w:id="3715" w:author="Arjan Kloosterboer" w:date="2017-09-21T12:43:00Z"/>
                <w:rFonts w:ascii="Calibri" w:hAnsi="Calibri" w:cs="Arial"/>
                <w:color w:val="0F0F0F"/>
                <w:sz w:val="22"/>
                <w:szCs w:val="24"/>
                <w:lang w:eastAsia="en-US"/>
              </w:rPr>
            </w:pPr>
          </w:p>
        </w:tc>
      </w:tr>
      <w:tr w:rsidR="00847C61" w:rsidRPr="00474957" w:rsidDel="00BB0431" w14:paraId="165AD614" w14:textId="26A153AD" w:rsidTr="00847C61">
        <w:trPr>
          <w:del w:id="3716" w:author="Arjan Kloosterboer" w:date="2017-09-21T12:43:00Z"/>
        </w:trPr>
        <w:tc>
          <w:tcPr>
            <w:tcW w:w="2340" w:type="dxa"/>
            <w:gridSpan w:val="2"/>
            <w:tcBorders>
              <w:top w:val="nil"/>
              <w:left w:val="nil"/>
              <w:bottom w:val="nil"/>
              <w:right w:val="nil"/>
            </w:tcBorders>
          </w:tcPr>
          <w:p w14:paraId="1FAE7CCB" w14:textId="7ED396B6" w:rsidR="00847C61" w:rsidRPr="00474957" w:rsidDel="00BB0431" w:rsidRDefault="00847C61" w:rsidP="00847C61">
            <w:pPr>
              <w:widowControl w:val="0"/>
              <w:autoSpaceDE w:val="0"/>
              <w:autoSpaceDN w:val="0"/>
              <w:adjustRightInd w:val="0"/>
              <w:spacing w:line="240" w:lineRule="auto"/>
              <w:contextualSpacing w:val="0"/>
              <w:rPr>
                <w:del w:id="3717" w:author="Arjan Kloosterboer" w:date="2017-09-21T12:43:00Z"/>
                <w:rFonts w:ascii="Calibri" w:hAnsi="Calibri" w:cs="Arial"/>
                <w:b/>
                <w:color w:val="0F0F0F"/>
                <w:sz w:val="22"/>
                <w:szCs w:val="24"/>
                <w:lang w:eastAsia="en-US"/>
              </w:rPr>
            </w:pPr>
            <w:del w:id="3718" w:author="Arjan Kloosterboer" w:date="2017-09-21T12:43:00Z">
              <w:r w:rsidRPr="00474957" w:rsidDel="00BB0431">
                <w:rPr>
                  <w:rFonts w:ascii="Calibri" w:hAnsi="Calibri" w:cs="Arial"/>
                  <w:b/>
                  <w:color w:val="0F0F0F"/>
                  <w:sz w:val="22"/>
                  <w:szCs w:val="24"/>
                  <w:lang w:eastAsia="en-US"/>
                </w:rPr>
                <w:delText>Datum opname object</w:delText>
              </w:r>
            </w:del>
          </w:p>
        </w:tc>
        <w:tc>
          <w:tcPr>
            <w:tcW w:w="7020" w:type="dxa"/>
            <w:gridSpan w:val="2"/>
            <w:tcBorders>
              <w:top w:val="nil"/>
              <w:left w:val="nil"/>
              <w:bottom w:val="nil"/>
              <w:right w:val="nil"/>
            </w:tcBorders>
          </w:tcPr>
          <w:p w14:paraId="03F62E4C" w14:textId="1649C1ED" w:rsidR="00847C61" w:rsidRPr="00474957" w:rsidDel="00BB0431" w:rsidRDefault="00847C61" w:rsidP="00847C61">
            <w:pPr>
              <w:widowControl w:val="0"/>
              <w:autoSpaceDE w:val="0"/>
              <w:autoSpaceDN w:val="0"/>
              <w:adjustRightInd w:val="0"/>
              <w:spacing w:line="240" w:lineRule="auto"/>
              <w:contextualSpacing w:val="0"/>
              <w:rPr>
                <w:del w:id="3719" w:author="Arjan Kloosterboer" w:date="2017-09-21T12:43:00Z"/>
                <w:rFonts w:ascii="Calibri" w:hAnsi="Calibri" w:cs="Arial"/>
                <w:color w:val="0F0F0F"/>
                <w:sz w:val="22"/>
                <w:szCs w:val="24"/>
                <w:lang w:eastAsia="en-US"/>
              </w:rPr>
            </w:pPr>
            <w:del w:id="3720" w:author="Arjan Kloosterboer" w:date="2017-09-21T12:43:00Z">
              <w:r w:rsidRPr="00474957" w:rsidDel="00BB0431">
                <w:rPr>
                  <w:rFonts w:ascii="Calibri" w:hAnsi="Calibri" w:cs="Arial"/>
                  <w:color w:val="0F0F0F"/>
                  <w:sz w:val="22"/>
                  <w:szCs w:val="24"/>
                  <w:lang w:eastAsia="en-US"/>
                </w:rPr>
                <w:delText>september 2010</w:delText>
              </w:r>
            </w:del>
          </w:p>
        </w:tc>
      </w:tr>
      <w:tr w:rsidR="00847C61" w:rsidRPr="00474957" w:rsidDel="00BB0431" w14:paraId="5314055C" w14:textId="12FBF80B" w:rsidTr="00847C61">
        <w:trPr>
          <w:trHeight w:hRule="exact" w:val="241"/>
          <w:del w:id="3721" w:author="Arjan Kloosterboer" w:date="2017-09-21T12:43:00Z"/>
        </w:trPr>
        <w:tc>
          <w:tcPr>
            <w:tcW w:w="2340" w:type="dxa"/>
            <w:gridSpan w:val="2"/>
            <w:tcBorders>
              <w:top w:val="nil"/>
              <w:left w:val="nil"/>
              <w:bottom w:val="nil"/>
              <w:right w:val="nil"/>
            </w:tcBorders>
          </w:tcPr>
          <w:p w14:paraId="35D38725" w14:textId="1613DEA1" w:rsidR="00847C61" w:rsidRPr="00474957" w:rsidDel="00BB0431" w:rsidRDefault="00847C61" w:rsidP="00847C61">
            <w:pPr>
              <w:widowControl w:val="0"/>
              <w:autoSpaceDE w:val="0"/>
              <w:autoSpaceDN w:val="0"/>
              <w:adjustRightInd w:val="0"/>
              <w:spacing w:line="240" w:lineRule="auto"/>
              <w:contextualSpacing w:val="0"/>
              <w:rPr>
                <w:del w:id="3722"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0EF47408" w14:textId="1350849B" w:rsidR="00847C61" w:rsidRPr="00474957" w:rsidDel="00BB0431" w:rsidRDefault="00847C61" w:rsidP="00847C61">
            <w:pPr>
              <w:widowControl w:val="0"/>
              <w:autoSpaceDE w:val="0"/>
              <w:autoSpaceDN w:val="0"/>
              <w:adjustRightInd w:val="0"/>
              <w:spacing w:line="240" w:lineRule="auto"/>
              <w:contextualSpacing w:val="0"/>
              <w:rPr>
                <w:del w:id="3723" w:author="Arjan Kloosterboer" w:date="2017-09-21T12:43:00Z"/>
                <w:rFonts w:ascii="Calibri" w:hAnsi="Calibri" w:cs="Arial"/>
                <w:color w:val="0F0F0F"/>
                <w:sz w:val="22"/>
                <w:szCs w:val="24"/>
                <w:lang w:eastAsia="en-US"/>
              </w:rPr>
            </w:pPr>
          </w:p>
        </w:tc>
      </w:tr>
      <w:tr w:rsidR="00847C61" w:rsidRPr="00474957" w:rsidDel="00BB0431" w14:paraId="677B01ED" w14:textId="55B1B8BF" w:rsidTr="00847C61">
        <w:trPr>
          <w:del w:id="3724" w:author="Arjan Kloosterboer" w:date="2017-09-21T12:43:00Z"/>
        </w:trPr>
        <w:tc>
          <w:tcPr>
            <w:tcW w:w="2340" w:type="dxa"/>
            <w:gridSpan w:val="2"/>
            <w:tcBorders>
              <w:top w:val="nil"/>
              <w:left w:val="nil"/>
              <w:bottom w:val="nil"/>
              <w:right w:val="nil"/>
            </w:tcBorders>
          </w:tcPr>
          <w:p w14:paraId="421E8BF0" w14:textId="67676748" w:rsidR="00847C61" w:rsidRPr="00474957" w:rsidDel="00BB0431" w:rsidRDefault="00847C61" w:rsidP="00847C61">
            <w:pPr>
              <w:widowControl w:val="0"/>
              <w:autoSpaceDE w:val="0"/>
              <w:autoSpaceDN w:val="0"/>
              <w:adjustRightInd w:val="0"/>
              <w:spacing w:line="240" w:lineRule="auto"/>
              <w:contextualSpacing w:val="0"/>
              <w:rPr>
                <w:del w:id="3725" w:author="Arjan Kloosterboer" w:date="2017-09-21T12:43:00Z"/>
                <w:rFonts w:ascii="Calibri" w:hAnsi="Calibri" w:cs="Arial"/>
                <w:b/>
                <w:color w:val="0F0F0F"/>
                <w:sz w:val="22"/>
                <w:szCs w:val="24"/>
                <w:lang w:eastAsia="en-US"/>
              </w:rPr>
            </w:pPr>
            <w:del w:id="3726" w:author="Arjan Kloosterboer" w:date="2017-09-21T12:43:00Z">
              <w:r w:rsidRPr="00474957" w:rsidDel="00BB0431">
                <w:rPr>
                  <w:rFonts w:ascii="Calibri" w:hAnsi="Calibri" w:cs="Arial"/>
                  <w:b/>
                  <w:color w:val="0F0F0F"/>
                  <w:sz w:val="22"/>
                  <w:szCs w:val="24"/>
                  <w:lang w:eastAsia="en-US"/>
                </w:rPr>
                <w:delText>Overzicht attributen</w:delText>
              </w:r>
            </w:del>
          </w:p>
        </w:tc>
        <w:tc>
          <w:tcPr>
            <w:tcW w:w="7020" w:type="dxa"/>
            <w:gridSpan w:val="2"/>
            <w:tcBorders>
              <w:top w:val="nil"/>
              <w:left w:val="nil"/>
              <w:bottom w:val="nil"/>
              <w:right w:val="nil"/>
            </w:tcBorders>
          </w:tcPr>
          <w:p w14:paraId="28EB5725" w14:textId="04F21239" w:rsidR="00847C61" w:rsidRPr="00474957" w:rsidDel="00BB0431" w:rsidRDefault="00847C61" w:rsidP="00847C61">
            <w:pPr>
              <w:widowControl w:val="0"/>
              <w:autoSpaceDE w:val="0"/>
              <w:autoSpaceDN w:val="0"/>
              <w:adjustRightInd w:val="0"/>
              <w:spacing w:line="240" w:lineRule="auto"/>
              <w:contextualSpacing w:val="0"/>
              <w:rPr>
                <w:del w:id="3727" w:author="Arjan Kloosterboer" w:date="2017-09-21T12:43:00Z"/>
                <w:rFonts w:ascii="Calibri" w:hAnsi="Calibri" w:cs="Arial"/>
                <w:color w:val="0F0F0F"/>
                <w:sz w:val="22"/>
                <w:szCs w:val="24"/>
                <w:lang w:eastAsia="en-US"/>
              </w:rPr>
            </w:pPr>
          </w:p>
        </w:tc>
      </w:tr>
      <w:tr w:rsidR="00847C61" w:rsidRPr="00474957" w:rsidDel="00BB0431" w14:paraId="17B1E38C" w14:textId="669104E3" w:rsidTr="00847C61">
        <w:trPr>
          <w:del w:id="3728" w:author="Arjan Kloosterboer" w:date="2017-09-21T12:43:00Z"/>
        </w:trPr>
        <w:tc>
          <w:tcPr>
            <w:tcW w:w="450" w:type="dxa"/>
            <w:tcBorders>
              <w:top w:val="nil"/>
              <w:left w:val="nil"/>
              <w:bottom w:val="nil"/>
              <w:right w:val="nil"/>
            </w:tcBorders>
          </w:tcPr>
          <w:p w14:paraId="7505D8FB" w14:textId="1E095F64" w:rsidR="00847C61" w:rsidRPr="00474957" w:rsidDel="00BB0431" w:rsidRDefault="00847C61" w:rsidP="00847C61">
            <w:pPr>
              <w:widowControl w:val="0"/>
              <w:autoSpaceDE w:val="0"/>
              <w:autoSpaceDN w:val="0"/>
              <w:adjustRightInd w:val="0"/>
              <w:spacing w:line="240" w:lineRule="auto"/>
              <w:contextualSpacing w:val="0"/>
              <w:rPr>
                <w:del w:id="3729" w:author="Arjan Kloosterboer" w:date="2017-09-21T12:43:00Z"/>
                <w:rFonts w:ascii="Calibri" w:hAnsi="Calibri" w:cs="Arial"/>
                <w:i/>
                <w:color w:val="0F0F0F"/>
                <w:sz w:val="22"/>
                <w:szCs w:val="24"/>
                <w:lang w:eastAsia="en-US"/>
              </w:rPr>
            </w:pPr>
            <w:bookmarkStart w:id="3730" w:name="BKM_CE3798A2_BDE6_4163_81EB_128C1DFD014D"/>
          </w:p>
        </w:tc>
        <w:tc>
          <w:tcPr>
            <w:tcW w:w="2790" w:type="dxa"/>
            <w:gridSpan w:val="2"/>
            <w:tcBorders>
              <w:top w:val="nil"/>
              <w:left w:val="nil"/>
              <w:bottom w:val="nil"/>
              <w:right w:val="nil"/>
            </w:tcBorders>
          </w:tcPr>
          <w:p w14:paraId="7C6206FF" w14:textId="725F52BF" w:rsidR="00847C61" w:rsidRPr="00474957" w:rsidDel="00BB0431" w:rsidRDefault="00847C61" w:rsidP="00847C61">
            <w:pPr>
              <w:widowControl w:val="0"/>
              <w:autoSpaceDE w:val="0"/>
              <w:autoSpaceDN w:val="0"/>
              <w:adjustRightInd w:val="0"/>
              <w:spacing w:line="240" w:lineRule="auto"/>
              <w:contextualSpacing w:val="0"/>
              <w:rPr>
                <w:del w:id="3731" w:author="Arjan Kloosterboer" w:date="2017-09-21T12:43:00Z"/>
                <w:rFonts w:ascii="Calibri" w:hAnsi="Calibri" w:cs="Arial"/>
                <w:color w:val="0F0F0F"/>
                <w:sz w:val="22"/>
                <w:szCs w:val="24"/>
                <w:lang w:eastAsia="en-US"/>
              </w:rPr>
            </w:pPr>
            <w:del w:id="3732" w:author="Arjan Kloosterboer" w:date="2017-09-21T12:43:00Z">
              <w:r w:rsidRPr="00474957" w:rsidDel="00BB0431">
                <w:rPr>
                  <w:rFonts w:ascii="Calibri" w:hAnsi="Calibri" w:cs="Arial"/>
                  <w:i/>
                  <w:color w:val="0F0F0F"/>
                  <w:sz w:val="22"/>
                  <w:szCs w:val="24"/>
                  <w:lang w:eastAsia="en-US"/>
                </w:rPr>
                <w:delText>Attribuutnaam</w:delText>
              </w:r>
            </w:del>
          </w:p>
        </w:tc>
        <w:tc>
          <w:tcPr>
            <w:tcW w:w="6120" w:type="dxa"/>
            <w:tcBorders>
              <w:top w:val="nil"/>
              <w:left w:val="nil"/>
              <w:bottom w:val="nil"/>
              <w:right w:val="nil"/>
            </w:tcBorders>
          </w:tcPr>
          <w:p w14:paraId="57B3618B" w14:textId="7E9CF5DC" w:rsidR="00847C61" w:rsidRPr="00474957" w:rsidDel="00BB0431" w:rsidRDefault="00847C61" w:rsidP="00847C61">
            <w:pPr>
              <w:widowControl w:val="0"/>
              <w:autoSpaceDE w:val="0"/>
              <w:autoSpaceDN w:val="0"/>
              <w:adjustRightInd w:val="0"/>
              <w:spacing w:line="240" w:lineRule="auto"/>
              <w:contextualSpacing w:val="0"/>
              <w:rPr>
                <w:del w:id="3733" w:author="Arjan Kloosterboer" w:date="2017-09-21T12:43:00Z"/>
                <w:rFonts w:ascii="Calibri" w:hAnsi="Calibri" w:cs="Arial"/>
                <w:color w:val="0F0F0F"/>
                <w:sz w:val="22"/>
                <w:szCs w:val="24"/>
                <w:lang w:eastAsia="en-US"/>
              </w:rPr>
            </w:pPr>
            <w:del w:id="3734" w:author="Arjan Kloosterboer" w:date="2017-09-21T12:43:00Z">
              <w:r w:rsidRPr="00474957" w:rsidDel="00BB0431">
                <w:rPr>
                  <w:rFonts w:ascii="Calibri" w:hAnsi="Calibri" w:cs="Arial"/>
                  <w:i/>
                  <w:color w:val="000000"/>
                  <w:sz w:val="22"/>
                  <w:szCs w:val="24"/>
                  <w:lang w:eastAsia="en-US"/>
                </w:rPr>
                <w:delText>Herkomst</w:delText>
              </w:r>
            </w:del>
          </w:p>
        </w:tc>
      </w:tr>
      <w:tr w:rsidR="00847C61" w:rsidRPr="00474957" w:rsidDel="00BB0431" w14:paraId="02AD8B8A" w14:textId="7C46EF57" w:rsidTr="00847C61">
        <w:trPr>
          <w:del w:id="3735" w:author="Arjan Kloosterboer" w:date="2017-09-21T12:43:00Z"/>
        </w:trPr>
        <w:tc>
          <w:tcPr>
            <w:tcW w:w="450" w:type="dxa"/>
            <w:tcBorders>
              <w:top w:val="nil"/>
              <w:left w:val="nil"/>
              <w:bottom w:val="nil"/>
              <w:right w:val="nil"/>
            </w:tcBorders>
          </w:tcPr>
          <w:p w14:paraId="1E73215E" w14:textId="64755DFE" w:rsidR="00847C61" w:rsidRPr="00474957" w:rsidDel="00BB0431" w:rsidRDefault="00847C61" w:rsidP="00847C61">
            <w:pPr>
              <w:widowControl w:val="0"/>
              <w:autoSpaceDE w:val="0"/>
              <w:autoSpaceDN w:val="0"/>
              <w:adjustRightInd w:val="0"/>
              <w:spacing w:line="240" w:lineRule="auto"/>
              <w:contextualSpacing w:val="0"/>
              <w:rPr>
                <w:del w:id="3736" w:author="Arjan Kloosterboer" w:date="2017-09-21T12:43:00Z"/>
                <w:rFonts w:ascii="Calibri" w:hAnsi="Calibri" w:cs="Arial"/>
                <w:color w:val="0F0F0F"/>
                <w:sz w:val="22"/>
                <w:szCs w:val="24"/>
                <w:lang w:eastAsia="en-US"/>
              </w:rPr>
            </w:pPr>
          </w:p>
        </w:tc>
        <w:tc>
          <w:tcPr>
            <w:tcW w:w="2790" w:type="dxa"/>
            <w:gridSpan w:val="2"/>
            <w:tcBorders>
              <w:top w:val="nil"/>
              <w:left w:val="nil"/>
              <w:bottom w:val="nil"/>
              <w:right w:val="nil"/>
            </w:tcBorders>
          </w:tcPr>
          <w:p w14:paraId="41D3CCC5" w14:textId="1CC9C9B4" w:rsidR="00847C61" w:rsidRPr="00474957" w:rsidDel="00BB0431" w:rsidRDefault="00DE73DB" w:rsidP="00847C61">
            <w:pPr>
              <w:widowControl w:val="0"/>
              <w:autoSpaceDE w:val="0"/>
              <w:autoSpaceDN w:val="0"/>
              <w:adjustRightInd w:val="0"/>
              <w:spacing w:line="240" w:lineRule="auto"/>
              <w:contextualSpacing w:val="0"/>
              <w:rPr>
                <w:del w:id="3737" w:author="Arjan Kloosterboer" w:date="2017-09-21T12:43:00Z"/>
                <w:rFonts w:ascii="Calibri" w:hAnsi="Calibri" w:cs="Arial"/>
                <w:color w:val="0F0F0F"/>
                <w:sz w:val="22"/>
                <w:szCs w:val="24"/>
                <w:lang w:eastAsia="en-US"/>
              </w:rPr>
            </w:pPr>
            <w:del w:id="3738"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Type terrein</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5636F30" w14:textId="75D4B594" w:rsidR="00847C61" w:rsidRPr="00474957" w:rsidDel="00BB0431" w:rsidRDefault="00847C61" w:rsidP="00847C61">
            <w:pPr>
              <w:widowControl w:val="0"/>
              <w:autoSpaceDE w:val="0"/>
              <w:autoSpaceDN w:val="0"/>
              <w:adjustRightInd w:val="0"/>
              <w:spacing w:line="240" w:lineRule="auto"/>
              <w:contextualSpacing w:val="0"/>
              <w:rPr>
                <w:del w:id="3739" w:author="Arjan Kloosterboer" w:date="2017-09-21T12:43:00Z"/>
                <w:rFonts w:ascii="Calibri" w:hAnsi="Calibri" w:cs="Arial"/>
                <w:color w:val="0F0F0F"/>
                <w:sz w:val="22"/>
                <w:szCs w:val="24"/>
                <w:lang w:eastAsia="en-US"/>
              </w:rPr>
            </w:pPr>
            <w:del w:id="3740"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Type terrein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30"/>
      </w:tr>
      <w:tr w:rsidR="00847C61" w:rsidRPr="00474957" w:rsidDel="00BB0431" w14:paraId="4F67C309" w14:textId="4E7919C0" w:rsidTr="00847C61">
        <w:trPr>
          <w:del w:id="3741" w:author="Arjan Kloosterboer" w:date="2017-09-21T12:43:00Z"/>
        </w:trPr>
        <w:tc>
          <w:tcPr>
            <w:tcW w:w="450" w:type="dxa"/>
            <w:tcBorders>
              <w:top w:val="nil"/>
              <w:left w:val="nil"/>
              <w:bottom w:val="nil"/>
              <w:right w:val="nil"/>
            </w:tcBorders>
          </w:tcPr>
          <w:p w14:paraId="56CECD6D" w14:textId="4858D11E" w:rsidR="00847C61" w:rsidRPr="00474957" w:rsidDel="00BB0431" w:rsidRDefault="00847C61" w:rsidP="00847C61">
            <w:pPr>
              <w:widowControl w:val="0"/>
              <w:autoSpaceDE w:val="0"/>
              <w:autoSpaceDN w:val="0"/>
              <w:adjustRightInd w:val="0"/>
              <w:spacing w:line="240" w:lineRule="auto"/>
              <w:contextualSpacing w:val="0"/>
              <w:rPr>
                <w:del w:id="3742" w:author="Arjan Kloosterboer" w:date="2017-09-21T12:43:00Z"/>
                <w:rFonts w:ascii="Calibri" w:hAnsi="Calibri" w:cs="Arial"/>
                <w:color w:val="0F0F0F"/>
                <w:sz w:val="22"/>
                <w:szCs w:val="24"/>
                <w:lang w:eastAsia="en-US"/>
              </w:rPr>
            </w:pPr>
            <w:bookmarkStart w:id="3743" w:name="BKM_EFBA09CC_4E8A_425c_A3CB_D372D68FCEB0"/>
          </w:p>
        </w:tc>
        <w:tc>
          <w:tcPr>
            <w:tcW w:w="2790" w:type="dxa"/>
            <w:gridSpan w:val="2"/>
            <w:tcBorders>
              <w:top w:val="nil"/>
              <w:left w:val="nil"/>
              <w:bottom w:val="nil"/>
              <w:right w:val="nil"/>
            </w:tcBorders>
          </w:tcPr>
          <w:p w14:paraId="56ABB374" w14:textId="01658B8A" w:rsidR="00847C61" w:rsidRPr="00474957" w:rsidDel="00BB0431" w:rsidRDefault="00DE73DB" w:rsidP="00847C61">
            <w:pPr>
              <w:widowControl w:val="0"/>
              <w:autoSpaceDE w:val="0"/>
              <w:autoSpaceDN w:val="0"/>
              <w:adjustRightInd w:val="0"/>
              <w:spacing w:line="240" w:lineRule="auto"/>
              <w:contextualSpacing w:val="0"/>
              <w:rPr>
                <w:del w:id="3744" w:author="Arjan Kloosterboer" w:date="2017-09-21T12:43:00Z"/>
                <w:rFonts w:ascii="Calibri" w:hAnsi="Calibri" w:cs="Arial"/>
                <w:color w:val="0F0F0F"/>
                <w:sz w:val="22"/>
                <w:szCs w:val="24"/>
                <w:lang w:eastAsia="en-US"/>
              </w:rPr>
            </w:pPr>
            <w:del w:id="3745"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Identificatie terreindeel</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1410465B" w14:textId="5C0888E8" w:rsidR="00847C61" w:rsidRPr="00474957" w:rsidDel="00BB0431" w:rsidRDefault="00847C61" w:rsidP="00847C61">
            <w:pPr>
              <w:widowControl w:val="0"/>
              <w:autoSpaceDE w:val="0"/>
              <w:autoSpaceDN w:val="0"/>
              <w:adjustRightInd w:val="0"/>
              <w:spacing w:line="240" w:lineRule="auto"/>
              <w:contextualSpacing w:val="0"/>
              <w:rPr>
                <w:del w:id="3746" w:author="Arjan Kloosterboer" w:date="2017-09-21T12:43:00Z"/>
                <w:rFonts w:ascii="Calibri" w:hAnsi="Calibri" w:cs="Arial"/>
                <w:color w:val="0F0F0F"/>
                <w:sz w:val="22"/>
                <w:szCs w:val="24"/>
                <w:lang w:eastAsia="en-US"/>
              </w:rPr>
            </w:pPr>
            <w:del w:id="3747"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Identificatie terreindeel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43"/>
      </w:tr>
      <w:tr w:rsidR="00847C61" w:rsidRPr="00474957" w:rsidDel="00BB0431" w14:paraId="5D2E0E2A" w14:textId="29D97FC2" w:rsidTr="00847C61">
        <w:trPr>
          <w:del w:id="3748" w:author="Arjan Kloosterboer" w:date="2017-09-21T12:43:00Z"/>
        </w:trPr>
        <w:tc>
          <w:tcPr>
            <w:tcW w:w="450" w:type="dxa"/>
            <w:tcBorders>
              <w:top w:val="nil"/>
              <w:left w:val="nil"/>
              <w:bottom w:val="nil"/>
              <w:right w:val="nil"/>
            </w:tcBorders>
          </w:tcPr>
          <w:p w14:paraId="5AB21007" w14:textId="16DDC30E" w:rsidR="00847C61" w:rsidRPr="00474957" w:rsidDel="00BB0431" w:rsidRDefault="00847C61" w:rsidP="00847C61">
            <w:pPr>
              <w:widowControl w:val="0"/>
              <w:autoSpaceDE w:val="0"/>
              <w:autoSpaceDN w:val="0"/>
              <w:adjustRightInd w:val="0"/>
              <w:spacing w:line="240" w:lineRule="auto"/>
              <w:contextualSpacing w:val="0"/>
              <w:rPr>
                <w:del w:id="3749" w:author="Arjan Kloosterboer" w:date="2017-09-21T12:43:00Z"/>
                <w:rFonts w:ascii="Calibri" w:hAnsi="Calibri" w:cs="Arial"/>
                <w:color w:val="0F0F0F"/>
                <w:sz w:val="22"/>
                <w:szCs w:val="24"/>
                <w:lang w:eastAsia="en-US"/>
              </w:rPr>
            </w:pPr>
            <w:bookmarkStart w:id="3750" w:name="BKM_D0BD39B0_2253_4804_BF31_314A24EA79FA"/>
          </w:p>
        </w:tc>
        <w:tc>
          <w:tcPr>
            <w:tcW w:w="2790" w:type="dxa"/>
            <w:gridSpan w:val="2"/>
            <w:tcBorders>
              <w:top w:val="nil"/>
              <w:left w:val="nil"/>
              <w:bottom w:val="nil"/>
              <w:right w:val="nil"/>
            </w:tcBorders>
          </w:tcPr>
          <w:p w14:paraId="7C1DBBA0" w14:textId="362BF4F4" w:rsidR="00847C61" w:rsidRPr="00474957" w:rsidDel="00BB0431" w:rsidRDefault="00DE73DB" w:rsidP="00847C61">
            <w:pPr>
              <w:widowControl w:val="0"/>
              <w:autoSpaceDE w:val="0"/>
              <w:autoSpaceDN w:val="0"/>
              <w:adjustRightInd w:val="0"/>
              <w:spacing w:line="240" w:lineRule="auto"/>
              <w:contextualSpacing w:val="0"/>
              <w:rPr>
                <w:del w:id="3751" w:author="Arjan Kloosterboer" w:date="2017-09-21T12:43:00Z"/>
                <w:rFonts w:ascii="Calibri" w:hAnsi="Calibri" w:cs="Arial"/>
                <w:color w:val="0F0F0F"/>
                <w:sz w:val="22"/>
                <w:szCs w:val="24"/>
                <w:lang w:eastAsia="en-US"/>
              </w:rPr>
            </w:pPr>
            <w:del w:id="3752"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Geometrie terreindeel</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1BB3D639" w14:textId="75ED40BD" w:rsidR="00847C61" w:rsidRPr="00474957" w:rsidDel="00BB0431" w:rsidRDefault="00847C61" w:rsidP="00847C61">
            <w:pPr>
              <w:widowControl w:val="0"/>
              <w:autoSpaceDE w:val="0"/>
              <w:autoSpaceDN w:val="0"/>
              <w:adjustRightInd w:val="0"/>
              <w:spacing w:line="240" w:lineRule="auto"/>
              <w:contextualSpacing w:val="0"/>
              <w:rPr>
                <w:del w:id="3753" w:author="Arjan Kloosterboer" w:date="2017-09-21T12:43:00Z"/>
                <w:rFonts w:ascii="Calibri" w:hAnsi="Calibri" w:cs="Arial"/>
                <w:color w:val="0F0F0F"/>
                <w:sz w:val="22"/>
                <w:szCs w:val="24"/>
                <w:lang w:eastAsia="en-US"/>
              </w:rPr>
            </w:pPr>
            <w:del w:id="3754"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Geometrie terreindeel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50"/>
      </w:tr>
      <w:tr w:rsidR="00847C61" w:rsidRPr="00474957" w:rsidDel="00BB0431" w14:paraId="6F8002A0" w14:textId="190C2E71" w:rsidTr="00847C61">
        <w:trPr>
          <w:del w:id="3755" w:author="Arjan Kloosterboer" w:date="2017-09-21T12:43:00Z"/>
        </w:trPr>
        <w:tc>
          <w:tcPr>
            <w:tcW w:w="450" w:type="dxa"/>
            <w:tcBorders>
              <w:top w:val="nil"/>
              <w:left w:val="nil"/>
              <w:bottom w:val="nil"/>
              <w:right w:val="nil"/>
            </w:tcBorders>
          </w:tcPr>
          <w:p w14:paraId="4AE249B5" w14:textId="1806FAF0" w:rsidR="00847C61" w:rsidRPr="00474957" w:rsidDel="00BB0431" w:rsidRDefault="00847C61" w:rsidP="00847C61">
            <w:pPr>
              <w:widowControl w:val="0"/>
              <w:autoSpaceDE w:val="0"/>
              <w:autoSpaceDN w:val="0"/>
              <w:adjustRightInd w:val="0"/>
              <w:spacing w:line="240" w:lineRule="auto"/>
              <w:contextualSpacing w:val="0"/>
              <w:rPr>
                <w:del w:id="3756" w:author="Arjan Kloosterboer" w:date="2017-09-21T12:43:00Z"/>
                <w:rFonts w:ascii="Calibri" w:hAnsi="Calibri" w:cs="Arial"/>
                <w:color w:val="0F0F0F"/>
                <w:sz w:val="22"/>
                <w:szCs w:val="24"/>
                <w:lang w:eastAsia="en-US"/>
              </w:rPr>
            </w:pPr>
            <w:bookmarkStart w:id="3757" w:name="BKM_63D1952D_2728_4968_B1C3_55A0C0982DF5"/>
          </w:p>
        </w:tc>
        <w:tc>
          <w:tcPr>
            <w:tcW w:w="2790" w:type="dxa"/>
            <w:gridSpan w:val="2"/>
            <w:tcBorders>
              <w:top w:val="nil"/>
              <w:left w:val="nil"/>
              <w:bottom w:val="nil"/>
              <w:right w:val="nil"/>
            </w:tcBorders>
          </w:tcPr>
          <w:p w14:paraId="66328689" w14:textId="6116B2F7" w:rsidR="00847C61" w:rsidRPr="00474957" w:rsidDel="00BB0431" w:rsidRDefault="00DE73DB" w:rsidP="00847C61">
            <w:pPr>
              <w:widowControl w:val="0"/>
              <w:autoSpaceDE w:val="0"/>
              <w:autoSpaceDN w:val="0"/>
              <w:adjustRightInd w:val="0"/>
              <w:spacing w:line="240" w:lineRule="auto"/>
              <w:contextualSpacing w:val="0"/>
              <w:rPr>
                <w:del w:id="3758" w:author="Arjan Kloosterboer" w:date="2017-09-21T12:43:00Z"/>
                <w:rFonts w:ascii="Calibri" w:hAnsi="Calibri" w:cs="Arial"/>
                <w:color w:val="0F0F0F"/>
                <w:sz w:val="22"/>
                <w:szCs w:val="24"/>
                <w:lang w:eastAsia="en-US"/>
              </w:rPr>
            </w:pPr>
            <w:del w:id="3759"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Naam terreindeel</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3B60112F" w14:textId="5BA6620B" w:rsidR="00847C61" w:rsidRPr="00474957" w:rsidDel="00BB0431" w:rsidRDefault="00847C61" w:rsidP="00847C61">
            <w:pPr>
              <w:widowControl w:val="0"/>
              <w:autoSpaceDE w:val="0"/>
              <w:autoSpaceDN w:val="0"/>
              <w:adjustRightInd w:val="0"/>
              <w:spacing w:line="240" w:lineRule="auto"/>
              <w:contextualSpacing w:val="0"/>
              <w:rPr>
                <w:del w:id="3760" w:author="Arjan Kloosterboer" w:date="2017-09-21T12:43:00Z"/>
                <w:rFonts w:ascii="Calibri" w:hAnsi="Calibri" w:cs="Arial"/>
                <w:color w:val="0F0F0F"/>
                <w:sz w:val="22"/>
                <w:szCs w:val="24"/>
                <w:lang w:eastAsia="en-US"/>
              </w:rPr>
            </w:pPr>
            <w:del w:id="3761"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Naam terreindeel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57"/>
      </w:tr>
      <w:tr w:rsidR="00847C61" w:rsidRPr="00474957" w:rsidDel="00BB0431" w14:paraId="65B94964" w14:textId="39FCC235" w:rsidTr="00847C61">
        <w:trPr>
          <w:del w:id="3762" w:author="Arjan Kloosterboer" w:date="2017-09-21T12:43:00Z"/>
        </w:trPr>
        <w:tc>
          <w:tcPr>
            <w:tcW w:w="450" w:type="dxa"/>
            <w:tcBorders>
              <w:top w:val="nil"/>
              <w:left w:val="nil"/>
              <w:bottom w:val="nil"/>
              <w:right w:val="nil"/>
            </w:tcBorders>
          </w:tcPr>
          <w:p w14:paraId="1CF1AA11" w14:textId="035E74DA" w:rsidR="00847C61" w:rsidRPr="00474957" w:rsidDel="00BB0431" w:rsidRDefault="00847C61" w:rsidP="00847C61">
            <w:pPr>
              <w:widowControl w:val="0"/>
              <w:autoSpaceDE w:val="0"/>
              <w:autoSpaceDN w:val="0"/>
              <w:adjustRightInd w:val="0"/>
              <w:spacing w:line="240" w:lineRule="auto"/>
              <w:contextualSpacing w:val="0"/>
              <w:rPr>
                <w:del w:id="3763" w:author="Arjan Kloosterboer" w:date="2017-09-21T12:43:00Z"/>
                <w:rFonts w:ascii="Calibri" w:hAnsi="Calibri" w:cs="Arial"/>
                <w:color w:val="0F0F0F"/>
                <w:sz w:val="22"/>
                <w:szCs w:val="24"/>
                <w:lang w:eastAsia="en-US"/>
              </w:rPr>
            </w:pPr>
            <w:bookmarkStart w:id="3764" w:name="BKM_E5F3DDB7_AFAF_420b_ABE3_B02031954995"/>
          </w:p>
        </w:tc>
        <w:tc>
          <w:tcPr>
            <w:tcW w:w="2790" w:type="dxa"/>
            <w:gridSpan w:val="2"/>
            <w:tcBorders>
              <w:top w:val="nil"/>
              <w:left w:val="nil"/>
              <w:bottom w:val="nil"/>
              <w:right w:val="nil"/>
            </w:tcBorders>
          </w:tcPr>
          <w:p w14:paraId="7E15FE0D" w14:textId="75A46E69" w:rsidR="00847C61" w:rsidRPr="00474957" w:rsidDel="00BB0431" w:rsidRDefault="00DE73DB" w:rsidP="00847C61">
            <w:pPr>
              <w:widowControl w:val="0"/>
              <w:autoSpaceDE w:val="0"/>
              <w:autoSpaceDN w:val="0"/>
              <w:adjustRightInd w:val="0"/>
              <w:spacing w:line="240" w:lineRule="auto"/>
              <w:contextualSpacing w:val="0"/>
              <w:rPr>
                <w:del w:id="3765" w:author="Arjan Kloosterboer" w:date="2017-09-21T12:43:00Z"/>
                <w:rFonts w:ascii="Calibri" w:hAnsi="Calibri" w:cs="Arial"/>
                <w:color w:val="0F0F0F"/>
                <w:sz w:val="22"/>
                <w:szCs w:val="24"/>
                <w:lang w:eastAsia="en-US"/>
              </w:rPr>
            </w:pPr>
            <w:del w:id="3766"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Datum begin geldigheid terreindeel</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2CC03B8D" w14:textId="79D34B4D" w:rsidR="00847C61" w:rsidRPr="00474957" w:rsidDel="00BB0431" w:rsidRDefault="00847C61" w:rsidP="00847C61">
            <w:pPr>
              <w:widowControl w:val="0"/>
              <w:autoSpaceDE w:val="0"/>
              <w:autoSpaceDN w:val="0"/>
              <w:adjustRightInd w:val="0"/>
              <w:spacing w:line="240" w:lineRule="auto"/>
              <w:contextualSpacing w:val="0"/>
              <w:rPr>
                <w:del w:id="3767" w:author="Arjan Kloosterboer" w:date="2017-09-21T12:43:00Z"/>
                <w:rFonts w:ascii="Calibri" w:hAnsi="Calibri" w:cs="Arial"/>
                <w:color w:val="0F0F0F"/>
                <w:sz w:val="22"/>
                <w:szCs w:val="24"/>
                <w:lang w:eastAsia="en-US"/>
              </w:rPr>
            </w:pPr>
            <w:del w:id="3768"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Datum begin geldigheid terreindeel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64"/>
      </w:tr>
      <w:tr w:rsidR="00847C61" w:rsidRPr="00474957" w:rsidDel="00BB0431" w14:paraId="467188E1" w14:textId="1F2C4E7F" w:rsidTr="00847C61">
        <w:trPr>
          <w:del w:id="3769" w:author="Arjan Kloosterboer" w:date="2017-09-21T12:43:00Z"/>
        </w:trPr>
        <w:tc>
          <w:tcPr>
            <w:tcW w:w="450" w:type="dxa"/>
            <w:tcBorders>
              <w:top w:val="nil"/>
              <w:left w:val="nil"/>
              <w:bottom w:val="nil"/>
              <w:right w:val="nil"/>
            </w:tcBorders>
          </w:tcPr>
          <w:p w14:paraId="104171E0" w14:textId="30B34133" w:rsidR="00847C61" w:rsidRPr="00474957" w:rsidDel="00BB0431" w:rsidRDefault="00847C61" w:rsidP="00847C61">
            <w:pPr>
              <w:widowControl w:val="0"/>
              <w:autoSpaceDE w:val="0"/>
              <w:autoSpaceDN w:val="0"/>
              <w:adjustRightInd w:val="0"/>
              <w:spacing w:line="240" w:lineRule="auto"/>
              <w:contextualSpacing w:val="0"/>
              <w:rPr>
                <w:del w:id="3770" w:author="Arjan Kloosterboer" w:date="2017-09-21T12:43:00Z"/>
                <w:rFonts w:ascii="Calibri" w:hAnsi="Calibri" w:cs="Arial"/>
                <w:color w:val="0F0F0F"/>
                <w:sz w:val="22"/>
                <w:szCs w:val="24"/>
                <w:lang w:eastAsia="en-US"/>
              </w:rPr>
            </w:pPr>
            <w:bookmarkStart w:id="3771" w:name="BKM_02A50CB8_F38B_48fc_9390_AAB2E251AB10"/>
          </w:p>
        </w:tc>
        <w:tc>
          <w:tcPr>
            <w:tcW w:w="2790" w:type="dxa"/>
            <w:gridSpan w:val="2"/>
            <w:tcBorders>
              <w:top w:val="nil"/>
              <w:left w:val="nil"/>
              <w:bottom w:val="nil"/>
              <w:right w:val="nil"/>
            </w:tcBorders>
          </w:tcPr>
          <w:p w14:paraId="39BA4B1C" w14:textId="4FC82073" w:rsidR="00847C61" w:rsidRPr="00474957" w:rsidDel="00BB0431" w:rsidRDefault="00DE73DB" w:rsidP="00847C61">
            <w:pPr>
              <w:widowControl w:val="0"/>
              <w:autoSpaceDE w:val="0"/>
              <w:autoSpaceDN w:val="0"/>
              <w:adjustRightInd w:val="0"/>
              <w:spacing w:line="240" w:lineRule="auto"/>
              <w:contextualSpacing w:val="0"/>
              <w:rPr>
                <w:del w:id="3772" w:author="Arjan Kloosterboer" w:date="2017-09-21T12:43:00Z"/>
                <w:rFonts w:ascii="Calibri" w:hAnsi="Calibri" w:cs="Arial"/>
                <w:color w:val="0F0F0F"/>
                <w:sz w:val="22"/>
                <w:szCs w:val="24"/>
                <w:lang w:eastAsia="en-US"/>
              </w:rPr>
            </w:pPr>
            <w:del w:id="3773"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Datum einde geldigheid terreindeel</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3AE03582" w14:textId="0FFAAF86" w:rsidR="00847C61" w:rsidRPr="00474957" w:rsidDel="00BB0431" w:rsidRDefault="00847C61" w:rsidP="00847C61">
            <w:pPr>
              <w:widowControl w:val="0"/>
              <w:autoSpaceDE w:val="0"/>
              <w:autoSpaceDN w:val="0"/>
              <w:adjustRightInd w:val="0"/>
              <w:spacing w:line="240" w:lineRule="auto"/>
              <w:contextualSpacing w:val="0"/>
              <w:rPr>
                <w:del w:id="3774" w:author="Arjan Kloosterboer" w:date="2017-09-21T12:43:00Z"/>
                <w:rFonts w:ascii="Calibri" w:hAnsi="Calibri" w:cs="Arial"/>
                <w:color w:val="0F0F0F"/>
                <w:sz w:val="22"/>
                <w:szCs w:val="24"/>
                <w:lang w:eastAsia="en-US"/>
              </w:rPr>
            </w:pPr>
            <w:del w:id="3775"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Datum einde geldigheid terreindeel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71"/>
      </w:tr>
    </w:tbl>
    <w:p w14:paraId="0C9CF29D" w14:textId="01CC1510" w:rsidR="00847C61" w:rsidRPr="00474957" w:rsidDel="00BB0431" w:rsidRDefault="00847C61" w:rsidP="00847C61">
      <w:pPr>
        <w:widowControl w:val="0"/>
        <w:autoSpaceDE w:val="0"/>
        <w:autoSpaceDN w:val="0"/>
        <w:adjustRightInd w:val="0"/>
        <w:spacing w:line="240" w:lineRule="auto"/>
        <w:contextualSpacing w:val="0"/>
        <w:rPr>
          <w:del w:id="3776" w:author="Arjan Kloosterboer" w:date="2017-09-21T12:43: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rsidDel="00BB0431" w14:paraId="2B2E4E3F" w14:textId="217DAA36" w:rsidTr="00847C61">
        <w:trPr>
          <w:del w:id="3777" w:author="Arjan Kloosterboer" w:date="2017-09-21T12:43:00Z"/>
        </w:trPr>
        <w:tc>
          <w:tcPr>
            <w:tcW w:w="9360" w:type="dxa"/>
            <w:gridSpan w:val="3"/>
            <w:tcBorders>
              <w:top w:val="nil"/>
              <w:left w:val="nil"/>
              <w:bottom w:val="nil"/>
              <w:right w:val="nil"/>
            </w:tcBorders>
          </w:tcPr>
          <w:p w14:paraId="7C142076" w14:textId="4509BBFD" w:rsidR="00847C61" w:rsidRPr="00474957" w:rsidDel="00BB0431" w:rsidRDefault="00847C61" w:rsidP="00847C61">
            <w:pPr>
              <w:widowControl w:val="0"/>
              <w:autoSpaceDE w:val="0"/>
              <w:autoSpaceDN w:val="0"/>
              <w:adjustRightInd w:val="0"/>
              <w:spacing w:line="240" w:lineRule="auto"/>
              <w:contextualSpacing w:val="0"/>
              <w:rPr>
                <w:del w:id="3778" w:author="Arjan Kloosterboer" w:date="2017-09-21T12:43:00Z"/>
                <w:rFonts w:ascii="Calibri" w:hAnsi="Calibri" w:cs="Arial"/>
                <w:color w:val="0F0F0F"/>
                <w:sz w:val="22"/>
                <w:szCs w:val="24"/>
                <w:lang w:eastAsia="en-US"/>
              </w:rPr>
            </w:pPr>
            <w:del w:id="3779" w:author="Arjan Kloosterboer" w:date="2017-09-21T12:43:00Z">
              <w:r w:rsidRPr="00474957" w:rsidDel="00BB0431">
                <w:rPr>
                  <w:rFonts w:ascii="Calibri" w:hAnsi="Calibri" w:cs="Arial"/>
                  <w:b/>
                  <w:color w:val="0F0F0F"/>
                  <w:sz w:val="22"/>
                  <w:szCs w:val="24"/>
                  <w:lang w:eastAsia="en-US"/>
                </w:rPr>
                <w:delText>Overzicht relaties</w:delText>
              </w:r>
            </w:del>
          </w:p>
        </w:tc>
      </w:tr>
      <w:tr w:rsidR="00847C61" w:rsidRPr="00474957" w:rsidDel="00BB0431" w14:paraId="0D2380B4" w14:textId="205B3D7F" w:rsidTr="00847C61">
        <w:trPr>
          <w:del w:id="3780" w:author="Arjan Kloosterboer" w:date="2017-09-21T12:43:00Z"/>
        </w:trPr>
        <w:tc>
          <w:tcPr>
            <w:tcW w:w="450" w:type="dxa"/>
            <w:tcBorders>
              <w:top w:val="nil"/>
              <w:left w:val="nil"/>
              <w:bottom w:val="nil"/>
              <w:right w:val="nil"/>
            </w:tcBorders>
          </w:tcPr>
          <w:p w14:paraId="2A7C98A3" w14:textId="6CF7902A" w:rsidR="00847C61" w:rsidRPr="00474957" w:rsidDel="00BB0431" w:rsidRDefault="00847C61" w:rsidP="00847C61">
            <w:pPr>
              <w:widowControl w:val="0"/>
              <w:autoSpaceDE w:val="0"/>
              <w:autoSpaceDN w:val="0"/>
              <w:adjustRightInd w:val="0"/>
              <w:spacing w:line="240" w:lineRule="auto"/>
              <w:contextualSpacing w:val="0"/>
              <w:rPr>
                <w:del w:id="3781" w:author="Arjan Kloosterboer" w:date="2017-09-21T12:43:00Z"/>
                <w:rFonts w:ascii="Calibri" w:hAnsi="Calibri" w:cs="Arial"/>
                <w:i/>
                <w:color w:val="0F0F0F"/>
                <w:sz w:val="22"/>
                <w:szCs w:val="24"/>
                <w:lang w:eastAsia="en-US"/>
              </w:rPr>
            </w:pPr>
          </w:p>
        </w:tc>
        <w:tc>
          <w:tcPr>
            <w:tcW w:w="2790" w:type="dxa"/>
            <w:tcBorders>
              <w:top w:val="nil"/>
              <w:left w:val="nil"/>
              <w:bottom w:val="nil"/>
              <w:right w:val="nil"/>
            </w:tcBorders>
          </w:tcPr>
          <w:p w14:paraId="08F85F37" w14:textId="70627E16" w:rsidR="00847C61" w:rsidRPr="00474957" w:rsidDel="00BB0431" w:rsidRDefault="00847C61" w:rsidP="00847C61">
            <w:pPr>
              <w:widowControl w:val="0"/>
              <w:autoSpaceDE w:val="0"/>
              <w:autoSpaceDN w:val="0"/>
              <w:adjustRightInd w:val="0"/>
              <w:spacing w:line="240" w:lineRule="auto"/>
              <w:contextualSpacing w:val="0"/>
              <w:rPr>
                <w:del w:id="3782" w:author="Arjan Kloosterboer" w:date="2017-09-21T12:43:00Z"/>
                <w:rFonts w:ascii="Calibri" w:hAnsi="Calibri" w:cs="Arial"/>
                <w:i/>
                <w:color w:val="0F0F0F"/>
                <w:sz w:val="22"/>
                <w:szCs w:val="24"/>
                <w:lang w:eastAsia="en-US"/>
              </w:rPr>
            </w:pPr>
            <w:del w:id="3783" w:author="Arjan Kloosterboer" w:date="2017-09-21T12:43:00Z">
              <w:r w:rsidRPr="00474957" w:rsidDel="00BB0431">
                <w:rPr>
                  <w:rFonts w:ascii="Calibri" w:hAnsi="Calibri" w:cs="Arial"/>
                  <w:i/>
                  <w:color w:val="0F0F0F"/>
                  <w:sz w:val="22"/>
                  <w:szCs w:val="24"/>
                  <w:lang w:eastAsia="en-US"/>
                </w:rPr>
                <w:delText>Relatienaam met</w:delText>
              </w:r>
            </w:del>
          </w:p>
          <w:p w14:paraId="3B6964B9" w14:textId="4F417554" w:rsidR="00847C61" w:rsidRPr="00474957" w:rsidDel="00BB0431" w:rsidRDefault="00847C61" w:rsidP="00847C61">
            <w:pPr>
              <w:widowControl w:val="0"/>
              <w:autoSpaceDE w:val="0"/>
              <w:autoSpaceDN w:val="0"/>
              <w:adjustRightInd w:val="0"/>
              <w:spacing w:line="240" w:lineRule="auto"/>
              <w:contextualSpacing w:val="0"/>
              <w:rPr>
                <w:del w:id="3784" w:author="Arjan Kloosterboer" w:date="2017-09-21T12:43:00Z"/>
                <w:rFonts w:ascii="Calibri" w:hAnsi="Calibri" w:cs="Arial"/>
                <w:color w:val="0F0F0F"/>
                <w:sz w:val="22"/>
                <w:szCs w:val="24"/>
                <w:lang w:eastAsia="en-US"/>
              </w:rPr>
            </w:pPr>
            <w:del w:id="3785" w:author="Arjan Kloosterboer" w:date="2017-09-21T12:43:00Z">
              <w:r w:rsidRPr="00474957" w:rsidDel="00BB0431">
                <w:rPr>
                  <w:rFonts w:ascii="Calibri" w:hAnsi="Calibri" w:cs="Arial"/>
                  <w:i/>
                  <w:color w:val="0F0F0F"/>
                  <w:sz w:val="22"/>
                  <w:szCs w:val="24"/>
                  <w:lang w:eastAsia="en-US"/>
                </w:rPr>
                <w:delText>kardinaliteiten</w:delText>
              </w:r>
            </w:del>
          </w:p>
        </w:tc>
        <w:tc>
          <w:tcPr>
            <w:tcW w:w="6120" w:type="dxa"/>
            <w:tcBorders>
              <w:top w:val="nil"/>
              <w:left w:val="nil"/>
              <w:bottom w:val="nil"/>
              <w:right w:val="nil"/>
            </w:tcBorders>
          </w:tcPr>
          <w:p w14:paraId="5549D955" w14:textId="126AA57C" w:rsidR="00847C61" w:rsidRPr="00474957" w:rsidDel="00BB0431" w:rsidRDefault="00847C61" w:rsidP="00847C61">
            <w:pPr>
              <w:widowControl w:val="0"/>
              <w:autoSpaceDE w:val="0"/>
              <w:autoSpaceDN w:val="0"/>
              <w:adjustRightInd w:val="0"/>
              <w:spacing w:line="240" w:lineRule="auto"/>
              <w:contextualSpacing w:val="0"/>
              <w:rPr>
                <w:del w:id="3786" w:author="Arjan Kloosterboer" w:date="2017-09-21T12:43:00Z"/>
                <w:rFonts w:ascii="Calibri" w:hAnsi="Calibri" w:cs="Arial"/>
                <w:color w:val="0F0F0F"/>
                <w:sz w:val="22"/>
                <w:szCs w:val="24"/>
                <w:lang w:eastAsia="en-US"/>
              </w:rPr>
            </w:pPr>
            <w:del w:id="3787" w:author="Arjan Kloosterboer" w:date="2017-09-21T12:43:00Z">
              <w:r w:rsidRPr="00474957" w:rsidDel="00BB0431">
                <w:rPr>
                  <w:rFonts w:ascii="Calibri" w:hAnsi="Calibri" w:cs="Arial"/>
                  <w:i/>
                  <w:color w:val="0F0F0F"/>
                  <w:sz w:val="22"/>
                  <w:szCs w:val="24"/>
                  <w:lang w:eastAsia="en-US"/>
                </w:rPr>
                <w:delText>Definitie</w:delText>
              </w:r>
            </w:del>
          </w:p>
        </w:tc>
      </w:tr>
      <w:tr w:rsidR="00847C61" w:rsidRPr="00474957" w:rsidDel="00BB0431" w14:paraId="7118389C" w14:textId="5391888F" w:rsidTr="00847C61">
        <w:trPr>
          <w:del w:id="3788" w:author="Arjan Kloosterboer" w:date="2017-09-21T12:43:00Z"/>
        </w:trPr>
        <w:tc>
          <w:tcPr>
            <w:tcW w:w="450" w:type="dxa"/>
            <w:tcBorders>
              <w:top w:val="nil"/>
              <w:left w:val="nil"/>
              <w:bottom w:val="nil"/>
              <w:right w:val="nil"/>
            </w:tcBorders>
          </w:tcPr>
          <w:p w14:paraId="260D1F4E" w14:textId="6752F47F" w:rsidR="00847C61" w:rsidRPr="00474957" w:rsidDel="00BB0431" w:rsidRDefault="00847C61" w:rsidP="00847C61">
            <w:pPr>
              <w:widowControl w:val="0"/>
              <w:autoSpaceDE w:val="0"/>
              <w:autoSpaceDN w:val="0"/>
              <w:adjustRightInd w:val="0"/>
              <w:spacing w:line="240" w:lineRule="auto"/>
              <w:contextualSpacing w:val="0"/>
              <w:rPr>
                <w:del w:id="3789"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076C9BA" w14:textId="6E84C6BA" w:rsidR="00847C61" w:rsidRPr="00474957" w:rsidDel="00BB0431" w:rsidRDefault="00DE73DB" w:rsidP="00847C61">
            <w:pPr>
              <w:widowControl w:val="0"/>
              <w:autoSpaceDE w:val="0"/>
              <w:autoSpaceDN w:val="0"/>
              <w:adjustRightInd w:val="0"/>
              <w:spacing w:line="240" w:lineRule="auto"/>
              <w:contextualSpacing w:val="0"/>
              <w:rPr>
                <w:del w:id="3790" w:author="Arjan Kloosterboer" w:date="2017-09-21T12:43:00Z"/>
                <w:rFonts w:ascii="Calibri" w:hAnsi="Calibri" w:cs="Arial"/>
                <w:color w:val="0F0F0F"/>
                <w:sz w:val="22"/>
                <w:szCs w:val="24"/>
                <w:lang w:eastAsia="en-US"/>
              </w:rPr>
            </w:pPr>
            <w:del w:id="3791"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Element.Name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OBJECT</w:delText>
              </w:r>
              <w:r w:rsidRPr="00474957" w:rsidDel="00BB0431">
                <w:rPr>
                  <w:rFonts w:ascii="Arial" w:hAnsi="Arial" w:cs="Arial"/>
                  <w:szCs w:val="24"/>
                  <w:lang w:val="en-AU" w:eastAsia="en-US"/>
                </w:rPr>
                <w:fldChar w:fldCharType="end"/>
              </w:r>
              <w:r w:rsidR="00847C61" w:rsidRPr="00474957" w:rsidDel="00BB0431">
                <w:rPr>
                  <w:rFonts w:ascii="Calibri" w:hAnsi="Calibri" w:cs="Arial"/>
                  <w:color w:val="0F0F0F"/>
                  <w:sz w:val="22"/>
                  <w:szCs w:val="24"/>
                  <w:lang w:eastAsia="en-US"/>
                </w:rPr>
                <w:delText xml:space="preserve">  [</w:delText>
              </w:r>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ConnSource.Cardinality</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0..1</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w:delText>
              </w:r>
            </w:del>
          </w:p>
          <w:p w14:paraId="4825CEF8" w14:textId="09241DF3" w:rsidR="00847C61" w:rsidRPr="00474957" w:rsidDel="00BB0431" w:rsidRDefault="00847C61" w:rsidP="00847C61">
            <w:pPr>
              <w:widowControl w:val="0"/>
              <w:autoSpaceDE w:val="0"/>
              <w:autoSpaceDN w:val="0"/>
              <w:adjustRightInd w:val="0"/>
              <w:spacing w:line="240" w:lineRule="auto"/>
              <w:contextualSpacing w:val="0"/>
              <w:rPr>
                <w:del w:id="3792" w:author="Arjan Kloosterboer" w:date="2017-09-21T12:43:00Z"/>
                <w:rFonts w:ascii="Calibri" w:hAnsi="Calibri" w:cs="Arial"/>
                <w:color w:val="0F0F0F"/>
                <w:sz w:val="22"/>
                <w:szCs w:val="24"/>
                <w:lang w:eastAsia="en-US"/>
              </w:rPr>
            </w:pPr>
            <w:del w:id="3793" w:author="Arjan Kloosterboer" w:date="2017-09-21T12:43:00Z">
              <w:r w:rsidRPr="00474957" w:rsidDel="00BB0431">
                <w:rPr>
                  <w:rFonts w:ascii="Calibri" w:hAnsi="Calibri" w:cs="Arial"/>
                  <w:color w:val="0F0F0F"/>
                  <w:sz w:val="22"/>
                  <w:szCs w:val="24"/>
                  <w:lang w:eastAsia="en-US"/>
                </w:rPr>
                <w:delText xml:space="preserve">  </w:delText>
              </w:r>
              <w:r w:rsidR="00DE73DB" w:rsidRPr="00474957" w:rsidDel="00BB0431">
                <w:rPr>
                  <w:rFonts w:ascii="Calibri" w:hAnsi="Calibri" w:cs="Arial"/>
                  <w:color w:val="0F0F0F"/>
                  <w:sz w:val="22"/>
                  <w:szCs w:val="24"/>
                  <w:lang w:eastAsia="en-US"/>
                </w:rPr>
                <w:fldChar w:fldCharType="begin" w:fldLock="1"/>
              </w:r>
              <w:r w:rsidRPr="00474957" w:rsidDel="00BB0431">
                <w:rPr>
                  <w:rFonts w:ascii="Calibri" w:hAnsi="Calibri" w:cs="Arial"/>
                  <w:color w:val="0F0F0F"/>
                  <w:sz w:val="22"/>
                  <w:szCs w:val="24"/>
                  <w:lang w:eastAsia="en-US"/>
                </w:rPr>
                <w:delInstrText>MERGEFIELD Connector.Name</w:delInstrText>
              </w:r>
              <w:r w:rsidR="00DE73DB" w:rsidRPr="00474957" w:rsidDel="00BB0431">
                <w:rPr>
                  <w:rFonts w:ascii="Calibri" w:hAnsi="Calibri" w:cs="Arial"/>
                  <w:color w:val="0F0F0F"/>
                  <w:sz w:val="22"/>
                  <w:szCs w:val="24"/>
                  <w:lang w:eastAsia="en-US"/>
                </w:rPr>
                <w:fldChar w:fldCharType="separate"/>
              </w:r>
              <w:r w:rsidRPr="00474957" w:rsidDel="00BB0431">
                <w:rPr>
                  <w:rFonts w:ascii="Calibri" w:hAnsi="Calibri" w:cs="Arial"/>
                  <w:color w:val="0F0F0F"/>
                  <w:sz w:val="22"/>
                  <w:szCs w:val="24"/>
                  <w:lang w:eastAsia="en-US"/>
                </w:rPr>
                <w:delText>is</w:delText>
              </w:r>
              <w:r w:rsidR="00DE73DB" w:rsidRPr="00474957" w:rsidDel="00BB0431">
                <w:rPr>
                  <w:rFonts w:ascii="Calibri" w:hAnsi="Calibri" w:cs="Arial"/>
                  <w:color w:val="0F0F0F"/>
                  <w:sz w:val="22"/>
                  <w:szCs w:val="24"/>
                  <w:lang w:eastAsia="en-US"/>
                </w:rPr>
                <w:fldChar w:fldCharType="end"/>
              </w:r>
            </w:del>
          </w:p>
          <w:p w14:paraId="6D81D73C" w14:textId="4165C9DC" w:rsidR="00847C61" w:rsidRPr="00474957" w:rsidDel="00BB0431" w:rsidRDefault="00DE73DB" w:rsidP="00847C61">
            <w:pPr>
              <w:widowControl w:val="0"/>
              <w:autoSpaceDE w:val="0"/>
              <w:autoSpaceDN w:val="0"/>
              <w:adjustRightInd w:val="0"/>
              <w:spacing w:line="240" w:lineRule="auto"/>
              <w:contextualSpacing w:val="0"/>
              <w:rPr>
                <w:del w:id="3794" w:author="Arjan Kloosterboer" w:date="2017-09-21T12:43:00Z"/>
                <w:rFonts w:ascii="Calibri" w:hAnsi="Calibri" w:cs="Arial"/>
                <w:color w:val="0F0F0F"/>
                <w:sz w:val="22"/>
                <w:szCs w:val="24"/>
                <w:lang w:eastAsia="en-US"/>
              </w:rPr>
            </w:pPr>
            <w:del w:id="3795" w:author="Arjan Kloosterboer" w:date="2017-09-21T12:43:00Z">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Element.Name</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TERREINDEEL</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 xml:space="preserve">  [</w:delText>
              </w:r>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ConnTarget.Cardinality</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1</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w:delText>
              </w:r>
            </w:del>
          </w:p>
        </w:tc>
        <w:tc>
          <w:tcPr>
            <w:tcW w:w="6120" w:type="dxa"/>
            <w:tcBorders>
              <w:top w:val="nil"/>
              <w:left w:val="nil"/>
              <w:bottom w:val="nil"/>
              <w:right w:val="nil"/>
            </w:tcBorders>
          </w:tcPr>
          <w:p w14:paraId="292AFC27" w14:textId="472E3AC6" w:rsidR="00847C61" w:rsidRPr="00474957" w:rsidDel="00BB0431" w:rsidRDefault="00DE73DB" w:rsidP="00847C61">
            <w:pPr>
              <w:widowControl w:val="0"/>
              <w:autoSpaceDE w:val="0"/>
              <w:autoSpaceDN w:val="0"/>
              <w:adjustRightInd w:val="0"/>
              <w:spacing w:line="240" w:lineRule="auto"/>
              <w:contextualSpacing w:val="0"/>
              <w:rPr>
                <w:del w:id="3796" w:author="Arjan Kloosterboer" w:date="2017-09-21T12:43:00Z"/>
                <w:rFonts w:ascii="Calibri" w:hAnsi="Calibri" w:cs="Arial"/>
                <w:color w:val="0F0F0F"/>
                <w:sz w:val="22"/>
                <w:szCs w:val="24"/>
                <w:lang w:eastAsia="en-US"/>
              </w:rPr>
            </w:pPr>
            <w:del w:id="3797"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eastAsia="en-US"/>
                </w:rPr>
                <w:delInstrText xml:space="preserve">MERGEFIELD </w:delInstrText>
              </w:r>
              <w:r w:rsidR="00847C61" w:rsidRPr="00474957" w:rsidDel="00BB0431">
                <w:rPr>
                  <w:rFonts w:ascii="Calibri" w:hAnsi="Calibri" w:cs="Arial"/>
                  <w:color w:val="0F0F0F"/>
                  <w:sz w:val="22"/>
                  <w:szCs w:val="24"/>
                  <w:lang w:eastAsia="en-US"/>
                </w:rPr>
                <w:delInstrText>Connector.Notes</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Een TERREINDEEL is een specialisatie van OBJECT.</w:delText>
              </w:r>
              <w:r w:rsidRPr="00474957" w:rsidDel="00BB0431">
                <w:rPr>
                  <w:rFonts w:ascii="Arial" w:hAnsi="Arial" w:cs="Arial"/>
                  <w:szCs w:val="24"/>
                  <w:lang w:val="en-AU" w:eastAsia="en-US"/>
                </w:rPr>
                <w:fldChar w:fldCharType="end"/>
              </w:r>
            </w:del>
          </w:p>
        </w:tc>
      </w:tr>
      <w:tr w:rsidR="00847C61" w:rsidRPr="00474957" w:rsidDel="00BB0431" w14:paraId="26A1FD8C" w14:textId="7FD6B19F" w:rsidTr="00847C61">
        <w:trPr>
          <w:trHeight w:hRule="exact" w:val="128"/>
          <w:del w:id="3798" w:author="Arjan Kloosterboer" w:date="2017-09-21T12:43:00Z"/>
        </w:trPr>
        <w:tc>
          <w:tcPr>
            <w:tcW w:w="450" w:type="dxa"/>
            <w:tcBorders>
              <w:top w:val="nil"/>
              <w:left w:val="nil"/>
              <w:bottom w:val="nil"/>
              <w:right w:val="nil"/>
            </w:tcBorders>
          </w:tcPr>
          <w:p w14:paraId="4940ADB6" w14:textId="1130AC7F" w:rsidR="00847C61" w:rsidRPr="00474957" w:rsidDel="00BB0431" w:rsidRDefault="00847C61" w:rsidP="00847C61">
            <w:pPr>
              <w:widowControl w:val="0"/>
              <w:autoSpaceDE w:val="0"/>
              <w:autoSpaceDN w:val="0"/>
              <w:adjustRightInd w:val="0"/>
              <w:spacing w:line="240" w:lineRule="auto"/>
              <w:contextualSpacing w:val="0"/>
              <w:rPr>
                <w:del w:id="3799"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154EE77" w14:textId="13562FBF" w:rsidR="00847C61" w:rsidRPr="00474957" w:rsidDel="00BB0431" w:rsidRDefault="00847C61" w:rsidP="00847C61">
            <w:pPr>
              <w:widowControl w:val="0"/>
              <w:autoSpaceDE w:val="0"/>
              <w:autoSpaceDN w:val="0"/>
              <w:adjustRightInd w:val="0"/>
              <w:spacing w:line="240" w:lineRule="auto"/>
              <w:contextualSpacing w:val="0"/>
              <w:rPr>
                <w:del w:id="3800" w:author="Arjan Kloosterboer" w:date="2017-09-21T12:43:00Z"/>
                <w:rFonts w:ascii="Calibri" w:hAnsi="Calibri" w:cs="Arial"/>
                <w:color w:val="0F0F0F"/>
                <w:sz w:val="22"/>
                <w:szCs w:val="24"/>
                <w:lang w:eastAsia="en-US"/>
              </w:rPr>
            </w:pPr>
          </w:p>
        </w:tc>
        <w:tc>
          <w:tcPr>
            <w:tcW w:w="6120" w:type="dxa"/>
            <w:tcBorders>
              <w:top w:val="nil"/>
              <w:left w:val="nil"/>
              <w:bottom w:val="nil"/>
              <w:right w:val="nil"/>
            </w:tcBorders>
          </w:tcPr>
          <w:p w14:paraId="424D32C8" w14:textId="6C728149" w:rsidR="00847C61" w:rsidRPr="00474957" w:rsidDel="00BB0431" w:rsidRDefault="00847C61" w:rsidP="00847C61">
            <w:pPr>
              <w:widowControl w:val="0"/>
              <w:autoSpaceDE w:val="0"/>
              <w:autoSpaceDN w:val="0"/>
              <w:adjustRightInd w:val="0"/>
              <w:spacing w:line="240" w:lineRule="auto"/>
              <w:contextualSpacing w:val="0"/>
              <w:rPr>
                <w:del w:id="3801" w:author="Arjan Kloosterboer" w:date="2017-09-21T12:43:00Z"/>
                <w:rFonts w:ascii="Calibri" w:hAnsi="Calibri" w:cs="Arial"/>
                <w:color w:val="0F0F0F"/>
                <w:sz w:val="22"/>
                <w:szCs w:val="24"/>
                <w:lang w:eastAsia="en-US"/>
              </w:rPr>
            </w:pPr>
          </w:p>
        </w:tc>
      </w:tr>
    </w:tbl>
    <w:p w14:paraId="2F88A400" w14:textId="6A691460" w:rsidR="00847C61" w:rsidRPr="00474957" w:rsidDel="00BB0431" w:rsidRDefault="00847C61" w:rsidP="00847C61">
      <w:pPr>
        <w:widowControl w:val="0"/>
        <w:autoSpaceDE w:val="0"/>
        <w:autoSpaceDN w:val="0"/>
        <w:adjustRightInd w:val="0"/>
        <w:spacing w:line="240" w:lineRule="auto"/>
        <w:contextualSpacing w:val="0"/>
        <w:rPr>
          <w:del w:id="3802" w:author="Arjan Kloosterboer" w:date="2017-09-21T12:43:00Z"/>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rsidDel="00BB0431" w14:paraId="6B56528C" w14:textId="388A9390" w:rsidTr="0095235C">
        <w:trPr>
          <w:cantSplit/>
          <w:del w:id="3803" w:author="Arjan Kloosterboer" w:date="2017-09-21T12:43:00Z"/>
        </w:trPr>
        <w:tc>
          <w:tcPr>
            <w:tcW w:w="9360" w:type="dxa"/>
            <w:tcBorders>
              <w:top w:val="nil"/>
              <w:left w:val="nil"/>
              <w:bottom w:val="nil"/>
              <w:right w:val="nil"/>
            </w:tcBorders>
          </w:tcPr>
          <w:p w14:paraId="28085A0F" w14:textId="5C3F8B34" w:rsidR="00847C61" w:rsidRPr="00474957" w:rsidDel="00BB0431" w:rsidRDefault="00847C61" w:rsidP="00847C61">
            <w:pPr>
              <w:widowControl w:val="0"/>
              <w:autoSpaceDE w:val="0"/>
              <w:autoSpaceDN w:val="0"/>
              <w:adjustRightInd w:val="0"/>
              <w:spacing w:line="240" w:lineRule="auto"/>
              <w:contextualSpacing w:val="0"/>
              <w:rPr>
                <w:del w:id="3804" w:author="Arjan Kloosterboer" w:date="2017-09-21T12:43:00Z"/>
                <w:rFonts w:ascii="Calibri" w:hAnsi="Calibri" w:cs="Arial"/>
                <w:b/>
                <w:color w:val="0F0F0F"/>
                <w:sz w:val="22"/>
                <w:szCs w:val="24"/>
                <w:lang w:eastAsia="en-US"/>
              </w:rPr>
            </w:pPr>
            <w:del w:id="3805" w:author="Arjan Kloosterboer" w:date="2017-09-21T12:43:00Z">
              <w:r w:rsidRPr="00474957" w:rsidDel="00BB0431">
                <w:rPr>
                  <w:rFonts w:ascii="Calibri" w:hAnsi="Calibri" w:cs="Arial"/>
                  <w:b/>
                  <w:color w:val="0F0F0F"/>
                  <w:sz w:val="22"/>
                  <w:szCs w:val="24"/>
                  <w:lang w:eastAsia="en-US"/>
                </w:rPr>
                <w:delText>Toelichting objecttype</w:delText>
              </w:r>
            </w:del>
          </w:p>
          <w:p w14:paraId="6373C4EB" w14:textId="0FC2A041" w:rsidR="00847C61" w:rsidRPr="00474957" w:rsidDel="00BB0431" w:rsidRDefault="00847C61" w:rsidP="00847C61">
            <w:pPr>
              <w:widowControl w:val="0"/>
              <w:autoSpaceDE w:val="0"/>
              <w:autoSpaceDN w:val="0"/>
              <w:adjustRightInd w:val="0"/>
              <w:spacing w:line="240" w:lineRule="auto"/>
              <w:ind w:left="720"/>
              <w:contextualSpacing w:val="0"/>
              <w:rPr>
                <w:del w:id="3806" w:author="Arjan Kloosterboer" w:date="2017-09-21T12:43:00Z"/>
                <w:rFonts w:ascii="Calibri" w:hAnsi="Calibri" w:cs="Arial"/>
                <w:color w:val="0F0F0F"/>
                <w:sz w:val="22"/>
                <w:szCs w:val="24"/>
                <w:lang w:eastAsia="en-US"/>
              </w:rPr>
            </w:pPr>
            <w:del w:id="3807" w:author="Arjan Kloosterboer" w:date="2017-09-21T12:43:00Z">
              <w:r w:rsidRPr="00474957" w:rsidDel="00BB0431">
                <w:rPr>
                  <w:rFonts w:ascii="Calibri" w:hAnsi="Calibri" w:cs="Arial"/>
                  <w:color w:val="0F0F0F"/>
                  <w:sz w:val="22"/>
                  <w:szCs w:val="24"/>
                  <w:lang w:eastAsia="en-US"/>
                </w:rPr>
                <w:delText>De aan het RSGB ontleende gegevens van een TERREINDEEL die in het RGBZ gebruikt worden bij deze specialisatie van OBJECT. Zie voor de specificaties van deze gegevens het RSGB.</w:delText>
              </w:r>
            </w:del>
          </w:p>
        </w:tc>
      </w:tr>
    </w:tbl>
    <w:p w14:paraId="4FA49631" w14:textId="77777777" w:rsidR="0095235C" w:rsidRDefault="0095235C" w:rsidP="0095235C">
      <w:pPr>
        <w:pStyle w:val="Kop3"/>
        <w:rPr>
          <w:ins w:id="3808" w:author="Arjan Kloosterboer" w:date="2017-09-21T15:14:00Z"/>
          <w:rFonts w:eastAsia="Times New Roman"/>
          <w:color w:val="0F0F0F"/>
        </w:rPr>
      </w:pPr>
      <w:bookmarkStart w:id="3809" w:name="BKM_347FEF68_C247_4c02_B15A_3FC0D13A09FE"/>
      <w:bookmarkStart w:id="3810" w:name="BKM_02EEC3CC_A51C_4A12_9690_9285EFD90721"/>
      <w:bookmarkEnd w:id="3809"/>
      <w:ins w:id="3811" w:author="Arjan Kloosterboer" w:date="2017-09-21T15:14:00Z">
        <w:r>
          <w:rPr>
            <w:rFonts w:ascii="Calibri" w:eastAsia="Times New Roman" w:hAnsi="Calibri" w:cs="Calibri"/>
            <w:color w:val="0F0F0F"/>
            <w:sz w:val="28"/>
            <w:szCs w:val="28"/>
          </w:rPr>
          <w:t>«Objecttype_proxy» TUNNELDEEL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95235C" w14:paraId="5CD7944B" w14:textId="77777777" w:rsidTr="00E52C8A">
        <w:trPr>
          <w:trHeight w:val="271"/>
          <w:ins w:id="3812"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7822AA64" w14:textId="77777777" w:rsidR="0095235C" w:rsidRDefault="0095235C" w:rsidP="00E52C8A">
            <w:pPr>
              <w:rPr>
                <w:ins w:id="3813" w:author="Arjan Kloosterboer" w:date="2017-09-21T15:14:00Z"/>
                <w:rFonts w:ascii="Calibri" w:hAnsi="Calibri" w:cs="Calibri"/>
                <w:color w:val="0F0F0F"/>
                <w:sz w:val="22"/>
                <w:szCs w:val="22"/>
              </w:rPr>
            </w:pPr>
            <w:ins w:id="3814" w:author="Arjan Kloosterboer" w:date="2017-09-21T15:14: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64EFC14D" w14:textId="77777777" w:rsidR="0095235C" w:rsidRDefault="0095235C" w:rsidP="00E52C8A">
            <w:pPr>
              <w:rPr>
                <w:ins w:id="3815" w:author="Arjan Kloosterboer" w:date="2017-09-21T15:14:00Z"/>
                <w:rFonts w:ascii="Calibri" w:hAnsi="Calibri" w:cs="Calibri"/>
                <w:color w:val="0F0F0F"/>
                <w:sz w:val="22"/>
                <w:szCs w:val="22"/>
              </w:rPr>
            </w:pPr>
            <w:ins w:id="3816" w:author="Arjan Kloosterboer" w:date="2017-09-21T15:14:00Z">
              <w:r>
                <w:rPr>
                  <w:rFonts w:ascii="Calibri" w:hAnsi="Calibri" w:cs="Calibri"/>
                  <w:color w:val="0F0F0F"/>
                  <w:sz w:val="22"/>
                  <w:szCs w:val="22"/>
                </w:rPr>
                <w:t>TUNNELDEEL</w:t>
              </w:r>
            </w:ins>
          </w:p>
        </w:tc>
      </w:tr>
      <w:tr w:rsidR="0095235C" w14:paraId="47F6B462" w14:textId="77777777" w:rsidTr="00E52C8A">
        <w:trPr>
          <w:trHeight w:hRule="exact" w:val="128"/>
          <w:ins w:id="3817"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5560DB9C" w14:textId="77777777" w:rsidR="0095235C" w:rsidRDefault="0095235C" w:rsidP="00E52C8A">
            <w:pPr>
              <w:rPr>
                <w:ins w:id="3818"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FD5CBC1" w14:textId="77777777" w:rsidR="0095235C" w:rsidRDefault="0095235C" w:rsidP="00E52C8A">
            <w:pPr>
              <w:rPr>
                <w:ins w:id="3819" w:author="Arjan Kloosterboer" w:date="2017-09-21T15:14:00Z"/>
                <w:rFonts w:ascii="Calibri" w:hAnsi="Calibri" w:cs="Calibri"/>
                <w:color w:val="0F0F0F"/>
                <w:sz w:val="22"/>
                <w:szCs w:val="22"/>
              </w:rPr>
            </w:pPr>
          </w:p>
        </w:tc>
      </w:tr>
      <w:tr w:rsidR="0095235C" w14:paraId="02AAC4B9" w14:textId="77777777" w:rsidTr="00E52C8A">
        <w:trPr>
          <w:ins w:id="3820"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5E72E473" w14:textId="77777777" w:rsidR="0095235C" w:rsidRDefault="0095235C" w:rsidP="00E52C8A">
            <w:pPr>
              <w:rPr>
                <w:ins w:id="3821" w:author="Arjan Kloosterboer" w:date="2017-09-21T15:14:00Z"/>
                <w:rFonts w:ascii="Calibri" w:hAnsi="Calibri" w:cs="Calibri"/>
                <w:b/>
                <w:bCs/>
                <w:color w:val="0F0F0F"/>
                <w:sz w:val="22"/>
                <w:szCs w:val="22"/>
              </w:rPr>
            </w:pPr>
            <w:ins w:id="3822" w:author="Arjan Kloosterboer" w:date="2017-09-21T15:14: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78B2E93D" w14:textId="77777777" w:rsidR="0095235C" w:rsidRDefault="0095235C" w:rsidP="00E52C8A">
            <w:pPr>
              <w:rPr>
                <w:ins w:id="3823" w:author="Arjan Kloosterboer" w:date="2017-09-21T15:14:00Z"/>
                <w:rFonts w:ascii="Calibri" w:hAnsi="Calibri" w:cs="Calibri"/>
                <w:color w:val="0F0F0F"/>
                <w:sz w:val="22"/>
                <w:szCs w:val="22"/>
              </w:rPr>
            </w:pPr>
            <w:ins w:id="3824" w:author="Arjan Kloosterboer" w:date="2017-09-21T15:14:00Z">
              <w:r>
                <w:rPr>
                  <w:rFonts w:ascii="Calibri" w:hAnsi="Calibri" w:cs="Calibri"/>
                  <w:color w:val="0F0F0F"/>
                  <w:sz w:val="22"/>
                  <w:szCs w:val="22"/>
                </w:rPr>
                <w:t>RSGB</w:t>
              </w:r>
            </w:ins>
          </w:p>
        </w:tc>
      </w:tr>
      <w:tr w:rsidR="0095235C" w14:paraId="4645E6D0" w14:textId="77777777" w:rsidTr="00E52C8A">
        <w:trPr>
          <w:trHeight w:hRule="exact" w:val="128"/>
          <w:ins w:id="3825"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6C498E8C" w14:textId="77777777" w:rsidR="0095235C" w:rsidRDefault="0095235C" w:rsidP="00E52C8A">
            <w:pPr>
              <w:rPr>
                <w:ins w:id="3826"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CEE8A8B" w14:textId="77777777" w:rsidR="0095235C" w:rsidRDefault="0095235C" w:rsidP="00E52C8A">
            <w:pPr>
              <w:rPr>
                <w:ins w:id="3827" w:author="Arjan Kloosterboer" w:date="2017-09-21T15:14:00Z"/>
                <w:rFonts w:ascii="Calibri" w:hAnsi="Calibri" w:cs="Calibri"/>
                <w:color w:val="0F0F0F"/>
                <w:sz w:val="22"/>
                <w:szCs w:val="22"/>
              </w:rPr>
            </w:pPr>
          </w:p>
        </w:tc>
      </w:tr>
      <w:tr w:rsidR="0095235C" w14:paraId="5C9D7A1C" w14:textId="77777777" w:rsidTr="00E52C8A">
        <w:trPr>
          <w:ins w:id="3828"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02B49E1F" w14:textId="77777777" w:rsidR="0095235C" w:rsidRDefault="0095235C" w:rsidP="00E52C8A">
            <w:pPr>
              <w:rPr>
                <w:ins w:id="3829" w:author="Arjan Kloosterboer" w:date="2017-09-21T15:14:00Z"/>
                <w:rFonts w:ascii="Calibri" w:hAnsi="Calibri" w:cs="Calibri"/>
                <w:b/>
                <w:bCs/>
                <w:color w:val="0F0F0F"/>
                <w:sz w:val="22"/>
                <w:szCs w:val="22"/>
              </w:rPr>
            </w:pPr>
            <w:ins w:id="3830" w:author="Arjan Kloosterboer" w:date="2017-09-21T15:14: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6622B598" w14:textId="77777777" w:rsidR="0095235C" w:rsidRDefault="0095235C" w:rsidP="00E52C8A">
            <w:pPr>
              <w:rPr>
                <w:ins w:id="3831" w:author="Arjan Kloosterboer" w:date="2017-09-21T15:14:00Z"/>
                <w:rFonts w:ascii="Calibri" w:hAnsi="Calibri" w:cs="Calibri"/>
                <w:color w:val="0F0F0F"/>
                <w:sz w:val="22"/>
                <w:szCs w:val="22"/>
              </w:rPr>
            </w:pPr>
            <w:ins w:id="3832" w:author="Arjan Kloosterboer" w:date="2017-09-21T15:14:00Z">
              <w:r>
                <w:rPr>
                  <w:rFonts w:ascii="Calibri" w:hAnsi="Calibri" w:cs="Calibri"/>
                  <w:color w:val="0F0F0F"/>
                  <w:sz w:val="22"/>
                  <w:szCs w:val="22"/>
                </w:rPr>
                <w:t>1 april 2017</w:t>
              </w:r>
            </w:ins>
          </w:p>
        </w:tc>
      </w:tr>
      <w:tr w:rsidR="0095235C" w14:paraId="015A6B6B" w14:textId="77777777" w:rsidTr="00E52C8A">
        <w:trPr>
          <w:trHeight w:hRule="exact" w:val="128"/>
          <w:ins w:id="3833"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2062789D" w14:textId="77777777" w:rsidR="0095235C" w:rsidRDefault="0095235C" w:rsidP="00E52C8A">
            <w:pPr>
              <w:rPr>
                <w:ins w:id="3834"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CB9DCD9" w14:textId="77777777" w:rsidR="0095235C" w:rsidRDefault="0095235C" w:rsidP="00E52C8A">
            <w:pPr>
              <w:rPr>
                <w:ins w:id="3835" w:author="Arjan Kloosterboer" w:date="2017-09-21T15:14:00Z"/>
                <w:rFonts w:ascii="Calibri" w:hAnsi="Calibri" w:cs="Calibri"/>
                <w:color w:val="0F0F0F"/>
                <w:sz w:val="22"/>
                <w:szCs w:val="22"/>
              </w:rPr>
            </w:pPr>
          </w:p>
        </w:tc>
      </w:tr>
      <w:tr w:rsidR="0095235C" w14:paraId="24500511" w14:textId="77777777" w:rsidTr="00E52C8A">
        <w:trPr>
          <w:trHeight w:hRule="exact" w:val="256"/>
          <w:ins w:id="3836"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04D7A1A5" w14:textId="77777777" w:rsidR="0095235C" w:rsidRDefault="0095235C" w:rsidP="00E52C8A">
            <w:pPr>
              <w:rPr>
                <w:ins w:id="3837"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F60EC24" w14:textId="77777777" w:rsidR="0095235C" w:rsidRDefault="0095235C" w:rsidP="00E52C8A">
            <w:pPr>
              <w:rPr>
                <w:ins w:id="3838" w:author="Arjan Kloosterboer" w:date="2017-09-21T15:14:00Z"/>
                <w:rFonts w:ascii="Calibri" w:hAnsi="Calibri" w:cs="Calibri"/>
                <w:color w:val="0F0F0F"/>
                <w:sz w:val="22"/>
                <w:szCs w:val="22"/>
              </w:rPr>
            </w:pPr>
          </w:p>
        </w:tc>
      </w:tr>
      <w:tr w:rsidR="0095235C" w14:paraId="149B69BF" w14:textId="77777777" w:rsidTr="00E52C8A">
        <w:trPr>
          <w:ins w:id="3839"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2CDF2B8D" w14:textId="77777777" w:rsidR="0095235C" w:rsidRDefault="0095235C" w:rsidP="00E52C8A">
            <w:pPr>
              <w:rPr>
                <w:ins w:id="3840" w:author="Arjan Kloosterboer" w:date="2017-09-21T15:14:00Z"/>
                <w:rFonts w:ascii="Calibri" w:hAnsi="Calibri" w:cs="Calibri"/>
                <w:b/>
                <w:bCs/>
                <w:color w:val="0F0F0F"/>
                <w:sz w:val="22"/>
                <w:szCs w:val="22"/>
              </w:rPr>
            </w:pPr>
            <w:ins w:id="3841" w:author="Arjan Kloosterboer" w:date="2017-09-21T15:14: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089699EA" w14:textId="77777777" w:rsidR="0095235C" w:rsidRDefault="0095235C" w:rsidP="00E52C8A">
            <w:pPr>
              <w:rPr>
                <w:ins w:id="3842" w:author="Arjan Kloosterboer" w:date="2017-09-21T15:14:00Z"/>
                <w:rFonts w:ascii="Calibri" w:hAnsi="Calibri" w:cs="Calibri"/>
                <w:b/>
                <w:bCs/>
                <w:color w:val="0F0F0F"/>
                <w:sz w:val="22"/>
                <w:szCs w:val="22"/>
              </w:rPr>
            </w:pPr>
          </w:p>
        </w:tc>
      </w:tr>
      <w:tr w:rsidR="0095235C" w14:paraId="35955CE4" w14:textId="77777777" w:rsidTr="00E52C8A">
        <w:trPr>
          <w:ins w:id="3843" w:author="Arjan Kloosterboer" w:date="2017-09-21T15:14:00Z"/>
        </w:trPr>
        <w:tc>
          <w:tcPr>
            <w:tcW w:w="450" w:type="dxa"/>
            <w:tcBorders>
              <w:top w:val="nil"/>
              <w:left w:val="nil"/>
              <w:bottom w:val="nil"/>
              <w:right w:val="nil"/>
            </w:tcBorders>
            <w:tcMar>
              <w:top w:w="0" w:type="dxa"/>
              <w:left w:w="60" w:type="dxa"/>
              <w:bottom w:w="0" w:type="dxa"/>
              <w:right w:w="60" w:type="dxa"/>
            </w:tcMar>
          </w:tcPr>
          <w:p w14:paraId="29347FA8" w14:textId="77777777" w:rsidR="0095235C" w:rsidRDefault="0095235C" w:rsidP="00E52C8A">
            <w:pPr>
              <w:rPr>
                <w:ins w:id="3844" w:author="Arjan Kloosterboer" w:date="2017-09-21T15:14:00Z"/>
                <w:rFonts w:ascii="Calibri" w:hAnsi="Calibri" w:cs="Calibri"/>
                <w:i/>
                <w:iCs/>
                <w:color w:val="0F0F0F"/>
                <w:sz w:val="22"/>
                <w:szCs w:val="22"/>
              </w:rPr>
            </w:pPr>
            <w:bookmarkStart w:id="3845" w:name="BKM_E645D2A7_E7D9_4729_9A8A_778E2CFAC7B0"/>
          </w:p>
        </w:tc>
        <w:tc>
          <w:tcPr>
            <w:tcW w:w="2790" w:type="dxa"/>
            <w:gridSpan w:val="2"/>
            <w:tcBorders>
              <w:top w:val="nil"/>
              <w:left w:val="nil"/>
              <w:bottom w:val="nil"/>
              <w:right w:val="nil"/>
            </w:tcBorders>
            <w:tcMar>
              <w:top w:w="0" w:type="dxa"/>
              <w:left w:w="60" w:type="dxa"/>
              <w:bottom w:w="0" w:type="dxa"/>
              <w:right w:w="60" w:type="dxa"/>
            </w:tcMar>
          </w:tcPr>
          <w:p w14:paraId="5E121D81" w14:textId="77777777" w:rsidR="0095235C" w:rsidRDefault="0095235C" w:rsidP="00E52C8A">
            <w:pPr>
              <w:rPr>
                <w:ins w:id="3846" w:author="Arjan Kloosterboer" w:date="2017-09-21T15:14:00Z"/>
                <w:rFonts w:ascii="Calibri" w:hAnsi="Calibri" w:cs="Calibri"/>
                <w:color w:val="0F0F0F"/>
                <w:sz w:val="22"/>
                <w:szCs w:val="22"/>
              </w:rPr>
            </w:pPr>
            <w:ins w:id="3847" w:author="Arjan Kloosterboer" w:date="2017-09-21T15:14: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7802D705" w14:textId="77777777" w:rsidR="0095235C" w:rsidRDefault="0095235C" w:rsidP="00E52C8A">
            <w:pPr>
              <w:rPr>
                <w:ins w:id="3848" w:author="Arjan Kloosterboer" w:date="2017-09-21T15:14:00Z"/>
                <w:rFonts w:ascii="Calibri" w:hAnsi="Calibri" w:cs="Calibri"/>
                <w:color w:val="0F0F0F"/>
                <w:sz w:val="22"/>
                <w:szCs w:val="22"/>
              </w:rPr>
            </w:pPr>
            <w:ins w:id="3849" w:author="Arjan Kloosterboer" w:date="2017-09-21T15:14: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1FFFD002" w14:textId="77777777" w:rsidR="0095235C" w:rsidRDefault="0095235C" w:rsidP="00E52C8A">
            <w:pPr>
              <w:rPr>
                <w:ins w:id="3850" w:author="Arjan Kloosterboer" w:date="2017-09-21T15:14:00Z"/>
                <w:rFonts w:ascii="Calibri" w:hAnsi="Calibri" w:cs="Calibri"/>
                <w:color w:val="0F0F0F"/>
                <w:sz w:val="22"/>
                <w:szCs w:val="22"/>
              </w:rPr>
            </w:pPr>
            <w:ins w:id="3851" w:author="Arjan Kloosterboer" w:date="2017-09-21T15:14: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33DB9380" w14:textId="77777777" w:rsidR="0095235C" w:rsidRDefault="0095235C" w:rsidP="00E52C8A">
            <w:pPr>
              <w:rPr>
                <w:ins w:id="3852" w:author="Arjan Kloosterboer" w:date="2017-09-21T15:14:00Z"/>
                <w:rFonts w:ascii="Calibri" w:hAnsi="Calibri" w:cs="Calibri"/>
                <w:i/>
                <w:iCs/>
                <w:color w:val="0F0F0F"/>
                <w:sz w:val="22"/>
                <w:szCs w:val="22"/>
              </w:rPr>
            </w:pPr>
            <w:ins w:id="3853" w:author="Arjan Kloosterboer" w:date="2017-09-21T15:14:00Z">
              <w:r>
                <w:rPr>
                  <w:rFonts w:ascii="Calibri" w:hAnsi="Calibri" w:cs="Calibri"/>
                  <w:i/>
                  <w:iCs/>
                  <w:color w:val="0F0F0F"/>
                  <w:sz w:val="22"/>
                  <w:szCs w:val="22"/>
                </w:rPr>
                <w:t>Kardi-</w:t>
              </w:r>
            </w:ins>
          </w:p>
          <w:p w14:paraId="09B666E0" w14:textId="77777777" w:rsidR="0095235C" w:rsidRDefault="0095235C" w:rsidP="00E52C8A">
            <w:pPr>
              <w:rPr>
                <w:ins w:id="3854" w:author="Arjan Kloosterboer" w:date="2017-09-21T15:14:00Z"/>
                <w:rFonts w:ascii="Calibri" w:hAnsi="Calibri" w:cs="Calibri"/>
                <w:color w:val="0F0F0F"/>
                <w:sz w:val="22"/>
                <w:szCs w:val="22"/>
              </w:rPr>
            </w:pPr>
            <w:ins w:id="3855" w:author="Arjan Kloosterboer" w:date="2017-09-21T15:14:00Z">
              <w:r>
                <w:rPr>
                  <w:rFonts w:ascii="Calibri" w:hAnsi="Calibri" w:cs="Calibri"/>
                  <w:i/>
                  <w:iCs/>
                  <w:color w:val="0F0F0F"/>
                  <w:sz w:val="22"/>
                  <w:szCs w:val="22"/>
                </w:rPr>
                <w:t>naliteit</w:t>
              </w:r>
            </w:ins>
          </w:p>
        </w:tc>
      </w:tr>
      <w:tr w:rsidR="0095235C" w14:paraId="4764A803" w14:textId="77777777" w:rsidTr="00E52C8A">
        <w:trPr>
          <w:ins w:id="3856" w:author="Arjan Kloosterboer" w:date="2017-09-21T15:14:00Z"/>
        </w:trPr>
        <w:tc>
          <w:tcPr>
            <w:tcW w:w="450" w:type="dxa"/>
            <w:tcBorders>
              <w:top w:val="nil"/>
              <w:left w:val="nil"/>
              <w:bottom w:val="nil"/>
              <w:right w:val="nil"/>
            </w:tcBorders>
            <w:tcMar>
              <w:top w:w="0" w:type="dxa"/>
              <w:left w:w="60" w:type="dxa"/>
              <w:bottom w:w="0" w:type="dxa"/>
              <w:right w:w="60" w:type="dxa"/>
            </w:tcMar>
          </w:tcPr>
          <w:p w14:paraId="3E19758A" w14:textId="77777777" w:rsidR="0095235C" w:rsidRDefault="0095235C" w:rsidP="00E52C8A">
            <w:pPr>
              <w:rPr>
                <w:ins w:id="3857" w:author="Arjan Kloosterboer" w:date="2017-09-21T15:14: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71BEF962" w14:textId="77777777" w:rsidR="0095235C" w:rsidRDefault="0095235C" w:rsidP="00E52C8A">
            <w:pPr>
              <w:rPr>
                <w:ins w:id="3858" w:author="Arjan Kloosterboer" w:date="2017-09-21T15:14:00Z"/>
                <w:rFonts w:ascii="Calibri" w:hAnsi="Calibri" w:cs="Calibri"/>
                <w:color w:val="0F0F0F"/>
                <w:sz w:val="22"/>
                <w:szCs w:val="22"/>
              </w:rPr>
            </w:pPr>
            <w:ins w:id="3859" w:author="Arjan Kloosterboer" w:date="2017-09-21T15:14:00Z">
              <w:r>
                <w:rPr>
                  <w:rFonts w:ascii="Calibri" w:hAnsi="Calibri" w:cs="Calibri"/>
                  <w:color w:val="0F0F0F"/>
                  <w:sz w:val="22"/>
                  <w:szCs w:val="22"/>
                </w:rPr>
                <w:t>Identificatie tunneldeel</w:t>
              </w:r>
            </w:ins>
          </w:p>
        </w:tc>
        <w:tc>
          <w:tcPr>
            <w:tcW w:w="4230" w:type="dxa"/>
            <w:tcBorders>
              <w:top w:val="nil"/>
              <w:left w:val="nil"/>
              <w:bottom w:val="nil"/>
              <w:right w:val="nil"/>
            </w:tcBorders>
            <w:tcMar>
              <w:top w:w="0" w:type="dxa"/>
              <w:left w:w="60" w:type="dxa"/>
              <w:bottom w:w="0" w:type="dxa"/>
              <w:right w:w="60" w:type="dxa"/>
            </w:tcMar>
          </w:tcPr>
          <w:p w14:paraId="46722507" w14:textId="77777777" w:rsidR="0095235C" w:rsidRDefault="0095235C" w:rsidP="00E52C8A">
            <w:pPr>
              <w:rPr>
                <w:ins w:id="3860"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4036446" w14:textId="77777777" w:rsidR="0095235C" w:rsidRDefault="0095235C" w:rsidP="00E52C8A">
            <w:pPr>
              <w:rPr>
                <w:ins w:id="3861"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12A8608" w14:textId="77777777" w:rsidR="0095235C" w:rsidRDefault="0095235C" w:rsidP="00E52C8A">
            <w:pPr>
              <w:rPr>
                <w:ins w:id="3862" w:author="Arjan Kloosterboer" w:date="2017-09-21T15:14:00Z"/>
                <w:rFonts w:ascii="Calibri" w:hAnsi="Calibri" w:cs="Calibri"/>
                <w:color w:val="0F0F0F"/>
                <w:sz w:val="22"/>
                <w:szCs w:val="22"/>
              </w:rPr>
            </w:pPr>
            <w:ins w:id="3863" w:author="Arjan Kloosterboer" w:date="2017-09-21T15:14:00Z">
              <w:r>
                <w:rPr>
                  <w:rFonts w:ascii="Calibri" w:hAnsi="Calibri" w:cs="Calibri"/>
                  <w:color w:val="0F0F0F"/>
                  <w:sz w:val="22"/>
                  <w:szCs w:val="22"/>
                </w:rPr>
                <w:t>1 - 1</w:t>
              </w:r>
            </w:ins>
          </w:p>
        </w:tc>
        <w:bookmarkEnd w:id="3845"/>
      </w:tr>
      <w:tr w:rsidR="0095235C" w14:paraId="06A81E7D" w14:textId="77777777" w:rsidTr="00E52C8A">
        <w:trPr>
          <w:ins w:id="3864" w:author="Arjan Kloosterboer" w:date="2017-09-21T15:14:00Z"/>
        </w:trPr>
        <w:tc>
          <w:tcPr>
            <w:tcW w:w="450" w:type="dxa"/>
            <w:tcBorders>
              <w:top w:val="nil"/>
              <w:left w:val="nil"/>
              <w:bottom w:val="nil"/>
              <w:right w:val="nil"/>
            </w:tcBorders>
            <w:tcMar>
              <w:top w:w="0" w:type="dxa"/>
              <w:left w:w="60" w:type="dxa"/>
              <w:bottom w:w="0" w:type="dxa"/>
              <w:right w:w="60" w:type="dxa"/>
            </w:tcMar>
          </w:tcPr>
          <w:p w14:paraId="7B8E6363" w14:textId="77777777" w:rsidR="0095235C" w:rsidRDefault="0095235C" w:rsidP="00E52C8A">
            <w:pPr>
              <w:rPr>
                <w:ins w:id="3865" w:author="Arjan Kloosterboer" w:date="2017-09-21T15:14:00Z"/>
                <w:rFonts w:ascii="Calibri" w:hAnsi="Calibri" w:cs="Calibri"/>
                <w:color w:val="0F0F0F"/>
                <w:sz w:val="22"/>
                <w:szCs w:val="22"/>
              </w:rPr>
            </w:pPr>
            <w:bookmarkStart w:id="3866" w:name="BKM_02A9AF1B_9263_4883_BD48_B5D9DD706D29"/>
          </w:p>
        </w:tc>
        <w:tc>
          <w:tcPr>
            <w:tcW w:w="2790" w:type="dxa"/>
            <w:gridSpan w:val="2"/>
            <w:tcBorders>
              <w:top w:val="nil"/>
              <w:left w:val="nil"/>
              <w:bottom w:val="nil"/>
              <w:right w:val="nil"/>
            </w:tcBorders>
            <w:tcMar>
              <w:top w:w="0" w:type="dxa"/>
              <w:left w:w="60" w:type="dxa"/>
              <w:bottom w:w="0" w:type="dxa"/>
              <w:right w:w="60" w:type="dxa"/>
            </w:tcMar>
          </w:tcPr>
          <w:p w14:paraId="2087C72D" w14:textId="77777777" w:rsidR="0095235C" w:rsidRDefault="0095235C" w:rsidP="00E52C8A">
            <w:pPr>
              <w:rPr>
                <w:ins w:id="3867" w:author="Arjan Kloosterboer" w:date="2017-09-21T15:14:00Z"/>
                <w:rFonts w:ascii="Calibri" w:hAnsi="Calibri" w:cs="Calibri"/>
                <w:color w:val="0F0F0F"/>
                <w:sz w:val="22"/>
                <w:szCs w:val="22"/>
              </w:rPr>
            </w:pPr>
            <w:ins w:id="3868" w:author="Arjan Kloosterboer" w:date="2017-09-21T15:14:00Z">
              <w:r>
                <w:rPr>
                  <w:rFonts w:ascii="Calibri" w:hAnsi="Calibri" w:cs="Calibri"/>
                  <w:color w:val="0F0F0F"/>
                  <w:sz w:val="22"/>
                  <w:szCs w:val="22"/>
                </w:rPr>
                <w:t>Geometrie tunneldeel</w:t>
              </w:r>
            </w:ins>
          </w:p>
        </w:tc>
        <w:tc>
          <w:tcPr>
            <w:tcW w:w="4230" w:type="dxa"/>
            <w:tcBorders>
              <w:top w:val="nil"/>
              <w:left w:val="nil"/>
              <w:bottom w:val="nil"/>
              <w:right w:val="nil"/>
            </w:tcBorders>
            <w:tcMar>
              <w:top w:w="0" w:type="dxa"/>
              <w:left w:w="60" w:type="dxa"/>
              <w:bottom w:w="0" w:type="dxa"/>
              <w:right w:w="60" w:type="dxa"/>
            </w:tcMar>
          </w:tcPr>
          <w:p w14:paraId="13F0C6B8" w14:textId="77777777" w:rsidR="0095235C" w:rsidRDefault="0095235C" w:rsidP="00E52C8A">
            <w:pPr>
              <w:rPr>
                <w:ins w:id="3869"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7042B42" w14:textId="77777777" w:rsidR="0095235C" w:rsidRDefault="0095235C" w:rsidP="00E52C8A">
            <w:pPr>
              <w:rPr>
                <w:ins w:id="3870"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5FC2F1D" w14:textId="77777777" w:rsidR="0095235C" w:rsidRDefault="0095235C" w:rsidP="00E52C8A">
            <w:pPr>
              <w:rPr>
                <w:ins w:id="3871" w:author="Arjan Kloosterboer" w:date="2017-09-21T15:14:00Z"/>
                <w:rFonts w:ascii="Calibri" w:hAnsi="Calibri" w:cs="Calibri"/>
                <w:color w:val="0F0F0F"/>
                <w:sz w:val="22"/>
                <w:szCs w:val="22"/>
              </w:rPr>
            </w:pPr>
            <w:ins w:id="3872" w:author="Arjan Kloosterboer" w:date="2017-09-21T15:14:00Z">
              <w:r>
                <w:rPr>
                  <w:rFonts w:ascii="Calibri" w:hAnsi="Calibri" w:cs="Calibri"/>
                  <w:color w:val="0F0F0F"/>
                  <w:sz w:val="22"/>
                  <w:szCs w:val="22"/>
                </w:rPr>
                <w:t>1 - 1</w:t>
              </w:r>
            </w:ins>
          </w:p>
        </w:tc>
        <w:bookmarkEnd w:id="3866"/>
      </w:tr>
      <w:tr w:rsidR="0095235C" w14:paraId="150C9E9B" w14:textId="77777777" w:rsidTr="00E52C8A">
        <w:trPr>
          <w:ins w:id="3873" w:author="Arjan Kloosterboer" w:date="2017-09-21T15:14:00Z"/>
        </w:trPr>
        <w:tc>
          <w:tcPr>
            <w:tcW w:w="450" w:type="dxa"/>
            <w:tcBorders>
              <w:top w:val="nil"/>
              <w:left w:val="nil"/>
              <w:bottom w:val="nil"/>
              <w:right w:val="nil"/>
            </w:tcBorders>
            <w:tcMar>
              <w:top w:w="0" w:type="dxa"/>
              <w:left w:w="60" w:type="dxa"/>
              <w:bottom w:w="0" w:type="dxa"/>
              <w:right w:w="60" w:type="dxa"/>
            </w:tcMar>
          </w:tcPr>
          <w:p w14:paraId="7AA668AA" w14:textId="77777777" w:rsidR="0095235C" w:rsidRDefault="0095235C" w:rsidP="00E52C8A">
            <w:pPr>
              <w:rPr>
                <w:ins w:id="3874" w:author="Arjan Kloosterboer" w:date="2017-09-21T15:14:00Z"/>
                <w:rFonts w:ascii="Calibri" w:hAnsi="Calibri" w:cs="Calibri"/>
                <w:color w:val="0F0F0F"/>
                <w:sz w:val="22"/>
                <w:szCs w:val="22"/>
              </w:rPr>
            </w:pPr>
            <w:bookmarkStart w:id="3875" w:name="BKM_2E97B6A4_DF52_4E59_B0F8_FC3C1CFA7072"/>
          </w:p>
        </w:tc>
        <w:tc>
          <w:tcPr>
            <w:tcW w:w="2790" w:type="dxa"/>
            <w:gridSpan w:val="2"/>
            <w:tcBorders>
              <w:top w:val="nil"/>
              <w:left w:val="nil"/>
              <w:bottom w:val="nil"/>
              <w:right w:val="nil"/>
            </w:tcBorders>
            <w:tcMar>
              <w:top w:w="0" w:type="dxa"/>
              <w:left w:w="60" w:type="dxa"/>
              <w:bottom w:w="0" w:type="dxa"/>
              <w:right w:w="60" w:type="dxa"/>
            </w:tcMar>
          </w:tcPr>
          <w:p w14:paraId="5D0A37FE" w14:textId="77777777" w:rsidR="0095235C" w:rsidRDefault="0095235C" w:rsidP="00E52C8A">
            <w:pPr>
              <w:rPr>
                <w:ins w:id="3876" w:author="Arjan Kloosterboer" w:date="2017-09-21T15:14:00Z"/>
                <w:rFonts w:ascii="Calibri" w:hAnsi="Calibri" w:cs="Calibri"/>
                <w:color w:val="0F0F0F"/>
                <w:sz w:val="22"/>
                <w:szCs w:val="22"/>
              </w:rPr>
            </w:pPr>
            <w:ins w:id="3877" w:author="Arjan Kloosterboer" w:date="2017-09-21T15:14:00Z">
              <w:r>
                <w:rPr>
                  <w:rFonts w:ascii="Calibri" w:hAnsi="Calibri" w:cs="Calibri"/>
                  <w:color w:val="0F0F0F"/>
                  <w:sz w:val="22"/>
                  <w:szCs w:val="22"/>
                </w:rPr>
                <w:t>Datum begin geldigheid tunneldeel</w:t>
              </w:r>
            </w:ins>
          </w:p>
        </w:tc>
        <w:tc>
          <w:tcPr>
            <w:tcW w:w="4230" w:type="dxa"/>
            <w:tcBorders>
              <w:top w:val="nil"/>
              <w:left w:val="nil"/>
              <w:bottom w:val="nil"/>
              <w:right w:val="nil"/>
            </w:tcBorders>
            <w:tcMar>
              <w:top w:w="0" w:type="dxa"/>
              <w:left w:w="60" w:type="dxa"/>
              <w:bottom w:w="0" w:type="dxa"/>
              <w:right w:w="60" w:type="dxa"/>
            </w:tcMar>
          </w:tcPr>
          <w:p w14:paraId="6C12FD63" w14:textId="77777777" w:rsidR="0095235C" w:rsidRDefault="0095235C" w:rsidP="00E52C8A">
            <w:pPr>
              <w:rPr>
                <w:ins w:id="3878"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F8FB14F" w14:textId="77777777" w:rsidR="0095235C" w:rsidRDefault="0095235C" w:rsidP="00E52C8A">
            <w:pPr>
              <w:rPr>
                <w:ins w:id="3879"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691DE5E" w14:textId="77777777" w:rsidR="0095235C" w:rsidRDefault="0095235C" w:rsidP="00E52C8A">
            <w:pPr>
              <w:rPr>
                <w:ins w:id="3880" w:author="Arjan Kloosterboer" w:date="2017-09-21T15:14:00Z"/>
                <w:rFonts w:ascii="Calibri" w:hAnsi="Calibri" w:cs="Calibri"/>
                <w:color w:val="0F0F0F"/>
                <w:sz w:val="22"/>
                <w:szCs w:val="22"/>
              </w:rPr>
            </w:pPr>
            <w:ins w:id="3881" w:author="Arjan Kloosterboer" w:date="2017-09-21T15:14:00Z">
              <w:r>
                <w:rPr>
                  <w:rFonts w:ascii="Calibri" w:hAnsi="Calibri" w:cs="Calibri"/>
                  <w:color w:val="0F0F0F"/>
                  <w:sz w:val="22"/>
                  <w:szCs w:val="22"/>
                </w:rPr>
                <w:t>1 - 1</w:t>
              </w:r>
            </w:ins>
          </w:p>
        </w:tc>
        <w:bookmarkEnd w:id="3875"/>
      </w:tr>
      <w:tr w:rsidR="0095235C" w14:paraId="46AE8FB7" w14:textId="77777777" w:rsidTr="00E52C8A">
        <w:trPr>
          <w:ins w:id="3882" w:author="Arjan Kloosterboer" w:date="2017-09-21T15:14:00Z"/>
        </w:trPr>
        <w:tc>
          <w:tcPr>
            <w:tcW w:w="450" w:type="dxa"/>
            <w:tcBorders>
              <w:top w:val="nil"/>
              <w:left w:val="nil"/>
              <w:bottom w:val="nil"/>
              <w:right w:val="nil"/>
            </w:tcBorders>
            <w:tcMar>
              <w:top w:w="0" w:type="dxa"/>
              <w:left w:w="60" w:type="dxa"/>
              <w:bottom w:w="0" w:type="dxa"/>
              <w:right w:w="60" w:type="dxa"/>
            </w:tcMar>
          </w:tcPr>
          <w:p w14:paraId="202D6DB6" w14:textId="77777777" w:rsidR="0095235C" w:rsidRDefault="0095235C" w:rsidP="00E52C8A">
            <w:pPr>
              <w:rPr>
                <w:ins w:id="3883" w:author="Arjan Kloosterboer" w:date="2017-09-21T15:14:00Z"/>
                <w:rFonts w:ascii="Calibri" w:hAnsi="Calibri" w:cs="Calibri"/>
                <w:color w:val="0F0F0F"/>
                <w:sz w:val="22"/>
                <w:szCs w:val="22"/>
              </w:rPr>
            </w:pPr>
            <w:bookmarkStart w:id="3884" w:name="BKM_952F7A19_C57E_483F_AC40_19FFB0501310"/>
          </w:p>
        </w:tc>
        <w:tc>
          <w:tcPr>
            <w:tcW w:w="2790" w:type="dxa"/>
            <w:gridSpan w:val="2"/>
            <w:tcBorders>
              <w:top w:val="nil"/>
              <w:left w:val="nil"/>
              <w:bottom w:val="nil"/>
              <w:right w:val="nil"/>
            </w:tcBorders>
            <w:tcMar>
              <w:top w:w="0" w:type="dxa"/>
              <w:left w:w="60" w:type="dxa"/>
              <w:bottom w:w="0" w:type="dxa"/>
              <w:right w:w="60" w:type="dxa"/>
            </w:tcMar>
          </w:tcPr>
          <w:p w14:paraId="09D6AAF3" w14:textId="77777777" w:rsidR="0095235C" w:rsidRDefault="0095235C" w:rsidP="00E52C8A">
            <w:pPr>
              <w:rPr>
                <w:ins w:id="3885" w:author="Arjan Kloosterboer" w:date="2017-09-21T15:14:00Z"/>
                <w:rFonts w:ascii="Calibri" w:hAnsi="Calibri" w:cs="Calibri"/>
                <w:color w:val="0F0F0F"/>
                <w:sz w:val="22"/>
                <w:szCs w:val="22"/>
              </w:rPr>
            </w:pPr>
            <w:ins w:id="3886" w:author="Arjan Kloosterboer" w:date="2017-09-21T15:14:00Z">
              <w:r>
                <w:rPr>
                  <w:rFonts w:ascii="Calibri" w:hAnsi="Calibri" w:cs="Calibri"/>
                  <w:color w:val="0F0F0F"/>
                  <w:sz w:val="22"/>
                  <w:szCs w:val="22"/>
                </w:rPr>
                <w:t>Datum einde geldigheid tunneldeel</w:t>
              </w:r>
            </w:ins>
          </w:p>
        </w:tc>
        <w:tc>
          <w:tcPr>
            <w:tcW w:w="4230" w:type="dxa"/>
            <w:tcBorders>
              <w:top w:val="nil"/>
              <w:left w:val="nil"/>
              <w:bottom w:val="nil"/>
              <w:right w:val="nil"/>
            </w:tcBorders>
            <w:tcMar>
              <w:top w:w="0" w:type="dxa"/>
              <w:left w:w="60" w:type="dxa"/>
              <w:bottom w:w="0" w:type="dxa"/>
              <w:right w:w="60" w:type="dxa"/>
            </w:tcMar>
          </w:tcPr>
          <w:p w14:paraId="0B68D8DD" w14:textId="77777777" w:rsidR="0095235C" w:rsidRDefault="0095235C" w:rsidP="00E52C8A">
            <w:pPr>
              <w:rPr>
                <w:ins w:id="3887"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0544CAF" w14:textId="77777777" w:rsidR="0095235C" w:rsidRDefault="0095235C" w:rsidP="00E52C8A">
            <w:pPr>
              <w:rPr>
                <w:ins w:id="3888"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D0EAA78" w14:textId="77777777" w:rsidR="0095235C" w:rsidRDefault="0095235C" w:rsidP="00E52C8A">
            <w:pPr>
              <w:rPr>
                <w:ins w:id="3889" w:author="Arjan Kloosterboer" w:date="2017-09-21T15:14:00Z"/>
                <w:rFonts w:ascii="Calibri" w:hAnsi="Calibri" w:cs="Calibri"/>
                <w:color w:val="0F0F0F"/>
                <w:sz w:val="22"/>
                <w:szCs w:val="22"/>
              </w:rPr>
            </w:pPr>
            <w:ins w:id="3890" w:author="Arjan Kloosterboer" w:date="2017-09-21T15:14:00Z">
              <w:r>
                <w:rPr>
                  <w:rFonts w:ascii="Calibri" w:hAnsi="Calibri" w:cs="Calibri"/>
                  <w:color w:val="0F0F0F"/>
                  <w:sz w:val="22"/>
                  <w:szCs w:val="22"/>
                </w:rPr>
                <w:t>0 - 1</w:t>
              </w:r>
            </w:ins>
          </w:p>
        </w:tc>
        <w:bookmarkEnd w:id="3884"/>
      </w:tr>
    </w:tbl>
    <w:p w14:paraId="31CC3C51" w14:textId="77777777" w:rsidR="0095235C" w:rsidRDefault="0095235C" w:rsidP="0095235C">
      <w:pPr>
        <w:rPr>
          <w:ins w:id="3891" w:author="Arjan Kloosterboer" w:date="2017-09-21T15:14: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95235C" w14:paraId="4EADA3E2" w14:textId="77777777" w:rsidTr="00E52C8A">
        <w:trPr>
          <w:ins w:id="3892" w:author="Arjan Kloosterboer" w:date="2017-09-21T15:14:00Z"/>
        </w:trPr>
        <w:tc>
          <w:tcPr>
            <w:tcW w:w="9360" w:type="dxa"/>
            <w:gridSpan w:val="3"/>
            <w:tcBorders>
              <w:top w:val="nil"/>
              <w:left w:val="nil"/>
              <w:bottom w:val="nil"/>
              <w:right w:val="nil"/>
            </w:tcBorders>
            <w:tcMar>
              <w:top w:w="0" w:type="dxa"/>
              <w:left w:w="60" w:type="dxa"/>
              <w:bottom w:w="0" w:type="dxa"/>
              <w:right w:w="60" w:type="dxa"/>
            </w:tcMar>
          </w:tcPr>
          <w:p w14:paraId="0332CB4B" w14:textId="77777777" w:rsidR="0095235C" w:rsidRDefault="0095235C" w:rsidP="00E52C8A">
            <w:pPr>
              <w:rPr>
                <w:ins w:id="3893" w:author="Arjan Kloosterboer" w:date="2017-09-21T15:14:00Z"/>
                <w:rFonts w:ascii="Calibri" w:hAnsi="Calibri" w:cs="Calibri"/>
                <w:color w:val="0F0F0F"/>
                <w:sz w:val="22"/>
                <w:szCs w:val="22"/>
              </w:rPr>
            </w:pPr>
            <w:ins w:id="3894" w:author="Arjan Kloosterboer" w:date="2017-09-21T15:14:00Z">
              <w:r>
                <w:rPr>
                  <w:rFonts w:ascii="Calibri" w:hAnsi="Calibri" w:cs="Calibri"/>
                  <w:b/>
                  <w:bCs/>
                  <w:color w:val="0F0F0F"/>
                  <w:sz w:val="22"/>
                  <w:szCs w:val="22"/>
                </w:rPr>
                <w:t>Overzicht relaties</w:t>
              </w:r>
            </w:ins>
          </w:p>
        </w:tc>
      </w:tr>
      <w:tr w:rsidR="0095235C" w14:paraId="4BE815F5" w14:textId="77777777" w:rsidTr="00E52C8A">
        <w:trPr>
          <w:ins w:id="3895" w:author="Arjan Kloosterboer" w:date="2017-09-21T15:14:00Z"/>
        </w:trPr>
        <w:tc>
          <w:tcPr>
            <w:tcW w:w="450" w:type="dxa"/>
            <w:tcBorders>
              <w:top w:val="nil"/>
              <w:left w:val="nil"/>
              <w:bottom w:val="nil"/>
              <w:right w:val="nil"/>
            </w:tcBorders>
            <w:tcMar>
              <w:top w:w="0" w:type="dxa"/>
              <w:left w:w="60" w:type="dxa"/>
              <w:bottom w:w="0" w:type="dxa"/>
              <w:right w:w="60" w:type="dxa"/>
            </w:tcMar>
          </w:tcPr>
          <w:p w14:paraId="7674F250" w14:textId="77777777" w:rsidR="0095235C" w:rsidRDefault="0095235C" w:rsidP="00E52C8A">
            <w:pPr>
              <w:rPr>
                <w:ins w:id="3896" w:author="Arjan Kloosterboer" w:date="2017-09-21T15:14: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7F80D667" w14:textId="77777777" w:rsidR="0095235C" w:rsidRDefault="0095235C" w:rsidP="00E52C8A">
            <w:pPr>
              <w:rPr>
                <w:ins w:id="3897" w:author="Arjan Kloosterboer" w:date="2017-09-21T15:14:00Z"/>
                <w:rFonts w:ascii="Calibri" w:hAnsi="Calibri" w:cs="Calibri"/>
                <w:i/>
                <w:iCs/>
                <w:color w:val="0F0F0F"/>
                <w:sz w:val="22"/>
                <w:szCs w:val="22"/>
              </w:rPr>
            </w:pPr>
            <w:ins w:id="3898" w:author="Arjan Kloosterboer" w:date="2017-09-21T15:14:00Z">
              <w:r>
                <w:rPr>
                  <w:rFonts w:ascii="Calibri" w:hAnsi="Calibri" w:cs="Calibri"/>
                  <w:i/>
                  <w:iCs/>
                  <w:color w:val="0F0F0F"/>
                  <w:sz w:val="22"/>
                  <w:szCs w:val="22"/>
                </w:rPr>
                <w:t>Relatienaam met</w:t>
              </w:r>
            </w:ins>
          </w:p>
          <w:p w14:paraId="0CAE2AA0" w14:textId="77777777" w:rsidR="0095235C" w:rsidRDefault="0095235C" w:rsidP="00E52C8A">
            <w:pPr>
              <w:rPr>
                <w:ins w:id="3899" w:author="Arjan Kloosterboer" w:date="2017-09-21T15:14:00Z"/>
                <w:rFonts w:ascii="Calibri" w:hAnsi="Calibri" w:cs="Calibri"/>
                <w:color w:val="0F0F0F"/>
                <w:sz w:val="22"/>
                <w:szCs w:val="22"/>
              </w:rPr>
            </w:pPr>
            <w:ins w:id="3900" w:author="Arjan Kloosterboer" w:date="2017-09-21T15:14: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10A603AF" w14:textId="77777777" w:rsidR="0095235C" w:rsidRDefault="0095235C" w:rsidP="00E52C8A">
            <w:pPr>
              <w:rPr>
                <w:ins w:id="3901" w:author="Arjan Kloosterboer" w:date="2017-09-21T15:14:00Z"/>
                <w:rFonts w:ascii="Calibri" w:hAnsi="Calibri" w:cs="Calibri"/>
                <w:color w:val="0F0F0F"/>
                <w:sz w:val="22"/>
                <w:szCs w:val="22"/>
              </w:rPr>
            </w:pPr>
            <w:ins w:id="3902" w:author="Arjan Kloosterboer" w:date="2017-09-21T15:14:00Z">
              <w:r>
                <w:rPr>
                  <w:rFonts w:ascii="Calibri" w:hAnsi="Calibri" w:cs="Calibri"/>
                  <w:i/>
                  <w:iCs/>
                  <w:color w:val="0F0F0F"/>
                  <w:sz w:val="22"/>
                  <w:szCs w:val="22"/>
                </w:rPr>
                <w:t>Definitie</w:t>
              </w:r>
            </w:ins>
          </w:p>
        </w:tc>
      </w:tr>
      <w:tr w:rsidR="0095235C" w14:paraId="662CCC52" w14:textId="77777777" w:rsidTr="00E52C8A">
        <w:trPr>
          <w:ins w:id="3903" w:author="Arjan Kloosterboer" w:date="2017-09-21T15:14:00Z"/>
        </w:trPr>
        <w:tc>
          <w:tcPr>
            <w:tcW w:w="450" w:type="dxa"/>
            <w:tcBorders>
              <w:top w:val="nil"/>
              <w:left w:val="nil"/>
              <w:bottom w:val="nil"/>
              <w:right w:val="nil"/>
            </w:tcBorders>
            <w:tcMar>
              <w:top w:w="0" w:type="dxa"/>
              <w:left w:w="60" w:type="dxa"/>
              <w:bottom w:w="0" w:type="dxa"/>
              <w:right w:w="60" w:type="dxa"/>
            </w:tcMar>
          </w:tcPr>
          <w:p w14:paraId="219F397D" w14:textId="77777777" w:rsidR="0095235C" w:rsidRDefault="0095235C" w:rsidP="00E52C8A">
            <w:pPr>
              <w:rPr>
                <w:ins w:id="3904"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746D2FF2" w14:textId="77777777" w:rsidR="0095235C" w:rsidRDefault="0095235C" w:rsidP="00E52C8A">
            <w:pPr>
              <w:rPr>
                <w:ins w:id="3905" w:author="Arjan Kloosterboer" w:date="2017-09-21T15:14:00Z"/>
                <w:rFonts w:ascii="Calibri" w:hAnsi="Calibri" w:cs="Calibri"/>
                <w:color w:val="0F0F0F"/>
                <w:sz w:val="22"/>
                <w:szCs w:val="22"/>
              </w:rPr>
            </w:pPr>
            <w:ins w:id="3906" w:author="Arjan Kloosterboer" w:date="2017-09-21T15:14:00Z">
              <w:r>
                <w:rPr>
                  <w:rFonts w:ascii="Calibri" w:hAnsi="Calibri" w:cs="Calibri"/>
                  <w:color w:val="0F0F0F"/>
                  <w:sz w:val="22"/>
                  <w:szCs w:val="22"/>
                </w:rPr>
                <w:t>TUNNELDEEL  []</w:t>
              </w:r>
            </w:ins>
          </w:p>
          <w:p w14:paraId="1BD55851" w14:textId="77777777" w:rsidR="0095235C" w:rsidRDefault="0095235C" w:rsidP="00E52C8A">
            <w:pPr>
              <w:rPr>
                <w:ins w:id="3907" w:author="Arjan Kloosterboer" w:date="2017-09-21T15:14:00Z"/>
                <w:rFonts w:ascii="Calibri" w:hAnsi="Calibri" w:cs="Calibri"/>
                <w:color w:val="0F0F0F"/>
                <w:sz w:val="22"/>
                <w:szCs w:val="22"/>
              </w:rPr>
            </w:pPr>
            <w:ins w:id="3908" w:author="Arjan Kloosterboer" w:date="2017-09-21T15:14:00Z">
              <w:r>
                <w:rPr>
                  <w:rFonts w:ascii="Calibri" w:hAnsi="Calibri" w:cs="Calibri"/>
                  <w:color w:val="0F0F0F"/>
                  <w:sz w:val="22"/>
                  <w:szCs w:val="22"/>
                </w:rPr>
                <w:t xml:space="preserve">  </w:t>
              </w:r>
            </w:ins>
          </w:p>
          <w:p w14:paraId="62A9E993" w14:textId="77777777" w:rsidR="0095235C" w:rsidRDefault="0095235C" w:rsidP="00E52C8A">
            <w:pPr>
              <w:rPr>
                <w:ins w:id="3909" w:author="Arjan Kloosterboer" w:date="2017-09-21T15:14:00Z"/>
                <w:rFonts w:ascii="Calibri" w:hAnsi="Calibri" w:cs="Calibri"/>
                <w:color w:val="0F0F0F"/>
                <w:sz w:val="22"/>
                <w:szCs w:val="22"/>
              </w:rPr>
            </w:pPr>
            <w:ins w:id="3910" w:author="Arjan Kloosterboer" w:date="2017-09-21T15:14:00Z">
              <w:r>
                <w:rPr>
                  <w:rFonts w:ascii="Calibri" w:hAnsi="Calibri" w:cs="Calibri"/>
                  <w:color w:val="0F0F0F"/>
                  <w:sz w:val="22"/>
                  <w:szCs w:val="22"/>
                </w:rPr>
                <w:t>TUNNELDEEL  []</w:t>
              </w:r>
            </w:ins>
          </w:p>
        </w:tc>
        <w:tc>
          <w:tcPr>
            <w:tcW w:w="6120" w:type="dxa"/>
            <w:tcBorders>
              <w:top w:val="nil"/>
              <w:left w:val="nil"/>
              <w:bottom w:val="nil"/>
              <w:right w:val="nil"/>
            </w:tcBorders>
            <w:tcMar>
              <w:top w:w="0" w:type="dxa"/>
              <w:left w:w="60" w:type="dxa"/>
              <w:bottom w:w="0" w:type="dxa"/>
              <w:right w:w="60" w:type="dxa"/>
            </w:tcMar>
          </w:tcPr>
          <w:p w14:paraId="2B72978D" w14:textId="77777777" w:rsidR="0095235C" w:rsidRDefault="0095235C" w:rsidP="00E52C8A">
            <w:pPr>
              <w:rPr>
                <w:ins w:id="3911" w:author="Arjan Kloosterboer" w:date="2017-09-21T15:14:00Z"/>
                <w:rFonts w:ascii="Calibri" w:hAnsi="Calibri" w:cs="Calibri"/>
                <w:color w:val="0F0F0F"/>
                <w:sz w:val="22"/>
                <w:szCs w:val="22"/>
              </w:rPr>
            </w:pPr>
          </w:p>
        </w:tc>
      </w:tr>
      <w:tr w:rsidR="0095235C" w14:paraId="016223CC" w14:textId="77777777" w:rsidTr="00E52C8A">
        <w:trPr>
          <w:trHeight w:hRule="exact" w:val="128"/>
          <w:ins w:id="3912" w:author="Arjan Kloosterboer" w:date="2017-09-21T15:14:00Z"/>
        </w:trPr>
        <w:tc>
          <w:tcPr>
            <w:tcW w:w="450" w:type="dxa"/>
            <w:tcBorders>
              <w:top w:val="nil"/>
              <w:left w:val="nil"/>
              <w:bottom w:val="nil"/>
              <w:right w:val="nil"/>
            </w:tcBorders>
            <w:tcMar>
              <w:top w:w="0" w:type="dxa"/>
              <w:left w:w="60" w:type="dxa"/>
              <w:bottom w:w="0" w:type="dxa"/>
              <w:right w:w="60" w:type="dxa"/>
            </w:tcMar>
          </w:tcPr>
          <w:p w14:paraId="5FA7464C" w14:textId="77777777" w:rsidR="0095235C" w:rsidRDefault="0095235C" w:rsidP="00E52C8A">
            <w:pPr>
              <w:rPr>
                <w:ins w:id="3913"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2F40A9A7" w14:textId="77777777" w:rsidR="0095235C" w:rsidRDefault="0095235C" w:rsidP="00E52C8A">
            <w:pPr>
              <w:rPr>
                <w:ins w:id="3914" w:author="Arjan Kloosterboer" w:date="2017-09-21T15:14: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EB92F8D" w14:textId="77777777" w:rsidR="0095235C" w:rsidRDefault="0095235C" w:rsidP="00E52C8A">
            <w:pPr>
              <w:rPr>
                <w:ins w:id="3915" w:author="Arjan Kloosterboer" w:date="2017-09-21T15:14:00Z"/>
                <w:rFonts w:ascii="Calibri" w:hAnsi="Calibri" w:cs="Calibri"/>
                <w:color w:val="0F0F0F"/>
                <w:sz w:val="22"/>
                <w:szCs w:val="22"/>
              </w:rPr>
            </w:pPr>
          </w:p>
        </w:tc>
      </w:tr>
      <w:tr w:rsidR="0095235C" w14:paraId="2FE72BBB" w14:textId="77777777" w:rsidTr="00E52C8A">
        <w:trPr>
          <w:ins w:id="3916" w:author="Arjan Kloosterboer" w:date="2017-09-21T15:14:00Z"/>
        </w:trPr>
        <w:tc>
          <w:tcPr>
            <w:tcW w:w="450" w:type="dxa"/>
            <w:tcBorders>
              <w:top w:val="nil"/>
              <w:left w:val="nil"/>
              <w:bottom w:val="nil"/>
              <w:right w:val="nil"/>
            </w:tcBorders>
            <w:tcMar>
              <w:top w:w="0" w:type="dxa"/>
              <w:left w:w="60" w:type="dxa"/>
              <w:bottom w:w="0" w:type="dxa"/>
              <w:right w:w="60" w:type="dxa"/>
            </w:tcMar>
          </w:tcPr>
          <w:p w14:paraId="2D03E7FB" w14:textId="77777777" w:rsidR="0095235C" w:rsidRDefault="0095235C" w:rsidP="00E52C8A">
            <w:pPr>
              <w:rPr>
                <w:ins w:id="3917"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9E75BBC" w14:textId="77777777" w:rsidR="0095235C" w:rsidRDefault="0095235C" w:rsidP="00E52C8A">
            <w:pPr>
              <w:rPr>
                <w:ins w:id="3918" w:author="Arjan Kloosterboer" w:date="2017-09-21T15:14:00Z"/>
                <w:rFonts w:ascii="Calibri" w:hAnsi="Calibri" w:cs="Calibri"/>
                <w:color w:val="0F0F0F"/>
                <w:sz w:val="22"/>
                <w:szCs w:val="22"/>
              </w:rPr>
            </w:pPr>
            <w:ins w:id="3919" w:author="Arjan Kloosterboer" w:date="2017-09-21T15:14:00Z">
              <w:r>
                <w:rPr>
                  <w:rFonts w:ascii="Calibri" w:hAnsi="Calibri" w:cs="Calibri"/>
                  <w:color w:val="0F0F0F"/>
                  <w:sz w:val="22"/>
                  <w:szCs w:val="22"/>
                </w:rPr>
                <w:t>OBJECT  [0..1]</w:t>
              </w:r>
            </w:ins>
          </w:p>
          <w:p w14:paraId="0BB6E838" w14:textId="77777777" w:rsidR="0095235C" w:rsidRDefault="0095235C" w:rsidP="00E52C8A">
            <w:pPr>
              <w:rPr>
                <w:ins w:id="3920" w:author="Arjan Kloosterboer" w:date="2017-09-21T15:14:00Z"/>
                <w:rFonts w:ascii="Calibri" w:hAnsi="Calibri" w:cs="Calibri"/>
                <w:color w:val="0F0F0F"/>
                <w:sz w:val="22"/>
                <w:szCs w:val="22"/>
              </w:rPr>
            </w:pPr>
            <w:ins w:id="3921" w:author="Arjan Kloosterboer" w:date="2017-09-21T15:14:00Z">
              <w:r>
                <w:rPr>
                  <w:rFonts w:ascii="Calibri" w:hAnsi="Calibri" w:cs="Calibri"/>
                  <w:color w:val="0F0F0F"/>
                  <w:sz w:val="22"/>
                  <w:szCs w:val="22"/>
                </w:rPr>
                <w:t xml:space="preserve">  is</w:t>
              </w:r>
            </w:ins>
          </w:p>
          <w:p w14:paraId="02F76EEC" w14:textId="77777777" w:rsidR="0095235C" w:rsidRDefault="0095235C" w:rsidP="00E52C8A">
            <w:pPr>
              <w:rPr>
                <w:ins w:id="3922" w:author="Arjan Kloosterboer" w:date="2017-09-21T15:14:00Z"/>
                <w:rFonts w:ascii="Calibri" w:hAnsi="Calibri" w:cs="Calibri"/>
                <w:color w:val="0F0F0F"/>
                <w:sz w:val="22"/>
                <w:szCs w:val="22"/>
              </w:rPr>
            </w:pPr>
            <w:ins w:id="3923" w:author="Arjan Kloosterboer" w:date="2017-09-21T15:14:00Z">
              <w:r>
                <w:rPr>
                  <w:rFonts w:ascii="Calibri" w:hAnsi="Calibri" w:cs="Calibri"/>
                  <w:color w:val="0F0F0F"/>
                  <w:sz w:val="22"/>
                  <w:szCs w:val="22"/>
                </w:rPr>
                <w:t>TUNNELDEEL  [1]</w:t>
              </w:r>
            </w:ins>
          </w:p>
        </w:tc>
        <w:tc>
          <w:tcPr>
            <w:tcW w:w="6120" w:type="dxa"/>
            <w:tcBorders>
              <w:top w:val="nil"/>
              <w:left w:val="nil"/>
              <w:bottom w:val="nil"/>
              <w:right w:val="nil"/>
            </w:tcBorders>
            <w:tcMar>
              <w:top w:w="0" w:type="dxa"/>
              <w:left w:w="60" w:type="dxa"/>
              <w:bottom w:w="0" w:type="dxa"/>
              <w:right w:w="60" w:type="dxa"/>
            </w:tcMar>
          </w:tcPr>
          <w:p w14:paraId="696702E6" w14:textId="77777777" w:rsidR="0095235C" w:rsidRDefault="0095235C" w:rsidP="00E52C8A">
            <w:pPr>
              <w:rPr>
                <w:ins w:id="3924" w:author="Arjan Kloosterboer" w:date="2017-09-21T15:14:00Z"/>
                <w:rFonts w:ascii="Calibri" w:hAnsi="Calibri" w:cs="Calibri"/>
                <w:color w:val="0F0F0F"/>
                <w:sz w:val="22"/>
                <w:szCs w:val="22"/>
              </w:rPr>
            </w:pPr>
            <w:ins w:id="3925" w:author="Arjan Kloosterboer" w:date="2017-09-21T15:14:00Z">
              <w:r>
                <w:rPr>
                  <w:rFonts w:ascii="Calibri" w:hAnsi="Calibri" w:cs="Calibri"/>
                  <w:color w:val="000000"/>
                  <w:sz w:val="22"/>
                  <w:szCs w:val="22"/>
                </w:rPr>
                <w:t>Een TUNNERDEEL komt voor in de hoedanigheid van een OBJECT bij een zaak</w:t>
              </w:r>
            </w:ins>
          </w:p>
        </w:tc>
      </w:tr>
      <w:tr w:rsidR="0095235C" w14:paraId="27A34907" w14:textId="77777777" w:rsidTr="00E52C8A">
        <w:trPr>
          <w:trHeight w:hRule="exact" w:val="128"/>
          <w:ins w:id="3926" w:author="Arjan Kloosterboer" w:date="2017-09-21T15:14:00Z"/>
        </w:trPr>
        <w:tc>
          <w:tcPr>
            <w:tcW w:w="450" w:type="dxa"/>
            <w:tcBorders>
              <w:top w:val="nil"/>
              <w:left w:val="nil"/>
              <w:bottom w:val="nil"/>
              <w:right w:val="nil"/>
            </w:tcBorders>
            <w:tcMar>
              <w:top w:w="0" w:type="dxa"/>
              <w:left w:w="60" w:type="dxa"/>
              <w:bottom w:w="0" w:type="dxa"/>
              <w:right w:w="60" w:type="dxa"/>
            </w:tcMar>
          </w:tcPr>
          <w:p w14:paraId="52856286" w14:textId="77777777" w:rsidR="0095235C" w:rsidRDefault="0095235C" w:rsidP="00E52C8A">
            <w:pPr>
              <w:rPr>
                <w:ins w:id="3927"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221945B" w14:textId="77777777" w:rsidR="0095235C" w:rsidRDefault="0095235C" w:rsidP="00E52C8A">
            <w:pPr>
              <w:rPr>
                <w:ins w:id="3928" w:author="Arjan Kloosterboer" w:date="2017-09-21T15:14: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3D45538E" w14:textId="77777777" w:rsidR="0095235C" w:rsidRDefault="0095235C" w:rsidP="00E52C8A">
            <w:pPr>
              <w:rPr>
                <w:ins w:id="3929" w:author="Arjan Kloosterboer" w:date="2017-09-21T15:14:00Z"/>
                <w:rFonts w:ascii="Calibri" w:hAnsi="Calibri" w:cs="Calibri"/>
                <w:color w:val="0F0F0F"/>
                <w:sz w:val="22"/>
                <w:szCs w:val="22"/>
              </w:rPr>
            </w:pPr>
          </w:p>
        </w:tc>
      </w:tr>
    </w:tbl>
    <w:p w14:paraId="3E354E3C" w14:textId="77777777" w:rsidR="0095235C" w:rsidRPr="00E072A0" w:rsidRDefault="0095235C" w:rsidP="0095235C">
      <w:pPr>
        <w:rPr>
          <w:ins w:id="3930" w:author="Arjan Kloosterboer" w:date="2017-09-21T15:14: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95235C" w14:paraId="5FED05A3" w14:textId="77777777" w:rsidTr="00E52C8A">
        <w:trPr>
          <w:ins w:id="3931" w:author="Arjan Kloosterboer" w:date="2017-09-21T15:14:00Z"/>
        </w:trPr>
        <w:tc>
          <w:tcPr>
            <w:tcW w:w="9360" w:type="dxa"/>
            <w:tcBorders>
              <w:top w:val="nil"/>
              <w:left w:val="nil"/>
              <w:bottom w:val="nil"/>
              <w:right w:val="nil"/>
            </w:tcBorders>
            <w:tcMar>
              <w:top w:w="0" w:type="dxa"/>
              <w:left w:w="60" w:type="dxa"/>
              <w:bottom w:w="0" w:type="dxa"/>
              <w:right w:w="60" w:type="dxa"/>
            </w:tcMar>
          </w:tcPr>
          <w:p w14:paraId="1E073295" w14:textId="77777777" w:rsidR="0095235C" w:rsidRDefault="0095235C" w:rsidP="00E52C8A">
            <w:pPr>
              <w:rPr>
                <w:ins w:id="3932" w:author="Arjan Kloosterboer" w:date="2017-09-21T15:14:00Z"/>
                <w:rFonts w:ascii="Calibri" w:hAnsi="Calibri" w:cs="Calibri"/>
                <w:b/>
                <w:bCs/>
                <w:color w:val="0F0F0F"/>
                <w:sz w:val="22"/>
                <w:szCs w:val="22"/>
              </w:rPr>
            </w:pPr>
            <w:ins w:id="3933" w:author="Arjan Kloosterboer" w:date="2017-09-21T15:14:00Z">
              <w:r>
                <w:rPr>
                  <w:rFonts w:ascii="Calibri" w:hAnsi="Calibri" w:cs="Calibri"/>
                  <w:b/>
                  <w:bCs/>
                  <w:color w:val="0F0F0F"/>
                  <w:sz w:val="22"/>
                  <w:szCs w:val="22"/>
                </w:rPr>
                <w:t>Toelichting objecttype</w:t>
              </w:r>
            </w:ins>
          </w:p>
          <w:p w14:paraId="152C4F5B" w14:textId="77777777" w:rsidR="0095235C" w:rsidRDefault="0095235C" w:rsidP="00E52C8A">
            <w:pPr>
              <w:ind w:left="720"/>
              <w:rPr>
                <w:ins w:id="3934" w:author="Arjan Kloosterboer" w:date="2017-09-21T15:14:00Z"/>
                <w:rFonts w:ascii="Calibri" w:hAnsi="Calibri" w:cs="Calibri"/>
                <w:color w:val="0F0F0F"/>
                <w:sz w:val="22"/>
                <w:szCs w:val="22"/>
              </w:rPr>
            </w:pPr>
          </w:p>
        </w:tc>
        <w:bookmarkEnd w:id="3810"/>
      </w:tr>
    </w:tbl>
    <w:p w14:paraId="22FE252B" w14:textId="77777777" w:rsidR="0095235C" w:rsidRDefault="0095235C" w:rsidP="0095235C">
      <w:pPr>
        <w:pStyle w:val="Kop3"/>
        <w:rPr>
          <w:ins w:id="3935" w:author="Arjan Kloosterboer" w:date="2017-09-21T15:14:00Z"/>
          <w:rFonts w:eastAsia="Times New Roman"/>
          <w:color w:val="0F0F0F"/>
        </w:rPr>
      </w:pPr>
      <w:bookmarkStart w:id="3936" w:name="BKM_2D943D46_8B55_404B_8C03_5791A8CA8F19"/>
      <w:ins w:id="3937" w:author="Arjan Kloosterboer" w:date="2017-09-21T15:14:00Z">
        <w:r>
          <w:rPr>
            <w:rFonts w:ascii="Calibri" w:eastAsia="Times New Roman" w:hAnsi="Calibri" w:cs="Calibri"/>
            <w:color w:val="0F0F0F"/>
            <w:sz w:val="28"/>
            <w:szCs w:val="28"/>
          </w:rPr>
          <w:t>«Objecttype_proxy» VEGETATIEOBJECT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95235C" w14:paraId="44A3775C" w14:textId="77777777" w:rsidTr="00E52C8A">
        <w:trPr>
          <w:trHeight w:val="271"/>
          <w:ins w:id="3938"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0AE4AC21" w14:textId="77777777" w:rsidR="0095235C" w:rsidRDefault="0095235C" w:rsidP="00E52C8A">
            <w:pPr>
              <w:rPr>
                <w:ins w:id="3939" w:author="Arjan Kloosterboer" w:date="2017-09-21T15:14:00Z"/>
                <w:rFonts w:ascii="Calibri" w:hAnsi="Calibri" w:cs="Calibri"/>
                <w:color w:val="0F0F0F"/>
                <w:sz w:val="22"/>
                <w:szCs w:val="22"/>
              </w:rPr>
            </w:pPr>
            <w:ins w:id="3940" w:author="Arjan Kloosterboer" w:date="2017-09-21T15:14: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01AC28BC" w14:textId="77777777" w:rsidR="0095235C" w:rsidRDefault="0095235C" w:rsidP="00E52C8A">
            <w:pPr>
              <w:rPr>
                <w:ins w:id="3941" w:author="Arjan Kloosterboer" w:date="2017-09-21T15:14:00Z"/>
                <w:rFonts w:ascii="Calibri" w:hAnsi="Calibri" w:cs="Calibri"/>
                <w:color w:val="0F0F0F"/>
                <w:sz w:val="22"/>
                <w:szCs w:val="22"/>
              </w:rPr>
            </w:pPr>
            <w:ins w:id="3942" w:author="Arjan Kloosterboer" w:date="2017-09-21T15:14:00Z">
              <w:r>
                <w:rPr>
                  <w:rFonts w:ascii="Calibri" w:hAnsi="Calibri" w:cs="Calibri"/>
                  <w:color w:val="0F0F0F"/>
                  <w:sz w:val="22"/>
                  <w:szCs w:val="22"/>
                </w:rPr>
                <w:t>VEGETATIEOBJECT</w:t>
              </w:r>
            </w:ins>
          </w:p>
        </w:tc>
      </w:tr>
      <w:tr w:rsidR="0095235C" w14:paraId="581694F0" w14:textId="77777777" w:rsidTr="00E52C8A">
        <w:trPr>
          <w:trHeight w:hRule="exact" w:val="128"/>
          <w:ins w:id="3943"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4E26CDB4" w14:textId="77777777" w:rsidR="0095235C" w:rsidRDefault="0095235C" w:rsidP="00E52C8A">
            <w:pPr>
              <w:rPr>
                <w:ins w:id="3944"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41AE5599" w14:textId="77777777" w:rsidR="0095235C" w:rsidRDefault="0095235C" w:rsidP="00E52C8A">
            <w:pPr>
              <w:rPr>
                <w:ins w:id="3945" w:author="Arjan Kloosterboer" w:date="2017-09-21T15:14:00Z"/>
                <w:rFonts w:ascii="Calibri" w:hAnsi="Calibri" w:cs="Calibri"/>
                <w:color w:val="0F0F0F"/>
                <w:sz w:val="22"/>
                <w:szCs w:val="22"/>
              </w:rPr>
            </w:pPr>
          </w:p>
        </w:tc>
      </w:tr>
      <w:tr w:rsidR="0095235C" w14:paraId="49B57111" w14:textId="77777777" w:rsidTr="00E52C8A">
        <w:trPr>
          <w:ins w:id="3946"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755CAA87" w14:textId="77777777" w:rsidR="0095235C" w:rsidRDefault="0095235C" w:rsidP="00E52C8A">
            <w:pPr>
              <w:rPr>
                <w:ins w:id="3947" w:author="Arjan Kloosterboer" w:date="2017-09-21T15:14:00Z"/>
                <w:rFonts w:ascii="Calibri" w:hAnsi="Calibri" w:cs="Calibri"/>
                <w:b/>
                <w:bCs/>
                <w:color w:val="0F0F0F"/>
                <w:sz w:val="22"/>
                <w:szCs w:val="22"/>
              </w:rPr>
            </w:pPr>
            <w:ins w:id="3948" w:author="Arjan Kloosterboer" w:date="2017-09-21T15:14: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7F06FA18" w14:textId="77777777" w:rsidR="0095235C" w:rsidRDefault="0095235C" w:rsidP="00E52C8A">
            <w:pPr>
              <w:rPr>
                <w:ins w:id="3949" w:author="Arjan Kloosterboer" w:date="2017-09-21T15:14:00Z"/>
                <w:rFonts w:ascii="Calibri" w:hAnsi="Calibri" w:cs="Calibri"/>
                <w:color w:val="0F0F0F"/>
                <w:sz w:val="22"/>
                <w:szCs w:val="22"/>
              </w:rPr>
            </w:pPr>
            <w:ins w:id="3950" w:author="Arjan Kloosterboer" w:date="2017-09-21T15:14:00Z">
              <w:r>
                <w:rPr>
                  <w:rFonts w:ascii="Calibri" w:hAnsi="Calibri" w:cs="Calibri"/>
                  <w:color w:val="0F0F0F"/>
                  <w:sz w:val="22"/>
                  <w:szCs w:val="22"/>
                </w:rPr>
                <w:t>RSGB</w:t>
              </w:r>
            </w:ins>
          </w:p>
        </w:tc>
      </w:tr>
      <w:tr w:rsidR="0095235C" w14:paraId="2F7CCCBA" w14:textId="77777777" w:rsidTr="00E52C8A">
        <w:trPr>
          <w:trHeight w:hRule="exact" w:val="128"/>
          <w:ins w:id="3951"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50BF66E0" w14:textId="77777777" w:rsidR="0095235C" w:rsidRDefault="0095235C" w:rsidP="00E52C8A">
            <w:pPr>
              <w:rPr>
                <w:ins w:id="3952"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9DA8713" w14:textId="77777777" w:rsidR="0095235C" w:rsidRDefault="0095235C" w:rsidP="00E52C8A">
            <w:pPr>
              <w:rPr>
                <w:ins w:id="3953" w:author="Arjan Kloosterboer" w:date="2017-09-21T15:14:00Z"/>
                <w:rFonts w:ascii="Calibri" w:hAnsi="Calibri" w:cs="Calibri"/>
                <w:color w:val="0F0F0F"/>
                <w:sz w:val="22"/>
                <w:szCs w:val="22"/>
              </w:rPr>
            </w:pPr>
          </w:p>
        </w:tc>
      </w:tr>
      <w:tr w:rsidR="0095235C" w14:paraId="171208DE" w14:textId="77777777" w:rsidTr="00E52C8A">
        <w:trPr>
          <w:ins w:id="3954"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61C6D9D4" w14:textId="77777777" w:rsidR="0095235C" w:rsidRDefault="0095235C" w:rsidP="00E52C8A">
            <w:pPr>
              <w:rPr>
                <w:ins w:id="3955" w:author="Arjan Kloosterboer" w:date="2017-09-21T15:14:00Z"/>
                <w:rFonts w:ascii="Calibri" w:hAnsi="Calibri" w:cs="Calibri"/>
                <w:b/>
                <w:bCs/>
                <w:color w:val="0F0F0F"/>
                <w:sz w:val="22"/>
                <w:szCs w:val="22"/>
              </w:rPr>
            </w:pPr>
            <w:ins w:id="3956" w:author="Arjan Kloosterboer" w:date="2017-09-21T15:14: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249F8730" w14:textId="77777777" w:rsidR="0095235C" w:rsidRDefault="0095235C" w:rsidP="00E52C8A">
            <w:pPr>
              <w:rPr>
                <w:ins w:id="3957" w:author="Arjan Kloosterboer" w:date="2017-09-21T15:14:00Z"/>
                <w:rFonts w:ascii="Calibri" w:hAnsi="Calibri" w:cs="Calibri"/>
                <w:color w:val="0F0F0F"/>
                <w:sz w:val="22"/>
                <w:szCs w:val="22"/>
              </w:rPr>
            </w:pPr>
            <w:ins w:id="3958" w:author="Arjan Kloosterboer" w:date="2017-09-21T15:14:00Z">
              <w:r>
                <w:rPr>
                  <w:rFonts w:ascii="Calibri" w:hAnsi="Calibri" w:cs="Calibri"/>
                  <w:color w:val="0F0F0F"/>
                  <w:sz w:val="22"/>
                  <w:szCs w:val="22"/>
                </w:rPr>
                <w:t>1 april 2017</w:t>
              </w:r>
            </w:ins>
          </w:p>
        </w:tc>
      </w:tr>
      <w:tr w:rsidR="0095235C" w14:paraId="4D180EB1" w14:textId="77777777" w:rsidTr="00E52C8A">
        <w:trPr>
          <w:trHeight w:hRule="exact" w:val="128"/>
          <w:ins w:id="3959"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29EAEA9E" w14:textId="77777777" w:rsidR="0095235C" w:rsidRDefault="0095235C" w:rsidP="00E52C8A">
            <w:pPr>
              <w:rPr>
                <w:ins w:id="3960"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34376B31" w14:textId="77777777" w:rsidR="0095235C" w:rsidRDefault="0095235C" w:rsidP="00E52C8A">
            <w:pPr>
              <w:rPr>
                <w:ins w:id="3961" w:author="Arjan Kloosterboer" w:date="2017-09-21T15:14:00Z"/>
                <w:rFonts w:ascii="Calibri" w:hAnsi="Calibri" w:cs="Calibri"/>
                <w:color w:val="0F0F0F"/>
                <w:sz w:val="22"/>
                <w:szCs w:val="22"/>
              </w:rPr>
            </w:pPr>
          </w:p>
        </w:tc>
      </w:tr>
      <w:tr w:rsidR="0095235C" w14:paraId="36118988" w14:textId="77777777" w:rsidTr="00E52C8A">
        <w:trPr>
          <w:trHeight w:hRule="exact" w:val="256"/>
          <w:ins w:id="3962"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2EF8789D" w14:textId="77777777" w:rsidR="0095235C" w:rsidRDefault="0095235C" w:rsidP="00E52C8A">
            <w:pPr>
              <w:rPr>
                <w:ins w:id="3963"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D37F07C" w14:textId="77777777" w:rsidR="0095235C" w:rsidRDefault="0095235C" w:rsidP="00E52C8A">
            <w:pPr>
              <w:rPr>
                <w:ins w:id="3964" w:author="Arjan Kloosterboer" w:date="2017-09-21T15:14:00Z"/>
                <w:rFonts w:ascii="Calibri" w:hAnsi="Calibri" w:cs="Calibri"/>
                <w:color w:val="0F0F0F"/>
                <w:sz w:val="22"/>
                <w:szCs w:val="22"/>
              </w:rPr>
            </w:pPr>
          </w:p>
        </w:tc>
      </w:tr>
      <w:tr w:rsidR="0095235C" w14:paraId="15CA6440" w14:textId="77777777" w:rsidTr="00E52C8A">
        <w:trPr>
          <w:ins w:id="3965"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59D600FE" w14:textId="77777777" w:rsidR="0095235C" w:rsidRDefault="0095235C" w:rsidP="00E52C8A">
            <w:pPr>
              <w:rPr>
                <w:ins w:id="3966" w:author="Arjan Kloosterboer" w:date="2017-09-21T15:14:00Z"/>
                <w:rFonts w:ascii="Calibri" w:hAnsi="Calibri" w:cs="Calibri"/>
                <w:b/>
                <w:bCs/>
                <w:color w:val="0F0F0F"/>
                <w:sz w:val="22"/>
                <w:szCs w:val="22"/>
              </w:rPr>
            </w:pPr>
            <w:ins w:id="3967" w:author="Arjan Kloosterboer" w:date="2017-09-21T15:14: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01F10145" w14:textId="77777777" w:rsidR="0095235C" w:rsidRDefault="0095235C" w:rsidP="00E52C8A">
            <w:pPr>
              <w:rPr>
                <w:ins w:id="3968" w:author="Arjan Kloosterboer" w:date="2017-09-21T15:14:00Z"/>
                <w:rFonts w:ascii="Calibri" w:hAnsi="Calibri" w:cs="Calibri"/>
                <w:b/>
                <w:bCs/>
                <w:color w:val="0F0F0F"/>
                <w:sz w:val="22"/>
                <w:szCs w:val="22"/>
              </w:rPr>
            </w:pPr>
          </w:p>
        </w:tc>
      </w:tr>
      <w:tr w:rsidR="0095235C" w14:paraId="0DEF1479" w14:textId="77777777" w:rsidTr="00E52C8A">
        <w:trPr>
          <w:ins w:id="3969" w:author="Arjan Kloosterboer" w:date="2017-09-21T15:14:00Z"/>
        </w:trPr>
        <w:tc>
          <w:tcPr>
            <w:tcW w:w="450" w:type="dxa"/>
            <w:tcBorders>
              <w:top w:val="nil"/>
              <w:left w:val="nil"/>
              <w:bottom w:val="nil"/>
              <w:right w:val="nil"/>
            </w:tcBorders>
            <w:tcMar>
              <w:top w:w="0" w:type="dxa"/>
              <w:left w:w="60" w:type="dxa"/>
              <w:bottom w:w="0" w:type="dxa"/>
              <w:right w:w="60" w:type="dxa"/>
            </w:tcMar>
          </w:tcPr>
          <w:p w14:paraId="107496DD" w14:textId="77777777" w:rsidR="0095235C" w:rsidRDefault="0095235C" w:rsidP="00E52C8A">
            <w:pPr>
              <w:rPr>
                <w:ins w:id="3970" w:author="Arjan Kloosterboer" w:date="2017-09-21T15:14:00Z"/>
                <w:rFonts w:ascii="Calibri" w:hAnsi="Calibri" w:cs="Calibri"/>
                <w:i/>
                <w:iCs/>
                <w:color w:val="0F0F0F"/>
                <w:sz w:val="22"/>
                <w:szCs w:val="22"/>
              </w:rPr>
            </w:pPr>
            <w:bookmarkStart w:id="3971" w:name="BKM_8E4F569A_393A_42F6_AECE_553F7A342B2C"/>
          </w:p>
        </w:tc>
        <w:tc>
          <w:tcPr>
            <w:tcW w:w="2790" w:type="dxa"/>
            <w:gridSpan w:val="2"/>
            <w:tcBorders>
              <w:top w:val="nil"/>
              <w:left w:val="nil"/>
              <w:bottom w:val="nil"/>
              <w:right w:val="nil"/>
            </w:tcBorders>
            <w:tcMar>
              <w:top w:w="0" w:type="dxa"/>
              <w:left w:w="60" w:type="dxa"/>
              <w:bottom w:w="0" w:type="dxa"/>
              <w:right w:w="60" w:type="dxa"/>
            </w:tcMar>
          </w:tcPr>
          <w:p w14:paraId="63CC5BD3" w14:textId="77777777" w:rsidR="0095235C" w:rsidRDefault="0095235C" w:rsidP="00E52C8A">
            <w:pPr>
              <w:rPr>
                <w:ins w:id="3972" w:author="Arjan Kloosterboer" w:date="2017-09-21T15:14:00Z"/>
                <w:rFonts w:ascii="Calibri" w:hAnsi="Calibri" w:cs="Calibri"/>
                <w:color w:val="0F0F0F"/>
                <w:sz w:val="22"/>
                <w:szCs w:val="22"/>
              </w:rPr>
            </w:pPr>
            <w:ins w:id="3973" w:author="Arjan Kloosterboer" w:date="2017-09-21T15:14: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31EB88B1" w14:textId="77777777" w:rsidR="0095235C" w:rsidRDefault="0095235C" w:rsidP="00E52C8A">
            <w:pPr>
              <w:rPr>
                <w:ins w:id="3974" w:author="Arjan Kloosterboer" w:date="2017-09-21T15:14:00Z"/>
                <w:rFonts w:ascii="Calibri" w:hAnsi="Calibri" w:cs="Calibri"/>
                <w:color w:val="0F0F0F"/>
                <w:sz w:val="22"/>
                <w:szCs w:val="22"/>
              </w:rPr>
            </w:pPr>
            <w:ins w:id="3975" w:author="Arjan Kloosterboer" w:date="2017-09-21T15:14: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33E7BC61" w14:textId="77777777" w:rsidR="0095235C" w:rsidRDefault="0095235C" w:rsidP="00E52C8A">
            <w:pPr>
              <w:rPr>
                <w:ins w:id="3976" w:author="Arjan Kloosterboer" w:date="2017-09-21T15:14:00Z"/>
                <w:rFonts w:ascii="Calibri" w:hAnsi="Calibri" w:cs="Calibri"/>
                <w:color w:val="0F0F0F"/>
                <w:sz w:val="22"/>
                <w:szCs w:val="22"/>
              </w:rPr>
            </w:pPr>
            <w:ins w:id="3977" w:author="Arjan Kloosterboer" w:date="2017-09-21T15:14: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5C32930D" w14:textId="77777777" w:rsidR="0095235C" w:rsidRDefault="0095235C" w:rsidP="00E52C8A">
            <w:pPr>
              <w:rPr>
                <w:ins w:id="3978" w:author="Arjan Kloosterboer" w:date="2017-09-21T15:14:00Z"/>
                <w:rFonts w:ascii="Calibri" w:hAnsi="Calibri" w:cs="Calibri"/>
                <w:i/>
                <w:iCs/>
                <w:color w:val="0F0F0F"/>
                <w:sz w:val="22"/>
                <w:szCs w:val="22"/>
              </w:rPr>
            </w:pPr>
            <w:ins w:id="3979" w:author="Arjan Kloosterboer" w:date="2017-09-21T15:14:00Z">
              <w:r>
                <w:rPr>
                  <w:rFonts w:ascii="Calibri" w:hAnsi="Calibri" w:cs="Calibri"/>
                  <w:i/>
                  <w:iCs/>
                  <w:color w:val="0F0F0F"/>
                  <w:sz w:val="22"/>
                  <w:szCs w:val="22"/>
                </w:rPr>
                <w:t>Kardi-</w:t>
              </w:r>
            </w:ins>
          </w:p>
          <w:p w14:paraId="1B40544F" w14:textId="77777777" w:rsidR="0095235C" w:rsidRDefault="0095235C" w:rsidP="00E52C8A">
            <w:pPr>
              <w:rPr>
                <w:ins w:id="3980" w:author="Arjan Kloosterboer" w:date="2017-09-21T15:14:00Z"/>
                <w:rFonts w:ascii="Calibri" w:hAnsi="Calibri" w:cs="Calibri"/>
                <w:color w:val="0F0F0F"/>
                <w:sz w:val="22"/>
                <w:szCs w:val="22"/>
              </w:rPr>
            </w:pPr>
            <w:ins w:id="3981" w:author="Arjan Kloosterboer" w:date="2017-09-21T15:14:00Z">
              <w:r>
                <w:rPr>
                  <w:rFonts w:ascii="Calibri" w:hAnsi="Calibri" w:cs="Calibri"/>
                  <w:i/>
                  <w:iCs/>
                  <w:color w:val="0F0F0F"/>
                  <w:sz w:val="22"/>
                  <w:szCs w:val="22"/>
                </w:rPr>
                <w:t>naliteit</w:t>
              </w:r>
            </w:ins>
          </w:p>
        </w:tc>
      </w:tr>
      <w:tr w:rsidR="0095235C" w14:paraId="5FE007C3" w14:textId="77777777" w:rsidTr="00E52C8A">
        <w:trPr>
          <w:ins w:id="3982" w:author="Arjan Kloosterboer" w:date="2017-09-21T15:14:00Z"/>
        </w:trPr>
        <w:tc>
          <w:tcPr>
            <w:tcW w:w="450" w:type="dxa"/>
            <w:tcBorders>
              <w:top w:val="nil"/>
              <w:left w:val="nil"/>
              <w:bottom w:val="nil"/>
              <w:right w:val="nil"/>
            </w:tcBorders>
            <w:tcMar>
              <w:top w:w="0" w:type="dxa"/>
              <w:left w:w="60" w:type="dxa"/>
              <w:bottom w:w="0" w:type="dxa"/>
              <w:right w:w="60" w:type="dxa"/>
            </w:tcMar>
          </w:tcPr>
          <w:p w14:paraId="27F11B28" w14:textId="77777777" w:rsidR="0095235C" w:rsidRDefault="0095235C" w:rsidP="00E52C8A">
            <w:pPr>
              <w:rPr>
                <w:ins w:id="3983" w:author="Arjan Kloosterboer" w:date="2017-09-21T15:14: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67ABA605" w14:textId="77777777" w:rsidR="0095235C" w:rsidRDefault="0095235C" w:rsidP="00E52C8A">
            <w:pPr>
              <w:rPr>
                <w:ins w:id="3984" w:author="Arjan Kloosterboer" w:date="2017-09-21T15:14:00Z"/>
                <w:rFonts w:ascii="Calibri" w:hAnsi="Calibri" w:cs="Calibri"/>
                <w:color w:val="0F0F0F"/>
                <w:sz w:val="22"/>
                <w:szCs w:val="22"/>
              </w:rPr>
            </w:pPr>
            <w:ins w:id="3985" w:author="Arjan Kloosterboer" w:date="2017-09-21T15:14:00Z">
              <w:r>
                <w:rPr>
                  <w:rFonts w:ascii="Calibri" w:hAnsi="Calibri" w:cs="Calibri"/>
                  <w:color w:val="0F0F0F"/>
                  <w:sz w:val="22"/>
                  <w:szCs w:val="22"/>
                </w:rPr>
                <w:t>Identificatie vegetatieobject</w:t>
              </w:r>
            </w:ins>
          </w:p>
        </w:tc>
        <w:tc>
          <w:tcPr>
            <w:tcW w:w="4230" w:type="dxa"/>
            <w:tcBorders>
              <w:top w:val="nil"/>
              <w:left w:val="nil"/>
              <w:bottom w:val="nil"/>
              <w:right w:val="nil"/>
            </w:tcBorders>
            <w:tcMar>
              <w:top w:w="0" w:type="dxa"/>
              <w:left w:w="60" w:type="dxa"/>
              <w:bottom w:w="0" w:type="dxa"/>
              <w:right w:w="60" w:type="dxa"/>
            </w:tcMar>
          </w:tcPr>
          <w:p w14:paraId="3F0CFB83" w14:textId="77777777" w:rsidR="0095235C" w:rsidRDefault="0095235C" w:rsidP="00E52C8A">
            <w:pPr>
              <w:rPr>
                <w:ins w:id="3986"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019A76E" w14:textId="77777777" w:rsidR="0095235C" w:rsidRDefault="0095235C" w:rsidP="00E52C8A">
            <w:pPr>
              <w:rPr>
                <w:ins w:id="3987"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33914CF" w14:textId="77777777" w:rsidR="0095235C" w:rsidRDefault="0095235C" w:rsidP="00E52C8A">
            <w:pPr>
              <w:rPr>
                <w:ins w:id="3988" w:author="Arjan Kloosterboer" w:date="2017-09-21T15:14:00Z"/>
                <w:rFonts w:ascii="Calibri" w:hAnsi="Calibri" w:cs="Calibri"/>
                <w:color w:val="0F0F0F"/>
                <w:sz w:val="22"/>
                <w:szCs w:val="22"/>
              </w:rPr>
            </w:pPr>
            <w:ins w:id="3989" w:author="Arjan Kloosterboer" w:date="2017-09-21T15:14:00Z">
              <w:r>
                <w:rPr>
                  <w:rFonts w:ascii="Calibri" w:hAnsi="Calibri" w:cs="Calibri"/>
                  <w:color w:val="0F0F0F"/>
                  <w:sz w:val="22"/>
                  <w:szCs w:val="22"/>
                </w:rPr>
                <w:t>1 - 1</w:t>
              </w:r>
            </w:ins>
          </w:p>
        </w:tc>
        <w:bookmarkEnd w:id="3971"/>
      </w:tr>
      <w:tr w:rsidR="0095235C" w14:paraId="4FE23BF2" w14:textId="77777777" w:rsidTr="00E52C8A">
        <w:trPr>
          <w:ins w:id="3990" w:author="Arjan Kloosterboer" w:date="2017-09-21T15:14:00Z"/>
        </w:trPr>
        <w:tc>
          <w:tcPr>
            <w:tcW w:w="450" w:type="dxa"/>
            <w:tcBorders>
              <w:top w:val="nil"/>
              <w:left w:val="nil"/>
              <w:bottom w:val="nil"/>
              <w:right w:val="nil"/>
            </w:tcBorders>
            <w:tcMar>
              <w:top w:w="0" w:type="dxa"/>
              <w:left w:w="60" w:type="dxa"/>
              <w:bottom w:w="0" w:type="dxa"/>
              <w:right w:w="60" w:type="dxa"/>
            </w:tcMar>
          </w:tcPr>
          <w:p w14:paraId="3096B761" w14:textId="77777777" w:rsidR="0095235C" w:rsidRDefault="0095235C" w:rsidP="00E52C8A">
            <w:pPr>
              <w:rPr>
                <w:ins w:id="3991" w:author="Arjan Kloosterboer" w:date="2017-09-21T15:14:00Z"/>
                <w:rFonts w:ascii="Calibri" w:hAnsi="Calibri" w:cs="Calibri"/>
                <w:color w:val="0F0F0F"/>
                <w:sz w:val="22"/>
                <w:szCs w:val="22"/>
              </w:rPr>
            </w:pPr>
            <w:bookmarkStart w:id="3992" w:name="BKM_601172F0_1A1B_40F7_9712_55ABC23A9C8B"/>
          </w:p>
        </w:tc>
        <w:tc>
          <w:tcPr>
            <w:tcW w:w="2790" w:type="dxa"/>
            <w:gridSpan w:val="2"/>
            <w:tcBorders>
              <w:top w:val="nil"/>
              <w:left w:val="nil"/>
              <w:bottom w:val="nil"/>
              <w:right w:val="nil"/>
            </w:tcBorders>
            <w:tcMar>
              <w:top w:w="0" w:type="dxa"/>
              <w:left w:w="60" w:type="dxa"/>
              <w:bottom w:w="0" w:type="dxa"/>
              <w:right w:w="60" w:type="dxa"/>
            </w:tcMar>
          </w:tcPr>
          <w:p w14:paraId="2105E187" w14:textId="77777777" w:rsidR="0095235C" w:rsidRDefault="0095235C" w:rsidP="00E52C8A">
            <w:pPr>
              <w:rPr>
                <w:ins w:id="3993" w:author="Arjan Kloosterboer" w:date="2017-09-21T15:14:00Z"/>
                <w:rFonts w:ascii="Calibri" w:hAnsi="Calibri" w:cs="Calibri"/>
                <w:color w:val="0F0F0F"/>
                <w:sz w:val="22"/>
                <w:szCs w:val="22"/>
              </w:rPr>
            </w:pPr>
            <w:ins w:id="3994" w:author="Arjan Kloosterboer" w:date="2017-09-21T15:14:00Z">
              <w:r>
                <w:rPr>
                  <w:rFonts w:ascii="Calibri" w:hAnsi="Calibri" w:cs="Calibri"/>
                  <w:color w:val="0F0F0F"/>
                  <w:sz w:val="22"/>
                  <w:szCs w:val="22"/>
                </w:rPr>
                <w:t>Geometrie vegetatieobject</w:t>
              </w:r>
            </w:ins>
          </w:p>
        </w:tc>
        <w:tc>
          <w:tcPr>
            <w:tcW w:w="4230" w:type="dxa"/>
            <w:tcBorders>
              <w:top w:val="nil"/>
              <w:left w:val="nil"/>
              <w:bottom w:val="nil"/>
              <w:right w:val="nil"/>
            </w:tcBorders>
            <w:tcMar>
              <w:top w:w="0" w:type="dxa"/>
              <w:left w:w="60" w:type="dxa"/>
              <w:bottom w:w="0" w:type="dxa"/>
              <w:right w:w="60" w:type="dxa"/>
            </w:tcMar>
          </w:tcPr>
          <w:p w14:paraId="79A9B0FC" w14:textId="77777777" w:rsidR="0095235C" w:rsidRDefault="0095235C" w:rsidP="00E52C8A">
            <w:pPr>
              <w:rPr>
                <w:ins w:id="3995"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DF7B58B" w14:textId="77777777" w:rsidR="0095235C" w:rsidRDefault="0095235C" w:rsidP="00E52C8A">
            <w:pPr>
              <w:rPr>
                <w:ins w:id="3996"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2FC9B65" w14:textId="77777777" w:rsidR="0095235C" w:rsidRDefault="0095235C" w:rsidP="00E52C8A">
            <w:pPr>
              <w:rPr>
                <w:ins w:id="3997" w:author="Arjan Kloosterboer" w:date="2017-09-21T15:14:00Z"/>
                <w:rFonts w:ascii="Calibri" w:hAnsi="Calibri" w:cs="Calibri"/>
                <w:color w:val="0F0F0F"/>
                <w:sz w:val="22"/>
                <w:szCs w:val="22"/>
              </w:rPr>
            </w:pPr>
            <w:ins w:id="3998" w:author="Arjan Kloosterboer" w:date="2017-09-21T15:14:00Z">
              <w:r>
                <w:rPr>
                  <w:rFonts w:ascii="Calibri" w:hAnsi="Calibri" w:cs="Calibri"/>
                  <w:color w:val="0F0F0F"/>
                  <w:sz w:val="22"/>
                  <w:szCs w:val="22"/>
                </w:rPr>
                <w:t>1 - 1</w:t>
              </w:r>
            </w:ins>
          </w:p>
        </w:tc>
        <w:bookmarkEnd w:id="3992"/>
      </w:tr>
      <w:tr w:rsidR="0095235C" w14:paraId="7316C88C" w14:textId="77777777" w:rsidTr="00E52C8A">
        <w:trPr>
          <w:ins w:id="3999" w:author="Arjan Kloosterboer" w:date="2017-09-21T15:14:00Z"/>
        </w:trPr>
        <w:tc>
          <w:tcPr>
            <w:tcW w:w="450" w:type="dxa"/>
            <w:tcBorders>
              <w:top w:val="nil"/>
              <w:left w:val="nil"/>
              <w:bottom w:val="nil"/>
              <w:right w:val="nil"/>
            </w:tcBorders>
            <w:tcMar>
              <w:top w:w="0" w:type="dxa"/>
              <w:left w:w="60" w:type="dxa"/>
              <w:bottom w:w="0" w:type="dxa"/>
              <w:right w:w="60" w:type="dxa"/>
            </w:tcMar>
          </w:tcPr>
          <w:p w14:paraId="35228CFB" w14:textId="77777777" w:rsidR="0095235C" w:rsidRDefault="0095235C" w:rsidP="00E52C8A">
            <w:pPr>
              <w:rPr>
                <w:ins w:id="4000" w:author="Arjan Kloosterboer" w:date="2017-09-21T15:14:00Z"/>
                <w:rFonts w:ascii="Calibri" w:hAnsi="Calibri" w:cs="Calibri"/>
                <w:color w:val="0F0F0F"/>
                <w:sz w:val="22"/>
                <w:szCs w:val="22"/>
              </w:rPr>
            </w:pPr>
            <w:bookmarkStart w:id="4001" w:name="BKM_5503DEB3_0B04_425C_A6B6_0A8B5C2E34EF"/>
          </w:p>
        </w:tc>
        <w:tc>
          <w:tcPr>
            <w:tcW w:w="2790" w:type="dxa"/>
            <w:gridSpan w:val="2"/>
            <w:tcBorders>
              <w:top w:val="nil"/>
              <w:left w:val="nil"/>
              <w:bottom w:val="nil"/>
              <w:right w:val="nil"/>
            </w:tcBorders>
            <w:tcMar>
              <w:top w:w="0" w:type="dxa"/>
              <w:left w:w="60" w:type="dxa"/>
              <w:bottom w:w="0" w:type="dxa"/>
              <w:right w:w="60" w:type="dxa"/>
            </w:tcMar>
          </w:tcPr>
          <w:p w14:paraId="09873967" w14:textId="77777777" w:rsidR="0095235C" w:rsidRDefault="0095235C" w:rsidP="00E52C8A">
            <w:pPr>
              <w:rPr>
                <w:ins w:id="4002" w:author="Arjan Kloosterboer" w:date="2017-09-21T15:14:00Z"/>
                <w:rFonts w:ascii="Calibri" w:hAnsi="Calibri" w:cs="Calibri"/>
                <w:color w:val="0F0F0F"/>
                <w:sz w:val="22"/>
                <w:szCs w:val="22"/>
              </w:rPr>
            </w:pPr>
            <w:ins w:id="4003" w:author="Arjan Kloosterboer" w:date="2017-09-21T15:14:00Z">
              <w:r>
                <w:rPr>
                  <w:rFonts w:ascii="Calibri" w:hAnsi="Calibri" w:cs="Calibri"/>
                  <w:color w:val="0F0F0F"/>
                  <w:sz w:val="22"/>
                  <w:szCs w:val="22"/>
                </w:rPr>
                <w:t>Type vegetatieobject</w:t>
              </w:r>
            </w:ins>
          </w:p>
        </w:tc>
        <w:tc>
          <w:tcPr>
            <w:tcW w:w="4230" w:type="dxa"/>
            <w:tcBorders>
              <w:top w:val="nil"/>
              <w:left w:val="nil"/>
              <w:bottom w:val="nil"/>
              <w:right w:val="nil"/>
            </w:tcBorders>
            <w:tcMar>
              <w:top w:w="0" w:type="dxa"/>
              <w:left w:w="60" w:type="dxa"/>
              <w:bottom w:w="0" w:type="dxa"/>
              <w:right w:w="60" w:type="dxa"/>
            </w:tcMar>
          </w:tcPr>
          <w:p w14:paraId="23B1CB15" w14:textId="77777777" w:rsidR="0095235C" w:rsidRDefault="0095235C" w:rsidP="00E52C8A">
            <w:pPr>
              <w:rPr>
                <w:ins w:id="4004"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6C8B3FA" w14:textId="77777777" w:rsidR="0095235C" w:rsidRDefault="0095235C" w:rsidP="00E52C8A">
            <w:pPr>
              <w:rPr>
                <w:ins w:id="4005"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CAD6560" w14:textId="77777777" w:rsidR="0095235C" w:rsidRDefault="0095235C" w:rsidP="00E52C8A">
            <w:pPr>
              <w:rPr>
                <w:ins w:id="4006" w:author="Arjan Kloosterboer" w:date="2017-09-21T15:14:00Z"/>
                <w:rFonts w:ascii="Calibri" w:hAnsi="Calibri" w:cs="Calibri"/>
                <w:color w:val="0F0F0F"/>
                <w:sz w:val="22"/>
                <w:szCs w:val="22"/>
              </w:rPr>
            </w:pPr>
            <w:ins w:id="4007" w:author="Arjan Kloosterboer" w:date="2017-09-21T15:14:00Z">
              <w:r>
                <w:rPr>
                  <w:rFonts w:ascii="Calibri" w:hAnsi="Calibri" w:cs="Calibri"/>
                  <w:color w:val="0F0F0F"/>
                  <w:sz w:val="22"/>
                  <w:szCs w:val="22"/>
                </w:rPr>
                <w:t>1 - 1</w:t>
              </w:r>
            </w:ins>
          </w:p>
        </w:tc>
        <w:bookmarkEnd w:id="4001"/>
      </w:tr>
      <w:tr w:rsidR="0095235C" w14:paraId="7355513E" w14:textId="77777777" w:rsidTr="00E52C8A">
        <w:trPr>
          <w:ins w:id="4008" w:author="Arjan Kloosterboer" w:date="2017-09-21T15:14:00Z"/>
        </w:trPr>
        <w:tc>
          <w:tcPr>
            <w:tcW w:w="450" w:type="dxa"/>
            <w:tcBorders>
              <w:top w:val="nil"/>
              <w:left w:val="nil"/>
              <w:bottom w:val="nil"/>
              <w:right w:val="nil"/>
            </w:tcBorders>
            <w:tcMar>
              <w:top w:w="0" w:type="dxa"/>
              <w:left w:w="60" w:type="dxa"/>
              <w:bottom w:w="0" w:type="dxa"/>
              <w:right w:w="60" w:type="dxa"/>
            </w:tcMar>
          </w:tcPr>
          <w:p w14:paraId="4C18974C" w14:textId="77777777" w:rsidR="0095235C" w:rsidRDefault="0095235C" w:rsidP="00E52C8A">
            <w:pPr>
              <w:rPr>
                <w:ins w:id="4009" w:author="Arjan Kloosterboer" w:date="2017-09-21T15:14:00Z"/>
                <w:rFonts w:ascii="Calibri" w:hAnsi="Calibri" w:cs="Calibri"/>
                <w:color w:val="0F0F0F"/>
                <w:sz w:val="22"/>
                <w:szCs w:val="22"/>
              </w:rPr>
            </w:pPr>
            <w:bookmarkStart w:id="4010" w:name="BKM_2012D4F1_623A_4AE7_A120_750D3C21A789"/>
          </w:p>
        </w:tc>
        <w:tc>
          <w:tcPr>
            <w:tcW w:w="2790" w:type="dxa"/>
            <w:gridSpan w:val="2"/>
            <w:tcBorders>
              <w:top w:val="nil"/>
              <w:left w:val="nil"/>
              <w:bottom w:val="nil"/>
              <w:right w:val="nil"/>
            </w:tcBorders>
            <w:tcMar>
              <w:top w:w="0" w:type="dxa"/>
              <w:left w:w="60" w:type="dxa"/>
              <w:bottom w:w="0" w:type="dxa"/>
              <w:right w:w="60" w:type="dxa"/>
            </w:tcMar>
          </w:tcPr>
          <w:p w14:paraId="667122F0" w14:textId="77777777" w:rsidR="0095235C" w:rsidRDefault="0095235C" w:rsidP="00E52C8A">
            <w:pPr>
              <w:rPr>
                <w:ins w:id="4011" w:author="Arjan Kloosterboer" w:date="2017-09-21T15:14:00Z"/>
                <w:rFonts w:ascii="Calibri" w:hAnsi="Calibri" w:cs="Calibri"/>
                <w:color w:val="0F0F0F"/>
                <w:sz w:val="22"/>
                <w:szCs w:val="22"/>
              </w:rPr>
            </w:pPr>
            <w:ins w:id="4012" w:author="Arjan Kloosterboer" w:date="2017-09-21T15:14:00Z">
              <w:r>
                <w:rPr>
                  <w:rFonts w:ascii="Calibri" w:hAnsi="Calibri" w:cs="Calibri"/>
                  <w:color w:val="0F0F0F"/>
                  <w:sz w:val="22"/>
                  <w:szCs w:val="22"/>
                </w:rPr>
                <w:t>Datum begin geldigheid vegetatieobject</w:t>
              </w:r>
            </w:ins>
          </w:p>
        </w:tc>
        <w:tc>
          <w:tcPr>
            <w:tcW w:w="4230" w:type="dxa"/>
            <w:tcBorders>
              <w:top w:val="nil"/>
              <w:left w:val="nil"/>
              <w:bottom w:val="nil"/>
              <w:right w:val="nil"/>
            </w:tcBorders>
            <w:tcMar>
              <w:top w:w="0" w:type="dxa"/>
              <w:left w:w="60" w:type="dxa"/>
              <w:bottom w:w="0" w:type="dxa"/>
              <w:right w:w="60" w:type="dxa"/>
            </w:tcMar>
          </w:tcPr>
          <w:p w14:paraId="1D563359" w14:textId="77777777" w:rsidR="0095235C" w:rsidRDefault="0095235C" w:rsidP="00E52C8A">
            <w:pPr>
              <w:rPr>
                <w:ins w:id="4013"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EFC8EDD" w14:textId="77777777" w:rsidR="0095235C" w:rsidRDefault="0095235C" w:rsidP="00E52C8A">
            <w:pPr>
              <w:rPr>
                <w:ins w:id="4014"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A016A3D" w14:textId="77777777" w:rsidR="0095235C" w:rsidRDefault="0095235C" w:rsidP="00E52C8A">
            <w:pPr>
              <w:rPr>
                <w:ins w:id="4015" w:author="Arjan Kloosterboer" w:date="2017-09-21T15:14:00Z"/>
                <w:rFonts w:ascii="Calibri" w:hAnsi="Calibri" w:cs="Calibri"/>
                <w:color w:val="0F0F0F"/>
                <w:sz w:val="22"/>
                <w:szCs w:val="22"/>
              </w:rPr>
            </w:pPr>
            <w:ins w:id="4016" w:author="Arjan Kloosterboer" w:date="2017-09-21T15:14:00Z">
              <w:r>
                <w:rPr>
                  <w:rFonts w:ascii="Calibri" w:hAnsi="Calibri" w:cs="Calibri"/>
                  <w:color w:val="0F0F0F"/>
                  <w:sz w:val="22"/>
                  <w:szCs w:val="22"/>
                </w:rPr>
                <w:t>1 - 1</w:t>
              </w:r>
            </w:ins>
          </w:p>
        </w:tc>
        <w:bookmarkEnd w:id="4010"/>
      </w:tr>
      <w:tr w:rsidR="0095235C" w14:paraId="71D9D69A" w14:textId="77777777" w:rsidTr="00E52C8A">
        <w:trPr>
          <w:ins w:id="4017" w:author="Arjan Kloosterboer" w:date="2017-09-21T15:14:00Z"/>
        </w:trPr>
        <w:tc>
          <w:tcPr>
            <w:tcW w:w="450" w:type="dxa"/>
            <w:tcBorders>
              <w:top w:val="nil"/>
              <w:left w:val="nil"/>
              <w:bottom w:val="nil"/>
              <w:right w:val="nil"/>
            </w:tcBorders>
            <w:tcMar>
              <w:top w:w="0" w:type="dxa"/>
              <w:left w:w="60" w:type="dxa"/>
              <w:bottom w:w="0" w:type="dxa"/>
              <w:right w:w="60" w:type="dxa"/>
            </w:tcMar>
          </w:tcPr>
          <w:p w14:paraId="2B1AA25F" w14:textId="77777777" w:rsidR="0095235C" w:rsidRDefault="0095235C" w:rsidP="00E52C8A">
            <w:pPr>
              <w:rPr>
                <w:ins w:id="4018" w:author="Arjan Kloosterboer" w:date="2017-09-21T15:14:00Z"/>
                <w:rFonts w:ascii="Calibri" w:hAnsi="Calibri" w:cs="Calibri"/>
                <w:color w:val="0F0F0F"/>
                <w:sz w:val="22"/>
                <w:szCs w:val="22"/>
              </w:rPr>
            </w:pPr>
            <w:bookmarkStart w:id="4019" w:name="BKM_36224F43_AC24_48C9_BD1A_AD55B36992C8"/>
          </w:p>
        </w:tc>
        <w:tc>
          <w:tcPr>
            <w:tcW w:w="2790" w:type="dxa"/>
            <w:gridSpan w:val="2"/>
            <w:tcBorders>
              <w:top w:val="nil"/>
              <w:left w:val="nil"/>
              <w:bottom w:val="nil"/>
              <w:right w:val="nil"/>
            </w:tcBorders>
            <w:tcMar>
              <w:top w:w="0" w:type="dxa"/>
              <w:left w:w="60" w:type="dxa"/>
              <w:bottom w:w="0" w:type="dxa"/>
              <w:right w:w="60" w:type="dxa"/>
            </w:tcMar>
          </w:tcPr>
          <w:p w14:paraId="37D3F140" w14:textId="77777777" w:rsidR="0095235C" w:rsidRDefault="0095235C" w:rsidP="00E52C8A">
            <w:pPr>
              <w:rPr>
                <w:ins w:id="4020" w:author="Arjan Kloosterboer" w:date="2017-09-21T15:14:00Z"/>
                <w:rFonts w:ascii="Calibri" w:hAnsi="Calibri" w:cs="Calibri"/>
                <w:color w:val="0F0F0F"/>
                <w:sz w:val="22"/>
                <w:szCs w:val="22"/>
              </w:rPr>
            </w:pPr>
            <w:ins w:id="4021" w:author="Arjan Kloosterboer" w:date="2017-09-21T15:14:00Z">
              <w:r>
                <w:rPr>
                  <w:rFonts w:ascii="Calibri" w:hAnsi="Calibri" w:cs="Calibri"/>
                  <w:color w:val="0F0F0F"/>
                  <w:sz w:val="22"/>
                  <w:szCs w:val="22"/>
                </w:rPr>
                <w:t>Datum einde geldigheid vegetatieobject</w:t>
              </w:r>
            </w:ins>
          </w:p>
        </w:tc>
        <w:tc>
          <w:tcPr>
            <w:tcW w:w="4230" w:type="dxa"/>
            <w:tcBorders>
              <w:top w:val="nil"/>
              <w:left w:val="nil"/>
              <w:bottom w:val="nil"/>
              <w:right w:val="nil"/>
            </w:tcBorders>
            <w:tcMar>
              <w:top w:w="0" w:type="dxa"/>
              <w:left w:w="60" w:type="dxa"/>
              <w:bottom w:w="0" w:type="dxa"/>
              <w:right w:w="60" w:type="dxa"/>
            </w:tcMar>
          </w:tcPr>
          <w:p w14:paraId="58DAFCD0" w14:textId="77777777" w:rsidR="0095235C" w:rsidRDefault="0095235C" w:rsidP="00E52C8A">
            <w:pPr>
              <w:rPr>
                <w:ins w:id="4022"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421AC39" w14:textId="77777777" w:rsidR="0095235C" w:rsidRDefault="0095235C" w:rsidP="00E52C8A">
            <w:pPr>
              <w:rPr>
                <w:ins w:id="4023"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AD8FFCA" w14:textId="77777777" w:rsidR="0095235C" w:rsidRDefault="0095235C" w:rsidP="00E52C8A">
            <w:pPr>
              <w:rPr>
                <w:ins w:id="4024" w:author="Arjan Kloosterboer" w:date="2017-09-21T15:14:00Z"/>
                <w:rFonts w:ascii="Calibri" w:hAnsi="Calibri" w:cs="Calibri"/>
                <w:color w:val="0F0F0F"/>
                <w:sz w:val="22"/>
                <w:szCs w:val="22"/>
              </w:rPr>
            </w:pPr>
            <w:ins w:id="4025" w:author="Arjan Kloosterboer" w:date="2017-09-21T15:14:00Z">
              <w:r>
                <w:rPr>
                  <w:rFonts w:ascii="Calibri" w:hAnsi="Calibri" w:cs="Calibri"/>
                  <w:color w:val="0F0F0F"/>
                  <w:sz w:val="22"/>
                  <w:szCs w:val="22"/>
                </w:rPr>
                <w:t>0 - 1</w:t>
              </w:r>
            </w:ins>
          </w:p>
        </w:tc>
        <w:bookmarkEnd w:id="4019"/>
      </w:tr>
    </w:tbl>
    <w:p w14:paraId="4D0AB347" w14:textId="77777777" w:rsidR="0095235C" w:rsidRDefault="0095235C" w:rsidP="0095235C">
      <w:pPr>
        <w:rPr>
          <w:ins w:id="4026" w:author="Arjan Kloosterboer" w:date="2017-09-21T15:14: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95235C" w14:paraId="5F840FA0" w14:textId="77777777" w:rsidTr="00E52C8A">
        <w:trPr>
          <w:ins w:id="4027" w:author="Arjan Kloosterboer" w:date="2017-09-21T15:14:00Z"/>
        </w:trPr>
        <w:tc>
          <w:tcPr>
            <w:tcW w:w="9360" w:type="dxa"/>
            <w:gridSpan w:val="3"/>
            <w:tcBorders>
              <w:top w:val="nil"/>
              <w:left w:val="nil"/>
              <w:bottom w:val="nil"/>
              <w:right w:val="nil"/>
            </w:tcBorders>
            <w:tcMar>
              <w:top w:w="0" w:type="dxa"/>
              <w:left w:w="60" w:type="dxa"/>
              <w:bottom w:w="0" w:type="dxa"/>
              <w:right w:w="60" w:type="dxa"/>
            </w:tcMar>
          </w:tcPr>
          <w:p w14:paraId="2E8C82D6" w14:textId="77777777" w:rsidR="0095235C" w:rsidRDefault="0095235C" w:rsidP="00E52C8A">
            <w:pPr>
              <w:rPr>
                <w:ins w:id="4028" w:author="Arjan Kloosterboer" w:date="2017-09-21T15:14:00Z"/>
                <w:rFonts w:ascii="Calibri" w:hAnsi="Calibri" w:cs="Calibri"/>
                <w:color w:val="0F0F0F"/>
                <w:sz w:val="22"/>
                <w:szCs w:val="22"/>
              </w:rPr>
            </w:pPr>
            <w:ins w:id="4029" w:author="Arjan Kloosterboer" w:date="2017-09-21T15:14:00Z">
              <w:r>
                <w:rPr>
                  <w:rFonts w:ascii="Calibri" w:hAnsi="Calibri" w:cs="Calibri"/>
                  <w:b/>
                  <w:bCs/>
                  <w:color w:val="0F0F0F"/>
                  <w:sz w:val="22"/>
                  <w:szCs w:val="22"/>
                </w:rPr>
                <w:t>Overzicht relaties</w:t>
              </w:r>
            </w:ins>
          </w:p>
        </w:tc>
      </w:tr>
      <w:tr w:rsidR="0095235C" w14:paraId="5987985C" w14:textId="77777777" w:rsidTr="00E52C8A">
        <w:trPr>
          <w:ins w:id="4030" w:author="Arjan Kloosterboer" w:date="2017-09-21T15:14:00Z"/>
        </w:trPr>
        <w:tc>
          <w:tcPr>
            <w:tcW w:w="450" w:type="dxa"/>
            <w:tcBorders>
              <w:top w:val="nil"/>
              <w:left w:val="nil"/>
              <w:bottom w:val="nil"/>
              <w:right w:val="nil"/>
            </w:tcBorders>
            <w:tcMar>
              <w:top w:w="0" w:type="dxa"/>
              <w:left w:w="60" w:type="dxa"/>
              <w:bottom w:w="0" w:type="dxa"/>
              <w:right w:w="60" w:type="dxa"/>
            </w:tcMar>
          </w:tcPr>
          <w:p w14:paraId="68585CB1" w14:textId="77777777" w:rsidR="0095235C" w:rsidRDefault="0095235C" w:rsidP="00E52C8A">
            <w:pPr>
              <w:rPr>
                <w:ins w:id="4031" w:author="Arjan Kloosterboer" w:date="2017-09-21T15:14: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20E8DDE6" w14:textId="77777777" w:rsidR="0095235C" w:rsidRDefault="0095235C" w:rsidP="00E52C8A">
            <w:pPr>
              <w:rPr>
                <w:ins w:id="4032" w:author="Arjan Kloosterboer" w:date="2017-09-21T15:14:00Z"/>
                <w:rFonts w:ascii="Calibri" w:hAnsi="Calibri" w:cs="Calibri"/>
                <w:i/>
                <w:iCs/>
                <w:color w:val="0F0F0F"/>
                <w:sz w:val="22"/>
                <w:szCs w:val="22"/>
              </w:rPr>
            </w:pPr>
            <w:ins w:id="4033" w:author="Arjan Kloosterboer" w:date="2017-09-21T15:14:00Z">
              <w:r>
                <w:rPr>
                  <w:rFonts w:ascii="Calibri" w:hAnsi="Calibri" w:cs="Calibri"/>
                  <w:i/>
                  <w:iCs/>
                  <w:color w:val="0F0F0F"/>
                  <w:sz w:val="22"/>
                  <w:szCs w:val="22"/>
                </w:rPr>
                <w:t>Relatienaam met</w:t>
              </w:r>
            </w:ins>
          </w:p>
          <w:p w14:paraId="2095941A" w14:textId="77777777" w:rsidR="0095235C" w:rsidRDefault="0095235C" w:rsidP="00E52C8A">
            <w:pPr>
              <w:rPr>
                <w:ins w:id="4034" w:author="Arjan Kloosterboer" w:date="2017-09-21T15:14:00Z"/>
                <w:rFonts w:ascii="Calibri" w:hAnsi="Calibri" w:cs="Calibri"/>
                <w:color w:val="0F0F0F"/>
                <w:sz w:val="22"/>
                <w:szCs w:val="22"/>
              </w:rPr>
            </w:pPr>
            <w:ins w:id="4035" w:author="Arjan Kloosterboer" w:date="2017-09-21T15:14: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255F713B" w14:textId="77777777" w:rsidR="0095235C" w:rsidRDefault="0095235C" w:rsidP="00E52C8A">
            <w:pPr>
              <w:rPr>
                <w:ins w:id="4036" w:author="Arjan Kloosterboer" w:date="2017-09-21T15:14:00Z"/>
                <w:rFonts w:ascii="Calibri" w:hAnsi="Calibri" w:cs="Calibri"/>
                <w:color w:val="0F0F0F"/>
                <w:sz w:val="22"/>
                <w:szCs w:val="22"/>
              </w:rPr>
            </w:pPr>
            <w:ins w:id="4037" w:author="Arjan Kloosterboer" w:date="2017-09-21T15:14:00Z">
              <w:r>
                <w:rPr>
                  <w:rFonts w:ascii="Calibri" w:hAnsi="Calibri" w:cs="Calibri"/>
                  <w:i/>
                  <w:iCs/>
                  <w:color w:val="0F0F0F"/>
                  <w:sz w:val="22"/>
                  <w:szCs w:val="22"/>
                </w:rPr>
                <w:t>Definitie</w:t>
              </w:r>
            </w:ins>
          </w:p>
        </w:tc>
      </w:tr>
      <w:tr w:rsidR="0095235C" w14:paraId="1007AEEE" w14:textId="77777777" w:rsidTr="00E52C8A">
        <w:trPr>
          <w:ins w:id="4038" w:author="Arjan Kloosterboer" w:date="2017-09-21T15:14:00Z"/>
        </w:trPr>
        <w:tc>
          <w:tcPr>
            <w:tcW w:w="450" w:type="dxa"/>
            <w:tcBorders>
              <w:top w:val="nil"/>
              <w:left w:val="nil"/>
              <w:bottom w:val="nil"/>
              <w:right w:val="nil"/>
            </w:tcBorders>
            <w:tcMar>
              <w:top w:w="0" w:type="dxa"/>
              <w:left w:w="60" w:type="dxa"/>
              <w:bottom w:w="0" w:type="dxa"/>
              <w:right w:w="60" w:type="dxa"/>
            </w:tcMar>
          </w:tcPr>
          <w:p w14:paraId="41ECD68A" w14:textId="77777777" w:rsidR="0095235C" w:rsidRDefault="0095235C" w:rsidP="00E52C8A">
            <w:pPr>
              <w:rPr>
                <w:ins w:id="4039"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5EF5329" w14:textId="77777777" w:rsidR="0095235C" w:rsidRDefault="0095235C" w:rsidP="00E52C8A">
            <w:pPr>
              <w:rPr>
                <w:ins w:id="4040" w:author="Arjan Kloosterboer" w:date="2017-09-21T15:14:00Z"/>
                <w:rFonts w:ascii="Calibri" w:hAnsi="Calibri" w:cs="Calibri"/>
                <w:color w:val="0F0F0F"/>
                <w:sz w:val="22"/>
                <w:szCs w:val="22"/>
              </w:rPr>
            </w:pPr>
            <w:ins w:id="4041" w:author="Arjan Kloosterboer" w:date="2017-09-21T15:14:00Z">
              <w:r>
                <w:rPr>
                  <w:rFonts w:ascii="Calibri" w:hAnsi="Calibri" w:cs="Calibri"/>
                  <w:color w:val="0F0F0F"/>
                  <w:sz w:val="22"/>
                  <w:szCs w:val="22"/>
                </w:rPr>
                <w:t>VEGETATIEOBJECT  []</w:t>
              </w:r>
            </w:ins>
          </w:p>
          <w:p w14:paraId="39561C5E" w14:textId="77777777" w:rsidR="0095235C" w:rsidRDefault="0095235C" w:rsidP="00E52C8A">
            <w:pPr>
              <w:rPr>
                <w:ins w:id="4042" w:author="Arjan Kloosterboer" w:date="2017-09-21T15:14:00Z"/>
                <w:rFonts w:ascii="Calibri" w:hAnsi="Calibri" w:cs="Calibri"/>
                <w:color w:val="0F0F0F"/>
                <w:sz w:val="22"/>
                <w:szCs w:val="22"/>
              </w:rPr>
            </w:pPr>
            <w:ins w:id="4043" w:author="Arjan Kloosterboer" w:date="2017-09-21T15:14:00Z">
              <w:r>
                <w:rPr>
                  <w:rFonts w:ascii="Calibri" w:hAnsi="Calibri" w:cs="Calibri"/>
                  <w:color w:val="0F0F0F"/>
                  <w:sz w:val="22"/>
                  <w:szCs w:val="22"/>
                </w:rPr>
                <w:t xml:space="preserve">  </w:t>
              </w:r>
            </w:ins>
          </w:p>
          <w:p w14:paraId="378B1F23" w14:textId="77777777" w:rsidR="0095235C" w:rsidRDefault="0095235C" w:rsidP="00E52C8A">
            <w:pPr>
              <w:rPr>
                <w:ins w:id="4044" w:author="Arjan Kloosterboer" w:date="2017-09-21T15:14:00Z"/>
                <w:rFonts w:ascii="Calibri" w:hAnsi="Calibri" w:cs="Calibri"/>
                <w:color w:val="0F0F0F"/>
                <w:sz w:val="22"/>
                <w:szCs w:val="22"/>
              </w:rPr>
            </w:pPr>
            <w:ins w:id="4045" w:author="Arjan Kloosterboer" w:date="2017-09-21T15:14:00Z">
              <w:r>
                <w:rPr>
                  <w:rFonts w:ascii="Calibri" w:hAnsi="Calibri" w:cs="Calibri"/>
                  <w:color w:val="0F0F0F"/>
                  <w:sz w:val="22"/>
                  <w:szCs w:val="22"/>
                </w:rPr>
                <w:t>VEGETATIEOBJECT  []</w:t>
              </w:r>
            </w:ins>
          </w:p>
        </w:tc>
        <w:tc>
          <w:tcPr>
            <w:tcW w:w="6120" w:type="dxa"/>
            <w:tcBorders>
              <w:top w:val="nil"/>
              <w:left w:val="nil"/>
              <w:bottom w:val="nil"/>
              <w:right w:val="nil"/>
            </w:tcBorders>
            <w:tcMar>
              <w:top w:w="0" w:type="dxa"/>
              <w:left w:w="60" w:type="dxa"/>
              <w:bottom w:w="0" w:type="dxa"/>
              <w:right w:w="60" w:type="dxa"/>
            </w:tcMar>
          </w:tcPr>
          <w:p w14:paraId="6F364526" w14:textId="77777777" w:rsidR="0095235C" w:rsidRDefault="0095235C" w:rsidP="00E52C8A">
            <w:pPr>
              <w:rPr>
                <w:ins w:id="4046" w:author="Arjan Kloosterboer" w:date="2017-09-21T15:14:00Z"/>
                <w:rFonts w:ascii="Calibri" w:hAnsi="Calibri" w:cs="Calibri"/>
                <w:color w:val="0F0F0F"/>
                <w:sz w:val="22"/>
                <w:szCs w:val="22"/>
              </w:rPr>
            </w:pPr>
          </w:p>
        </w:tc>
      </w:tr>
      <w:tr w:rsidR="0095235C" w14:paraId="7A4B2AA4" w14:textId="77777777" w:rsidTr="00E52C8A">
        <w:trPr>
          <w:trHeight w:hRule="exact" w:val="128"/>
          <w:ins w:id="4047" w:author="Arjan Kloosterboer" w:date="2017-09-21T15:14:00Z"/>
        </w:trPr>
        <w:tc>
          <w:tcPr>
            <w:tcW w:w="450" w:type="dxa"/>
            <w:tcBorders>
              <w:top w:val="nil"/>
              <w:left w:val="nil"/>
              <w:bottom w:val="nil"/>
              <w:right w:val="nil"/>
            </w:tcBorders>
            <w:tcMar>
              <w:top w:w="0" w:type="dxa"/>
              <w:left w:w="60" w:type="dxa"/>
              <w:bottom w:w="0" w:type="dxa"/>
              <w:right w:w="60" w:type="dxa"/>
            </w:tcMar>
          </w:tcPr>
          <w:p w14:paraId="11CE9823" w14:textId="77777777" w:rsidR="0095235C" w:rsidRDefault="0095235C" w:rsidP="00E52C8A">
            <w:pPr>
              <w:rPr>
                <w:ins w:id="4048"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DAF289E" w14:textId="77777777" w:rsidR="0095235C" w:rsidRDefault="0095235C" w:rsidP="00E52C8A">
            <w:pPr>
              <w:rPr>
                <w:ins w:id="4049" w:author="Arjan Kloosterboer" w:date="2017-09-21T15:14: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3B60E31" w14:textId="77777777" w:rsidR="0095235C" w:rsidRDefault="0095235C" w:rsidP="00E52C8A">
            <w:pPr>
              <w:rPr>
                <w:ins w:id="4050" w:author="Arjan Kloosterboer" w:date="2017-09-21T15:14:00Z"/>
                <w:rFonts w:ascii="Calibri" w:hAnsi="Calibri" w:cs="Calibri"/>
                <w:color w:val="0F0F0F"/>
                <w:sz w:val="22"/>
                <w:szCs w:val="22"/>
              </w:rPr>
            </w:pPr>
          </w:p>
        </w:tc>
      </w:tr>
      <w:tr w:rsidR="0095235C" w14:paraId="25D8A2DB" w14:textId="77777777" w:rsidTr="00E52C8A">
        <w:trPr>
          <w:ins w:id="4051" w:author="Arjan Kloosterboer" w:date="2017-09-21T15:14:00Z"/>
        </w:trPr>
        <w:tc>
          <w:tcPr>
            <w:tcW w:w="450" w:type="dxa"/>
            <w:tcBorders>
              <w:top w:val="nil"/>
              <w:left w:val="nil"/>
              <w:bottom w:val="nil"/>
              <w:right w:val="nil"/>
            </w:tcBorders>
            <w:tcMar>
              <w:top w:w="0" w:type="dxa"/>
              <w:left w:w="60" w:type="dxa"/>
              <w:bottom w:w="0" w:type="dxa"/>
              <w:right w:w="60" w:type="dxa"/>
            </w:tcMar>
          </w:tcPr>
          <w:p w14:paraId="30AFC24D" w14:textId="77777777" w:rsidR="0095235C" w:rsidRDefault="0095235C" w:rsidP="00E52C8A">
            <w:pPr>
              <w:rPr>
                <w:ins w:id="4052"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1BDCD07" w14:textId="77777777" w:rsidR="0095235C" w:rsidRDefault="0095235C" w:rsidP="00E52C8A">
            <w:pPr>
              <w:rPr>
                <w:ins w:id="4053" w:author="Arjan Kloosterboer" w:date="2017-09-21T15:14:00Z"/>
                <w:rFonts w:ascii="Calibri" w:hAnsi="Calibri" w:cs="Calibri"/>
                <w:color w:val="0F0F0F"/>
                <w:sz w:val="22"/>
                <w:szCs w:val="22"/>
              </w:rPr>
            </w:pPr>
            <w:ins w:id="4054" w:author="Arjan Kloosterboer" w:date="2017-09-21T15:14:00Z">
              <w:r>
                <w:rPr>
                  <w:rFonts w:ascii="Calibri" w:hAnsi="Calibri" w:cs="Calibri"/>
                  <w:color w:val="0F0F0F"/>
                  <w:sz w:val="22"/>
                  <w:szCs w:val="22"/>
                </w:rPr>
                <w:t>OBJECT  [0..1]</w:t>
              </w:r>
            </w:ins>
          </w:p>
          <w:p w14:paraId="496F6334" w14:textId="77777777" w:rsidR="0095235C" w:rsidRDefault="0095235C" w:rsidP="00E52C8A">
            <w:pPr>
              <w:rPr>
                <w:ins w:id="4055" w:author="Arjan Kloosterboer" w:date="2017-09-21T15:14:00Z"/>
                <w:rFonts w:ascii="Calibri" w:hAnsi="Calibri" w:cs="Calibri"/>
                <w:color w:val="0F0F0F"/>
                <w:sz w:val="22"/>
                <w:szCs w:val="22"/>
              </w:rPr>
            </w:pPr>
            <w:ins w:id="4056" w:author="Arjan Kloosterboer" w:date="2017-09-21T15:14:00Z">
              <w:r>
                <w:rPr>
                  <w:rFonts w:ascii="Calibri" w:hAnsi="Calibri" w:cs="Calibri"/>
                  <w:color w:val="0F0F0F"/>
                  <w:sz w:val="22"/>
                  <w:szCs w:val="22"/>
                </w:rPr>
                <w:t xml:space="preserve">  is</w:t>
              </w:r>
            </w:ins>
          </w:p>
          <w:p w14:paraId="513D9DAD" w14:textId="77777777" w:rsidR="0095235C" w:rsidRDefault="0095235C" w:rsidP="00E52C8A">
            <w:pPr>
              <w:rPr>
                <w:ins w:id="4057" w:author="Arjan Kloosterboer" w:date="2017-09-21T15:14:00Z"/>
                <w:rFonts w:ascii="Calibri" w:hAnsi="Calibri" w:cs="Calibri"/>
                <w:color w:val="0F0F0F"/>
                <w:sz w:val="22"/>
                <w:szCs w:val="22"/>
              </w:rPr>
            </w:pPr>
            <w:ins w:id="4058" w:author="Arjan Kloosterboer" w:date="2017-09-21T15:14:00Z">
              <w:r>
                <w:rPr>
                  <w:rFonts w:ascii="Calibri" w:hAnsi="Calibri" w:cs="Calibri"/>
                  <w:color w:val="0F0F0F"/>
                  <w:sz w:val="22"/>
                  <w:szCs w:val="22"/>
                </w:rPr>
                <w:t>VEGETATIEOBJECT  [1]</w:t>
              </w:r>
            </w:ins>
          </w:p>
        </w:tc>
        <w:tc>
          <w:tcPr>
            <w:tcW w:w="6120" w:type="dxa"/>
            <w:tcBorders>
              <w:top w:val="nil"/>
              <w:left w:val="nil"/>
              <w:bottom w:val="nil"/>
              <w:right w:val="nil"/>
            </w:tcBorders>
            <w:tcMar>
              <w:top w:w="0" w:type="dxa"/>
              <w:left w:w="60" w:type="dxa"/>
              <w:bottom w:w="0" w:type="dxa"/>
              <w:right w:w="60" w:type="dxa"/>
            </w:tcMar>
          </w:tcPr>
          <w:p w14:paraId="43D6E33E" w14:textId="77777777" w:rsidR="0095235C" w:rsidRDefault="0095235C" w:rsidP="00E52C8A">
            <w:pPr>
              <w:rPr>
                <w:ins w:id="4059" w:author="Arjan Kloosterboer" w:date="2017-09-21T15:14:00Z"/>
                <w:rFonts w:ascii="Calibri" w:hAnsi="Calibri" w:cs="Calibri"/>
                <w:color w:val="0F0F0F"/>
                <w:sz w:val="22"/>
                <w:szCs w:val="22"/>
              </w:rPr>
            </w:pPr>
            <w:ins w:id="4060" w:author="Arjan Kloosterboer" w:date="2017-09-21T15:14:00Z">
              <w:r>
                <w:rPr>
                  <w:rFonts w:ascii="Calibri" w:hAnsi="Calibri" w:cs="Calibri"/>
                  <w:color w:val="000000"/>
                  <w:sz w:val="22"/>
                  <w:szCs w:val="22"/>
                </w:rPr>
                <w:t>Een VEGETATIEOBJEC komt voor in de hoedanigheid van een OBJECT bij een zaak</w:t>
              </w:r>
            </w:ins>
          </w:p>
        </w:tc>
      </w:tr>
      <w:tr w:rsidR="0095235C" w14:paraId="15A1C887" w14:textId="77777777" w:rsidTr="00E52C8A">
        <w:trPr>
          <w:trHeight w:hRule="exact" w:val="128"/>
          <w:ins w:id="4061" w:author="Arjan Kloosterboer" w:date="2017-09-21T15:14:00Z"/>
        </w:trPr>
        <w:tc>
          <w:tcPr>
            <w:tcW w:w="450" w:type="dxa"/>
            <w:tcBorders>
              <w:top w:val="nil"/>
              <w:left w:val="nil"/>
              <w:bottom w:val="nil"/>
              <w:right w:val="nil"/>
            </w:tcBorders>
            <w:tcMar>
              <w:top w:w="0" w:type="dxa"/>
              <w:left w:w="60" w:type="dxa"/>
              <w:bottom w:w="0" w:type="dxa"/>
              <w:right w:w="60" w:type="dxa"/>
            </w:tcMar>
          </w:tcPr>
          <w:p w14:paraId="02EC8387" w14:textId="77777777" w:rsidR="0095235C" w:rsidRDefault="0095235C" w:rsidP="00E52C8A">
            <w:pPr>
              <w:rPr>
                <w:ins w:id="4062"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67E8EF6" w14:textId="77777777" w:rsidR="0095235C" w:rsidRDefault="0095235C" w:rsidP="00E52C8A">
            <w:pPr>
              <w:rPr>
                <w:ins w:id="4063" w:author="Arjan Kloosterboer" w:date="2017-09-21T15:14: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03F40B3" w14:textId="77777777" w:rsidR="0095235C" w:rsidRDefault="0095235C" w:rsidP="00E52C8A">
            <w:pPr>
              <w:rPr>
                <w:ins w:id="4064" w:author="Arjan Kloosterboer" w:date="2017-09-21T15:14:00Z"/>
                <w:rFonts w:ascii="Calibri" w:hAnsi="Calibri" w:cs="Calibri"/>
                <w:color w:val="0F0F0F"/>
                <w:sz w:val="22"/>
                <w:szCs w:val="22"/>
              </w:rPr>
            </w:pPr>
          </w:p>
        </w:tc>
      </w:tr>
    </w:tbl>
    <w:p w14:paraId="7A96B10B" w14:textId="77777777" w:rsidR="0095235C" w:rsidRPr="00E072A0" w:rsidRDefault="0095235C" w:rsidP="0095235C">
      <w:pPr>
        <w:rPr>
          <w:ins w:id="4065" w:author="Arjan Kloosterboer" w:date="2017-09-21T15:14: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95235C" w14:paraId="551D645A" w14:textId="77777777" w:rsidTr="00E52C8A">
        <w:trPr>
          <w:ins w:id="4066" w:author="Arjan Kloosterboer" w:date="2017-09-21T15:14:00Z"/>
        </w:trPr>
        <w:tc>
          <w:tcPr>
            <w:tcW w:w="9360" w:type="dxa"/>
            <w:tcBorders>
              <w:top w:val="nil"/>
              <w:left w:val="nil"/>
              <w:bottom w:val="nil"/>
              <w:right w:val="nil"/>
            </w:tcBorders>
            <w:tcMar>
              <w:top w:w="0" w:type="dxa"/>
              <w:left w:w="60" w:type="dxa"/>
              <w:bottom w:w="0" w:type="dxa"/>
              <w:right w:w="60" w:type="dxa"/>
            </w:tcMar>
          </w:tcPr>
          <w:p w14:paraId="0212DE94" w14:textId="77777777" w:rsidR="0095235C" w:rsidRDefault="0095235C" w:rsidP="00E52C8A">
            <w:pPr>
              <w:rPr>
                <w:ins w:id="4067" w:author="Arjan Kloosterboer" w:date="2017-09-21T15:14:00Z"/>
                <w:rFonts w:ascii="Calibri" w:hAnsi="Calibri" w:cs="Calibri"/>
                <w:b/>
                <w:bCs/>
                <w:color w:val="0F0F0F"/>
                <w:sz w:val="22"/>
                <w:szCs w:val="22"/>
              </w:rPr>
            </w:pPr>
            <w:ins w:id="4068" w:author="Arjan Kloosterboer" w:date="2017-09-21T15:14:00Z">
              <w:r>
                <w:rPr>
                  <w:rFonts w:ascii="Calibri" w:hAnsi="Calibri" w:cs="Calibri"/>
                  <w:b/>
                  <w:bCs/>
                  <w:color w:val="0F0F0F"/>
                  <w:sz w:val="22"/>
                  <w:szCs w:val="22"/>
                </w:rPr>
                <w:t>Toelichting objecttype</w:t>
              </w:r>
            </w:ins>
          </w:p>
          <w:p w14:paraId="28F188E4" w14:textId="77777777" w:rsidR="0095235C" w:rsidRDefault="0095235C" w:rsidP="00E52C8A">
            <w:pPr>
              <w:ind w:left="720"/>
              <w:rPr>
                <w:ins w:id="4069" w:author="Arjan Kloosterboer" w:date="2017-09-21T15:14:00Z"/>
                <w:rFonts w:ascii="Calibri" w:hAnsi="Calibri" w:cs="Calibri"/>
                <w:color w:val="0F0F0F"/>
                <w:sz w:val="22"/>
                <w:szCs w:val="22"/>
              </w:rPr>
            </w:pPr>
          </w:p>
        </w:tc>
        <w:bookmarkEnd w:id="3936"/>
      </w:tr>
    </w:tbl>
    <w:p w14:paraId="69A9A344" w14:textId="063E72BA"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VERBLIJFSOBJECT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5314977" w14:textId="77777777" w:rsidTr="00847C61">
        <w:trPr>
          <w:trHeight w:val="271"/>
        </w:trPr>
        <w:tc>
          <w:tcPr>
            <w:tcW w:w="2340" w:type="dxa"/>
            <w:gridSpan w:val="2"/>
            <w:tcBorders>
              <w:top w:val="nil"/>
              <w:left w:val="nil"/>
              <w:bottom w:val="nil"/>
              <w:right w:val="nil"/>
            </w:tcBorders>
          </w:tcPr>
          <w:p w14:paraId="2BE962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38089C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VERBLIJFSOBJECT</w:t>
            </w:r>
            <w:r w:rsidRPr="00474957">
              <w:rPr>
                <w:rFonts w:ascii="Arial" w:hAnsi="Arial" w:cs="Arial"/>
                <w:szCs w:val="24"/>
                <w:lang w:val="en-AU" w:eastAsia="en-US"/>
              </w:rPr>
              <w:fldChar w:fldCharType="end"/>
            </w:r>
          </w:p>
        </w:tc>
      </w:tr>
      <w:tr w:rsidR="00847C61" w:rsidRPr="00474957" w14:paraId="3945C126" w14:textId="77777777" w:rsidTr="00847C61">
        <w:trPr>
          <w:trHeight w:hRule="exact" w:val="128"/>
        </w:trPr>
        <w:tc>
          <w:tcPr>
            <w:tcW w:w="2340" w:type="dxa"/>
            <w:gridSpan w:val="2"/>
            <w:tcBorders>
              <w:top w:val="nil"/>
              <w:left w:val="nil"/>
              <w:bottom w:val="nil"/>
              <w:right w:val="nil"/>
            </w:tcBorders>
          </w:tcPr>
          <w:p w14:paraId="2EDC35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0F746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A7BD314" w14:textId="77777777" w:rsidTr="00847C61">
        <w:trPr>
          <w:trHeight w:val="151"/>
        </w:trPr>
        <w:tc>
          <w:tcPr>
            <w:tcW w:w="2340" w:type="dxa"/>
            <w:gridSpan w:val="2"/>
            <w:tcBorders>
              <w:top w:val="nil"/>
              <w:left w:val="nil"/>
              <w:bottom w:val="nil"/>
              <w:right w:val="nil"/>
            </w:tcBorders>
          </w:tcPr>
          <w:p w14:paraId="440FA3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6FC5C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18E3F64F" w14:textId="77777777" w:rsidTr="00847C61">
        <w:trPr>
          <w:trHeight w:hRule="exact" w:val="128"/>
        </w:trPr>
        <w:tc>
          <w:tcPr>
            <w:tcW w:w="2340" w:type="dxa"/>
            <w:gridSpan w:val="2"/>
            <w:tcBorders>
              <w:top w:val="nil"/>
              <w:left w:val="nil"/>
              <w:bottom w:val="nil"/>
              <w:right w:val="nil"/>
            </w:tcBorders>
          </w:tcPr>
          <w:p w14:paraId="3B5D80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D1C7C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525367E" w14:textId="77777777" w:rsidTr="00847C61">
        <w:tc>
          <w:tcPr>
            <w:tcW w:w="2340" w:type="dxa"/>
            <w:gridSpan w:val="2"/>
            <w:tcBorders>
              <w:top w:val="nil"/>
              <w:left w:val="nil"/>
              <w:bottom w:val="nil"/>
              <w:right w:val="nil"/>
            </w:tcBorders>
          </w:tcPr>
          <w:p w14:paraId="7C6D058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7D7AA5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5BB704A" w14:textId="77777777" w:rsidTr="00847C61">
        <w:trPr>
          <w:trHeight w:hRule="exact" w:val="241"/>
        </w:trPr>
        <w:tc>
          <w:tcPr>
            <w:tcW w:w="2340" w:type="dxa"/>
            <w:gridSpan w:val="2"/>
            <w:tcBorders>
              <w:top w:val="nil"/>
              <w:left w:val="nil"/>
              <w:bottom w:val="nil"/>
              <w:right w:val="nil"/>
            </w:tcBorders>
          </w:tcPr>
          <w:p w14:paraId="5FA87B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DA172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9E364B0" w14:textId="77777777" w:rsidTr="00847C61">
        <w:tc>
          <w:tcPr>
            <w:tcW w:w="2340" w:type="dxa"/>
            <w:gridSpan w:val="2"/>
            <w:tcBorders>
              <w:top w:val="nil"/>
              <w:left w:val="nil"/>
              <w:bottom w:val="nil"/>
              <w:right w:val="nil"/>
            </w:tcBorders>
          </w:tcPr>
          <w:p w14:paraId="52CF802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D7343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3232787" w14:textId="77777777" w:rsidTr="00847C61">
        <w:tc>
          <w:tcPr>
            <w:tcW w:w="450" w:type="dxa"/>
            <w:tcBorders>
              <w:top w:val="nil"/>
              <w:left w:val="nil"/>
              <w:bottom w:val="nil"/>
              <w:right w:val="nil"/>
            </w:tcBorders>
          </w:tcPr>
          <w:p w14:paraId="339A9F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070" w:name="BKM_EC3408FB_FC06_4d19_8C9A_2E74A88502A5"/>
          </w:p>
        </w:tc>
        <w:tc>
          <w:tcPr>
            <w:tcW w:w="2790" w:type="dxa"/>
            <w:gridSpan w:val="2"/>
            <w:tcBorders>
              <w:top w:val="nil"/>
              <w:left w:val="nil"/>
              <w:bottom w:val="nil"/>
              <w:right w:val="nil"/>
            </w:tcBorders>
          </w:tcPr>
          <w:p w14:paraId="4DD8BE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F22BF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1012EDE5" w14:textId="77777777" w:rsidTr="00847C61">
        <w:tc>
          <w:tcPr>
            <w:tcW w:w="450" w:type="dxa"/>
            <w:tcBorders>
              <w:top w:val="nil"/>
              <w:left w:val="nil"/>
              <w:bottom w:val="nil"/>
              <w:right w:val="nil"/>
            </w:tcBorders>
          </w:tcPr>
          <w:p w14:paraId="36B04CC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47DFC8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Benoemd object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04DB4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object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70"/>
      </w:tr>
      <w:tr w:rsidR="00847C61" w:rsidRPr="00474957" w14:paraId="4BA457B8" w14:textId="77777777" w:rsidTr="00847C61">
        <w:tc>
          <w:tcPr>
            <w:tcW w:w="450" w:type="dxa"/>
            <w:tcBorders>
              <w:top w:val="nil"/>
              <w:left w:val="nil"/>
              <w:bottom w:val="nil"/>
              <w:right w:val="nil"/>
            </w:tcBorders>
          </w:tcPr>
          <w:p w14:paraId="413D17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71" w:name="BKM_2A7E25E5_1FC2_48e0_AE4D_7D1D7634B2E3"/>
          </w:p>
        </w:tc>
        <w:tc>
          <w:tcPr>
            <w:tcW w:w="2790" w:type="dxa"/>
            <w:gridSpan w:val="2"/>
            <w:tcBorders>
              <w:top w:val="nil"/>
              <w:left w:val="nil"/>
              <w:bottom w:val="nil"/>
              <w:right w:val="nil"/>
            </w:tcBorders>
          </w:tcPr>
          <w:p w14:paraId="5FC2052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Gebouwd object </w:t>
            </w:r>
            <w:r w:rsidR="00847C61" w:rsidRPr="00474957">
              <w:rPr>
                <w:rFonts w:ascii="Calibri" w:hAnsi="Calibri" w:cs="Arial"/>
                <w:color w:val="0F0F0F"/>
                <w:sz w:val="22"/>
                <w:szCs w:val="24"/>
                <w:lang w:eastAsia="en-US"/>
              </w:rPr>
              <w:lastRenderedPageBreak/>
              <w:t>puntgeometrie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14BFF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lastRenderedPageBreak/>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Gebouwd </w:t>
            </w:r>
            <w:r w:rsidRPr="00474957">
              <w:rPr>
                <w:rFonts w:ascii="Calibri" w:hAnsi="Calibri" w:cs="Arial"/>
                <w:color w:val="000000"/>
                <w:sz w:val="22"/>
                <w:szCs w:val="24"/>
                <w:lang w:eastAsia="en-US"/>
              </w:rPr>
              <w:lastRenderedPageBreak/>
              <w:t xml:space="preserve">objectpuntgeometrie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71"/>
      </w:tr>
      <w:tr w:rsidR="00847C61" w:rsidRPr="00474957" w14:paraId="53BB1753" w14:textId="77777777" w:rsidTr="00847C61">
        <w:tc>
          <w:tcPr>
            <w:tcW w:w="450" w:type="dxa"/>
            <w:tcBorders>
              <w:top w:val="nil"/>
              <w:left w:val="nil"/>
              <w:bottom w:val="nil"/>
              <w:right w:val="nil"/>
            </w:tcBorders>
          </w:tcPr>
          <w:p w14:paraId="7AC606C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72" w:name="BKM_9B3D58B8_4D99_41b2_A7F2_3AE937EEAA12"/>
          </w:p>
        </w:tc>
        <w:tc>
          <w:tcPr>
            <w:tcW w:w="2790" w:type="dxa"/>
            <w:gridSpan w:val="2"/>
            <w:tcBorders>
              <w:top w:val="nil"/>
              <w:left w:val="nil"/>
              <w:bottom w:val="nil"/>
              <w:right w:val="nil"/>
            </w:tcBorders>
          </w:tcPr>
          <w:p w14:paraId="19FF17C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gebouwd 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A40D1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gebouwd 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72"/>
      </w:tr>
      <w:tr w:rsidR="00847C61" w:rsidRPr="00474957" w14:paraId="731E3A7F" w14:textId="77777777" w:rsidTr="00847C61">
        <w:tc>
          <w:tcPr>
            <w:tcW w:w="450" w:type="dxa"/>
            <w:tcBorders>
              <w:top w:val="nil"/>
              <w:left w:val="nil"/>
              <w:bottom w:val="nil"/>
              <w:right w:val="nil"/>
            </w:tcBorders>
          </w:tcPr>
          <w:p w14:paraId="4B7AB8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73" w:name="BKM_2A96B499_41C3_4d36_8370_4866E79E2EFF"/>
          </w:p>
        </w:tc>
        <w:tc>
          <w:tcPr>
            <w:tcW w:w="2790" w:type="dxa"/>
            <w:gridSpan w:val="2"/>
            <w:tcBorders>
              <w:top w:val="nil"/>
              <w:left w:val="nil"/>
              <w:bottom w:val="nil"/>
              <w:right w:val="nil"/>
            </w:tcBorders>
          </w:tcPr>
          <w:p w14:paraId="3E15138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gebouwd 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99BA5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gebouwd 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73"/>
      </w:tr>
      <w:tr w:rsidR="00847C61" w:rsidRPr="00474957" w14:paraId="7D7A2FAD" w14:textId="77777777" w:rsidTr="00847C61">
        <w:tc>
          <w:tcPr>
            <w:tcW w:w="450" w:type="dxa"/>
            <w:tcBorders>
              <w:top w:val="nil"/>
              <w:left w:val="nil"/>
              <w:bottom w:val="nil"/>
              <w:right w:val="nil"/>
            </w:tcBorders>
          </w:tcPr>
          <w:p w14:paraId="69B6FC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74" w:name="BKM_8582EE6B_5E2D_4fc2_9C7A_486321E48740"/>
          </w:p>
        </w:tc>
        <w:tc>
          <w:tcPr>
            <w:tcW w:w="2790" w:type="dxa"/>
            <w:gridSpan w:val="2"/>
            <w:tcBorders>
              <w:top w:val="nil"/>
              <w:left w:val="nil"/>
              <w:bottom w:val="nil"/>
              <w:right w:val="nil"/>
            </w:tcBorders>
          </w:tcPr>
          <w:p w14:paraId="2BF6C15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Hoofdadres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4640E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Hoofdadres BENOEMD OBJECT</w:t>
            </w:r>
          </w:p>
        </w:tc>
        <w:bookmarkEnd w:id="4074"/>
      </w:tr>
      <w:tr w:rsidR="00847C61" w:rsidRPr="00474957" w14:paraId="1A9A3865" w14:textId="77777777" w:rsidTr="00847C61">
        <w:tc>
          <w:tcPr>
            <w:tcW w:w="450" w:type="dxa"/>
            <w:tcBorders>
              <w:top w:val="nil"/>
              <w:left w:val="nil"/>
              <w:bottom w:val="nil"/>
              <w:right w:val="nil"/>
            </w:tcBorders>
          </w:tcPr>
          <w:p w14:paraId="5383EE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6502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49248F4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302D4EB3" w14:textId="77777777" w:rsidTr="00847C61">
        <w:tc>
          <w:tcPr>
            <w:tcW w:w="450" w:type="dxa"/>
            <w:tcBorders>
              <w:top w:val="nil"/>
              <w:left w:val="nil"/>
              <w:bottom w:val="nil"/>
              <w:right w:val="nil"/>
            </w:tcBorders>
          </w:tcPr>
          <w:p w14:paraId="29722F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9E56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016C3B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3C905979" w14:textId="77777777" w:rsidTr="00847C61">
        <w:tc>
          <w:tcPr>
            <w:tcW w:w="450" w:type="dxa"/>
            <w:tcBorders>
              <w:top w:val="nil"/>
              <w:left w:val="nil"/>
              <w:bottom w:val="nil"/>
              <w:right w:val="nil"/>
            </w:tcBorders>
          </w:tcPr>
          <w:p w14:paraId="5530F7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295CF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584079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1EBD4565" w14:textId="77777777" w:rsidTr="00847C61">
        <w:tc>
          <w:tcPr>
            <w:tcW w:w="450" w:type="dxa"/>
            <w:tcBorders>
              <w:top w:val="nil"/>
              <w:left w:val="nil"/>
              <w:bottom w:val="nil"/>
              <w:right w:val="nil"/>
            </w:tcBorders>
          </w:tcPr>
          <w:p w14:paraId="08C53B4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18078E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08AAE26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617BE55C" w14:textId="77777777" w:rsidTr="00847C61">
        <w:tc>
          <w:tcPr>
            <w:tcW w:w="450" w:type="dxa"/>
            <w:tcBorders>
              <w:top w:val="nil"/>
              <w:left w:val="nil"/>
              <w:bottom w:val="nil"/>
              <w:right w:val="nil"/>
            </w:tcBorders>
          </w:tcPr>
          <w:p w14:paraId="5E1BE6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F608F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66763F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7AA5A984" w14:textId="77777777" w:rsidTr="00847C61">
        <w:tc>
          <w:tcPr>
            <w:tcW w:w="450" w:type="dxa"/>
            <w:tcBorders>
              <w:top w:val="nil"/>
              <w:left w:val="nil"/>
              <w:bottom w:val="nil"/>
              <w:right w:val="nil"/>
            </w:tcBorders>
          </w:tcPr>
          <w:p w14:paraId="691AD4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5567F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226AEA2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4065148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57FB32FE" w14:textId="77777777" w:rsidTr="00847C61">
        <w:tc>
          <w:tcPr>
            <w:tcW w:w="9360" w:type="dxa"/>
            <w:gridSpan w:val="3"/>
            <w:tcBorders>
              <w:top w:val="nil"/>
              <w:left w:val="nil"/>
              <w:bottom w:val="nil"/>
              <w:right w:val="nil"/>
            </w:tcBorders>
          </w:tcPr>
          <w:p w14:paraId="00D073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ECC6D51" w14:textId="77777777" w:rsidTr="00847C61">
        <w:tc>
          <w:tcPr>
            <w:tcW w:w="450" w:type="dxa"/>
            <w:tcBorders>
              <w:top w:val="nil"/>
              <w:left w:val="nil"/>
              <w:bottom w:val="nil"/>
              <w:right w:val="nil"/>
            </w:tcBorders>
          </w:tcPr>
          <w:p w14:paraId="5AE01E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2FD27D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24EDA1C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B63CD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11E64152" w14:textId="77777777" w:rsidTr="00847C61">
        <w:tc>
          <w:tcPr>
            <w:tcW w:w="450" w:type="dxa"/>
            <w:tcBorders>
              <w:top w:val="nil"/>
              <w:left w:val="nil"/>
              <w:bottom w:val="nil"/>
              <w:right w:val="nil"/>
            </w:tcBorders>
          </w:tcPr>
          <w:p w14:paraId="138AA867"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96B211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2DE0D5C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25771C0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VERBLIJFSOBJECT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579EF8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VERBLIJFSOBJECT is een specialisatie van OBJECT.</w:t>
            </w:r>
            <w:r w:rsidRPr="00474957">
              <w:rPr>
                <w:rFonts w:ascii="Arial" w:hAnsi="Arial" w:cs="Arial"/>
                <w:szCs w:val="24"/>
                <w:lang w:val="en-AU" w:eastAsia="en-US"/>
              </w:rPr>
              <w:fldChar w:fldCharType="end"/>
            </w:r>
          </w:p>
        </w:tc>
      </w:tr>
      <w:tr w:rsidR="00847C61" w:rsidRPr="00474957" w14:paraId="33B55EEE" w14:textId="77777777" w:rsidTr="00847C61">
        <w:trPr>
          <w:trHeight w:hRule="exact" w:val="128"/>
        </w:trPr>
        <w:tc>
          <w:tcPr>
            <w:tcW w:w="450" w:type="dxa"/>
            <w:tcBorders>
              <w:top w:val="nil"/>
              <w:left w:val="nil"/>
              <w:bottom w:val="nil"/>
              <w:right w:val="nil"/>
            </w:tcBorders>
          </w:tcPr>
          <w:p w14:paraId="49649A44"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37EF4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871E0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0079C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70CBD0FB" w14:textId="77777777" w:rsidTr="00847C61">
        <w:trPr>
          <w:cantSplit/>
        </w:trPr>
        <w:tc>
          <w:tcPr>
            <w:tcW w:w="9360" w:type="dxa"/>
            <w:tcBorders>
              <w:top w:val="nil"/>
              <w:left w:val="nil"/>
              <w:bottom w:val="nil"/>
              <w:right w:val="nil"/>
            </w:tcBorders>
          </w:tcPr>
          <w:p w14:paraId="4F00B5F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695158E2"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VERBLIJFSOBJECT die in het RGBZ gebruikt worden bij deze specialisatie van OBJECT. Zie voor de specificaties van deze gegevens het RSGB.</w:t>
            </w:r>
          </w:p>
        </w:tc>
      </w:tr>
    </w:tbl>
    <w:bookmarkStart w:id="4075" w:name="BKM_0B412FDA_52A2_440c_9232_582A5659C9BF"/>
    <w:bookmarkEnd w:id="4075"/>
    <w:p w14:paraId="561D2930"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VESTIGING</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2625513" w14:textId="77777777" w:rsidTr="000113DC">
        <w:trPr>
          <w:trHeight w:val="271"/>
        </w:trPr>
        <w:tc>
          <w:tcPr>
            <w:tcW w:w="2340" w:type="dxa"/>
            <w:gridSpan w:val="2"/>
            <w:tcBorders>
              <w:top w:val="nil"/>
              <w:left w:val="nil"/>
              <w:bottom w:val="nil"/>
              <w:right w:val="nil"/>
            </w:tcBorders>
          </w:tcPr>
          <w:p w14:paraId="37C207F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29B7FC9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VESTIGING</w:t>
            </w:r>
            <w:r w:rsidRPr="00474957">
              <w:rPr>
                <w:rFonts w:ascii="Arial" w:hAnsi="Arial" w:cs="Arial"/>
                <w:szCs w:val="24"/>
                <w:lang w:val="en-AU" w:eastAsia="en-US"/>
              </w:rPr>
              <w:fldChar w:fldCharType="end"/>
            </w:r>
          </w:p>
        </w:tc>
      </w:tr>
      <w:tr w:rsidR="00847C61" w:rsidRPr="00474957" w14:paraId="1DD8212C" w14:textId="77777777" w:rsidTr="000113DC">
        <w:trPr>
          <w:trHeight w:hRule="exact" w:val="128"/>
        </w:trPr>
        <w:tc>
          <w:tcPr>
            <w:tcW w:w="2340" w:type="dxa"/>
            <w:gridSpan w:val="2"/>
            <w:tcBorders>
              <w:top w:val="nil"/>
              <w:left w:val="nil"/>
              <w:bottom w:val="nil"/>
              <w:right w:val="nil"/>
            </w:tcBorders>
          </w:tcPr>
          <w:p w14:paraId="616665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03FE2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6197131" w14:textId="77777777" w:rsidTr="000113DC">
        <w:trPr>
          <w:trHeight w:val="151"/>
        </w:trPr>
        <w:tc>
          <w:tcPr>
            <w:tcW w:w="2340" w:type="dxa"/>
            <w:gridSpan w:val="2"/>
            <w:tcBorders>
              <w:top w:val="nil"/>
              <w:left w:val="nil"/>
              <w:bottom w:val="nil"/>
              <w:right w:val="nil"/>
            </w:tcBorders>
          </w:tcPr>
          <w:p w14:paraId="077D5F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6FD83F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3F772CC3" w14:textId="77777777" w:rsidTr="000113DC">
        <w:trPr>
          <w:trHeight w:hRule="exact" w:val="128"/>
        </w:trPr>
        <w:tc>
          <w:tcPr>
            <w:tcW w:w="2340" w:type="dxa"/>
            <w:gridSpan w:val="2"/>
            <w:tcBorders>
              <w:top w:val="nil"/>
              <w:left w:val="nil"/>
              <w:bottom w:val="nil"/>
              <w:right w:val="nil"/>
            </w:tcBorders>
          </w:tcPr>
          <w:p w14:paraId="291835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0CEFAC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E57060E" w14:textId="77777777" w:rsidTr="000113DC">
        <w:tc>
          <w:tcPr>
            <w:tcW w:w="2340" w:type="dxa"/>
            <w:gridSpan w:val="2"/>
            <w:tcBorders>
              <w:top w:val="nil"/>
              <w:left w:val="nil"/>
              <w:bottom w:val="nil"/>
              <w:right w:val="nil"/>
            </w:tcBorders>
          </w:tcPr>
          <w:p w14:paraId="59FCFC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596E7A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729FB1C5" w14:textId="77777777" w:rsidTr="000113DC">
        <w:trPr>
          <w:trHeight w:hRule="exact" w:val="241"/>
        </w:trPr>
        <w:tc>
          <w:tcPr>
            <w:tcW w:w="2340" w:type="dxa"/>
            <w:gridSpan w:val="2"/>
            <w:tcBorders>
              <w:top w:val="nil"/>
              <w:left w:val="nil"/>
              <w:bottom w:val="nil"/>
              <w:right w:val="nil"/>
            </w:tcBorders>
          </w:tcPr>
          <w:p w14:paraId="6B9053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AE8DE2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0D0D6A1" w14:textId="77777777" w:rsidTr="000113DC">
        <w:tc>
          <w:tcPr>
            <w:tcW w:w="2340" w:type="dxa"/>
            <w:gridSpan w:val="2"/>
            <w:tcBorders>
              <w:top w:val="nil"/>
              <w:left w:val="nil"/>
              <w:bottom w:val="nil"/>
              <w:right w:val="nil"/>
            </w:tcBorders>
          </w:tcPr>
          <w:p w14:paraId="7373BB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39EBA9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A2714D2" w14:textId="77777777" w:rsidTr="000113DC">
        <w:tc>
          <w:tcPr>
            <w:tcW w:w="450" w:type="dxa"/>
            <w:tcBorders>
              <w:top w:val="nil"/>
              <w:left w:val="nil"/>
              <w:bottom w:val="nil"/>
              <w:right w:val="nil"/>
            </w:tcBorders>
          </w:tcPr>
          <w:p w14:paraId="06C6B24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076" w:name="BKM_0B1EF50D_2E47_474e_B887_98507A329D0A"/>
          </w:p>
        </w:tc>
        <w:tc>
          <w:tcPr>
            <w:tcW w:w="2790" w:type="dxa"/>
            <w:gridSpan w:val="2"/>
            <w:tcBorders>
              <w:top w:val="nil"/>
              <w:left w:val="nil"/>
              <w:bottom w:val="nil"/>
              <w:right w:val="nil"/>
            </w:tcBorders>
          </w:tcPr>
          <w:p w14:paraId="0FB16A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2455C9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19298187" w14:textId="77777777" w:rsidTr="000113DC">
        <w:tc>
          <w:tcPr>
            <w:tcW w:w="450" w:type="dxa"/>
            <w:tcBorders>
              <w:top w:val="nil"/>
              <w:left w:val="nil"/>
              <w:bottom w:val="nil"/>
              <w:right w:val="nil"/>
            </w:tcBorders>
          </w:tcPr>
          <w:p w14:paraId="185672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76F1F5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Vestigingsnummer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D127B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Vestigingsnummer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76"/>
      </w:tr>
      <w:tr w:rsidR="00847C61" w:rsidRPr="00474957" w14:paraId="0EA978CC" w14:textId="77777777" w:rsidTr="000113DC">
        <w:tc>
          <w:tcPr>
            <w:tcW w:w="450" w:type="dxa"/>
            <w:tcBorders>
              <w:top w:val="nil"/>
              <w:left w:val="nil"/>
              <w:bottom w:val="nil"/>
              <w:right w:val="nil"/>
            </w:tcBorders>
          </w:tcPr>
          <w:p w14:paraId="685ADB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77" w:name="BKM_CAD400C6_7948_4bed_95ED_9F9CBCB92297"/>
          </w:p>
        </w:tc>
        <w:tc>
          <w:tcPr>
            <w:tcW w:w="2790" w:type="dxa"/>
            <w:gridSpan w:val="2"/>
            <w:tcBorders>
              <w:top w:val="nil"/>
              <w:left w:val="nil"/>
              <w:bottom w:val="nil"/>
              <w:right w:val="nil"/>
            </w:tcBorders>
          </w:tcPr>
          <w:p w14:paraId="00A8833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1e Handelsnaam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BBD77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Handelsnamen VESTIGING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Handelsnaam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77"/>
      </w:tr>
      <w:tr w:rsidR="00847C61" w:rsidRPr="00474957" w14:paraId="007713D0" w14:textId="77777777" w:rsidTr="000113DC">
        <w:tc>
          <w:tcPr>
            <w:tcW w:w="450" w:type="dxa"/>
            <w:tcBorders>
              <w:top w:val="nil"/>
              <w:left w:val="nil"/>
              <w:bottom w:val="nil"/>
              <w:right w:val="nil"/>
            </w:tcBorders>
          </w:tcPr>
          <w:p w14:paraId="168BE5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78" w:name="BKM_3727D4E6_FD2D_4f3b_B40C_5B32387D3BEF"/>
          </w:p>
        </w:tc>
        <w:tc>
          <w:tcPr>
            <w:tcW w:w="2790" w:type="dxa"/>
            <w:gridSpan w:val="2"/>
            <w:tcBorders>
              <w:top w:val="nil"/>
              <w:left w:val="nil"/>
              <w:bottom w:val="nil"/>
              <w:right w:val="nil"/>
            </w:tcBorders>
          </w:tcPr>
          <w:p w14:paraId="0FE0083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aanvang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0A8A2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aanvang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78"/>
      </w:tr>
      <w:tr w:rsidR="00847C61" w:rsidRPr="00474957" w14:paraId="01A4DD2F" w14:textId="77777777" w:rsidTr="000113DC">
        <w:tc>
          <w:tcPr>
            <w:tcW w:w="450" w:type="dxa"/>
            <w:tcBorders>
              <w:top w:val="nil"/>
              <w:left w:val="nil"/>
              <w:bottom w:val="nil"/>
              <w:right w:val="nil"/>
            </w:tcBorders>
          </w:tcPr>
          <w:p w14:paraId="733FB10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79" w:name="BKM_E36790BC_C104_4439_9684_67C2C9334BC4"/>
          </w:p>
        </w:tc>
        <w:tc>
          <w:tcPr>
            <w:tcW w:w="2790" w:type="dxa"/>
            <w:gridSpan w:val="2"/>
            <w:tcBorders>
              <w:top w:val="nil"/>
              <w:left w:val="nil"/>
              <w:bottom w:val="nil"/>
              <w:right w:val="nil"/>
            </w:tcBorders>
          </w:tcPr>
          <w:p w14:paraId="6D78638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beeindiging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E8EA6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beeindiging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79"/>
      </w:tr>
      <w:tr w:rsidR="00847C61" w:rsidRPr="00474957" w14:paraId="1801B2D5" w14:textId="77777777" w:rsidTr="000113DC">
        <w:tc>
          <w:tcPr>
            <w:tcW w:w="450" w:type="dxa"/>
            <w:tcBorders>
              <w:top w:val="nil"/>
              <w:left w:val="nil"/>
              <w:bottom w:val="nil"/>
              <w:right w:val="nil"/>
            </w:tcBorders>
          </w:tcPr>
          <w:p w14:paraId="2CC606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80" w:name="BKM_70269924_C17A_489e_85AA_83467A3E2D05"/>
          </w:p>
        </w:tc>
        <w:tc>
          <w:tcPr>
            <w:tcW w:w="2790" w:type="dxa"/>
            <w:gridSpan w:val="2"/>
            <w:tcBorders>
              <w:top w:val="nil"/>
              <w:left w:val="nil"/>
              <w:bottom w:val="nil"/>
              <w:right w:val="nil"/>
            </w:tcBorders>
          </w:tcPr>
          <w:p w14:paraId="43F71F9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Verblijf buitenland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A833E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Verblijf buitenland SUBJECT</w:t>
            </w:r>
          </w:p>
        </w:tc>
        <w:bookmarkEnd w:id="4080"/>
      </w:tr>
      <w:tr w:rsidR="00847C61" w:rsidRPr="00474957" w14:paraId="1AD0D9D6" w14:textId="77777777" w:rsidTr="000113DC">
        <w:tc>
          <w:tcPr>
            <w:tcW w:w="450" w:type="dxa"/>
            <w:tcBorders>
              <w:top w:val="nil"/>
              <w:left w:val="nil"/>
              <w:bottom w:val="nil"/>
              <w:right w:val="nil"/>
            </w:tcBorders>
          </w:tcPr>
          <w:p w14:paraId="1436527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305BA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0DD761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1  </w:t>
            </w:r>
          </w:p>
        </w:tc>
      </w:tr>
      <w:tr w:rsidR="00847C61" w:rsidRPr="00474957" w14:paraId="3FBA60C7" w14:textId="77777777" w:rsidTr="000113DC">
        <w:tc>
          <w:tcPr>
            <w:tcW w:w="450" w:type="dxa"/>
            <w:tcBorders>
              <w:top w:val="nil"/>
              <w:left w:val="nil"/>
              <w:bottom w:val="nil"/>
              <w:right w:val="nil"/>
            </w:tcBorders>
          </w:tcPr>
          <w:p w14:paraId="5941AC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78C28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66EA25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2  </w:t>
            </w:r>
          </w:p>
        </w:tc>
      </w:tr>
      <w:tr w:rsidR="00847C61" w:rsidRPr="00474957" w14:paraId="6B0BD3E0" w14:textId="77777777" w:rsidTr="000113DC">
        <w:tc>
          <w:tcPr>
            <w:tcW w:w="450" w:type="dxa"/>
            <w:tcBorders>
              <w:top w:val="nil"/>
              <w:left w:val="nil"/>
              <w:bottom w:val="nil"/>
              <w:right w:val="nil"/>
            </w:tcBorders>
          </w:tcPr>
          <w:p w14:paraId="6C1F8A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11368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30A5FD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3  </w:t>
            </w:r>
          </w:p>
        </w:tc>
      </w:tr>
      <w:tr w:rsidR="00847C61" w:rsidRPr="00474957" w14:paraId="0628A79C" w14:textId="77777777" w:rsidTr="000113DC">
        <w:tc>
          <w:tcPr>
            <w:tcW w:w="450" w:type="dxa"/>
            <w:tcBorders>
              <w:top w:val="nil"/>
              <w:left w:val="nil"/>
              <w:bottom w:val="nil"/>
              <w:right w:val="nil"/>
            </w:tcBorders>
          </w:tcPr>
          <w:p w14:paraId="3FCC23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57E7B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305D4B9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Land verblijfadres  </w:t>
            </w:r>
          </w:p>
        </w:tc>
      </w:tr>
      <w:tr w:rsidR="00847C61" w:rsidRPr="00474957" w14:paraId="7B161B3B" w14:textId="77777777" w:rsidTr="000113DC">
        <w:tc>
          <w:tcPr>
            <w:tcW w:w="450" w:type="dxa"/>
            <w:tcBorders>
              <w:top w:val="nil"/>
              <w:left w:val="nil"/>
              <w:bottom w:val="nil"/>
              <w:right w:val="nil"/>
            </w:tcBorders>
          </w:tcPr>
          <w:p w14:paraId="60B2CC6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81" w:name="BKM_40A50CD2_ED58_4a7d_B3EB_7144D19A3473"/>
          </w:p>
        </w:tc>
        <w:tc>
          <w:tcPr>
            <w:tcW w:w="2790" w:type="dxa"/>
            <w:gridSpan w:val="2"/>
            <w:tcBorders>
              <w:top w:val="nil"/>
              <w:left w:val="nil"/>
              <w:bottom w:val="nil"/>
              <w:right w:val="nil"/>
            </w:tcBorders>
          </w:tcPr>
          <w:p w14:paraId="4658AF9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Correspondentieadres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354E6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Correspondentieadres SUBJECT</w:t>
            </w:r>
          </w:p>
        </w:tc>
        <w:bookmarkEnd w:id="4081"/>
      </w:tr>
      <w:tr w:rsidR="00847C61" w:rsidRPr="00474957" w14:paraId="006D24EB" w14:textId="77777777" w:rsidTr="000113DC">
        <w:tc>
          <w:tcPr>
            <w:tcW w:w="450" w:type="dxa"/>
            <w:tcBorders>
              <w:top w:val="nil"/>
              <w:left w:val="nil"/>
              <w:bottom w:val="nil"/>
              <w:right w:val="nil"/>
            </w:tcBorders>
          </w:tcPr>
          <w:p w14:paraId="1A1F8F0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7BF15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08AD6E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54E8EAF4" w14:textId="77777777" w:rsidTr="000113DC">
        <w:tc>
          <w:tcPr>
            <w:tcW w:w="450" w:type="dxa"/>
            <w:tcBorders>
              <w:top w:val="nil"/>
              <w:left w:val="nil"/>
              <w:bottom w:val="nil"/>
              <w:right w:val="nil"/>
            </w:tcBorders>
          </w:tcPr>
          <w:p w14:paraId="762DED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AFE9A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7475591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05A08579" w14:textId="77777777" w:rsidTr="000113DC">
        <w:tc>
          <w:tcPr>
            <w:tcW w:w="450" w:type="dxa"/>
            <w:tcBorders>
              <w:top w:val="nil"/>
              <w:left w:val="nil"/>
              <w:bottom w:val="nil"/>
              <w:right w:val="nil"/>
            </w:tcBorders>
          </w:tcPr>
          <w:p w14:paraId="068A73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8846F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5BC73D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312BA0DB" w14:textId="77777777" w:rsidTr="000113DC">
        <w:tc>
          <w:tcPr>
            <w:tcW w:w="450" w:type="dxa"/>
            <w:tcBorders>
              <w:top w:val="nil"/>
              <w:left w:val="nil"/>
              <w:bottom w:val="nil"/>
              <w:right w:val="nil"/>
            </w:tcBorders>
          </w:tcPr>
          <w:p w14:paraId="7A2D1F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01FCD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4F2A9F3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642AF679" w14:textId="77777777" w:rsidTr="000113DC">
        <w:tc>
          <w:tcPr>
            <w:tcW w:w="450" w:type="dxa"/>
            <w:tcBorders>
              <w:top w:val="nil"/>
              <w:left w:val="nil"/>
              <w:bottom w:val="nil"/>
              <w:right w:val="nil"/>
            </w:tcBorders>
          </w:tcPr>
          <w:p w14:paraId="71C6C62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1ACA2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06ED99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Straatnaam  </w:t>
            </w:r>
          </w:p>
        </w:tc>
      </w:tr>
      <w:tr w:rsidR="00847C61" w:rsidRPr="00474957" w14:paraId="115AE587" w14:textId="77777777" w:rsidTr="000113DC">
        <w:tc>
          <w:tcPr>
            <w:tcW w:w="450" w:type="dxa"/>
            <w:tcBorders>
              <w:top w:val="nil"/>
              <w:left w:val="nil"/>
              <w:bottom w:val="nil"/>
              <w:right w:val="nil"/>
            </w:tcBorders>
          </w:tcPr>
          <w:p w14:paraId="5F3E63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76948D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1D1D8A9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0A4B94AF" w14:textId="77777777" w:rsidTr="000113DC">
        <w:tc>
          <w:tcPr>
            <w:tcW w:w="450" w:type="dxa"/>
            <w:tcBorders>
              <w:top w:val="nil"/>
              <w:left w:val="nil"/>
              <w:bottom w:val="nil"/>
              <w:right w:val="nil"/>
            </w:tcBorders>
          </w:tcPr>
          <w:p w14:paraId="67242C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1D10C5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7BD3E02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58245410" w14:textId="77777777" w:rsidTr="000113DC">
        <w:tc>
          <w:tcPr>
            <w:tcW w:w="450" w:type="dxa"/>
            <w:tcBorders>
              <w:top w:val="nil"/>
              <w:left w:val="nil"/>
              <w:bottom w:val="nil"/>
              <w:right w:val="nil"/>
            </w:tcBorders>
          </w:tcPr>
          <w:p w14:paraId="1093C6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82" w:name="BKM_EA3B817B_C0EF_42ff_A2CC_2A948F6CBD4A"/>
          </w:p>
        </w:tc>
        <w:tc>
          <w:tcPr>
            <w:tcW w:w="2790" w:type="dxa"/>
            <w:gridSpan w:val="2"/>
            <w:tcBorders>
              <w:top w:val="nil"/>
              <w:left w:val="nil"/>
              <w:bottom w:val="nil"/>
              <w:right w:val="nil"/>
            </w:tcBorders>
          </w:tcPr>
          <w:p w14:paraId="10436BA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Postadres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584F1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Postadres SUBJECT</w:t>
            </w:r>
          </w:p>
        </w:tc>
        <w:bookmarkEnd w:id="4082"/>
      </w:tr>
      <w:tr w:rsidR="00847C61" w:rsidRPr="00474957" w14:paraId="0311F406" w14:textId="77777777" w:rsidTr="000113DC">
        <w:tc>
          <w:tcPr>
            <w:tcW w:w="450" w:type="dxa"/>
            <w:tcBorders>
              <w:top w:val="nil"/>
              <w:left w:val="nil"/>
              <w:bottom w:val="nil"/>
              <w:right w:val="nil"/>
            </w:tcBorders>
          </w:tcPr>
          <w:p w14:paraId="04B9BD1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496BAB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05860F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 postcode  </w:t>
            </w:r>
          </w:p>
        </w:tc>
      </w:tr>
      <w:tr w:rsidR="00847C61" w:rsidRPr="00474957" w14:paraId="591CCA2B" w14:textId="77777777" w:rsidTr="000113DC">
        <w:tc>
          <w:tcPr>
            <w:tcW w:w="450" w:type="dxa"/>
            <w:tcBorders>
              <w:top w:val="nil"/>
              <w:left w:val="nil"/>
              <w:bottom w:val="nil"/>
              <w:right w:val="nil"/>
            </w:tcBorders>
          </w:tcPr>
          <w:p w14:paraId="62CB329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85FBA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7B8FDC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Postadrestype  </w:t>
            </w:r>
          </w:p>
        </w:tc>
      </w:tr>
      <w:tr w:rsidR="00847C61" w:rsidRPr="00474957" w14:paraId="5981A80C" w14:textId="77777777" w:rsidTr="000113DC">
        <w:tc>
          <w:tcPr>
            <w:tcW w:w="450" w:type="dxa"/>
            <w:tcBorders>
              <w:top w:val="nil"/>
              <w:left w:val="nil"/>
              <w:bottom w:val="nil"/>
              <w:right w:val="nil"/>
            </w:tcBorders>
          </w:tcPr>
          <w:p w14:paraId="4084B6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E63C98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153626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Postbus- of antwoordnummer  </w:t>
            </w:r>
          </w:p>
        </w:tc>
      </w:tr>
      <w:tr w:rsidR="00847C61" w:rsidRPr="00474957" w14:paraId="12F194A1" w14:textId="77777777" w:rsidTr="000113DC">
        <w:tc>
          <w:tcPr>
            <w:tcW w:w="450" w:type="dxa"/>
            <w:tcBorders>
              <w:top w:val="nil"/>
              <w:left w:val="nil"/>
              <w:bottom w:val="nil"/>
              <w:right w:val="nil"/>
            </w:tcBorders>
          </w:tcPr>
          <w:p w14:paraId="5E18B7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54F9B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0A12EB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rsidDel="000113DC" w14:paraId="02AF821F" w14:textId="3ACCC1E7" w:rsidTr="000113DC">
        <w:trPr>
          <w:del w:id="4083" w:author="Arjan Kloosterboer" w:date="2017-03-14T13:55:00Z"/>
        </w:trPr>
        <w:tc>
          <w:tcPr>
            <w:tcW w:w="450" w:type="dxa"/>
            <w:tcBorders>
              <w:top w:val="nil"/>
              <w:left w:val="nil"/>
              <w:bottom w:val="nil"/>
              <w:right w:val="nil"/>
            </w:tcBorders>
          </w:tcPr>
          <w:p w14:paraId="58DF9A6F" w14:textId="3DA144A3" w:rsidR="00847C61" w:rsidRPr="00474957" w:rsidDel="000113DC" w:rsidRDefault="00847C61" w:rsidP="00847C61">
            <w:pPr>
              <w:widowControl w:val="0"/>
              <w:autoSpaceDE w:val="0"/>
              <w:autoSpaceDN w:val="0"/>
              <w:adjustRightInd w:val="0"/>
              <w:spacing w:line="240" w:lineRule="auto"/>
              <w:contextualSpacing w:val="0"/>
              <w:rPr>
                <w:del w:id="4084" w:author="Arjan Kloosterboer" w:date="2017-03-14T13:55:00Z"/>
                <w:rFonts w:ascii="Calibri" w:hAnsi="Calibri" w:cs="Arial"/>
                <w:color w:val="0F0F0F"/>
                <w:sz w:val="22"/>
                <w:szCs w:val="24"/>
                <w:lang w:eastAsia="en-US"/>
              </w:rPr>
            </w:pPr>
            <w:bookmarkStart w:id="4085" w:name="BKM_3276D3A1_B7F2_4661_B346_62473BF0603F"/>
          </w:p>
        </w:tc>
        <w:tc>
          <w:tcPr>
            <w:tcW w:w="2790" w:type="dxa"/>
            <w:gridSpan w:val="2"/>
            <w:tcBorders>
              <w:top w:val="nil"/>
              <w:left w:val="nil"/>
              <w:bottom w:val="nil"/>
              <w:right w:val="nil"/>
            </w:tcBorders>
          </w:tcPr>
          <w:p w14:paraId="15348C23" w14:textId="1DFFA6DD" w:rsidR="00847C61" w:rsidRPr="00474957" w:rsidDel="000113DC" w:rsidRDefault="008E0CFA" w:rsidP="00847C61">
            <w:pPr>
              <w:widowControl w:val="0"/>
              <w:autoSpaceDE w:val="0"/>
              <w:autoSpaceDN w:val="0"/>
              <w:adjustRightInd w:val="0"/>
              <w:spacing w:line="240" w:lineRule="auto"/>
              <w:contextualSpacing w:val="0"/>
              <w:rPr>
                <w:del w:id="4086" w:author="Arjan Kloosterboer" w:date="2017-03-14T13:55:00Z"/>
                <w:rFonts w:ascii="Calibri" w:hAnsi="Calibri" w:cs="Arial"/>
                <w:color w:val="0F0F0F"/>
                <w:sz w:val="22"/>
                <w:szCs w:val="24"/>
                <w:lang w:eastAsia="en-US"/>
              </w:rPr>
            </w:pPr>
            <w:del w:id="4087" w:author="Arjan Kloosterboer" w:date="2017-09-22T02:25:00Z">
              <w:r w:rsidDel="008E0CFA">
                <w:rPr>
                  <w:rFonts w:ascii="Calibri" w:hAnsi="Calibri" w:cs="Arial"/>
                  <w:color w:val="0F0F0F"/>
                  <w:sz w:val="22"/>
                  <w:szCs w:val="24"/>
                  <w:lang w:eastAsia="en-US"/>
                </w:rPr>
                <w:delText>Telefoonnumer</w:delText>
              </w:r>
            </w:del>
          </w:p>
        </w:tc>
        <w:tc>
          <w:tcPr>
            <w:tcW w:w="6120" w:type="dxa"/>
            <w:tcBorders>
              <w:top w:val="nil"/>
              <w:left w:val="nil"/>
              <w:bottom w:val="nil"/>
              <w:right w:val="nil"/>
            </w:tcBorders>
          </w:tcPr>
          <w:p w14:paraId="1BF0DF34" w14:textId="409F4FFF" w:rsidR="00847C61" w:rsidRPr="00474957" w:rsidDel="000113DC" w:rsidRDefault="00847C61" w:rsidP="00847C61">
            <w:pPr>
              <w:widowControl w:val="0"/>
              <w:autoSpaceDE w:val="0"/>
              <w:autoSpaceDN w:val="0"/>
              <w:adjustRightInd w:val="0"/>
              <w:spacing w:line="240" w:lineRule="auto"/>
              <w:contextualSpacing w:val="0"/>
              <w:rPr>
                <w:del w:id="4088" w:author="Arjan Kloosterboer" w:date="2017-03-14T13:55:00Z"/>
                <w:rFonts w:ascii="Calibri" w:hAnsi="Calibri" w:cs="Arial"/>
                <w:color w:val="0F0F0F"/>
                <w:sz w:val="22"/>
                <w:szCs w:val="24"/>
                <w:lang w:eastAsia="en-US"/>
              </w:rPr>
            </w:pPr>
            <w:del w:id="4089" w:author="Arjan Kloosterboer" w:date="2017-03-14T13:55:00Z">
              <w:r w:rsidRPr="00474957" w:rsidDel="000113DC">
                <w:rPr>
                  <w:rFonts w:ascii="Calibri" w:hAnsi="Calibri" w:cs="Arial"/>
                  <w:color w:val="000000"/>
                  <w:sz w:val="22"/>
                  <w:szCs w:val="24"/>
                  <w:lang w:eastAsia="en-US"/>
                </w:rPr>
                <w:delText>RSGB</w:delText>
              </w:r>
              <w:r w:rsidDel="000113DC">
                <w:rPr>
                  <w:rFonts w:ascii="Calibri" w:hAnsi="Calibri" w:cs="Arial"/>
                  <w:color w:val="000000"/>
                  <w:sz w:val="22"/>
                  <w:szCs w:val="24"/>
                  <w:lang w:eastAsia="en-US"/>
                </w:rPr>
                <w:delText>.(Objecttype)</w:delText>
              </w:r>
              <w:r w:rsidRPr="00474957" w:rsidDel="000113DC">
                <w:rPr>
                  <w:rFonts w:ascii="Calibri" w:hAnsi="Calibri" w:cs="Arial"/>
                  <w:color w:val="000000"/>
                  <w:sz w:val="22"/>
                  <w:szCs w:val="24"/>
                  <w:lang w:eastAsia="en-US"/>
                </w:rPr>
                <w:delText>SUBJECT</w:delText>
              </w:r>
              <w:r w:rsidDel="000113DC">
                <w:rPr>
                  <w:rFonts w:ascii="Calibri" w:hAnsi="Calibri" w:cs="Arial"/>
                  <w:color w:val="000000"/>
                  <w:sz w:val="22"/>
                  <w:szCs w:val="24"/>
                  <w:lang w:eastAsia="en-US"/>
                </w:rPr>
                <w:delText>.(Attribuutsoort)</w:delText>
              </w:r>
              <w:r w:rsidRPr="00474957" w:rsidDel="000113DC">
                <w:rPr>
                  <w:rFonts w:ascii="Calibri" w:hAnsi="Calibri" w:cs="Arial"/>
                  <w:color w:val="000000"/>
                  <w:sz w:val="22"/>
                  <w:szCs w:val="24"/>
                  <w:lang w:eastAsia="en-US"/>
                </w:rPr>
                <w:delText xml:space="preserve">Telefoonnummer  </w:delText>
              </w:r>
              <w:r w:rsidR="00DE73DB" w:rsidRPr="00474957" w:rsidDel="000113DC">
                <w:rPr>
                  <w:rFonts w:ascii="Calibri" w:hAnsi="Calibri" w:cs="Arial"/>
                  <w:color w:val="000000"/>
                  <w:sz w:val="22"/>
                  <w:szCs w:val="24"/>
                  <w:lang w:eastAsia="en-US"/>
                </w:rPr>
                <w:fldChar w:fldCharType="begin" w:fldLock="1"/>
              </w:r>
              <w:r w:rsidRPr="00474957" w:rsidDel="000113DC">
                <w:rPr>
                  <w:rFonts w:ascii="Calibri" w:hAnsi="Calibri" w:cs="Arial"/>
                  <w:color w:val="000000"/>
                  <w:sz w:val="22"/>
                  <w:szCs w:val="24"/>
                  <w:lang w:eastAsia="en-US"/>
                </w:rPr>
                <w:delInstrText>MERGEFIELD Att.Type</w:delInstrText>
              </w:r>
              <w:r w:rsidR="00DE73DB" w:rsidRPr="00474957" w:rsidDel="000113DC">
                <w:rPr>
                  <w:rFonts w:ascii="Calibri" w:hAnsi="Calibri" w:cs="Arial"/>
                  <w:color w:val="000000"/>
                  <w:sz w:val="22"/>
                  <w:szCs w:val="24"/>
                  <w:lang w:eastAsia="en-US"/>
                </w:rPr>
                <w:fldChar w:fldCharType="end"/>
              </w:r>
            </w:del>
          </w:p>
        </w:tc>
        <w:bookmarkEnd w:id="4085"/>
      </w:tr>
      <w:tr w:rsidR="00847C61" w:rsidRPr="0019629F" w:rsidDel="000113DC" w14:paraId="5F24A06D" w14:textId="39A07B4F" w:rsidTr="000113DC">
        <w:trPr>
          <w:del w:id="4090" w:author="Arjan Kloosterboer" w:date="2017-03-14T13:55:00Z"/>
        </w:trPr>
        <w:tc>
          <w:tcPr>
            <w:tcW w:w="450" w:type="dxa"/>
            <w:tcBorders>
              <w:top w:val="nil"/>
              <w:left w:val="nil"/>
              <w:bottom w:val="nil"/>
              <w:right w:val="nil"/>
            </w:tcBorders>
          </w:tcPr>
          <w:p w14:paraId="221F8387" w14:textId="5C3793B5" w:rsidR="00847C61" w:rsidRPr="00474957" w:rsidDel="000113DC" w:rsidRDefault="00847C61" w:rsidP="00847C61">
            <w:pPr>
              <w:widowControl w:val="0"/>
              <w:autoSpaceDE w:val="0"/>
              <w:autoSpaceDN w:val="0"/>
              <w:adjustRightInd w:val="0"/>
              <w:spacing w:line="240" w:lineRule="auto"/>
              <w:contextualSpacing w:val="0"/>
              <w:rPr>
                <w:del w:id="4091" w:author="Arjan Kloosterboer" w:date="2017-03-14T13:55:00Z"/>
                <w:rFonts w:ascii="Calibri" w:hAnsi="Calibri" w:cs="Arial"/>
                <w:color w:val="0F0F0F"/>
                <w:sz w:val="22"/>
                <w:szCs w:val="24"/>
                <w:lang w:eastAsia="en-US"/>
              </w:rPr>
            </w:pPr>
            <w:bookmarkStart w:id="4092" w:name="BKM_05755E21_F7C6_438a_9D59_D56EC9A62EFB"/>
          </w:p>
        </w:tc>
        <w:tc>
          <w:tcPr>
            <w:tcW w:w="2790" w:type="dxa"/>
            <w:gridSpan w:val="2"/>
            <w:tcBorders>
              <w:top w:val="nil"/>
              <w:left w:val="nil"/>
              <w:bottom w:val="nil"/>
              <w:right w:val="nil"/>
            </w:tcBorders>
          </w:tcPr>
          <w:p w14:paraId="2E05A897" w14:textId="73B13231" w:rsidR="00847C61" w:rsidRPr="00474957" w:rsidDel="000113DC" w:rsidRDefault="008E0CFA" w:rsidP="00847C61">
            <w:pPr>
              <w:widowControl w:val="0"/>
              <w:autoSpaceDE w:val="0"/>
              <w:autoSpaceDN w:val="0"/>
              <w:adjustRightInd w:val="0"/>
              <w:spacing w:line="240" w:lineRule="auto"/>
              <w:contextualSpacing w:val="0"/>
              <w:rPr>
                <w:del w:id="4093" w:author="Arjan Kloosterboer" w:date="2017-03-14T13:55:00Z"/>
                <w:rFonts w:ascii="Calibri" w:hAnsi="Calibri" w:cs="Arial"/>
                <w:color w:val="0F0F0F"/>
                <w:sz w:val="22"/>
                <w:szCs w:val="24"/>
                <w:lang w:eastAsia="en-US"/>
              </w:rPr>
            </w:pPr>
            <w:del w:id="4094" w:author="Arjan Kloosterboer" w:date="2017-09-22T02:25:00Z">
              <w:r w:rsidDel="008E0CFA">
                <w:rPr>
                  <w:rFonts w:ascii="Calibri" w:hAnsi="Calibri" w:cs="Arial"/>
                  <w:color w:val="0F0F0F"/>
                  <w:sz w:val="22"/>
                  <w:szCs w:val="24"/>
                  <w:lang w:eastAsia="en-US"/>
                </w:rPr>
                <w:delText>Fax-nummer</w:delText>
              </w:r>
            </w:del>
          </w:p>
        </w:tc>
        <w:tc>
          <w:tcPr>
            <w:tcW w:w="6120" w:type="dxa"/>
            <w:tcBorders>
              <w:top w:val="nil"/>
              <w:left w:val="nil"/>
              <w:bottom w:val="nil"/>
              <w:right w:val="nil"/>
            </w:tcBorders>
          </w:tcPr>
          <w:p w14:paraId="2A216B78" w14:textId="6C75E154" w:rsidR="00847C61" w:rsidRPr="00275221" w:rsidDel="000113DC" w:rsidRDefault="00847C61" w:rsidP="00847C61">
            <w:pPr>
              <w:widowControl w:val="0"/>
              <w:autoSpaceDE w:val="0"/>
              <w:autoSpaceDN w:val="0"/>
              <w:adjustRightInd w:val="0"/>
              <w:spacing w:line="240" w:lineRule="auto"/>
              <w:contextualSpacing w:val="0"/>
              <w:rPr>
                <w:del w:id="4095" w:author="Arjan Kloosterboer" w:date="2017-03-14T13:55:00Z"/>
                <w:rFonts w:ascii="Calibri" w:hAnsi="Calibri" w:cs="Arial"/>
                <w:color w:val="0F0F0F"/>
                <w:sz w:val="22"/>
                <w:szCs w:val="24"/>
                <w:lang w:eastAsia="en-US"/>
              </w:rPr>
            </w:pPr>
            <w:del w:id="4096" w:author="Arjan Kloosterboer" w:date="2017-03-14T13:55:00Z">
              <w:r w:rsidRPr="00275221" w:rsidDel="000113DC">
                <w:rPr>
                  <w:rFonts w:ascii="Calibri" w:hAnsi="Calibri" w:cs="Arial"/>
                  <w:color w:val="000000"/>
                  <w:sz w:val="22"/>
                  <w:szCs w:val="24"/>
                  <w:lang w:eastAsia="en-US"/>
                </w:rPr>
                <w:delText xml:space="preserve">RSGB.(Objecttype)SUBJECT.(Attribuutsoort)Fax-nummer  </w:delText>
              </w:r>
            </w:del>
          </w:p>
        </w:tc>
        <w:bookmarkEnd w:id="4092"/>
      </w:tr>
      <w:tr w:rsidR="00847C61" w:rsidRPr="0019629F" w:rsidDel="000113DC" w14:paraId="5583A6CC" w14:textId="1588DC05" w:rsidTr="000113DC">
        <w:trPr>
          <w:del w:id="4097" w:author="Arjan Kloosterboer" w:date="2017-03-14T13:55:00Z"/>
        </w:trPr>
        <w:tc>
          <w:tcPr>
            <w:tcW w:w="450" w:type="dxa"/>
            <w:tcBorders>
              <w:top w:val="nil"/>
              <w:left w:val="nil"/>
              <w:bottom w:val="nil"/>
              <w:right w:val="nil"/>
            </w:tcBorders>
          </w:tcPr>
          <w:p w14:paraId="1B2B5A87" w14:textId="5CA75D0C" w:rsidR="00847C61" w:rsidRPr="009E0DC7" w:rsidDel="000113DC" w:rsidRDefault="00847C61" w:rsidP="00847C61">
            <w:pPr>
              <w:widowControl w:val="0"/>
              <w:autoSpaceDE w:val="0"/>
              <w:autoSpaceDN w:val="0"/>
              <w:adjustRightInd w:val="0"/>
              <w:spacing w:line="240" w:lineRule="auto"/>
              <w:contextualSpacing w:val="0"/>
              <w:rPr>
                <w:del w:id="4098" w:author="Arjan Kloosterboer" w:date="2017-03-14T13:55:00Z"/>
                <w:rFonts w:ascii="Calibri" w:hAnsi="Calibri" w:cs="Arial"/>
                <w:color w:val="0F0F0F"/>
                <w:sz w:val="22"/>
                <w:szCs w:val="24"/>
                <w:lang w:val="en-US" w:eastAsia="en-US"/>
              </w:rPr>
            </w:pPr>
            <w:bookmarkStart w:id="4099" w:name="BKM_AF95B310_F61D_4896_B8DF_69CC0E5A0F19"/>
          </w:p>
        </w:tc>
        <w:tc>
          <w:tcPr>
            <w:tcW w:w="2790" w:type="dxa"/>
            <w:gridSpan w:val="2"/>
            <w:tcBorders>
              <w:top w:val="nil"/>
              <w:left w:val="nil"/>
              <w:bottom w:val="nil"/>
              <w:right w:val="nil"/>
            </w:tcBorders>
          </w:tcPr>
          <w:p w14:paraId="693CBA38" w14:textId="6FDF7932" w:rsidR="00847C61" w:rsidRPr="00474957" w:rsidDel="000113DC" w:rsidRDefault="008E0CFA" w:rsidP="00847C61">
            <w:pPr>
              <w:widowControl w:val="0"/>
              <w:autoSpaceDE w:val="0"/>
              <w:autoSpaceDN w:val="0"/>
              <w:adjustRightInd w:val="0"/>
              <w:spacing w:line="240" w:lineRule="auto"/>
              <w:contextualSpacing w:val="0"/>
              <w:rPr>
                <w:del w:id="4100" w:author="Arjan Kloosterboer" w:date="2017-03-14T13:55:00Z"/>
                <w:rFonts w:ascii="Calibri" w:hAnsi="Calibri" w:cs="Arial"/>
                <w:color w:val="0F0F0F"/>
                <w:sz w:val="22"/>
                <w:szCs w:val="24"/>
                <w:lang w:eastAsia="en-US"/>
              </w:rPr>
            </w:pPr>
            <w:del w:id="4101" w:author="Arjan Kloosterboer" w:date="2017-09-22T02:25:00Z">
              <w:r w:rsidDel="008E0CFA">
                <w:rPr>
                  <w:rFonts w:ascii="Calibri" w:hAnsi="Calibri" w:cs="Arial"/>
                  <w:color w:val="0F0F0F"/>
                  <w:sz w:val="22"/>
                  <w:szCs w:val="24"/>
                  <w:lang w:eastAsia="en-US"/>
                </w:rPr>
                <w:delText>Emailadres</w:delText>
              </w:r>
            </w:del>
          </w:p>
        </w:tc>
        <w:tc>
          <w:tcPr>
            <w:tcW w:w="6120" w:type="dxa"/>
            <w:tcBorders>
              <w:top w:val="nil"/>
              <w:left w:val="nil"/>
              <w:bottom w:val="nil"/>
              <w:right w:val="nil"/>
            </w:tcBorders>
          </w:tcPr>
          <w:p w14:paraId="59C0D3A1" w14:textId="3D0D3D67" w:rsidR="00847C61" w:rsidRPr="00275221" w:rsidDel="000113DC" w:rsidRDefault="00847C61" w:rsidP="00847C61">
            <w:pPr>
              <w:widowControl w:val="0"/>
              <w:autoSpaceDE w:val="0"/>
              <w:autoSpaceDN w:val="0"/>
              <w:adjustRightInd w:val="0"/>
              <w:spacing w:line="240" w:lineRule="auto"/>
              <w:contextualSpacing w:val="0"/>
              <w:rPr>
                <w:del w:id="4102" w:author="Arjan Kloosterboer" w:date="2017-03-14T13:55:00Z"/>
                <w:rFonts w:ascii="Calibri" w:hAnsi="Calibri" w:cs="Arial"/>
                <w:color w:val="0F0F0F"/>
                <w:sz w:val="22"/>
                <w:szCs w:val="24"/>
                <w:lang w:eastAsia="en-US"/>
              </w:rPr>
            </w:pPr>
            <w:del w:id="4103" w:author="Arjan Kloosterboer" w:date="2017-03-14T13:55:00Z">
              <w:r w:rsidRPr="00275221" w:rsidDel="000113DC">
                <w:rPr>
                  <w:rFonts w:ascii="Calibri" w:hAnsi="Calibri" w:cs="Arial"/>
                  <w:color w:val="000000"/>
                  <w:sz w:val="22"/>
                  <w:szCs w:val="24"/>
                  <w:lang w:eastAsia="en-US"/>
                </w:rPr>
                <w:delText xml:space="preserve">RSGB.(Objecttype)SUBJECT.(Attribuutsoort)Emailadres  </w:delText>
              </w:r>
            </w:del>
          </w:p>
        </w:tc>
        <w:bookmarkEnd w:id="4099"/>
      </w:tr>
      <w:tr w:rsidR="00847C61" w:rsidRPr="00474957" w:rsidDel="00C63ED5" w14:paraId="7F113A36" w14:textId="54052CCF" w:rsidTr="000113DC">
        <w:trPr>
          <w:del w:id="4104" w:author="Arjan Kloosterboer" w:date="2017-03-14T13:46:00Z"/>
        </w:trPr>
        <w:tc>
          <w:tcPr>
            <w:tcW w:w="450" w:type="dxa"/>
            <w:tcBorders>
              <w:top w:val="nil"/>
              <w:left w:val="nil"/>
              <w:bottom w:val="nil"/>
              <w:right w:val="nil"/>
            </w:tcBorders>
          </w:tcPr>
          <w:p w14:paraId="36A2BBBF" w14:textId="404610D9" w:rsidR="00847C61" w:rsidRPr="009E0DC7" w:rsidDel="00C63ED5" w:rsidRDefault="00847C61" w:rsidP="00847C61">
            <w:pPr>
              <w:widowControl w:val="0"/>
              <w:autoSpaceDE w:val="0"/>
              <w:autoSpaceDN w:val="0"/>
              <w:adjustRightInd w:val="0"/>
              <w:spacing w:line="240" w:lineRule="auto"/>
              <w:contextualSpacing w:val="0"/>
              <w:rPr>
                <w:del w:id="4105" w:author="Arjan Kloosterboer" w:date="2017-03-14T13:46:00Z"/>
                <w:rFonts w:ascii="Calibri" w:hAnsi="Calibri" w:cs="Arial"/>
                <w:color w:val="0F0F0F"/>
                <w:sz w:val="22"/>
                <w:szCs w:val="24"/>
                <w:lang w:val="en-US" w:eastAsia="en-US"/>
              </w:rPr>
            </w:pPr>
            <w:bookmarkStart w:id="4106" w:name="BKM_4B0F3351_D010_4ba7_889B_24702A78B1A5"/>
          </w:p>
        </w:tc>
        <w:tc>
          <w:tcPr>
            <w:tcW w:w="2790" w:type="dxa"/>
            <w:gridSpan w:val="2"/>
            <w:tcBorders>
              <w:top w:val="nil"/>
              <w:left w:val="nil"/>
              <w:bottom w:val="nil"/>
              <w:right w:val="nil"/>
            </w:tcBorders>
          </w:tcPr>
          <w:p w14:paraId="1C096DD9" w14:textId="6B397144" w:rsidR="00847C61" w:rsidRPr="00474957" w:rsidDel="00C63ED5" w:rsidRDefault="008E0CFA" w:rsidP="00847C61">
            <w:pPr>
              <w:widowControl w:val="0"/>
              <w:autoSpaceDE w:val="0"/>
              <w:autoSpaceDN w:val="0"/>
              <w:adjustRightInd w:val="0"/>
              <w:spacing w:line="240" w:lineRule="auto"/>
              <w:contextualSpacing w:val="0"/>
              <w:rPr>
                <w:del w:id="4107" w:author="Arjan Kloosterboer" w:date="2017-03-14T13:46:00Z"/>
                <w:rFonts w:ascii="Calibri" w:hAnsi="Calibri" w:cs="Arial"/>
                <w:color w:val="0F0F0F"/>
                <w:sz w:val="22"/>
                <w:szCs w:val="24"/>
                <w:lang w:eastAsia="en-US"/>
              </w:rPr>
            </w:pPr>
            <w:del w:id="4108" w:author="Arjan Kloosterboer" w:date="2017-09-22T02:25:00Z">
              <w:r w:rsidDel="008E0CFA">
                <w:rPr>
                  <w:rFonts w:ascii="Calibri" w:hAnsi="Calibri" w:cs="Arial"/>
                  <w:color w:val="0F0F0F"/>
                  <w:sz w:val="22"/>
                  <w:szCs w:val="24"/>
                  <w:lang w:eastAsia="en-US"/>
                </w:rPr>
                <w:delText>Rekeningnummer</w:delText>
              </w:r>
            </w:del>
          </w:p>
        </w:tc>
        <w:tc>
          <w:tcPr>
            <w:tcW w:w="6120" w:type="dxa"/>
            <w:tcBorders>
              <w:top w:val="nil"/>
              <w:left w:val="nil"/>
              <w:bottom w:val="nil"/>
              <w:right w:val="nil"/>
            </w:tcBorders>
          </w:tcPr>
          <w:p w14:paraId="30C7E10B" w14:textId="72EB9D79" w:rsidR="00847C61" w:rsidRPr="00474957" w:rsidDel="00C63ED5" w:rsidRDefault="00847C61" w:rsidP="00847C61">
            <w:pPr>
              <w:widowControl w:val="0"/>
              <w:autoSpaceDE w:val="0"/>
              <w:autoSpaceDN w:val="0"/>
              <w:adjustRightInd w:val="0"/>
              <w:spacing w:line="240" w:lineRule="auto"/>
              <w:contextualSpacing w:val="0"/>
              <w:rPr>
                <w:del w:id="4109" w:author="Arjan Kloosterboer" w:date="2017-03-14T13:46:00Z"/>
                <w:rFonts w:ascii="Calibri" w:hAnsi="Calibri" w:cs="Arial"/>
                <w:color w:val="0F0F0F"/>
                <w:sz w:val="22"/>
                <w:szCs w:val="24"/>
                <w:lang w:eastAsia="en-US"/>
              </w:rPr>
            </w:pPr>
            <w:del w:id="4110" w:author="Arjan Kloosterboer" w:date="2017-03-14T13:46:00Z">
              <w:r w:rsidRPr="00474957" w:rsidDel="00C63ED5">
                <w:rPr>
                  <w:rFonts w:ascii="Calibri" w:hAnsi="Calibri" w:cs="Arial"/>
                  <w:color w:val="000000"/>
                  <w:sz w:val="22"/>
                  <w:szCs w:val="24"/>
                  <w:lang w:eastAsia="en-US"/>
                </w:rPr>
                <w:delText>Rekeningnummer SUBJECT</w:delText>
              </w:r>
            </w:del>
          </w:p>
        </w:tc>
        <w:bookmarkEnd w:id="4106"/>
      </w:tr>
      <w:tr w:rsidR="00847C61" w:rsidRPr="00474957" w:rsidDel="00C63ED5" w14:paraId="68EA0B62" w14:textId="33A8DC7E" w:rsidTr="000113DC">
        <w:trPr>
          <w:del w:id="4111" w:author="Arjan Kloosterboer" w:date="2017-03-14T13:46:00Z"/>
        </w:trPr>
        <w:tc>
          <w:tcPr>
            <w:tcW w:w="450" w:type="dxa"/>
            <w:tcBorders>
              <w:top w:val="nil"/>
              <w:left w:val="nil"/>
              <w:bottom w:val="nil"/>
              <w:right w:val="nil"/>
            </w:tcBorders>
          </w:tcPr>
          <w:p w14:paraId="52F313F1" w14:textId="6594D2CB" w:rsidR="00847C61" w:rsidRPr="00474957" w:rsidDel="00C63ED5" w:rsidRDefault="00847C61" w:rsidP="00847C61">
            <w:pPr>
              <w:widowControl w:val="0"/>
              <w:autoSpaceDE w:val="0"/>
              <w:autoSpaceDN w:val="0"/>
              <w:adjustRightInd w:val="0"/>
              <w:spacing w:line="240" w:lineRule="auto"/>
              <w:contextualSpacing w:val="0"/>
              <w:rPr>
                <w:del w:id="4112" w:author="Arjan Kloosterboer" w:date="2017-03-14T13:46:00Z"/>
                <w:rFonts w:ascii="Calibri" w:hAnsi="Calibri" w:cs="Arial"/>
                <w:color w:val="0F0F0F"/>
                <w:sz w:val="22"/>
                <w:szCs w:val="24"/>
                <w:lang w:eastAsia="en-US"/>
              </w:rPr>
            </w:pPr>
          </w:p>
        </w:tc>
        <w:tc>
          <w:tcPr>
            <w:tcW w:w="2790" w:type="dxa"/>
            <w:gridSpan w:val="2"/>
            <w:tcBorders>
              <w:top w:val="nil"/>
              <w:left w:val="nil"/>
              <w:bottom w:val="nil"/>
              <w:right w:val="nil"/>
            </w:tcBorders>
          </w:tcPr>
          <w:p w14:paraId="5250D4CC" w14:textId="1967AE88" w:rsidR="00847C61" w:rsidRPr="00275221" w:rsidDel="00C63ED5" w:rsidRDefault="00847C61" w:rsidP="00847C61">
            <w:pPr>
              <w:widowControl w:val="0"/>
              <w:autoSpaceDE w:val="0"/>
              <w:autoSpaceDN w:val="0"/>
              <w:adjustRightInd w:val="0"/>
              <w:spacing w:line="240" w:lineRule="auto"/>
              <w:contextualSpacing w:val="0"/>
              <w:rPr>
                <w:del w:id="4113" w:author="Arjan Kloosterboer" w:date="2017-03-14T13:46:00Z"/>
                <w:rFonts w:ascii="Calibri" w:hAnsi="Calibri" w:cs="Arial"/>
                <w:color w:val="000000"/>
                <w:sz w:val="22"/>
                <w:szCs w:val="24"/>
                <w:lang w:eastAsia="en-US"/>
              </w:rPr>
            </w:pPr>
            <w:del w:id="4114" w:author="Arjan Kloosterboer" w:date="2017-03-14T13:46:00Z">
              <w:r w:rsidRPr="00275221" w:rsidDel="00C63ED5">
                <w:rPr>
                  <w:rFonts w:ascii="Calibri" w:hAnsi="Calibri" w:cs="Arial"/>
                  <w:color w:val="000000"/>
                  <w:sz w:val="22"/>
                  <w:szCs w:val="24"/>
                  <w:lang w:eastAsia="en-US"/>
                </w:rPr>
                <w:delText xml:space="preserve">- IBAN </w:delText>
              </w:r>
            </w:del>
          </w:p>
        </w:tc>
        <w:tc>
          <w:tcPr>
            <w:tcW w:w="6120" w:type="dxa"/>
            <w:tcBorders>
              <w:top w:val="nil"/>
              <w:left w:val="nil"/>
              <w:bottom w:val="nil"/>
              <w:right w:val="nil"/>
            </w:tcBorders>
          </w:tcPr>
          <w:p w14:paraId="0200848F" w14:textId="399F69C1" w:rsidR="00847C61" w:rsidRPr="00474957" w:rsidDel="00C63ED5" w:rsidRDefault="00847C61" w:rsidP="00847C61">
            <w:pPr>
              <w:widowControl w:val="0"/>
              <w:autoSpaceDE w:val="0"/>
              <w:autoSpaceDN w:val="0"/>
              <w:adjustRightInd w:val="0"/>
              <w:spacing w:line="240" w:lineRule="auto"/>
              <w:contextualSpacing w:val="0"/>
              <w:rPr>
                <w:del w:id="4115" w:author="Arjan Kloosterboer" w:date="2017-03-14T13:46:00Z"/>
                <w:rFonts w:ascii="Calibri" w:hAnsi="Calibri" w:cs="Arial"/>
                <w:color w:val="000000"/>
                <w:sz w:val="22"/>
                <w:szCs w:val="24"/>
                <w:lang w:eastAsia="en-US"/>
              </w:rPr>
            </w:pPr>
            <w:del w:id="4116" w:author="Arjan Kloosterboer" w:date="2017-03-14T13:46:00Z">
              <w:r w:rsidRPr="00474957" w:rsidDel="00C63ED5">
                <w:rPr>
                  <w:rFonts w:ascii="Calibri" w:hAnsi="Calibri" w:cs="Arial"/>
                  <w:color w:val="000000"/>
                  <w:sz w:val="22"/>
                  <w:szCs w:val="24"/>
                  <w:lang w:eastAsia="en-US"/>
                </w:rPr>
                <w:delText xml:space="preserve">RSGB..  </w:delText>
              </w:r>
            </w:del>
          </w:p>
        </w:tc>
      </w:tr>
      <w:tr w:rsidR="00847C61" w:rsidRPr="00474957" w:rsidDel="00C63ED5" w14:paraId="5874A87D" w14:textId="7D01EDAE" w:rsidTr="000113DC">
        <w:trPr>
          <w:del w:id="4117" w:author="Arjan Kloosterboer" w:date="2017-03-14T13:46:00Z"/>
        </w:trPr>
        <w:tc>
          <w:tcPr>
            <w:tcW w:w="450" w:type="dxa"/>
            <w:tcBorders>
              <w:top w:val="nil"/>
              <w:left w:val="nil"/>
              <w:bottom w:val="nil"/>
              <w:right w:val="nil"/>
            </w:tcBorders>
          </w:tcPr>
          <w:p w14:paraId="75C39999" w14:textId="701F9D45" w:rsidR="00847C61" w:rsidRPr="00474957" w:rsidDel="00C63ED5" w:rsidRDefault="00847C61" w:rsidP="00847C61">
            <w:pPr>
              <w:widowControl w:val="0"/>
              <w:autoSpaceDE w:val="0"/>
              <w:autoSpaceDN w:val="0"/>
              <w:adjustRightInd w:val="0"/>
              <w:spacing w:line="240" w:lineRule="auto"/>
              <w:contextualSpacing w:val="0"/>
              <w:rPr>
                <w:del w:id="4118" w:author="Arjan Kloosterboer" w:date="2017-03-14T13:46:00Z"/>
                <w:rFonts w:ascii="Calibri" w:hAnsi="Calibri" w:cs="Arial"/>
                <w:color w:val="0F0F0F"/>
                <w:sz w:val="22"/>
                <w:szCs w:val="24"/>
                <w:lang w:eastAsia="en-US"/>
              </w:rPr>
            </w:pPr>
          </w:p>
        </w:tc>
        <w:tc>
          <w:tcPr>
            <w:tcW w:w="2790" w:type="dxa"/>
            <w:gridSpan w:val="2"/>
            <w:tcBorders>
              <w:top w:val="nil"/>
              <w:left w:val="nil"/>
              <w:bottom w:val="nil"/>
              <w:right w:val="nil"/>
            </w:tcBorders>
          </w:tcPr>
          <w:p w14:paraId="6BE8821C" w14:textId="07E1558F" w:rsidR="00847C61" w:rsidRPr="00275221" w:rsidDel="00C63ED5" w:rsidRDefault="00847C61" w:rsidP="00847C61">
            <w:pPr>
              <w:widowControl w:val="0"/>
              <w:autoSpaceDE w:val="0"/>
              <w:autoSpaceDN w:val="0"/>
              <w:adjustRightInd w:val="0"/>
              <w:spacing w:line="240" w:lineRule="auto"/>
              <w:contextualSpacing w:val="0"/>
              <w:rPr>
                <w:del w:id="4119" w:author="Arjan Kloosterboer" w:date="2017-03-14T13:46:00Z"/>
                <w:rFonts w:ascii="Calibri" w:hAnsi="Calibri" w:cs="Arial"/>
                <w:color w:val="000000"/>
                <w:sz w:val="22"/>
                <w:szCs w:val="24"/>
                <w:lang w:eastAsia="en-US"/>
              </w:rPr>
            </w:pPr>
            <w:del w:id="4120" w:author="Arjan Kloosterboer" w:date="2017-03-14T13:46:00Z">
              <w:r w:rsidRPr="00275221" w:rsidDel="00C63ED5">
                <w:rPr>
                  <w:rFonts w:ascii="Calibri" w:hAnsi="Calibri" w:cs="Arial"/>
                  <w:color w:val="000000"/>
                  <w:sz w:val="22"/>
                  <w:szCs w:val="24"/>
                  <w:lang w:eastAsia="en-US"/>
                </w:rPr>
                <w:delText xml:space="preserve">- BIC </w:delText>
              </w:r>
            </w:del>
          </w:p>
        </w:tc>
        <w:tc>
          <w:tcPr>
            <w:tcW w:w="6120" w:type="dxa"/>
            <w:tcBorders>
              <w:top w:val="nil"/>
              <w:left w:val="nil"/>
              <w:bottom w:val="nil"/>
              <w:right w:val="nil"/>
            </w:tcBorders>
          </w:tcPr>
          <w:p w14:paraId="51D44C01" w14:textId="6A9BFB3B" w:rsidR="00847C61" w:rsidRPr="00474957" w:rsidDel="00C63ED5" w:rsidRDefault="00847C61" w:rsidP="00847C61">
            <w:pPr>
              <w:widowControl w:val="0"/>
              <w:autoSpaceDE w:val="0"/>
              <w:autoSpaceDN w:val="0"/>
              <w:adjustRightInd w:val="0"/>
              <w:spacing w:line="240" w:lineRule="auto"/>
              <w:contextualSpacing w:val="0"/>
              <w:rPr>
                <w:del w:id="4121" w:author="Arjan Kloosterboer" w:date="2017-03-14T13:46:00Z"/>
                <w:rFonts w:ascii="Calibri" w:hAnsi="Calibri" w:cs="Arial"/>
                <w:color w:val="000000"/>
                <w:sz w:val="22"/>
                <w:szCs w:val="24"/>
                <w:lang w:eastAsia="en-US"/>
              </w:rPr>
            </w:pPr>
            <w:del w:id="4122" w:author="Arjan Kloosterboer" w:date="2017-03-14T13:46:00Z">
              <w:r w:rsidRPr="00474957" w:rsidDel="00C63ED5">
                <w:rPr>
                  <w:rFonts w:ascii="Calibri" w:hAnsi="Calibri" w:cs="Arial"/>
                  <w:color w:val="000000"/>
                  <w:sz w:val="22"/>
                  <w:szCs w:val="24"/>
                  <w:lang w:eastAsia="en-US"/>
                </w:rPr>
                <w:delText xml:space="preserve">RSGB..  </w:delText>
              </w:r>
            </w:del>
          </w:p>
        </w:tc>
      </w:tr>
    </w:tbl>
    <w:p w14:paraId="0E70B3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63C49DE" w14:textId="77777777" w:rsidTr="00847C61">
        <w:tc>
          <w:tcPr>
            <w:tcW w:w="9360" w:type="dxa"/>
            <w:gridSpan w:val="3"/>
            <w:tcBorders>
              <w:top w:val="nil"/>
              <w:left w:val="nil"/>
              <w:bottom w:val="nil"/>
              <w:right w:val="nil"/>
            </w:tcBorders>
          </w:tcPr>
          <w:p w14:paraId="149D6BC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2F82E079" w14:textId="77777777" w:rsidTr="00847C61">
        <w:tc>
          <w:tcPr>
            <w:tcW w:w="450" w:type="dxa"/>
            <w:tcBorders>
              <w:top w:val="nil"/>
              <w:left w:val="nil"/>
              <w:bottom w:val="nil"/>
              <w:right w:val="nil"/>
            </w:tcBorders>
          </w:tcPr>
          <w:p w14:paraId="01EAB9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24E19D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7E72828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A0651F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74F15CB" w14:textId="77777777" w:rsidTr="00847C61">
        <w:tc>
          <w:tcPr>
            <w:tcW w:w="450" w:type="dxa"/>
            <w:tcBorders>
              <w:top w:val="nil"/>
              <w:left w:val="nil"/>
              <w:bottom w:val="nil"/>
              <w:right w:val="nil"/>
            </w:tcBorders>
          </w:tcPr>
          <w:p w14:paraId="4AEA4BD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96C2E5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663A21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F1DAB6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VESTIGING</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104522A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VESTIGING is een specialisatie van OBJECT.</w:t>
            </w:r>
            <w:r w:rsidRPr="00474957">
              <w:rPr>
                <w:rFonts w:ascii="Arial" w:hAnsi="Arial" w:cs="Arial"/>
                <w:szCs w:val="24"/>
                <w:lang w:val="en-AU" w:eastAsia="en-US"/>
              </w:rPr>
              <w:fldChar w:fldCharType="end"/>
            </w:r>
          </w:p>
        </w:tc>
      </w:tr>
      <w:tr w:rsidR="00847C61" w:rsidRPr="00474957" w14:paraId="49F1262C" w14:textId="77777777" w:rsidTr="00847C61">
        <w:trPr>
          <w:trHeight w:hRule="exact" w:val="128"/>
        </w:trPr>
        <w:tc>
          <w:tcPr>
            <w:tcW w:w="450" w:type="dxa"/>
            <w:tcBorders>
              <w:top w:val="nil"/>
              <w:left w:val="nil"/>
              <w:bottom w:val="nil"/>
              <w:right w:val="nil"/>
            </w:tcBorders>
          </w:tcPr>
          <w:p w14:paraId="4003DE45"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F72C8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1836C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435246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20E015FC" w14:textId="77777777" w:rsidTr="00847C61">
        <w:trPr>
          <w:cantSplit/>
        </w:trPr>
        <w:tc>
          <w:tcPr>
            <w:tcW w:w="9360" w:type="dxa"/>
            <w:tcBorders>
              <w:top w:val="nil"/>
              <w:left w:val="nil"/>
              <w:bottom w:val="nil"/>
              <w:right w:val="nil"/>
            </w:tcBorders>
          </w:tcPr>
          <w:p w14:paraId="467867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1415BC28"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VESTIGING die in het RGBZ gebruikt worden bij deze specialisatie van OBJECT. Zie voor de specificaties van deze gegevens het RSGB.</w:t>
            </w:r>
          </w:p>
        </w:tc>
      </w:tr>
    </w:tbl>
    <w:bookmarkStart w:id="4123" w:name="BKM_9CEF28D8_6342_4506_BE2B_94921602ACE6"/>
    <w:bookmarkEnd w:id="4123"/>
    <w:p w14:paraId="4FB83B03"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WATERDEEL</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50B2B269" w14:textId="77777777" w:rsidTr="00847C61">
        <w:trPr>
          <w:trHeight w:val="271"/>
        </w:trPr>
        <w:tc>
          <w:tcPr>
            <w:tcW w:w="2340" w:type="dxa"/>
            <w:gridSpan w:val="2"/>
            <w:tcBorders>
              <w:top w:val="nil"/>
              <w:left w:val="nil"/>
              <w:bottom w:val="nil"/>
              <w:right w:val="nil"/>
            </w:tcBorders>
          </w:tcPr>
          <w:p w14:paraId="69BCD3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C09028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WATERDEEL</w:t>
            </w:r>
            <w:r w:rsidRPr="00474957">
              <w:rPr>
                <w:rFonts w:ascii="Arial" w:hAnsi="Arial" w:cs="Arial"/>
                <w:szCs w:val="24"/>
                <w:lang w:val="en-AU" w:eastAsia="en-US"/>
              </w:rPr>
              <w:fldChar w:fldCharType="end"/>
            </w:r>
          </w:p>
        </w:tc>
      </w:tr>
      <w:tr w:rsidR="00847C61" w:rsidRPr="00474957" w14:paraId="524AC909" w14:textId="77777777" w:rsidTr="00847C61">
        <w:trPr>
          <w:trHeight w:hRule="exact" w:val="128"/>
        </w:trPr>
        <w:tc>
          <w:tcPr>
            <w:tcW w:w="2340" w:type="dxa"/>
            <w:gridSpan w:val="2"/>
            <w:tcBorders>
              <w:top w:val="nil"/>
              <w:left w:val="nil"/>
              <w:bottom w:val="nil"/>
              <w:right w:val="nil"/>
            </w:tcBorders>
          </w:tcPr>
          <w:p w14:paraId="727336E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90EA7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949F1D3" w14:textId="77777777" w:rsidTr="00847C61">
        <w:trPr>
          <w:trHeight w:val="151"/>
        </w:trPr>
        <w:tc>
          <w:tcPr>
            <w:tcW w:w="2340" w:type="dxa"/>
            <w:gridSpan w:val="2"/>
            <w:tcBorders>
              <w:top w:val="nil"/>
              <w:left w:val="nil"/>
              <w:bottom w:val="nil"/>
              <w:right w:val="nil"/>
            </w:tcBorders>
          </w:tcPr>
          <w:p w14:paraId="1A0F52D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8EA8D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604AC486" w14:textId="77777777" w:rsidTr="00847C61">
        <w:trPr>
          <w:trHeight w:hRule="exact" w:val="128"/>
        </w:trPr>
        <w:tc>
          <w:tcPr>
            <w:tcW w:w="2340" w:type="dxa"/>
            <w:gridSpan w:val="2"/>
            <w:tcBorders>
              <w:top w:val="nil"/>
              <w:left w:val="nil"/>
              <w:bottom w:val="nil"/>
              <w:right w:val="nil"/>
            </w:tcBorders>
          </w:tcPr>
          <w:p w14:paraId="64CF0C8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620B8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6838DBF" w14:textId="77777777" w:rsidTr="00847C61">
        <w:tc>
          <w:tcPr>
            <w:tcW w:w="2340" w:type="dxa"/>
            <w:gridSpan w:val="2"/>
            <w:tcBorders>
              <w:top w:val="nil"/>
              <w:left w:val="nil"/>
              <w:bottom w:val="nil"/>
              <w:right w:val="nil"/>
            </w:tcBorders>
          </w:tcPr>
          <w:p w14:paraId="2F623A3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665F711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66302C91" w14:textId="77777777" w:rsidTr="00847C61">
        <w:trPr>
          <w:trHeight w:hRule="exact" w:val="241"/>
        </w:trPr>
        <w:tc>
          <w:tcPr>
            <w:tcW w:w="2340" w:type="dxa"/>
            <w:gridSpan w:val="2"/>
            <w:tcBorders>
              <w:top w:val="nil"/>
              <w:left w:val="nil"/>
              <w:bottom w:val="nil"/>
              <w:right w:val="nil"/>
            </w:tcBorders>
          </w:tcPr>
          <w:p w14:paraId="2FE1D0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4FFD8E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5CB5A2F" w14:textId="77777777" w:rsidTr="00847C61">
        <w:tc>
          <w:tcPr>
            <w:tcW w:w="2340" w:type="dxa"/>
            <w:gridSpan w:val="2"/>
            <w:tcBorders>
              <w:top w:val="nil"/>
              <w:left w:val="nil"/>
              <w:bottom w:val="nil"/>
              <w:right w:val="nil"/>
            </w:tcBorders>
          </w:tcPr>
          <w:p w14:paraId="612AA8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3C7D81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A6E15A2" w14:textId="77777777" w:rsidTr="00847C61">
        <w:tc>
          <w:tcPr>
            <w:tcW w:w="450" w:type="dxa"/>
            <w:tcBorders>
              <w:top w:val="nil"/>
              <w:left w:val="nil"/>
              <w:bottom w:val="nil"/>
              <w:right w:val="nil"/>
            </w:tcBorders>
          </w:tcPr>
          <w:p w14:paraId="554F8D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24" w:name="BKM_0D23F91B_6074_4b3a_8740_616F26BBC5D7"/>
          </w:p>
        </w:tc>
        <w:tc>
          <w:tcPr>
            <w:tcW w:w="2790" w:type="dxa"/>
            <w:gridSpan w:val="2"/>
            <w:tcBorders>
              <w:top w:val="nil"/>
              <w:left w:val="nil"/>
              <w:bottom w:val="nil"/>
              <w:right w:val="nil"/>
            </w:tcBorders>
          </w:tcPr>
          <w:p w14:paraId="680190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F0ABF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3A30BC8F" w14:textId="77777777" w:rsidTr="00847C61">
        <w:tc>
          <w:tcPr>
            <w:tcW w:w="450" w:type="dxa"/>
            <w:tcBorders>
              <w:top w:val="nil"/>
              <w:left w:val="nil"/>
              <w:bottom w:val="nil"/>
              <w:right w:val="nil"/>
            </w:tcBorders>
          </w:tcPr>
          <w:p w14:paraId="6C40DE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F94E41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Type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DFFD2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Type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4"/>
      </w:tr>
      <w:tr w:rsidR="00847C61" w:rsidRPr="00474957" w14:paraId="474A7512" w14:textId="77777777" w:rsidTr="00847C61">
        <w:tc>
          <w:tcPr>
            <w:tcW w:w="450" w:type="dxa"/>
            <w:tcBorders>
              <w:top w:val="nil"/>
              <w:left w:val="nil"/>
              <w:bottom w:val="nil"/>
              <w:right w:val="nil"/>
            </w:tcBorders>
          </w:tcPr>
          <w:p w14:paraId="7ABE8A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25" w:name="BKM_C31E7CFE_D3EC_4ef0_86D2_158CFEDADD14"/>
          </w:p>
        </w:tc>
        <w:tc>
          <w:tcPr>
            <w:tcW w:w="2790" w:type="dxa"/>
            <w:gridSpan w:val="2"/>
            <w:tcBorders>
              <w:top w:val="nil"/>
              <w:left w:val="nil"/>
              <w:bottom w:val="nil"/>
              <w:right w:val="nil"/>
            </w:tcBorders>
          </w:tcPr>
          <w:p w14:paraId="7ACE4E5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7A09A4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5"/>
      </w:tr>
      <w:tr w:rsidR="00847C61" w:rsidRPr="00474957" w14:paraId="0F175E0A" w14:textId="77777777" w:rsidTr="00847C61">
        <w:tc>
          <w:tcPr>
            <w:tcW w:w="450" w:type="dxa"/>
            <w:tcBorders>
              <w:top w:val="nil"/>
              <w:left w:val="nil"/>
              <w:bottom w:val="nil"/>
              <w:right w:val="nil"/>
            </w:tcBorders>
          </w:tcPr>
          <w:p w14:paraId="0E7A1B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26" w:name="BKM_DA0AF0E3_5922_48d8_9380_021D6EC22C31"/>
          </w:p>
        </w:tc>
        <w:tc>
          <w:tcPr>
            <w:tcW w:w="2790" w:type="dxa"/>
            <w:gridSpan w:val="2"/>
            <w:tcBorders>
              <w:top w:val="nil"/>
              <w:left w:val="nil"/>
              <w:bottom w:val="nil"/>
              <w:right w:val="nil"/>
            </w:tcBorders>
          </w:tcPr>
          <w:p w14:paraId="7D909AB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F8B53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6"/>
      </w:tr>
      <w:tr w:rsidR="00847C61" w:rsidRPr="00474957" w14:paraId="1A84ED5F" w14:textId="77777777" w:rsidTr="00847C61">
        <w:tc>
          <w:tcPr>
            <w:tcW w:w="450" w:type="dxa"/>
            <w:tcBorders>
              <w:top w:val="nil"/>
              <w:left w:val="nil"/>
              <w:bottom w:val="nil"/>
              <w:right w:val="nil"/>
            </w:tcBorders>
          </w:tcPr>
          <w:p w14:paraId="0E7F4E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27" w:name="BKM_F0F23BA0_E426_4244_88E9_4D753FA81E4A"/>
          </w:p>
        </w:tc>
        <w:tc>
          <w:tcPr>
            <w:tcW w:w="2790" w:type="dxa"/>
            <w:gridSpan w:val="2"/>
            <w:tcBorders>
              <w:top w:val="nil"/>
              <w:left w:val="nil"/>
              <w:bottom w:val="nil"/>
              <w:right w:val="nil"/>
            </w:tcBorders>
          </w:tcPr>
          <w:p w14:paraId="45008A9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0D084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7"/>
      </w:tr>
      <w:tr w:rsidR="00847C61" w:rsidRPr="00474957" w14:paraId="3581761C" w14:textId="77777777" w:rsidTr="00847C61">
        <w:tc>
          <w:tcPr>
            <w:tcW w:w="450" w:type="dxa"/>
            <w:tcBorders>
              <w:top w:val="nil"/>
              <w:left w:val="nil"/>
              <w:bottom w:val="nil"/>
              <w:right w:val="nil"/>
            </w:tcBorders>
          </w:tcPr>
          <w:p w14:paraId="789311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28" w:name="BKM_5DB88A1D_A319_48f0_9273_4B13F7B0260B"/>
          </w:p>
        </w:tc>
        <w:tc>
          <w:tcPr>
            <w:tcW w:w="2790" w:type="dxa"/>
            <w:gridSpan w:val="2"/>
            <w:tcBorders>
              <w:top w:val="nil"/>
              <w:left w:val="nil"/>
              <w:bottom w:val="nil"/>
              <w:right w:val="nil"/>
            </w:tcBorders>
          </w:tcPr>
          <w:p w14:paraId="3D0035B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C1AA6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8"/>
      </w:tr>
      <w:tr w:rsidR="00847C61" w:rsidRPr="00474957" w14:paraId="493986D7" w14:textId="77777777" w:rsidTr="00847C61">
        <w:tc>
          <w:tcPr>
            <w:tcW w:w="450" w:type="dxa"/>
            <w:tcBorders>
              <w:top w:val="nil"/>
              <w:left w:val="nil"/>
              <w:bottom w:val="nil"/>
              <w:right w:val="nil"/>
            </w:tcBorders>
          </w:tcPr>
          <w:p w14:paraId="429CDE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29" w:name="BKM_81E140D7_9004_4a1a_B5BD_8D8510A82C63"/>
          </w:p>
        </w:tc>
        <w:tc>
          <w:tcPr>
            <w:tcW w:w="2790" w:type="dxa"/>
            <w:gridSpan w:val="2"/>
            <w:tcBorders>
              <w:top w:val="nil"/>
              <w:left w:val="nil"/>
              <w:bottom w:val="nil"/>
              <w:right w:val="nil"/>
            </w:tcBorders>
          </w:tcPr>
          <w:p w14:paraId="17155A6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93AA0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9"/>
      </w:tr>
    </w:tbl>
    <w:p w14:paraId="3EF6B0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E853B10" w14:textId="77777777" w:rsidTr="00847C61">
        <w:tc>
          <w:tcPr>
            <w:tcW w:w="9360" w:type="dxa"/>
            <w:gridSpan w:val="3"/>
            <w:tcBorders>
              <w:top w:val="nil"/>
              <w:left w:val="nil"/>
              <w:bottom w:val="nil"/>
              <w:right w:val="nil"/>
            </w:tcBorders>
          </w:tcPr>
          <w:p w14:paraId="18CD14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3B74264D" w14:textId="77777777" w:rsidTr="00847C61">
        <w:tc>
          <w:tcPr>
            <w:tcW w:w="450" w:type="dxa"/>
            <w:tcBorders>
              <w:top w:val="nil"/>
              <w:left w:val="nil"/>
              <w:bottom w:val="nil"/>
              <w:right w:val="nil"/>
            </w:tcBorders>
          </w:tcPr>
          <w:p w14:paraId="2837A0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90F07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08DF7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716B46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389F8A3A" w14:textId="77777777" w:rsidTr="00847C61">
        <w:tc>
          <w:tcPr>
            <w:tcW w:w="450" w:type="dxa"/>
            <w:tcBorders>
              <w:top w:val="nil"/>
              <w:left w:val="nil"/>
              <w:bottom w:val="nil"/>
              <w:right w:val="nil"/>
            </w:tcBorders>
          </w:tcPr>
          <w:p w14:paraId="71EE3269"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A10C93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510388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0F96F60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WATERDEEL</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D69383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WATERDEEL is een specialisatie van OBJECT.</w:t>
            </w:r>
            <w:r w:rsidRPr="00474957">
              <w:rPr>
                <w:rFonts w:ascii="Arial" w:hAnsi="Arial" w:cs="Arial"/>
                <w:szCs w:val="24"/>
                <w:lang w:val="en-AU" w:eastAsia="en-US"/>
              </w:rPr>
              <w:fldChar w:fldCharType="end"/>
            </w:r>
          </w:p>
        </w:tc>
      </w:tr>
      <w:tr w:rsidR="00847C61" w:rsidRPr="00474957" w14:paraId="41EDE4E3" w14:textId="77777777" w:rsidTr="00847C61">
        <w:trPr>
          <w:trHeight w:hRule="exact" w:val="128"/>
        </w:trPr>
        <w:tc>
          <w:tcPr>
            <w:tcW w:w="450" w:type="dxa"/>
            <w:tcBorders>
              <w:top w:val="nil"/>
              <w:left w:val="nil"/>
              <w:bottom w:val="nil"/>
              <w:right w:val="nil"/>
            </w:tcBorders>
          </w:tcPr>
          <w:p w14:paraId="5B869588"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52360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494046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E72BC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35BD8396" w14:textId="77777777" w:rsidTr="00847C61">
        <w:trPr>
          <w:cantSplit/>
        </w:trPr>
        <w:tc>
          <w:tcPr>
            <w:tcW w:w="9360" w:type="dxa"/>
            <w:tcBorders>
              <w:top w:val="nil"/>
              <w:left w:val="nil"/>
              <w:bottom w:val="nil"/>
              <w:right w:val="nil"/>
            </w:tcBorders>
          </w:tcPr>
          <w:p w14:paraId="72C199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083A0AD0"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WATERDEEL die in het RGBZ gebruikt worden bij deze specialisatie van OBJECT. Zie voor de specificaties van deze gegevens het RSGB.</w:t>
            </w:r>
          </w:p>
        </w:tc>
      </w:tr>
    </w:tbl>
    <w:bookmarkStart w:id="4130" w:name="BKM_B55F3288_00C2_43d5_AC9A_AC6ED7036300"/>
    <w:bookmarkEnd w:id="4130"/>
    <w:p w14:paraId="426DE9E8"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WEGDEEL</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6924869" w14:textId="77777777" w:rsidTr="00847C61">
        <w:trPr>
          <w:trHeight w:val="271"/>
        </w:trPr>
        <w:tc>
          <w:tcPr>
            <w:tcW w:w="2340" w:type="dxa"/>
            <w:gridSpan w:val="2"/>
            <w:tcBorders>
              <w:top w:val="nil"/>
              <w:left w:val="nil"/>
              <w:bottom w:val="nil"/>
              <w:right w:val="nil"/>
            </w:tcBorders>
          </w:tcPr>
          <w:p w14:paraId="0DB350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31137B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WEGDEEL</w:t>
            </w:r>
            <w:r w:rsidRPr="00474957">
              <w:rPr>
                <w:rFonts w:ascii="Arial" w:hAnsi="Arial" w:cs="Arial"/>
                <w:szCs w:val="24"/>
                <w:lang w:val="en-AU" w:eastAsia="en-US"/>
              </w:rPr>
              <w:fldChar w:fldCharType="end"/>
            </w:r>
          </w:p>
        </w:tc>
      </w:tr>
      <w:tr w:rsidR="00847C61" w:rsidRPr="00474957" w14:paraId="5462D09C" w14:textId="77777777" w:rsidTr="00847C61">
        <w:trPr>
          <w:trHeight w:hRule="exact" w:val="128"/>
        </w:trPr>
        <w:tc>
          <w:tcPr>
            <w:tcW w:w="2340" w:type="dxa"/>
            <w:gridSpan w:val="2"/>
            <w:tcBorders>
              <w:top w:val="nil"/>
              <w:left w:val="nil"/>
              <w:bottom w:val="nil"/>
              <w:right w:val="nil"/>
            </w:tcBorders>
          </w:tcPr>
          <w:p w14:paraId="24F0A6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F2047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19B8826" w14:textId="77777777" w:rsidTr="00847C61">
        <w:trPr>
          <w:trHeight w:val="151"/>
        </w:trPr>
        <w:tc>
          <w:tcPr>
            <w:tcW w:w="2340" w:type="dxa"/>
            <w:gridSpan w:val="2"/>
            <w:tcBorders>
              <w:top w:val="nil"/>
              <w:left w:val="nil"/>
              <w:bottom w:val="nil"/>
              <w:right w:val="nil"/>
            </w:tcBorders>
          </w:tcPr>
          <w:p w14:paraId="6DE9E0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0636E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7E988666" w14:textId="77777777" w:rsidTr="00847C61">
        <w:trPr>
          <w:trHeight w:hRule="exact" w:val="128"/>
        </w:trPr>
        <w:tc>
          <w:tcPr>
            <w:tcW w:w="2340" w:type="dxa"/>
            <w:gridSpan w:val="2"/>
            <w:tcBorders>
              <w:top w:val="nil"/>
              <w:left w:val="nil"/>
              <w:bottom w:val="nil"/>
              <w:right w:val="nil"/>
            </w:tcBorders>
          </w:tcPr>
          <w:p w14:paraId="06C2E4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DC80C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1A3086F" w14:textId="77777777" w:rsidTr="00847C61">
        <w:tc>
          <w:tcPr>
            <w:tcW w:w="2340" w:type="dxa"/>
            <w:gridSpan w:val="2"/>
            <w:tcBorders>
              <w:top w:val="nil"/>
              <w:left w:val="nil"/>
              <w:bottom w:val="nil"/>
              <w:right w:val="nil"/>
            </w:tcBorders>
          </w:tcPr>
          <w:p w14:paraId="3C68ED1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05B82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41498112" w14:textId="77777777" w:rsidTr="00847C61">
        <w:trPr>
          <w:trHeight w:hRule="exact" w:val="241"/>
        </w:trPr>
        <w:tc>
          <w:tcPr>
            <w:tcW w:w="2340" w:type="dxa"/>
            <w:gridSpan w:val="2"/>
            <w:tcBorders>
              <w:top w:val="nil"/>
              <w:left w:val="nil"/>
              <w:bottom w:val="nil"/>
              <w:right w:val="nil"/>
            </w:tcBorders>
          </w:tcPr>
          <w:p w14:paraId="16876E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49B9F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0F664B8" w14:textId="77777777" w:rsidTr="00847C61">
        <w:tc>
          <w:tcPr>
            <w:tcW w:w="2340" w:type="dxa"/>
            <w:gridSpan w:val="2"/>
            <w:tcBorders>
              <w:top w:val="nil"/>
              <w:left w:val="nil"/>
              <w:bottom w:val="nil"/>
              <w:right w:val="nil"/>
            </w:tcBorders>
          </w:tcPr>
          <w:p w14:paraId="3BE965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3E706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66B1AB0" w14:textId="77777777" w:rsidTr="00847C61">
        <w:tc>
          <w:tcPr>
            <w:tcW w:w="450" w:type="dxa"/>
            <w:tcBorders>
              <w:top w:val="nil"/>
              <w:left w:val="nil"/>
              <w:bottom w:val="nil"/>
              <w:right w:val="nil"/>
            </w:tcBorders>
          </w:tcPr>
          <w:p w14:paraId="1782C7F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31" w:name="BKM_A3A1CFD6_12A5_41cc_8233_B66964A25054"/>
          </w:p>
        </w:tc>
        <w:tc>
          <w:tcPr>
            <w:tcW w:w="2790" w:type="dxa"/>
            <w:gridSpan w:val="2"/>
            <w:tcBorders>
              <w:top w:val="nil"/>
              <w:left w:val="nil"/>
              <w:bottom w:val="nil"/>
              <w:right w:val="nil"/>
            </w:tcBorders>
          </w:tcPr>
          <w:p w14:paraId="0F3D9EB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9FE28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0908273" w14:textId="77777777" w:rsidTr="00847C61">
        <w:tc>
          <w:tcPr>
            <w:tcW w:w="450" w:type="dxa"/>
            <w:tcBorders>
              <w:top w:val="nil"/>
              <w:left w:val="nil"/>
              <w:bottom w:val="nil"/>
              <w:right w:val="nil"/>
            </w:tcBorders>
          </w:tcPr>
          <w:p w14:paraId="45EBA15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B9A34F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Type weg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5EDD8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Type weg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1"/>
      </w:tr>
      <w:tr w:rsidR="00847C61" w:rsidRPr="00474957" w14:paraId="3B162BE2" w14:textId="77777777" w:rsidTr="00847C61">
        <w:tc>
          <w:tcPr>
            <w:tcW w:w="450" w:type="dxa"/>
            <w:tcBorders>
              <w:top w:val="nil"/>
              <w:left w:val="nil"/>
              <w:bottom w:val="nil"/>
              <w:right w:val="nil"/>
            </w:tcBorders>
          </w:tcPr>
          <w:p w14:paraId="72E96C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2" w:name="BKM_C7B0715E_1D3B_4561_A4A8_1C3DE88B9B26"/>
          </w:p>
        </w:tc>
        <w:tc>
          <w:tcPr>
            <w:tcW w:w="2790" w:type="dxa"/>
            <w:gridSpan w:val="2"/>
            <w:tcBorders>
              <w:top w:val="nil"/>
              <w:left w:val="nil"/>
              <w:bottom w:val="nil"/>
              <w:right w:val="nil"/>
            </w:tcBorders>
          </w:tcPr>
          <w:p w14:paraId="7FF8A02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wegdeel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02589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wegdeel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2"/>
      </w:tr>
      <w:tr w:rsidR="00847C61" w:rsidRPr="00474957" w14:paraId="5657E633" w14:textId="77777777" w:rsidTr="00847C61">
        <w:tc>
          <w:tcPr>
            <w:tcW w:w="450" w:type="dxa"/>
            <w:tcBorders>
              <w:top w:val="nil"/>
              <w:left w:val="nil"/>
              <w:bottom w:val="nil"/>
              <w:right w:val="nil"/>
            </w:tcBorders>
          </w:tcPr>
          <w:p w14:paraId="5C9E5EA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3" w:name="BKM_CBCB4C46_64F8_4190_96BB_25D1A4B7B930"/>
          </w:p>
        </w:tc>
        <w:tc>
          <w:tcPr>
            <w:tcW w:w="2790" w:type="dxa"/>
            <w:gridSpan w:val="2"/>
            <w:tcBorders>
              <w:top w:val="nil"/>
              <w:left w:val="nil"/>
              <w:bottom w:val="nil"/>
              <w:right w:val="nil"/>
            </w:tcBorders>
          </w:tcPr>
          <w:p w14:paraId="42A24E4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wegdeel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7A23F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wegdeel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3"/>
      </w:tr>
      <w:tr w:rsidR="00847C61" w:rsidRPr="00474957" w14:paraId="64205EE9" w14:textId="77777777" w:rsidTr="00847C61">
        <w:tc>
          <w:tcPr>
            <w:tcW w:w="450" w:type="dxa"/>
            <w:tcBorders>
              <w:top w:val="nil"/>
              <w:left w:val="nil"/>
              <w:bottom w:val="nil"/>
              <w:right w:val="nil"/>
            </w:tcBorders>
          </w:tcPr>
          <w:p w14:paraId="05270E6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4" w:name="BKM_707103C4_2114_4ea0_87F3_433058B0ECC0"/>
          </w:p>
        </w:tc>
        <w:tc>
          <w:tcPr>
            <w:tcW w:w="2790" w:type="dxa"/>
            <w:gridSpan w:val="2"/>
            <w:tcBorders>
              <w:top w:val="nil"/>
              <w:left w:val="nil"/>
              <w:bottom w:val="nil"/>
              <w:right w:val="nil"/>
            </w:tcBorders>
          </w:tcPr>
          <w:p w14:paraId="465FE05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wegdeel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72DD3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wegdeel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4"/>
      </w:tr>
      <w:tr w:rsidR="00847C61" w:rsidRPr="00474957" w14:paraId="7A9C700A" w14:textId="77777777" w:rsidTr="00847C61">
        <w:tc>
          <w:tcPr>
            <w:tcW w:w="450" w:type="dxa"/>
            <w:tcBorders>
              <w:top w:val="nil"/>
              <w:left w:val="nil"/>
              <w:bottom w:val="nil"/>
              <w:right w:val="nil"/>
            </w:tcBorders>
          </w:tcPr>
          <w:p w14:paraId="48E5F06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5" w:name="BKM_6140CACC_883A_4c84_AB86_6DB495437F82"/>
          </w:p>
        </w:tc>
        <w:tc>
          <w:tcPr>
            <w:tcW w:w="2790" w:type="dxa"/>
            <w:gridSpan w:val="2"/>
            <w:tcBorders>
              <w:top w:val="nil"/>
              <w:left w:val="nil"/>
              <w:bottom w:val="nil"/>
              <w:right w:val="nil"/>
            </w:tcBorders>
          </w:tcPr>
          <w:p w14:paraId="38447E8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wegdeel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6B5E1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wegdeel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5"/>
      </w:tr>
      <w:tr w:rsidR="00847C61" w:rsidRPr="00474957" w14:paraId="688BDE48" w14:textId="77777777" w:rsidTr="00847C61">
        <w:tc>
          <w:tcPr>
            <w:tcW w:w="450" w:type="dxa"/>
            <w:tcBorders>
              <w:top w:val="nil"/>
              <w:left w:val="nil"/>
              <w:bottom w:val="nil"/>
              <w:right w:val="nil"/>
            </w:tcBorders>
          </w:tcPr>
          <w:p w14:paraId="5E8318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6" w:name="BKM_197CD7BD_5D84_42f4_96F8_7A3F71F1AFFB"/>
          </w:p>
        </w:tc>
        <w:tc>
          <w:tcPr>
            <w:tcW w:w="2790" w:type="dxa"/>
            <w:gridSpan w:val="2"/>
            <w:tcBorders>
              <w:top w:val="nil"/>
              <w:left w:val="nil"/>
              <w:bottom w:val="nil"/>
              <w:right w:val="nil"/>
            </w:tcBorders>
          </w:tcPr>
          <w:p w14:paraId="663FBF8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wegdeel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6A4BA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wegdeel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6"/>
      </w:tr>
    </w:tbl>
    <w:p w14:paraId="58DB66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7C928FF" w14:textId="77777777" w:rsidTr="00847C61">
        <w:tc>
          <w:tcPr>
            <w:tcW w:w="9360" w:type="dxa"/>
            <w:gridSpan w:val="3"/>
            <w:tcBorders>
              <w:top w:val="nil"/>
              <w:left w:val="nil"/>
              <w:bottom w:val="nil"/>
              <w:right w:val="nil"/>
            </w:tcBorders>
          </w:tcPr>
          <w:p w14:paraId="74053B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1617AE76" w14:textId="77777777" w:rsidTr="00847C61">
        <w:tc>
          <w:tcPr>
            <w:tcW w:w="450" w:type="dxa"/>
            <w:tcBorders>
              <w:top w:val="nil"/>
              <w:left w:val="nil"/>
              <w:bottom w:val="nil"/>
              <w:right w:val="nil"/>
            </w:tcBorders>
          </w:tcPr>
          <w:p w14:paraId="4B3683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056AF5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73602C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BA50E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03D7AD2F" w14:textId="77777777" w:rsidTr="00847C61">
        <w:tc>
          <w:tcPr>
            <w:tcW w:w="450" w:type="dxa"/>
            <w:tcBorders>
              <w:top w:val="nil"/>
              <w:left w:val="nil"/>
              <w:bottom w:val="nil"/>
              <w:right w:val="nil"/>
            </w:tcBorders>
          </w:tcPr>
          <w:p w14:paraId="258C93C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D0DE18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3891E6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049D8F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WEGDEEL</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3C14C50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end"/>
            </w:r>
            <w:r w:rsidR="00847C61" w:rsidRPr="00474957">
              <w:rPr>
                <w:rFonts w:ascii="Calibri" w:hAnsi="Calibri" w:cs="Arial"/>
                <w:color w:val="000000"/>
                <w:sz w:val="22"/>
                <w:szCs w:val="24"/>
                <w:lang w:eastAsia="en-US"/>
              </w:rPr>
              <w:t>Een WEGDEEL is een specialisatie van  OBJECT.</w:t>
            </w:r>
          </w:p>
        </w:tc>
      </w:tr>
      <w:tr w:rsidR="00847C61" w:rsidRPr="00474957" w14:paraId="58A13EA5" w14:textId="77777777" w:rsidTr="00847C61">
        <w:trPr>
          <w:trHeight w:hRule="exact" w:val="128"/>
        </w:trPr>
        <w:tc>
          <w:tcPr>
            <w:tcW w:w="450" w:type="dxa"/>
            <w:tcBorders>
              <w:top w:val="nil"/>
              <w:left w:val="nil"/>
              <w:bottom w:val="nil"/>
              <w:right w:val="nil"/>
            </w:tcBorders>
          </w:tcPr>
          <w:p w14:paraId="041B9F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32BFA0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7C7612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CED19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5C325C2D" w14:textId="77777777" w:rsidTr="00847C61">
        <w:trPr>
          <w:cantSplit/>
        </w:trPr>
        <w:tc>
          <w:tcPr>
            <w:tcW w:w="9360" w:type="dxa"/>
            <w:tcBorders>
              <w:top w:val="nil"/>
              <w:left w:val="nil"/>
              <w:bottom w:val="nil"/>
              <w:right w:val="nil"/>
            </w:tcBorders>
          </w:tcPr>
          <w:p w14:paraId="6EFD1F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FB19F1F"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WEGDEEL die in het RGBZ gebruikt worden bij deze specialisatie van OBJECT. Zie voor de specificaties van deze gegevens het RSGB.</w:t>
            </w:r>
          </w:p>
        </w:tc>
      </w:tr>
    </w:tbl>
    <w:bookmarkStart w:id="4137" w:name="BKM_5322858D_DDDD_446f_AC6C_90938AF1F8DE"/>
    <w:bookmarkEnd w:id="4137"/>
    <w:p w14:paraId="13070431"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WIJK</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425D089" w14:textId="77777777" w:rsidTr="00847C61">
        <w:trPr>
          <w:trHeight w:val="271"/>
        </w:trPr>
        <w:tc>
          <w:tcPr>
            <w:tcW w:w="2340" w:type="dxa"/>
            <w:gridSpan w:val="2"/>
            <w:tcBorders>
              <w:top w:val="nil"/>
              <w:left w:val="nil"/>
              <w:bottom w:val="nil"/>
              <w:right w:val="nil"/>
            </w:tcBorders>
          </w:tcPr>
          <w:p w14:paraId="0F38771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43E469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WIJK</w:t>
            </w:r>
            <w:r w:rsidRPr="00474957">
              <w:rPr>
                <w:rFonts w:ascii="Arial" w:hAnsi="Arial" w:cs="Arial"/>
                <w:szCs w:val="24"/>
                <w:lang w:val="en-AU" w:eastAsia="en-US"/>
              </w:rPr>
              <w:fldChar w:fldCharType="end"/>
            </w:r>
          </w:p>
        </w:tc>
      </w:tr>
      <w:tr w:rsidR="00847C61" w:rsidRPr="00474957" w14:paraId="27D970EF" w14:textId="77777777" w:rsidTr="00847C61">
        <w:trPr>
          <w:trHeight w:hRule="exact" w:val="128"/>
        </w:trPr>
        <w:tc>
          <w:tcPr>
            <w:tcW w:w="2340" w:type="dxa"/>
            <w:gridSpan w:val="2"/>
            <w:tcBorders>
              <w:top w:val="nil"/>
              <w:left w:val="nil"/>
              <w:bottom w:val="nil"/>
              <w:right w:val="nil"/>
            </w:tcBorders>
          </w:tcPr>
          <w:p w14:paraId="19BE09E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A8E157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517E01E" w14:textId="77777777" w:rsidTr="00847C61">
        <w:trPr>
          <w:trHeight w:val="151"/>
        </w:trPr>
        <w:tc>
          <w:tcPr>
            <w:tcW w:w="2340" w:type="dxa"/>
            <w:gridSpan w:val="2"/>
            <w:tcBorders>
              <w:top w:val="nil"/>
              <w:left w:val="nil"/>
              <w:bottom w:val="nil"/>
              <w:right w:val="nil"/>
            </w:tcBorders>
          </w:tcPr>
          <w:p w14:paraId="5BCE55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15ACE6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1B2A2E08" w14:textId="77777777" w:rsidTr="00847C61">
        <w:trPr>
          <w:trHeight w:hRule="exact" w:val="128"/>
        </w:trPr>
        <w:tc>
          <w:tcPr>
            <w:tcW w:w="2340" w:type="dxa"/>
            <w:gridSpan w:val="2"/>
            <w:tcBorders>
              <w:top w:val="nil"/>
              <w:left w:val="nil"/>
              <w:bottom w:val="nil"/>
              <w:right w:val="nil"/>
            </w:tcBorders>
          </w:tcPr>
          <w:p w14:paraId="1FFD92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DEAFE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0A77DB2" w14:textId="77777777" w:rsidTr="00847C61">
        <w:tc>
          <w:tcPr>
            <w:tcW w:w="2340" w:type="dxa"/>
            <w:gridSpan w:val="2"/>
            <w:tcBorders>
              <w:top w:val="nil"/>
              <w:left w:val="nil"/>
              <w:bottom w:val="nil"/>
              <w:right w:val="nil"/>
            </w:tcBorders>
          </w:tcPr>
          <w:p w14:paraId="3C34B7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4D7F1D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341E9E65" w14:textId="77777777" w:rsidTr="00847C61">
        <w:trPr>
          <w:trHeight w:hRule="exact" w:val="241"/>
        </w:trPr>
        <w:tc>
          <w:tcPr>
            <w:tcW w:w="2340" w:type="dxa"/>
            <w:gridSpan w:val="2"/>
            <w:tcBorders>
              <w:top w:val="nil"/>
              <w:left w:val="nil"/>
              <w:bottom w:val="nil"/>
              <w:right w:val="nil"/>
            </w:tcBorders>
          </w:tcPr>
          <w:p w14:paraId="548DD3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00829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8533DDC" w14:textId="77777777" w:rsidTr="00847C61">
        <w:tc>
          <w:tcPr>
            <w:tcW w:w="2340" w:type="dxa"/>
            <w:gridSpan w:val="2"/>
            <w:tcBorders>
              <w:top w:val="nil"/>
              <w:left w:val="nil"/>
              <w:bottom w:val="nil"/>
              <w:right w:val="nil"/>
            </w:tcBorders>
          </w:tcPr>
          <w:p w14:paraId="15AF668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4FC26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5F5EFB6" w14:textId="77777777" w:rsidTr="00847C61">
        <w:tc>
          <w:tcPr>
            <w:tcW w:w="450" w:type="dxa"/>
            <w:tcBorders>
              <w:top w:val="nil"/>
              <w:left w:val="nil"/>
              <w:bottom w:val="nil"/>
              <w:right w:val="nil"/>
            </w:tcBorders>
          </w:tcPr>
          <w:p w14:paraId="0C7903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38" w:name="BKM_BBB975EE_5693_4825_81BC_4720B43F3BD3"/>
          </w:p>
        </w:tc>
        <w:tc>
          <w:tcPr>
            <w:tcW w:w="2790" w:type="dxa"/>
            <w:gridSpan w:val="2"/>
            <w:tcBorders>
              <w:top w:val="nil"/>
              <w:left w:val="nil"/>
              <w:bottom w:val="nil"/>
              <w:right w:val="nil"/>
            </w:tcBorders>
          </w:tcPr>
          <w:p w14:paraId="19750E4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AB1E6F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127B39F2" w14:textId="77777777" w:rsidTr="00847C61">
        <w:tc>
          <w:tcPr>
            <w:tcW w:w="450" w:type="dxa"/>
            <w:tcBorders>
              <w:top w:val="nil"/>
              <w:left w:val="nil"/>
              <w:bottom w:val="nil"/>
              <w:right w:val="nil"/>
            </w:tcBorders>
          </w:tcPr>
          <w:p w14:paraId="56FA07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0FE0F3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Wijkcode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D9B864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Wijkcode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8"/>
      </w:tr>
      <w:tr w:rsidR="00847C61" w:rsidRPr="00474957" w14:paraId="2CB1CB6F" w14:textId="77777777" w:rsidTr="00847C61">
        <w:tc>
          <w:tcPr>
            <w:tcW w:w="450" w:type="dxa"/>
            <w:tcBorders>
              <w:top w:val="nil"/>
              <w:left w:val="nil"/>
              <w:bottom w:val="nil"/>
              <w:right w:val="nil"/>
            </w:tcBorders>
          </w:tcPr>
          <w:p w14:paraId="1C6ABE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9" w:name="BKM_1945C40B_A232_4eb4_8D13_C31B8E36A8C9"/>
          </w:p>
        </w:tc>
        <w:tc>
          <w:tcPr>
            <w:tcW w:w="2790" w:type="dxa"/>
            <w:gridSpan w:val="2"/>
            <w:tcBorders>
              <w:top w:val="nil"/>
              <w:left w:val="nil"/>
              <w:bottom w:val="nil"/>
              <w:right w:val="nil"/>
            </w:tcBorders>
          </w:tcPr>
          <w:p w14:paraId="46276A3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Wijknaam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1217C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Wijknaam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9"/>
      </w:tr>
      <w:tr w:rsidR="00847C61" w:rsidRPr="00474957" w14:paraId="778BF918" w14:textId="77777777" w:rsidTr="00847C61">
        <w:tc>
          <w:tcPr>
            <w:tcW w:w="450" w:type="dxa"/>
            <w:tcBorders>
              <w:top w:val="nil"/>
              <w:left w:val="nil"/>
              <w:bottom w:val="nil"/>
              <w:right w:val="nil"/>
            </w:tcBorders>
          </w:tcPr>
          <w:p w14:paraId="3BD63D4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0" w:name="BKM_474F00F1_3678_4b05_9994_72371EF767D9"/>
          </w:p>
        </w:tc>
        <w:tc>
          <w:tcPr>
            <w:tcW w:w="2790" w:type="dxa"/>
            <w:gridSpan w:val="2"/>
            <w:tcBorders>
              <w:top w:val="nil"/>
              <w:left w:val="nil"/>
              <w:bottom w:val="nil"/>
              <w:right w:val="nil"/>
            </w:tcBorders>
          </w:tcPr>
          <w:p w14:paraId="24F9084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Wijkgeometrie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0C097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Wijkgeometrie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0"/>
      </w:tr>
      <w:tr w:rsidR="00847C61" w:rsidRPr="00474957" w14:paraId="281E04C1" w14:textId="77777777" w:rsidTr="00847C61">
        <w:tc>
          <w:tcPr>
            <w:tcW w:w="450" w:type="dxa"/>
            <w:tcBorders>
              <w:top w:val="nil"/>
              <w:left w:val="nil"/>
              <w:bottom w:val="nil"/>
              <w:right w:val="nil"/>
            </w:tcBorders>
          </w:tcPr>
          <w:p w14:paraId="4FE010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1" w:name="BKM_1BCC96A5_AFE0_4d0a_B09F_C50B26A572F5"/>
          </w:p>
        </w:tc>
        <w:tc>
          <w:tcPr>
            <w:tcW w:w="2790" w:type="dxa"/>
            <w:gridSpan w:val="2"/>
            <w:tcBorders>
              <w:top w:val="nil"/>
              <w:left w:val="nil"/>
              <w:bottom w:val="nil"/>
              <w:right w:val="nil"/>
            </w:tcBorders>
          </w:tcPr>
          <w:p w14:paraId="61DEEFE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wijk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0A57F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wijk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1"/>
      </w:tr>
      <w:tr w:rsidR="00847C61" w:rsidRPr="00474957" w14:paraId="35231B3F" w14:textId="77777777" w:rsidTr="00847C61">
        <w:tc>
          <w:tcPr>
            <w:tcW w:w="450" w:type="dxa"/>
            <w:tcBorders>
              <w:top w:val="nil"/>
              <w:left w:val="nil"/>
              <w:bottom w:val="nil"/>
              <w:right w:val="nil"/>
            </w:tcBorders>
          </w:tcPr>
          <w:p w14:paraId="22A91B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2" w:name="BKM_23F6EF72_8DF3_4e34_BE85_0869ADC2DB53"/>
          </w:p>
        </w:tc>
        <w:tc>
          <w:tcPr>
            <w:tcW w:w="2790" w:type="dxa"/>
            <w:gridSpan w:val="2"/>
            <w:tcBorders>
              <w:top w:val="nil"/>
              <w:left w:val="nil"/>
              <w:bottom w:val="nil"/>
              <w:right w:val="nil"/>
            </w:tcBorders>
          </w:tcPr>
          <w:p w14:paraId="4C94EBB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wijk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822AB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wijk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2"/>
      </w:tr>
      <w:tr w:rsidR="00847C61" w:rsidRPr="00474957" w14:paraId="38E7A891" w14:textId="77777777" w:rsidTr="00847C61">
        <w:tc>
          <w:tcPr>
            <w:tcW w:w="450" w:type="dxa"/>
            <w:tcBorders>
              <w:top w:val="nil"/>
              <w:left w:val="nil"/>
              <w:bottom w:val="nil"/>
              <w:right w:val="nil"/>
            </w:tcBorders>
          </w:tcPr>
          <w:p w14:paraId="1ED912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3" w:name="BKM_2C80DA3F_9986_4bbc_9C2D_4D9EB1D98B6C"/>
          </w:p>
        </w:tc>
        <w:tc>
          <w:tcPr>
            <w:tcW w:w="2790" w:type="dxa"/>
            <w:gridSpan w:val="2"/>
            <w:tcBorders>
              <w:top w:val="nil"/>
              <w:left w:val="nil"/>
              <w:bottom w:val="nil"/>
              <w:right w:val="nil"/>
            </w:tcBorders>
          </w:tcPr>
          <w:p w14:paraId="08A5F2C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15FF2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Gemeentecode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3"/>
      </w:tr>
    </w:tbl>
    <w:p w14:paraId="2A3A8A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6B2DC6E" w14:textId="77777777" w:rsidTr="00847C61">
        <w:tc>
          <w:tcPr>
            <w:tcW w:w="9360" w:type="dxa"/>
            <w:gridSpan w:val="3"/>
            <w:tcBorders>
              <w:top w:val="nil"/>
              <w:left w:val="nil"/>
              <w:bottom w:val="nil"/>
              <w:right w:val="nil"/>
            </w:tcBorders>
          </w:tcPr>
          <w:p w14:paraId="22EA044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F88A975" w14:textId="77777777" w:rsidTr="00847C61">
        <w:tc>
          <w:tcPr>
            <w:tcW w:w="450" w:type="dxa"/>
            <w:tcBorders>
              <w:top w:val="nil"/>
              <w:left w:val="nil"/>
              <w:bottom w:val="nil"/>
              <w:right w:val="nil"/>
            </w:tcBorders>
          </w:tcPr>
          <w:p w14:paraId="16BF2A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3EBFD0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F9BDA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7915AC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3E4743E2" w14:textId="77777777" w:rsidTr="00847C61">
        <w:tc>
          <w:tcPr>
            <w:tcW w:w="450" w:type="dxa"/>
            <w:tcBorders>
              <w:top w:val="nil"/>
              <w:left w:val="nil"/>
              <w:bottom w:val="nil"/>
              <w:right w:val="nil"/>
            </w:tcBorders>
          </w:tcPr>
          <w:p w14:paraId="48D9D56E"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7DDB45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3F5BCC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3FBDC67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WIJK</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E729EE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WIJK is een specialisatie van OBJECT.</w:t>
            </w:r>
            <w:r w:rsidRPr="00474957">
              <w:rPr>
                <w:rFonts w:ascii="Arial" w:hAnsi="Arial" w:cs="Arial"/>
                <w:szCs w:val="24"/>
                <w:lang w:val="en-AU" w:eastAsia="en-US"/>
              </w:rPr>
              <w:fldChar w:fldCharType="end"/>
            </w:r>
          </w:p>
        </w:tc>
      </w:tr>
      <w:tr w:rsidR="00847C61" w:rsidRPr="00474957" w14:paraId="159BB481" w14:textId="77777777" w:rsidTr="00847C61">
        <w:trPr>
          <w:trHeight w:hRule="exact" w:val="128"/>
        </w:trPr>
        <w:tc>
          <w:tcPr>
            <w:tcW w:w="450" w:type="dxa"/>
            <w:tcBorders>
              <w:top w:val="nil"/>
              <w:left w:val="nil"/>
              <w:bottom w:val="nil"/>
              <w:right w:val="nil"/>
            </w:tcBorders>
          </w:tcPr>
          <w:p w14:paraId="4F041D07"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BDA6C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590F88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16881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D859B3D" w14:textId="77777777" w:rsidTr="00847C61">
        <w:trPr>
          <w:cantSplit/>
        </w:trPr>
        <w:tc>
          <w:tcPr>
            <w:tcW w:w="9360" w:type="dxa"/>
            <w:tcBorders>
              <w:top w:val="nil"/>
              <w:left w:val="nil"/>
              <w:bottom w:val="nil"/>
              <w:right w:val="nil"/>
            </w:tcBorders>
          </w:tcPr>
          <w:p w14:paraId="714452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651ABB05"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WIJK die in het RGBZ gebruikt worden bij deze specialisatie van OBJECT. Zie voor de specificaties van deze gegevens het RSGB.</w:t>
            </w:r>
          </w:p>
        </w:tc>
      </w:tr>
    </w:tbl>
    <w:bookmarkStart w:id="4144" w:name="BKM_1DD06FD0_481F_47da_A257_053D0615E0EC"/>
    <w:bookmarkEnd w:id="4144"/>
    <w:p w14:paraId="19A146A2"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WOONPLAATS</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9251B5E" w14:textId="77777777" w:rsidTr="00847C61">
        <w:trPr>
          <w:trHeight w:val="271"/>
        </w:trPr>
        <w:tc>
          <w:tcPr>
            <w:tcW w:w="2340" w:type="dxa"/>
            <w:gridSpan w:val="2"/>
            <w:tcBorders>
              <w:top w:val="nil"/>
              <w:left w:val="nil"/>
              <w:bottom w:val="nil"/>
              <w:right w:val="nil"/>
            </w:tcBorders>
          </w:tcPr>
          <w:p w14:paraId="5B1F75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60F1D92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w:t>
            </w:r>
            <w:r w:rsidRPr="00474957">
              <w:rPr>
                <w:rFonts w:ascii="Arial" w:hAnsi="Arial" w:cs="Arial"/>
                <w:szCs w:val="24"/>
                <w:lang w:val="en-AU" w:eastAsia="en-US"/>
              </w:rPr>
              <w:fldChar w:fldCharType="end"/>
            </w:r>
          </w:p>
        </w:tc>
      </w:tr>
      <w:tr w:rsidR="00847C61" w:rsidRPr="00474957" w14:paraId="5E3FC01D" w14:textId="77777777" w:rsidTr="00847C61">
        <w:trPr>
          <w:trHeight w:hRule="exact" w:val="128"/>
        </w:trPr>
        <w:tc>
          <w:tcPr>
            <w:tcW w:w="2340" w:type="dxa"/>
            <w:gridSpan w:val="2"/>
            <w:tcBorders>
              <w:top w:val="nil"/>
              <w:left w:val="nil"/>
              <w:bottom w:val="nil"/>
              <w:right w:val="nil"/>
            </w:tcBorders>
          </w:tcPr>
          <w:p w14:paraId="5F97A9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84806F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E9E0945" w14:textId="77777777" w:rsidTr="00847C61">
        <w:trPr>
          <w:trHeight w:val="151"/>
        </w:trPr>
        <w:tc>
          <w:tcPr>
            <w:tcW w:w="2340" w:type="dxa"/>
            <w:gridSpan w:val="2"/>
            <w:tcBorders>
              <w:top w:val="nil"/>
              <w:left w:val="nil"/>
              <w:bottom w:val="nil"/>
              <w:right w:val="nil"/>
            </w:tcBorders>
          </w:tcPr>
          <w:p w14:paraId="4EBA13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39BE4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1DB4EDF8" w14:textId="77777777" w:rsidTr="00847C61">
        <w:trPr>
          <w:trHeight w:hRule="exact" w:val="128"/>
        </w:trPr>
        <w:tc>
          <w:tcPr>
            <w:tcW w:w="2340" w:type="dxa"/>
            <w:gridSpan w:val="2"/>
            <w:tcBorders>
              <w:top w:val="nil"/>
              <w:left w:val="nil"/>
              <w:bottom w:val="nil"/>
              <w:right w:val="nil"/>
            </w:tcBorders>
          </w:tcPr>
          <w:p w14:paraId="2FD652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C20B4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B6F583A" w14:textId="77777777" w:rsidTr="00847C61">
        <w:tc>
          <w:tcPr>
            <w:tcW w:w="2340" w:type="dxa"/>
            <w:gridSpan w:val="2"/>
            <w:tcBorders>
              <w:top w:val="nil"/>
              <w:left w:val="nil"/>
              <w:bottom w:val="nil"/>
              <w:right w:val="nil"/>
            </w:tcBorders>
          </w:tcPr>
          <w:p w14:paraId="4119F8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C6B4C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58B0495C" w14:textId="77777777" w:rsidTr="00847C61">
        <w:trPr>
          <w:trHeight w:hRule="exact" w:val="241"/>
        </w:trPr>
        <w:tc>
          <w:tcPr>
            <w:tcW w:w="2340" w:type="dxa"/>
            <w:gridSpan w:val="2"/>
            <w:tcBorders>
              <w:top w:val="nil"/>
              <w:left w:val="nil"/>
              <w:bottom w:val="nil"/>
              <w:right w:val="nil"/>
            </w:tcBorders>
          </w:tcPr>
          <w:p w14:paraId="599882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AD496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90EF455" w14:textId="77777777" w:rsidTr="00847C61">
        <w:tc>
          <w:tcPr>
            <w:tcW w:w="2340" w:type="dxa"/>
            <w:gridSpan w:val="2"/>
            <w:tcBorders>
              <w:top w:val="nil"/>
              <w:left w:val="nil"/>
              <w:bottom w:val="nil"/>
              <w:right w:val="nil"/>
            </w:tcBorders>
          </w:tcPr>
          <w:p w14:paraId="7DFB41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AFEB9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50A48CF" w14:textId="77777777" w:rsidTr="00847C61">
        <w:tc>
          <w:tcPr>
            <w:tcW w:w="450" w:type="dxa"/>
            <w:tcBorders>
              <w:top w:val="nil"/>
              <w:left w:val="nil"/>
              <w:bottom w:val="nil"/>
              <w:right w:val="nil"/>
            </w:tcBorders>
          </w:tcPr>
          <w:p w14:paraId="1DC01F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45" w:name="BKM_6629E8EC_8CA0_452d_8BC5_5311867A61E2"/>
          </w:p>
        </w:tc>
        <w:tc>
          <w:tcPr>
            <w:tcW w:w="2790" w:type="dxa"/>
            <w:gridSpan w:val="2"/>
            <w:tcBorders>
              <w:top w:val="nil"/>
              <w:left w:val="nil"/>
              <w:bottom w:val="nil"/>
              <w:right w:val="nil"/>
            </w:tcBorders>
          </w:tcPr>
          <w:p w14:paraId="6E9744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C32D4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43FA80D3" w14:textId="77777777" w:rsidTr="00847C61">
        <w:tc>
          <w:tcPr>
            <w:tcW w:w="450" w:type="dxa"/>
            <w:tcBorders>
              <w:top w:val="nil"/>
              <w:left w:val="nil"/>
              <w:bottom w:val="nil"/>
              <w:right w:val="nil"/>
            </w:tcBorders>
          </w:tcPr>
          <w:p w14:paraId="7697F0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DE623C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0F64D2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5"/>
      </w:tr>
      <w:tr w:rsidR="00847C61" w:rsidRPr="00474957" w14:paraId="7853D453" w14:textId="77777777" w:rsidTr="00847C61">
        <w:tc>
          <w:tcPr>
            <w:tcW w:w="450" w:type="dxa"/>
            <w:tcBorders>
              <w:top w:val="nil"/>
              <w:left w:val="nil"/>
              <w:bottom w:val="nil"/>
              <w:right w:val="nil"/>
            </w:tcBorders>
          </w:tcPr>
          <w:p w14:paraId="7C2CE6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6" w:name="BKM_DFBC72E6_8B0D_4a54_88B3_B0AFB823169A"/>
          </w:p>
        </w:tc>
        <w:tc>
          <w:tcPr>
            <w:tcW w:w="2790" w:type="dxa"/>
            <w:gridSpan w:val="2"/>
            <w:tcBorders>
              <w:top w:val="nil"/>
              <w:left w:val="nil"/>
              <w:bottom w:val="nil"/>
              <w:right w:val="nil"/>
            </w:tcBorders>
          </w:tcPr>
          <w:p w14:paraId="61886B0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97DC0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6"/>
      </w:tr>
      <w:tr w:rsidR="00847C61" w:rsidRPr="00474957" w14:paraId="4B719035" w14:textId="77777777" w:rsidTr="00847C61">
        <w:tc>
          <w:tcPr>
            <w:tcW w:w="450" w:type="dxa"/>
            <w:tcBorders>
              <w:top w:val="nil"/>
              <w:left w:val="nil"/>
              <w:bottom w:val="nil"/>
              <w:right w:val="nil"/>
            </w:tcBorders>
          </w:tcPr>
          <w:p w14:paraId="43056D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7" w:name="BKM_0FD88259_A187_4b1a_AAB0_50C720867FDD"/>
          </w:p>
        </w:tc>
        <w:tc>
          <w:tcPr>
            <w:tcW w:w="2790" w:type="dxa"/>
            <w:gridSpan w:val="2"/>
            <w:tcBorders>
              <w:top w:val="nil"/>
              <w:left w:val="nil"/>
              <w:bottom w:val="nil"/>
              <w:right w:val="nil"/>
            </w:tcBorders>
          </w:tcPr>
          <w:p w14:paraId="423F64F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51115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7"/>
      </w:tr>
      <w:tr w:rsidR="00847C61" w:rsidRPr="00474957" w14:paraId="341E0F41" w14:textId="77777777" w:rsidTr="00847C61">
        <w:tc>
          <w:tcPr>
            <w:tcW w:w="450" w:type="dxa"/>
            <w:tcBorders>
              <w:top w:val="nil"/>
              <w:left w:val="nil"/>
              <w:bottom w:val="nil"/>
              <w:right w:val="nil"/>
            </w:tcBorders>
          </w:tcPr>
          <w:p w14:paraId="5EB6258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8" w:name="BKM_9140F645_DA63_4396_94F3_EB3FD79A0536"/>
          </w:p>
        </w:tc>
        <w:tc>
          <w:tcPr>
            <w:tcW w:w="2790" w:type="dxa"/>
            <w:gridSpan w:val="2"/>
            <w:tcBorders>
              <w:top w:val="nil"/>
              <w:left w:val="nil"/>
              <w:bottom w:val="nil"/>
              <w:right w:val="nil"/>
            </w:tcBorders>
          </w:tcPr>
          <w:p w14:paraId="0CC9C76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woonplaats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3F4098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woonplaats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8"/>
      </w:tr>
      <w:tr w:rsidR="00847C61" w:rsidRPr="00474957" w14:paraId="76BFC10D" w14:textId="77777777" w:rsidTr="00847C61">
        <w:tc>
          <w:tcPr>
            <w:tcW w:w="450" w:type="dxa"/>
            <w:tcBorders>
              <w:top w:val="nil"/>
              <w:left w:val="nil"/>
              <w:bottom w:val="nil"/>
              <w:right w:val="nil"/>
            </w:tcBorders>
          </w:tcPr>
          <w:p w14:paraId="003C05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9" w:name="BKM_0FE76470_6DF2_4f6b_BFC6_EE4F31515FA5"/>
          </w:p>
        </w:tc>
        <w:tc>
          <w:tcPr>
            <w:tcW w:w="2790" w:type="dxa"/>
            <w:gridSpan w:val="2"/>
            <w:tcBorders>
              <w:top w:val="nil"/>
              <w:left w:val="nil"/>
              <w:bottom w:val="nil"/>
              <w:right w:val="nil"/>
            </w:tcBorders>
          </w:tcPr>
          <w:p w14:paraId="19AEFE3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woonplaats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95B83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woonplaats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9"/>
      </w:tr>
    </w:tbl>
    <w:p w14:paraId="355E03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C2B10C3" w14:textId="77777777" w:rsidTr="00847C61">
        <w:tc>
          <w:tcPr>
            <w:tcW w:w="9360" w:type="dxa"/>
            <w:gridSpan w:val="3"/>
            <w:tcBorders>
              <w:top w:val="nil"/>
              <w:left w:val="nil"/>
              <w:bottom w:val="nil"/>
              <w:right w:val="nil"/>
            </w:tcBorders>
          </w:tcPr>
          <w:p w14:paraId="72BE5E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BECFA00" w14:textId="77777777" w:rsidTr="00847C61">
        <w:tc>
          <w:tcPr>
            <w:tcW w:w="450" w:type="dxa"/>
            <w:tcBorders>
              <w:top w:val="nil"/>
              <w:left w:val="nil"/>
              <w:bottom w:val="nil"/>
              <w:right w:val="nil"/>
            </w:tcBorders>
          </w:tcPr>
          <w:p w14:paraId="6B2EBC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AEFC1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AE38E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66CDB0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C4456EC" w14:textId="77777777" w:rsidTr="00847C61">
        <w:tc>
          <w:tcPr>
            <w:tcW w:w="450" w:type="dxa"/>
            <w:tcBorders>
              <w:top w:val="nil"/>
              <w:left w:val="nil"/>
              <w:bottom w:val="nil"/>
              <w:right w:val="nil"/>
            </w:tcBorders>
          </w:tcPr>
          <w:p w14:paraId="4D3FC6AA"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2B53A8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D9428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7DF214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WOONPLAATS</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60C988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WOONPLAATS is een specialisatie van OBJECT.</w:t>
            </w:r>
            <w:r w:rsidRPr="00474957">
              <w:rPr>
                <w:rFonts w:ascii="Arial" w:hAnsi="Arial" w:cs="Arial"/>
                <w:szCs w:val="24"/>
                <w:lang w:val="en-AU" w:eastAsia="en-US"/>
              </w:rPr>
              <w:fldChar w:fldCharType="end"/>
            </w:r>
          </w:p>
        </w:tc>
      </w:tr>
      <w:tr w:rsidR="00847C61" w:rsidRPr="00474957" w14:paraId="14799C86" w14:textId="77777777" w:rsidTr="00847C61">
        <w:trPr>
          <w:trHeight w:hRule="exact" w:val="128"/>
        </w:trPr>
        <w:tc>
          <w:tcPr>
            <w:tcW w:w="450" w:type="dxa"/>
            <w:tcBorders>
              <w:top w:val="nil"/>
              <w:left w:val="nil"/>
              <w:bottom w:val="nil"/>
              <w:right w:val="nil"/>
            </w:tcBorders>
          </w:tcPr>
          <w:p w14:paraId="74C77A7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3B131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FCB47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87689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27765A60" w14:textId="77777777" w:rsidTr="00847C61">
        <w:trPr>
          <w:cantSplit/>
        </w:trPr>
        <w:tc>
          <w:tcPr>
            <w:tcW w:w="9360" w:type="dxa"/>
            <w:tcBorders>
              <w:top w:val="nil"/>
              <w:left w:val="nil"/>
              <w:bottom w:val="nil"/>
              <w:right w:val="nil"/>
            </w:tcBorders>
          </w:tcPr>
          <w:p w14:paraId="16890F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lastRenderedPageBreak/>
              <w:t>Toelichting objecttype</w:t>
            </w:r>
          </w:p>
          <w:p w14:paraId="23199503"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WOONPLAATS die in het RGBZ gebruikt worden bij deze specialisatie van OBJECT. Zie voor de specificaties van deze gegevens het RSGB.</w:t>
            </w:r>
          </w:p>
        </w:tc>
      </w:tr>
    </w:tbl>
    <w:bookmarkStart w:id="4150" w:name="BKM_3F666411_3A99_4cf5_81B1_C6A7A3296374"/>
    <w:bookmarkEnd w:id="4150"/>
    <w:p w14:paraId="0275D6E4"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WOZ-DEELOBJECT</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410353B3" w14:textId="77777777" w:rsidTr="00B60E1B">
        <w:trPr>
          <w:trHeight w:val="271"/>
        </w:trPr>
        <w:tc>
          <w:tcPr>
            <w:tcW w:w="2340" w:type="dxa"/>
            <w:gridSpan w:val="2"/>
            <w:tcBorders>
              <w:top w:val="nil"/>
              <w:left w:val="nil"/>
              <w:bottom w:val="nil"/>
              <w:right w:val="nil"/>
            </w:tcBorders>
          </w:tcPr>
          <w:p w14:paraId="7DC19D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7BB8C5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WOZ-DEELOBJECT</w:t>
            </w:r>
            <w:r w:rsidRPr="00474957">
              <w:rPr>
                <w:rFonts w:ascii="Arial" w:hAnsi="Arial" w:cs="Arial"/>
                <w:szCs w:val="24"/>
                <w:lang w:val="en-AU" w:eastAsia="en-US"/>
              </w:rPr>
              <w:fldChar w:fldCharType="end"/>
            </w:r>
          </w:p>
        </w:tc>
      </w:tr>
      <w:tr w:rsidR="00847C61" w:rsidRPr="00474957" w14:paraId="251C8540" w14:textId="77777777" w:rsidTr="00B60E1B">
        <w:trPr>
          <w:trHeight w:hRule="exact" w:val="128"/>
        </w:trPr>
        <w:tc>
          <w:tcPr>
            <w:tcW w:w="2340" w:type="dxa"/>
            <w:gridSpan w:val="2"/>
            <w:tcBorders>
              <w:top w:val="nil"/>
              <w:left w:val="nil"/>
              <w:bottom w:val="nil"/>
              <w:right w:val="nil"/>
            </w:tcBorders>
          </w:tcPr>
          <w:p w14:paraId="37AEC4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6A438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067FC46" w14:textId="77777777" w:rsidTr="00B60E1B">
        <w:trPr>
          <w:trHeight w:val="151"/>
        </w:trPr>
        <w:tc>
          <w:tcPr>
            <w:tcW w:w="2340" w:type="dxa"/>
            <w:gridSpan w:val="2"/>
            <w:tcBorders>
              <w:top w:val="nil"/>
              <w:left w:val="nil"/>
              <w:bottom w:val="nil"/>
              <w:right w:val="nil"/>
            </w:tcBorders>
          </w:tcPr>
          <w:p w14:paraId="5230B42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317C16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6B5DFA15" w14:textId="77777777" w:rsidTr="00B60E1B">
        <w:trPr>
          <w:trHeight w:hRule="exact" w:val="128"/>
        </w:trPr>
        <w:tc>
          <w:tcPr>
            <w:tcW w:w="2340" w:type="dxa"/>
            <w:gridSpan w:val="2"/>
            <w:tcBorders>
              <w:top w:val="nil"/>
              <w:left w:val="nil"/>
              <w:bottom w:val="nil"/>
              <w:right w:val="nil"/>
            </w:tcBorders>
          </w:tcPr>
          <w:p w14:paraId="3045B8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DBD89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B374D4B" w14:textId="77777777" w:rsidTr="00B60E1B">
        <w:tc>
          <w:tcPr>
            <w:tcW w:w="2340" w:type="dxa"/>
            <w:gridSpan w:val="2"/>
            <w:tcBorders>
              <w:top w:val="nil"/>
              <w:left w:val="nil"/>
              <w:bottom w:val="nil"/>
              <w:right w:val="nil"/>
            </w:tcBorders>
          </w:tcPr>
          <w:p w14:paraId="0F4FF6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09C0F9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6E0085AF" w14:textId="77777777" w:rsidTr="00B60E1B">
        <w:trPr>
          <w:trHeight w:hRule="exact" w:val="241"/>
        </w:trPr>
        <w:tc>
          <w:tcPr>
            <w:tcW w:w="2340" w:type="dxa"/>
            <w:gridSpan w:val="2"/>
            <w:tcBorders>
              <w:top w:val="nil"/>
              <w:left w:val="nil"/>
              <w:bottom w:val="nil"/>
              <w:right w:val="nil"/>
            </w:tcBorders>
          </w:tcPr>
          <w:p w14:paraId="239D22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E368E5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3390079" w14:textId="77777777" w:rsidTr="00B60E1B">
        <w:tc>
          <w:tcPr>
            <w:tcW w:w="2340" w:type="dxa"/>
            <w:gridSpan w:val="2"/>
            <w:tcBorders>
              <w:top w:val="nil"/>
              <w:left w:val="nil"/>
              <w:bottom w:val="nil"/>
              <w:right w:val="nil"/>
            </w:tcBorders>
          </w:tcPr>
          <w:p w14:paraId="25158D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46D2E2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1621047" w14:textId="77777777" w:rsidTr="00B60E1B">
        <w:tc>
          <w:tcPr>
            <w:tcW w:w="450" w:type="dxa"/>
            <w:tcBorders>
              <w:top w:val="nil"/>
              <w:left w:val="nil"/>
              <w:bottom w:val="nil"/>
              <w:right w:val="nil"/>
            </w:tcBorders>
          </w:tcPr>
          <w:p w14:paraId="5CD3F3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51" w:name="BKM_6CFE3D61_3140_45e1_AEA1_543A14CEE1B4"/>
          </w:p>
        </w:tc>
        <w:tc>
          <w:tcPr>
            <w:tcW w:w="2790" w:type="dxa"/>
            <w:gridSpan w:val="2"/>
            <w:tcBorders>
              <w:top w:val="nil"/>
              <w:left w:val="nil"/>
              <w:bottom w:val="nil"/>
              <w:right w:val="nil"/>
            </w:tcBorders>
          </w:tcPr>
          <w:p w14:paraId="4A3361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01D5C1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2191E57E" w14:textId="77777777" w:rsidTr="00B60E1B">
        <w:tc>
          <w:tcPr>
            <w:tcW w:w="450" w:type="dxa"/>
            <w:tcBorders>
              <w:top w:val="nil"/>
              <w:left w:val="nil"/>
              <w:bottom w:val="nil"/>
              <w:right w:val="nil"/>
            </w:tcBorders>
          </w:tcPr>
          <w:p w14:paraId="5A1769A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F3D213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Nummer WOZ-deelobject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730AE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WOZ-DEELOBJECT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Nummer WOZ-deelobject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51"/>
      </w:tr>
      <w:tr w:rsidR="00B60E1B" w:rsidRPr="00474957" w14:paraId="0AE32C61" w14:textId="77777777" w:rsidTr="00B60E1B">
        <w:tc>
          <w:tcPr>
            <w:tcW w:w="450" w:type="dxa"/>
            <w:tcBorders>
              <w:top w:val="nil"/>
              <w:left w:val="nil"/>
              <w:bottom w:val="nil"/>
              <w:right w:val="nil"/>
            </w:tcBorders>
          </w:tcPr>
          <w:p w14:paraId="59285285"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AF29633" w14:textId="569EB41B" w:rsidR="00B60E1B" w:rsidRPr="00474957" w:rsidRDefault="00B60E1B" w:rsidP="00B60E1B">
            <w:pPr>
              <w:widowControl w:val="0"/>
              <w:autoSpaceDE w:val="0"/>
              <w:autoSpaceDN w:val="0"/>
              <w:adjustRightInd w:val="0"/>
              <w:spacing w:line="240" w:lineRule="auto"/>
              <w:contextualSpacing w:val="0"/>
              <w:rPr>
                <w:rFonts w:ascii="Arial" w:hAnsi="Arial" w:cs="Arial"/>
                <w:szCs w:val="24"/>
                <w:lang w:val="en-AU"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WOZ-objectnummer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7791338" w14:textId="217061A0"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WOZ-objectnummer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tr>
      <w:tr w:rsidR="00B60E1B" w:rsidRPr="00474957" w14:paraId="591BFB08" w14:textId="77777777" w:rsidTr="00B60E1B">
        <w:tc>
          <w:tcPr>
            <w:tcW w:w="450" w:type="dxa"/>
            <w:tcBorders>
              <w:top w:val="nil"/>
              <w:left w:val="nil"/>
              <w:bottom w:val="nil"/>
              <w:right w:val="nil"/>
            </w:tcBorders>
          </w:tcPr>
          <w:p w14:paraId="751DD23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52" w:name="BKM_E342D96D_7864_41d0_A6BC_09C64118514B"/>
          </w:p>
        </w:tc>
        <w:tc>
          <w:tcPr>
            <w:tcW w:w="2790" w:type="dxa"/>
            <w:gridSpan w:val="2"/>
            <w:tcBorders>
              <w:top w:val="nil"/>
              <w:left w:val="nil"/>
              <w:bottom w:val="nil"/>
              <w:right w:val="nil"/>
            </w:tcBorders>
          </w:tcPr>
          <w:p w14:paraId="1417423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Code WOZ-deelobject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B54A3C7"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WOZ-DEELOBJECT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Code WOZ-deelobject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4152"/>
      </w:tr>
      <w:tr w:rsidR="00B60E1B" w:rsidRPr="00474957" w14:paraId="0027CA3F" w14:textId="77777777" w:rsidTr="00B60E1B">
        <w:tc>
          <w:tcPr>
            <w:tcW w:w="450" w:type="dxa"/>
            <w:tcBorders>
              <w:top w:val="nil"/>
              <w:left w:val="nil"/>
              <w:bottom w:val="nil"/>
              <w:right w:val="nil"/>
            </w:tcBorders>
          </w:tcPr>
          <w:p w14:paraId="217A57C5"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53" w:name="BKM_52871443_539B_4df8_84DF_3259873C04F3"/>
          </w:p>
        </w:tc>
        <w:tc>
          <w:tcPr>
            <w:tcW w:w="2790" w:type="dxa"/>
            <w:gridSpan w:val="2"/>
            <w:tcBorders>
              <w:top w:val="nil"/>
              <w:left w:val="nil"/>
              <w:bottom w:val="nil"/>
              <w:right w:val="nil"/>
            </w:tcBorders>
          </w:tcPr>
          <w:p w14:paraId="6D85EFB0"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Datum begin geldigheid deelobject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6492BF2"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WOZ-DEELOBJECT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deelobject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4153"/>
      </w:tr>
      <w:tr w:rsidR="00B60E1B" w:rsidRPr="00474957" w14:paraId="7995ACFA" w14:textId="77777777" w:rsidTr="00B60E1B">
        <w:tc>
          <w:tcPr>
            <w:tcW w:w="450" w:type="dxa"/>
            <w:tcBorders>
              <w:top w:val="nil"/>
              <w:left w:val="nil"/>
              <w:bottom w:val="nil"/>
              <w:right w:val="nil"/>
            </w:tcBorders>
          </w:tcPr>
          <w:p w14:paraId="11867282"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54" w:name="BKM_E4FEA007_28B7_4067_97EB_BFCBC039A37E"/>
          </w:p>
        </w:tc>
        <w:tc>
          <w:tcPr>
            <w:tcW w:w="2790" w:type="dxa"/>
            <w:gridSpan w:val="2"/>
            <w:tcBorders>
              <w:top w:val="nil"/>
              <w:left w:val="nil"/>
              <w:bottom w:val="nil"/>
              <w:right w:val="nil"/>
            </w:tcBorders>
          </w:tcPr>
          <w:p w14:paraId="6DE3B1BA"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Datum einde geldigheid deelobject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326263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WOZ-DEELOBJECT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deelobject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4154"/>
      </w:tr>
    </w:tbl>
    <w:p w14:paraId="6FC007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3077FA8F" w14:textId="77777777" w:rsidTr="00847C61">
        <w:tc>
          <w:tcPr>
            <w:tcW w:w="9360" w:type="dxa"/>
            <w:gridSpan w:val="3"/>
            <w:tcBorders>
              <w:top w:val="nil"/>
              <w:left w:val="nil"/>
              <w:bottom w:val="nil"/>
              <w:right w:val="nil"/>
            </w:tcBorders>
          </w:tcPr>
          <w:p w14:paraId="34F184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1F80EE3" w14:textId="77777777" w:rsidTr="00847C61">
        <w:tc>
          <w:tcPr>
            <w:tcW w:w="450" w:type="dxa"/>
            <w:tcBorders>
              <w:top w:val="nil"/>
              <w:left w:val="nil"/>
              <w:bottom w:val="nil"/>
              <w:right w:val="nil"/>
            </w:tcBorders>
          </w:tcPr>
          <w:p w14:paraId="05D3FC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3095BE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7BAADA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64984E1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0381CF78" w14:textId="77777777" w:rsidTr="00847C61">
        <w:tc>
          <w:tcPr>
            <w:tcW w:w="450" w:type="dxa"/>
            <w:tcBorders>
              <w:top w:val="nil"/>
              <w:left w:val="nil"/>
              <w:bottom w:val="nil"/>
              <w:right w:val="nil"/>
            </w:tcBorders>
          </w:tcPr>
          <w:p w14:paraId="645FE817"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E579B1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1E587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2D9CE01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WOZ-DEELOBJECT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764D033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end"/>
            </w:r>
            <w:r w:rsidR="00847C61" w:rsidRPr="00474957">
              <w:rPr>
                <w:rFonts w:ascii="Calibri" w:hAnsi="Calibri" w:cs="Arial"/>
                <w:color w:val="000000"/>
                <w:sz w:val="22"/>
                <w:szCs w:val="24"/>
                <w:lang w:eastAsia="en-US"/>
              </w:rPr>
              <w:t>Een WOZ-DEELOBJECT  is een specialisatie van OBJECT.</w:t>
            </w:r>
          </w:p>
        </w:tc>
      </w:tr>
      <w:tr w:rsidR="00847C61" w:rsidRPr="00474957" w14:paraId="703A0D78" w14:textId="77777777" w:rsidTr="00847C61">
        <w:trPr>
          <w:trHeight w:hRule="exact" w:val="128"/>
        </w:trPr>
        <w:tc>
          <w:tcPr>
            <w:tcW w:w="450" w:type="dxa"/>
            <w:tcBorders>
              <w:top w:val="nil"/>
              <w:left w:val="nil"/>
              <w:bottom w:val="nil"/>
              <w:right w:val="nil"/>
            </w:tcBorders>
          </w:tcPr>
          <w:p w14:paraId="2600EAC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0C3B0F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0C352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E23B4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1A29EBBA" w14:textId="77777777" w:rsidTr="00847C61">
        <w:trPr>
          <w:cantSplit/>
        </w:trPr>
        <w:tc>
          <w:tcPr>
            <w:tcW w:w="9360" w:type="dxa"/>
            <w:tcBorders>
              <w:top w:val="nil"/>
              <w:left w:val="nil"/>
              <w:bottom w:val="nil"/>
              <w:right w:val="nil"/>
            </w:tcBorders>
          </w:tcPr>
          <w:p w14:paraId="3AC4C8E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2A5BADDE"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WOZ-DEELOBJECT die in het RGBZ gebruikt worden bij deze specialisatie van OBJECT. Zie voor de specificaties van deze gegevens het RSGB.</w:t>
            </w:r>
          </w:p>
        </w:tc>
      </w:tr>
    </w:tbl>
    <w:bookmarkStart w:id="4155" w:name="BKM_D72A0E42_5CCE_4876_B26B_8B67C68A8A80"/>
    <w:bookmarkEnd w:id="4155"/>
    <w:p w14:paraId="5544FC63"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WOZ-OBJECT</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4A691D1" w14:textId="77777777" w:rsidTr="00B60E1B">
        <w:trPr>
          <w:trHeight w:val="271"/>
        </w:trPr>
        <w:tc>
          <w:tcPr>
            <w:tcW w:w="2340" w:type="dxa"/>
            <w:gridSpan w:val="2"/>
            <w:tcBorders>
              <w:top w:val="nil"/>
              <w:left w:val="nil"/>
              <w:bottom w:val="nil"/>
              <w:right w:val="nil"/>
            </w:tcBorders>
          </w:tcPr>
          <w:p w14:paraId="529336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492893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WOZ-OBJECT</w:t>
            </w:r>
            <w:r w:rsidRPr="00474957">
              <w:rPr>
                <w:rFonts w:ascii="Arial" w:hAnsi="Arial" w:cs="Arial"/>
                <w:szCs w:val="24"/>
                <w:lang w:val="en-AU" w:eastAsia="en-US"/>
              </w:rPr>
              <w:fldChar w:fldCharType="end"/>
            </w:r>
          </w:p>
        </w:tc>
      </w:tr>
      <w:tr w:rsidR="00847C61" w:rsidRPr="00474957" w14:paraId="0A30D4AB" w14:textId="77777777" w:rsidTr="00B60E1B">
        <w:trPr>
          <w:trHeight w:hRule="exact" w:val="128"/>
        </w:trPr>
        <w:tc>
          <w:tcPr>
            <w:tcW w:w="2340" w:type="dxa"/>
            <w:gridSpan w:val="2"/>
            <w:tcBorders>
              <w:top w:val="nil"/>
              <w:left w:val="nil"/>
              <w:bottom w:val="nil"/>
              <w:right w:val="nil"/>
            </w:tcBorders>
          </w:tcPr>
          <w:p w14:paraId="7534D79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73EAA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7E5045C" w14:textId="77777777" w:rsidTr="00B60E1B">
        <w:trPr>
          <w:trHeight w:val="151"/>
        </w:trPr>
        <w:tc>
          <w:tcPr>
            <w:tcW w:w="2340" w:type="dxa"/>
            <w:gridSpan w:val="2"/>
            <w:tcBorders>
              <w:top w:val="nil"/>
              <w:left w:val="nil"/>
              <w:bottom w:val="nil"/>
              <w:right w:val="nil"/>
            </w:tcBorders>
          </w:tcPr>
          <w:p w14:paraId="0E5B53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60AF80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3AB9B3C" w14:textId="77777777" w:rsidTr="00B60E1B">
        <w:trPr>
          <w:trHeight w:hRule="exact" w:val="128"/>
        </w:trPr>
        <w:tc>
          <w:tcPr>
            <w:tcW w:w="2340" w:type="dxa"/>
            <w:gridSpan w:val="2"/>
            <w:tcBorders>
              <w:top w:val="nil"/>
              <w:left w:val="nil"/>
              <w:bottom w:val="nil"/>
              <w:right w:val="nil"/>
            </w:tcBorders>
          </w:tcPr>
          <w:p w14:paraId="37E51FA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BFC288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7156172" w14:textId="77777777" w:rsidTr="00B60E1B">
        <w:tc>
          <w:tcPr>
            <w:tcW w:w="2340" w:type="dxa"/>
            <w:gridSpan w:val="2"/>
            <w:tcBorders>
              <w:top w:val="nil"/>
              <w:left w:val="nil"/>
              <w:bottom w:val="nil"/>
              <w:right w:val="nil"/>
            </w:tcBorders>
          </w:tcPr>
          <w:p w14:paraId="296F1E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6F95A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514B9D4" w14:textId="77777777" w:rsidTr="00B60E1B">
        <w:trPr>
          <w:trHeight w:hRule="exact" w:val="241"/>
        </w:trPr>
        <w:tc>
          <w:tcPr>
            <w:tcW w:w="2340" w:type="dxa"/>
            <w:gridSpan w:val="2"/>
            <w:tcBorders>
              <w:top w:val="nil"/>
              <w:left w:val="nil"/>
              <w:bottom w:val="nil"/>
              <w:right w:val="nil"/>
            </w:tcBorders>
          </w:tcPr>
          <w:p w14:paraId="1A481F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BE541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ABF725D" w14:textId="77777777" w:rsidTr="00B60E1B">
        <w:tc>
          <w:tcPr>
            <w:tcW w:w="2340" w:type="dxa"/>
            <w:gridSpan w:val="2"/>
            <w:tcBorders>
              <w:top w:val="nil"/>
              <w:left w:val="nil"/>
              <w:bottom w:val="nil"/>
              <w:right w:val="nil"/>
            </w:tcBorders>
          </w:tcPr>
          <w:p w14:paraId="0729AD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64FD0B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2A73A0A" w14:textId="77777777" w:rsidTr="00B60E1B">
        <w:tc>
          <w:tcPr>
            <w:tcW w:w="450" w:type="dxa"/>
            <w:tcBorders>
              <w:top w:val="nil"/>
              <w:left w:val="nil"/>
              <w:bottom w:val="nil"/>
              <w:right w:val="nil"/>
            </w:tcBorders>
          </w:tcPr>
          <w:p w14:paraId="7D934F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56" w:name="BKM_8BACB86F_C48C_4217_8469_E02E25A8CF6F"/>
          </w:p>
        </w:tc>
        <w:tc>
          <w:tcPr>
            <w:tcW w:w="2790" w:type="dxa"/>
            <w:gridSpan w:val="2"/>
            <w:tcBorders>
              <w:top w:val="nil"/>
              <w:left w:val="nil"/>
              <w:bottom w:val="nil"/>
              <w:right w:val="nil"/>
            </w:tcBorders>
          </w:tcPr>
          <w:p w14:paraId="176C02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259726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566DB472" w14:textId="77777777" w:rsidTr="00B60E1B">
        <w:tc>
          <w:tcPr>
            <w:tcW w:w="450" w:type="dxa"/>
            <w:tcBorders>
              <w:top w:val="nil"/>
              <w:left w:val="nil"/>
              <w:bottom w:val="nil"/>
              <w:right w:val="nil"/>
            </w:tcBorders>
          </w:tcPr>
          <w:p w14:paraId="546A68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131181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WOZ-objectnummer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374E4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WOZ-objectnummer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56"/>
      </w:tr>
      <w:tr w:rsidR="00847C61" w:rsidRPr="00474957" w14:paraId="6AC2F68F" w14:textId="77777777" w:rsidTr="00B60E1B">
        <w:tc>
          <w:tcPr>
            <w:tcW w:w="450" w:type="dxa"/>
            <w:tcBorders>
              <w:top w:val="nil"/>
              <w:left w:val="nil"/>
              <w:bottom w:val="nil"/>
              <w:right w:val="nil"/>
            </w:tcBorders>
          </w:tcPr>
          <w:p w14:paraId="49B065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57" w:name="BKM_BC5F8F3C_9990_43f0_87E8_C777B27EE4A3"/>
          </w:p>
        </w:tc>
        <w:tc>
          <w:tcPr>
            <w:tcW w:w="2790" w:type="dxa"/>
            <w:gridSpan w:val="2"/>
            <w:tcBorders>
              <w:top w:val="nil"/>
              <w:left w:val="nil"/>
              <w:bottom w:val="nil"/>
              <w:right w:val="nil"/>
            </w:tcBorders>
          </w:tcPr>
          <w:p w14:paraId="0F4555F5" w14:textId="42995E9B"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4158" w:author="Arjan Kloosterboer" w:date="2017-03-13T13:34:00Z">
              <w:r w:rsidRPr="00474957" w:rsidDel="00B60E1B">
                <w:rPr>
                  <w:rFonts w:ascii="Arial" w:hAnsi="Arial" w:cs="Arial"/>
                  <w:szCs w:val="24"/>
                  <w:lang w:val="en-AU" w:eastAsia="en-US"/>
                </w:rPr>
                <w:fldChar w:fldCharType="begin" w:fldLock="1"/>
              </w:r>
              <w:r w:rsidR="00847C61" w:rsidRPr="00474957" w:rsidDel="00B60E1B">
                <w:rPr>
                  <w:rFonts w:ascii="Arial" w:hAnsi="Arial" w:cs="Arial"/>
                  <w:szCs w:val="24"/>
                  <w:lang w:val="en-AU" w:eastAsia="en-US"/>
                </w:rPr>
                <w:delInstrText xml:space="preserve">MERGEFIELD </w:delInstrText>
              </w:r>
              <w:r w:rsidR="00847C61" w:rsidRPr="00474957" w:rsidDel="00B60E1B">
                <w:rPr>
                  <w:rFonts w:ascii="Calibri" w:hAnsi="Calibri" w:cs="Arial"/>
                  <w:color w:val="0F0F0F"/>
                  <w:sz w:val="22"/>
                  <w:szCs w:val="24"/>
                  <w:lang w:eastAsia="en-US"/>
                </w:rPr>
                <w:delInstrText>Att.Name</w:delInstrText>
              </w:r>
              <w:r w:rsidRPr="00474957" w:rsidDel="00B60E1B">
                <w:rPr>
                  <w:rFonts w:ascii="Arial" w:hAnsi="Arial" w:cs="Arial"/>
                  <w:szCs w:val="24"/>
                  <w:lang w:val="en-AU" w:eastAsia="en-US"/>
                </w:rPr>
                <w:fldChar w:fldCharType="separate"/>
              </w:r>
              <w:r w:rsidR="00847C61" w:rsidRPr="00474957" w:rsidDel="00B60E1B">
                <w:rPr>
                  <w:rFonts w:ascii="Calibri" w:hAnsi="Calibri" w:cs="Arial"/>
                  <w:color w:val="0F0F0F"/>
                  <w:sz w:val="22"/>
                  <w:szCs w:val="24"/>
                  <w:lang w:eastAsia="en-US"/>
                </w:rPr>
                <w:delText>Locatie-omschrijving</w:delText>
              </w:r>
              <w:r w:rsidRPr="00474957" w:rsidDel="00B60E1B">
                <w:rPr>
                  <w:rFonts w:ascii="Arial" w:hAnsi="Arial" w:cs="Arial"/>
                  <w:szCs w:val="24"/>
                  <w:lang w:val="en-AU" w:eastAsia="en-US"/>
                </w:rPr>
                <w:fldChar w:fldCharType="end"/>
              </w:r>
            </w:del>
          </w:p>
        </w:tc>
        <w:tc>
          <w:tcPr>
            <w:tcW w:w="6120" w:type="dxa"/>
            <w:tcBorders>
              <w:top w:val="nil"/>
              <w:left w:val="nil"/>
              <w:bottom w:val="nil"/>
              <w:right w:val="nil"/>
            </w:tcBorders>
          </w:tcPr>
          <w:p w14:paraId="71FF5092" w14:textId="1220C8C8"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4159" w:author="Arjan Kloosterboer" w:date="2017-03-13T13:34:00Z">
              <w:r w:rsidRPr="00474957" w:rsidDel="00B60E1B">
                <w:rPr>
                  <w:rFonts w:ascii="Calibri" w:hAnsi="Calibri" w:cs="Arial"/>
                  <w:color w:val="000000"/>
                  <w:sz w:val="22"/>
                  <w:szCs w:val="24"/>
                  <w:lang w:eastAsia="en-US"/>
                </w:rPr>
                <w:delText>RSGB</w:delText>
              </w:r>
              <w:r w:rsidDel="00B60E1B">
                <w:rPr>
                  <w:rFonts w:ascii="Calibri" w:hAnsi="Calibri" w:cs="Arial"/>
                  <w:color w:val="000000"/>
                  <w:sz w:val="22"/>
                  <w:szCs w:val="24"/>
                  <w:lang w:eastAsia="en-US"/>
                </w:rPr>
                <w:delText>.(Objecttype)</w:delText>
              </w:r>
              <w:r w:rsidRPr="00474957" w:rsidDel="00B60E1B">
                <w:rPr>
                  <w:rFonts w:ascii="Calibri" w:hAnsi="Calibri" w:cs="Arial"/>
                  <w:color w:val="000000"/>
                  <w:sz w:val="22"/>
                  <w:szCs w:val="24"/>
                  <w:lang w:eastAsia="en-US"/>
                </w:rPr>
                <w:delText>WOZ-OBJECT</w:delText>
              </w:r>
              <w:r w:rsidDel="00B60E1B">
                <w:rPr>
                  <w:rFonts w:ascii="Calibri" w:hAnsi="Calibri" w:cs="Arial"/>
                  <w:color w:val="000000"/>
                  <w:sz w:val="22"/>
                  <w:szCs w:val="24"/>
                  <w:lang w:eastAsia="en-US"/>
                </w:rPr>
                <w:delText>.(Attribuutsoort)</w:delText>
              </w:r>
              <w:r w:rsidRPr="00474957" w:rsidDel="00B60E1B">
                <w:rPr>
                  <w:rFonts w:ascii="Calibri" w:hAnsi="Calibri" w:cs="Arial"/>
                  <w:color w:val="000000"/>
                  <w:sz w:val="22"/>
                  <w:szCs w:val="24"/>
                  <w:lang w:eastAsia="en-US"/>
                </w:rPr>
                <w:delText xml:space="preserve">Locatie-omschrijving  </w:delText>
              </w:r>
              <w:r w:rsidR="00DE73DB" w:rsidRPr="00474957" w:rsidDel="00B60E1B">
                <w:rPr>
                  <w:rFonts w:ascii="Calibri" w:hAnsi="Calibri" w:cs="Arial"/>
                  <w:color w:val="000000"/>
                  <w:sz w:val="22"/>
                  <w:szCs w:val="24"/>
                  <w:lang w:eastAsia="en-US"/>
                </w:rPr>
                <w:fldChar w:fldCharType="begin" w:fldLock="1"/>
              </w:r>
              <w:r w:rsidRPr="00474957" w:rsidDel="00B60E1B">
                <w:rPr>
                  <w:rFonts w:ascii="Calibri" w:hAnsi="Calibri" w:cs="Arial"/>
                  <w:color w:val="000000"/>
                  <w:sz w:val="22"/>
                  <w:szCs w:val="24"/>
                  <w:lang w:eastAsia="en-US"/>
                </w:rPr>
                <w:delInstrText>MERGEFIELD Att.Type</w:delInstrText>
              </w:r>
              <w:r w:rsidR="00DE73DB" w:rsidRPr="00474957" w:rsidDel="00B60E1B">
                <w:rPr>
                  <w:rFonts w:ascii="Calibri" w:hAnsi="Calibri" w:cs="Arial"/>
                  <w:color w:val="000000"/>
                  <w:sz w:val="22"/>
                  <w:szCs w:val="24"/>
                  <w:lang w:eastAsia="en-US"/>
                </w:rPr>
                <w:fldChar w:fldCharType="end"/>
              </w:r>
            </w:del>
          </w:p>
        </w:tc>
        <w:bookmarkEnd w:id="4157"/>
      </w:tr>
      <w:tr w:rsidR="00847C61" w:rsidRPr="00474957" w14:paraId="2C7F8FEC" w14:textId="77777777" w:rsidTr="00B60E1B">
        <w:tc>
          <w:tcPr>
            <w:tcW w:w="450" w:type="dxa"/>
            <w:tcBorders>
              <w:top w:val="nil"/>
              <w:left w:val="nil"/>
              <w:bottom w:val="nil"/>
              <w:right w:val="nil"/>
            </w:tcBorders>
          </w:tcPr>
          <w:p w14:paraId="5479C0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60" w:name="BKM_61C0D4F3_577F_471b_89CE_F7DEF391F5E8"/>
          </w:p>
        </w:tc>
        <w:tc>
          <w:tcPr>
            <w:tcW w:w="2790" w:type="dxa"/>
            <w:gridSpan w:val="2"/>
            <w:tcBorders>
              <w:top w:val="nil"/>
              <w:left w:val="nil"/>
              <w:bottom w:val="nil"/>
              <w:right w:val="nil"/>
            </w:tcBorders>
          </w:tcPr>
          <w:p w14:paraId="5DCDDA8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WOZ-object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D4573F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WOZ-object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60"/>
      </w:tr>
      <w:tr w:rsidR="00847C61" w:rsidRPr="00474957" w14:paraId="46A1E1FC" w14:textId="77777777" w:rsidTr="00B60E1B">
        <w:tc>
          <w:tcPr>
            <w:tcW w:w="450" w:type="dxa"/>
            <w:tcBorders>
              <w:top w:val="nil"/>
              <w:left w:val="nil"/>
              <w:bottom w:val="nil"/>
              <w:right w:val="nil"/>
            </w:tcBorders>
          </w:tcPr>
          <w:p w14:paraId="34C110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61" w:name="BKM_F6AEEFCE_F135_4532_A69F_958C15C466A9"/>
          </w:p>
        </w:tc>
        <w:tc>
          <w:tcPr>
            <w:tcW w:w="2790" w:type="dxa"/>
            <w:gridSpan w:val="2"/>
            <w:tcBorders>
              <w:top w:val="nil"/>
              <w:left w:val="nil"/>
              <w:bottom w:val="nil"/>
              <w:right w:val="nil"/>
            </w:tcBorders>
          </w:tcPr>
          <w:p w14:paraId="6DA2C81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Soort-object-code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8E28F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Soort-object-code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61"/>
      </w:tr>
      <w:tr w:rsidR="00847C61" w:rsidRPr="00474957" w14:paraId="1BBDCE99" w14:textId="77777777" w:rsidTr="00B60E1B">
        <w:tc>
          <w:tcPr>
            <w:tcW w:w="450" w:type="dxa"/>
            <w:tcBorders>
              <w:top w:val="nil"/>
              <w:left w:val="nil"/>
              <w:bottom w:val="nil"/>
              <w:right w:val="nil"/>
            </w:tcBorders>
          </w:tcPr>
          <w:p w14:paraId="4B67512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62" w:name="BKM_B576BFA5_6844_4904_8A21_FEBCCCE73239"/>
          </w:p>
        </w:tc>
        <w:tc>
          <w:tcPr>
            <w:tcW w:w="2790" w:type="dxa"/>
            <w:gridSpan w:val="2"/>
            <w:tcBorders>
              <w:top w:val="nil"/>
              <w:left w:val="nil"/>
              <w:bottom w:val="nil"/>
              <w:right w:val="nil"/>
            </w:tcBorders>
          </w:tcPr>
          <w:p w14:paraId="55A1C98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WOZ-object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ABDBB0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WOZ-object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62"/>
      </w:tr>
      <w:tr w:rsidR="00847C61" w:rsidRPr="00474957" w14:paraId="6A470EFC" w14:textId="77777777" w:rsidTr="00B60E1B">
        <w:tc>
          <w:tcPr>
            <w:tcW w:w="450" w:type="dxa"/>
            <w:tcBorders>
              <w:top w:val="nil"/>
              <w:left w:val="nil"/>
              <w:bottom w:val="nil"/>
              <w:right w:val="nil"/>
            </w:tcBorders>
          </w:tcPr>
          <w:p w14:paraId="5BAB74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63" w:name="BKM_B21D2F5E_DD96_4ffa_8539_416FDD72EB14"/>
          </w:p>
        </w:tc>
        <w:tc>
          <w:tcPr>
            <w:tcW w:w="2790" w:type="dxa"/>
            <w:gridSpan w:val="2"/>
            <w:tcBorders>
              <w:top w:val="nil"/>
              <w:left w:val="nil"/>
              <w:bottom w:val="nil"/>
              <w:right w:val="nil"/>
            </w:tcBorders>
          </w:tcPr>
          <w:p w14:paraId="5B93312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WOZ-object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8D1F8E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WOZ-object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63"/>
      </w:tr>
      <w:tr w:rsidR="00847C61" w:rsidRPr="00474957" w14:paraId="47DB3AA3" w14:textId="77777777" w:rsidTr="00B60E1B">
        <w:tc>
          <w:tcPr>
            <w:tcW w:w="450" w:type="dxa"/>
            <w:tcBorders>
              <w:top w:val="nil"/>
              <w:left w:val="nil"/>
              <w:bottom w:val="nil"/>
              <w:right w:val="nil"/>
            </w:tcBorders>
          </w:tcPr>
          <w:p w14:paraId="4316BB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64" w:name="BKM_30963AFF_332E_47f2_9E4F_1B57C8E0C22A"/>
          </w:p>
        </w:tc>
        <w:tc>
          <w:tcPr>
            <w:tcW w:w="2790" w:type="dxa"/>
            <w:gridSpan w:val="2"/>
            <w:tcBorders>
              <w:top w:val="nil"/>
              <w:left w:val="nil"/>
              <w:bottom w:val="nil"/>
              <w:right w:val="nil"/>
            </w:tcBorders>
          </w:tcPr>
          <w:p w14:paraId="5A26008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Adresaanduiding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EEF92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Adresaanduiding SUBJECT</w:t>
            </w:r>
          </w:p>
        </w:tc>
        <w:bookmarkEnd w:id="4164"/>
      </w:tr>
      <w:tr w:rsidR="00847C61" w:rsidRPr="00474957" w14:paraId="61A16259" w14:textId="77777777" w:rsidTr="00B60E1B">
        <w:tc>
          <w:tcPr>
            <w:tcW w:w="450" w:type="dxa"/>
            <w:tcBorders>
              <w:top w:val="nil"/>
              <w:left w:val="nil"/>
              <w:bottom w:val="nil"/>
              <w:right w:val="nil"/>
            </w:tcBorders>
          </w:tcPr>
          <w:p w14:paraId="40654A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8F418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175637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78197629" w14:textId="77777777" w:rsidTr="00B60E1B">
        <w:tc>
          <w:tcPr>
            <w:tcW w:w="450" w:type="dxa"/>
            <w:tcBorders>
              <w:top w:val="nil"/>
              <w:left w:val="nil"/>
              <w:bottom w:val="nil"/>
              <w:right w:val="nil"/>
            </w:tcBorders>
          </w:tcPr>
          <w:p w14:paraId="0746CD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23406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60F37D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7FBC6BFB" w14:textId="77777777" w:rsidTr="00B60E1B">
        <w:tc>
          <w:tcPr>
            <w:tcW w:w="450" w:type="dxa"/>
            <w:tcBorders>
              <w:top w:val="nil"/>
              <w:left w:val="nil"/>
              <w:bottom w:val="nil"/>
              <w:right w:val="nil"/>
            </w:tcBorders>
          </w:tcPr>
          <w:p w14:paraId="03D708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B735E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43F3EC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1C349593" w14:textId="77777777" w:rsidTr="00B60E1B">
        <w:tc>
          <w:tcPr>
            <w:tcW w:w="450" w:type="dxa"/>
            <w:tcBorders>
              <w:top w:val="nil"/>
              <w:left w:val="nil"/>
              <w:bottom w:val="nil"/>
              <w:right w:val="nil"/>
            </w:tcBorders>
          </w:tcPr>
          <w:p w14:paraId="7A8776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9DE5DB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22BF33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B60E1B" w:rsidRPr="00474957" w14:paraId="7D3A0D1A" w14:textId="77777777" w:rsidTr="00B60E1B">
        <w:tc>
          <w:tcPr>
            <w:tcW w:w="450" w:type="dxa"/>
            <w:tcBorders>
              <w:top w:val="nil"/>
              <w:left w:val="nil"/>
              <w:bottom w:val="nil"/>
              <w:right w:val="nil"/>
            </w:tcBorders>
          </w:tcPr>
          <w:p w14:paraId="577E5B5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583B077" w14:textId="6EB71A7F"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4165" w:author="Arjan Kloosterboer" w:date="2017-03-13T13:34:00Z">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Locatie-omschrijving</w:t>
              </w:r>
              <w:r w:rsidRPr="00474957">
                <w:rPr>
                  <w:rFonts w:ascii="Arial" w:hAnsi="Arial" w:cs="Arial"/>
                  <w:szCs w:val="24"/>
                  <w:lang w:val="en-AU" w:eastAsia="en-US"/>
                </w:rPr>
                <w:fldChar w:fldCharType="end"/>
              </w:r>
            </w:ins>
          </w:p>
        </w:tc>
        <w:tc>
          <w:tcPr>
            <w:tcW w:w="6120" w:type="dxa"/>
            <w:tcBorders>
              <w:top w:val="nil"/>
              <w:left w:val="nil"/>
              <w:bottom w:val="nil"/>
              <w:right w:val="nil"/>
            </w:tcBorders>
          </w:tcPr>
          <w:p w14:paraId="4815891E" w14:textId="018077A5"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eastAsia="en-US"/>
              </w:rPr>
            </w:pPr>
            <w:ins w:id="4166" w:author="Arjan Kloosterboer" w:date="2017-03-13T13:34:00Z">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Locatie-omschrijving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ins>
          </w:p>
        </w:tc>
      </w:tr>
      <w:tr w:rsidR="00B60E1B" w:rsidRPr="00474957" w14:paraId="6DC8AEA9" w14:textId="77777777" w:rsidTr="00B60E1B">
        <w:tc>
          <w:tcPr>
            <w:tcW w:w="450" w:type="dxa"/>
            <w:tcBorders>
              <w:top w:val="nil"/>
              <w:left w:val="nil"/>
              <w:bottom w:val="nil"/>
              <w:right w:val="nil"/>
            </w:tcBorders>
          </w:tcPr>
          <w:p w14:paraId="285AF368"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438AFCD"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4DBD2F34"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B60E1B" w:rsidRPr="00474957" w14:paraId="2C3F299C" w14:textId="77777777" w:rsidTr="00B60E1B">
        <w:tc>
          <w:tcPr>
            <w:tcW w:w="450" w:type="dxa"/>
            <w:tcBorders>
              <w:top w:val="nil"/>
              <w:left w:val="nil"/>
              <w:bottom w:val="nil"/>
              <w:right w:val="nil"/>
            </w:tcBorders>
          </w:tcPr>
          <w:p w14:paraId="46E18241"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44ED100"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6EB4E196"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0E2C11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58DDE5D9" w14:textId="77777777" w:rsidTr="00847C61">
        <w:tc>
          <w:tcPr>
            <w:tcW w:w="9360" w:type="dxa"/>
            <w:gridSpan w:val="3"/>
            <w:tcBorders>
              <w:top w:val="nil"/>
              <w:left w:val="nil"/>
              <w:bottom w:val="nil"/>
              <w:right w:val="nil"/>
            </w:tcBorders>
          </w:tcPr>
          <w:p w14:paraId="4BB0CE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6A83E64C" w14:textId="77777777" w:rsidTr="00847C61">
        <w:tc>
          <w:tcPr>
            <w:tcW w:w="450" w:type="dxa"/>
            <w:tcBorders>
              <w:top w:val="nil"/>
              <w:left w:val="nil"/>
              <w:bottom w:val="nil"/>
              <w:right w:val="nil"/>
            </w:tcBorders>
          </w:tcPr>
          <w:p w14:paraId="53C78B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294CF1C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07E33E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33E16F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19C2C126" w14:textId="77777777" w:rsidTr="00847C61">
        <w:tc>
          <w:tcPr>
            <w:tcW w:w="450" w:type="dxa"/>
            <w:tcBorders>
              <w:top w:val="nil"/>
              <w:left w:val="nil"/>
              <w:bottom w:val="nil"/>
              <w:right w:val="nil"/>
            </w:tcBorders>
          </w:tcPr>
          <w:p w14:paraId="6126F302"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E45882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3C8597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6C0F77E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WOZ-OBJECT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877DF6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WOZ-OBJECT is een specialisatie van OBJECT.</w:t>
            </w:r>
            <w:r w:rsidRPr="00474957">
              <w:rPr>
                <w:rFonts w:ascii="Arial" w:hAnsi="Arial" w:cs="Arial"/>
                <w:szCs w:val="24"/>
                <w:lang w:val="en-AU" w:eastAsia="en-US"/>
              </w:rPr>
              <w:fldChar w:fldCharType="end"/>
            </w:r>
          </w:p>
        </w:tc>
      </w:tr>
      <w:tr w:rsidR="00847C61" w:rsidRPr="00474957" w14:paraId="12038638" w14:textId="77777777" w:rsidTr="00847C61">
        <w:trPr>
          <w:trHeight w:hRule="exact" w:val="128"/>
        </w:trPr>
        <w:tc>
          <w:tcPr>
            <w:tcW w:w="450" w:type="dxa"/>
            <w:tcBorders>
              <w:top w:val="nil"/>
              <w:left w:val="nil"/>
              <w:bottom w:val="nil"/>
              <w:right w:val="nil"/>
            </w:tcBorders>
          </w:tcPr>
          <w:p w14:paraId="5F7887E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E026C2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DFB05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2C40BC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89EBE8C" w14:textId="77777777" w:rsidTr="00847C61">
        <w:trPr>
          <w:cantSplit/>
        </w:trPr>
        <w:tc>
          <w:tcPr>
            <w:tcW w:w="9360" w:type="dxa"/>
            <w:tcBorders>
              <w:top w:val="nil"/>
              <w:left w:val="nil"/>
              <w:bottom w:val="nil"/>
              <w:right w:val="nil"/>
            </w:tcBorders>
          </w:tcPr>
          <w:p w14:paraId="4A7F0B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06EE8CDD"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WOZ-OBJECT die in het RGBZ gebruikt worden bij deze specialisatie van OBJECT. Zie voor de specificaties van deze gegevens het RSGB.</w:t>
            </w:r>
          </w:p>
        </w:tc>
      </w:tr>
    </w:tbl>
    <w:bookmarkStart w:id="4167" w:name="BKM_199F8181_831C_43d1_B041_477F407862F9"/>
    <w:bookmarkEnd w:id="4167"/>
    <w:p w14:paraId="4D00C68B"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WOZ-WAARDE</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066128E" w14:textId="77777777" w:rsidTr="00B60E1B">
        <w:trPr>
          <w:trHeight w:val="271"/>
        </w:trPr>
        <w:tc>
          <w:tcPr>
            <w:tcW w:w="2340" w:type="dxa"/>
            <w:gridSpan w:val="2"/>
            <w:tcBorders>
              <w:top w:val="nil"/>
              <w:left w:val="nil"/>
              <w:bottom w:val="nil"/>
              <w:right w:val="nil"/>
            </w:tcBorders>
          </w:tcPr>
          <w:p w14:paraId="31CD99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78625D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WOZ-WAARDE</w:t>
            </w:r>
            <w:r w:rsidRPr="00474957">
              <w:rPr>
                <w:rFonts w:ascii="Arial" w:hAnsi="Arial" w:cs="Arial"/>
                <w:szCs w:val="24"/>
                <w:lang w:val="en-AU" w:eastAsia="en-US"/>
              </w:rPr>
              <w:fldChar w:fldCharType="end"/>
            </w:r>
          </w:p>
        </w:tc>
      </w:tr>
      <w:tr w:rsidR="00847C61" w:rsidRPr="00474957" w14:paraId="50CAEA2D" w14:textId="77777777" w:rsidTr="00B60E1B">
        <w:trPr>
          <w:trHeight w:hRule="exact" w:val="128"/>
        </w:trPr>
        <w:tc>
          <w:tcPr>
            <w:tcW w:w="2340" w:type="dxa"/>
            <w:gridSpan w:val="2"/>
            <w:tcBorders>
              <w:top w:val="nil"/>
              <w:left w:val="nil"/>
              <w:bottom w:val="nil"/>
              <w:right w:val="nil"/>
            </w:tcBorders>
          </w:tcPr>
          <w:p w14:paraId="56E2919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CF792E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25E8A31" w14:textId="77777777" w:rsidTr="00B60E1B">
        <w:trPr>
          <w:trHeight w:val="151"/>
        </w:trPr>
        <w:tc>
          <w:tcPr>
            <w:tcW w:w="2340" w:type="dxa"/>
            <w:gridSpan w:val="2"/>
            <w:tcBorders>
              <w:top w:val="nil"/>
              <w:left w:val="nil"/>
              <w:bottom w:val="nil"/>
              <w:right w:val="nil"/>
            </w:tcBorders>
          </w:tcPr>
          <w:p w14:paraId="1386A6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FB8DF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9EFDBB9" w14:textId="77777777" w:rsidTr="00B60E1B">
        <w:trPr>
          <w:trHeight w:hRule="exact" w:val="128"/>
        </w:trPr>
        <w:tc>
          <w:tcPr>
            <w:tcW w:w="2340" w:type="dxa"/>
            <w:gridSpan w:val="2"/>
            <w:tcBorders>
              <w:top w:val="nil"/>
              <w:left w:val="nil"/>
              <w:bottom w:val="nil"/>
              <w:right w:val="nil"/>
            </w:tcBorders>
          </w:tcPr>
          <w:p w14:paraId="5FE8609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0CED5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BFDDE6F" w14:textId="77777777" w:rsidTr="00B60E1B">
        <w:tc>
          <w:tcPr>
            <w:tcW w:w="2340" w:type="dxa"/>
            <w:gridSpan w:val="2"/>
            <w:tcBorders>
              <w:top w:val="nil"/>
              <w:left w:val="nil"/>
              <w:bottom w:val="nil"/>
              <w:right w:val="nil"/>
            </w:tcBorders>
          </w:tcPr>
          <w:p w14:paraId="11CD310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07DEDE2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3D518F67" w14:textId="77777777" w:rsidTr="00B60E1B">
        <w:trPr>
          <w:trHeight w:hRule="exact" w:val="241"/>
        </w:trPr>
        <w:tc>
          <w:tcPr>
            <w:tcW w:w="2340" w:type="dxa"/>
            <w:gridSpan w:val="2"/>
            <w:tcBorders>
              <w:top w:val="nil"/>
              <w:left w:val="nil"/>
              <w:bottom w:val="nil"/>
              <w:right w:val="nil"/>
            </w:tcBorders>
          </w:tcPr>
          <w:p w14:paraId="254AEE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6A830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786D58A" w14:textId="77777777" w:rsidTr="00B60E1B">
        <w:tc>
          <w:tcPr>
            <w:tcW w:w="2340" w:type="dxa"/>
            <w:gridSpan w:val="2"/>
            <w:tcBorders>
              <w:top w:val="nil"/>
              <w:left w:val="nil"/>
              <w:bottom w:val="nil"/>
              <w:right w:val="nil"/>
            </w:tcBorders>
          </w:tcPr>
          <w:p w14:paraId="7CF73A4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3384C5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71C06AD" w14:textId="77777777" w:rsidTr="00B60E1B">
        <w:tc>
          <w:tcPr>
            <w:tcW w:w="450" w:type="dxa"/>
            <w:tcBorders>
              <w:top w:val="nil"/>
              <w:left w:val="nil"/>
              <w:bottom w:val="nil"/>
              <w:right w:val="nil"/>
            </w:tcBorders>
          </w:tcPr>
          <w:p w14:paraId="5ABAD3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68" w:name="BKM_B6BE362F_3C54_40dc_B639_C1AE816F5A52"/>
          </w:p>
        </w:tc>
        <w:tc>
          <w:tcPr>
            <w:tcW w:w="2790" w:type="dxa"/>
            <w:gridSpan w:val="2"/>
            <w:tcBorders>
              <w:top w:val="nil"/>
              <w:left w:val="nil"/>
              <w:bottom w:val="nil"/>
              <w:right w:val="nil"/>
            </w:tcBorders>
          </w:tcPr>
          <w:p w14:paraId="4C552E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7AF86A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bookmarkEnd w:id="4168"/>
      <w:tr w:rsidR="00B60E1B" w:rsidRPr="00474957" w14:paraId="05898CAA" w14:textId="77777777" w:rsidTr="00B60E1B">
        <w:tc>
          <w:tcPr>
            <w:tcW w:w="450" w:type="dxa"/>
            <w:tcBorders>
              <w:top w:val="nil"/>
              <w:left w:val="nil"/>
              <w:bottom w:val="nil"/>
              <w:right w:val="nil"/>
            </w:tcBorders>
          </w:tcPr>
          <w:p w14:paraId="43502504"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4A8E317" w14:textId="1DD56484" w:rsidR="00B60E1B" w:rsidRPr="00474957" w:rsidRDefault="00B60E1B" w:rsidP="00B60E1B">
            <w:pPr>
              <w:widowControl w:val="0"/>
              <w:autoSpaceDE w:val="0"/>
              <w:autoSpaceDN w:val="0"/>
              <w:adjustRightInd w:val="0"/>
              <w:spacing w:line="240" w:lineRule="auto"/>
              <w:contextualSpacing w:val="0"/>
              <w:rPr>
                <w:rFonts w:ascii="Arial" w:hAnsi="Arial" w:cs="Arial"/>
                <w:szCs w:val="24"/>
                <w:lang w:val="en-AU"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WOZ-objectnummer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E1CE4FE" w14:textId="1E7DDA85"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WOZ-objectnummer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tr>
      <w:tr w:rsidR="00B60E1B" w:rsidRPr="00474957" w14:paraId="4988ADB1" w14:textId="77777777" w:rsidTr="00B60E1B">
        <w:tc>
          <w:tcPr>
            <w:tcW w:w="450" w:type="dxa"/>
            <w:tcBorders>
              <w:top w:val="nil"/>
              <w:left w:val="nil"/>
              <w:bottom w:val="nil"/>
              <w:right w:val="nil"/>
            </w:tcBorders>
          </w:tcPr>
          <w:p w14:paraId="7938ECE4"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7E4E310"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Vastgestelde waarde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2E79695"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WOZ-WAARDE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Vastgestelde waarde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tr>
      <w:tr w:rsidR="00B60E1B" w:rsidRPr="00474957" w14:paraId="798CD5A6" w14:textId="77777777" w:rsidTr="00B60E1B">
        <w:tc>
          <w:tcPr>
            <w:tcW w:w="450" w:type="dxa"/>
            <w:tcBorders>
              <w:top w:val="nil"/>
              <w:left w:val="nil"/>
              <w:bottom w:val="nil"/>
              <w:right w:val="nil"/>
            </w:tcBorders>
          </w:tcPr>
          <w:p w14:paraId="1B7C37CB"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69" w:name="BKM_175E4C6A_27B6_46ac_BEA6_86E1DAB5B46C"/>
          </w:p>
        </w:tc>
        <w:tc>
          <w:tcPr>
            <w:tcW w:w="2790" w:type="dxa"/>
            <w:gridSpan w:val="2"/>
            <w:tcBorders>
              <w:top w:val="nil"/>
              <w:left w:val="nil"/>
              <w:bottom w:val="nil"/>
              <w:right w:val="nil"/>
            </w:tcBorders>
          </w:tcPr>
          <w:p w14:paraId="07752E15"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Waardepeildatum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5758C1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WOZ-WAARDE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Waardepeildatum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4169"/>
      </w:tr>
    </w:tbl>
    <w:p w14:paraId="0DA93BE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3EB8937B" w14:textId="77777777" w:rsidTr="00847C61">
        <w:tc>
          <w:tcPr>
            <w:tcW w:w="9360" w:type="dxa"/>
            <w:gridSpan w:val="3"/>
            <w:tcBorders>
              <w:top w:val="nil"/>
              <w:left w:val="nil"/>
              <w:bottom w:val="nil"/>
              <w:right w:val="nil"/>
            </w:tcBorders>
          </w:tcPr>
          <w:p w14:paraId="306C1D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BF9A266" w14:textId="77777777" w:rsidTr="00847C61">
        <w:tc>
          <w:tcPr>
            <w:tcW w:w="450" w:type="dxa"/>
            <w:tcBorders>
              <w:top w:val="nil"/>
              <w:left w:val="nil"/>
              <w:bottom w:val="nil"/>
              <w:right w:val="nil"/>
            </w:tcBorders>
          </w:tcPr>
          <w:p w14:paraId="49FEBD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4CABA1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6F6B93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CFA5E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5A31F0F6" w14:textId="77777777" w:rsidTr="00847C61">
        <w:tc>
          <w:tcPr>
            <w:tcW w:w="450" w:type="dxa"/>
            <w:tcBorders>
              <w:top w:val="nil"/>
              <w:left w:val="nil"/>
              <w:bottom w:val="nil"/>
              <w:right w:val="nil"/>
            </w:tcBorders>
          </w:tcPr>
          <w:p w14:paraId="32D82CC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A3A7C6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20C23D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6C0196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WOZ-WAARDE</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29C1DD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WOZ-WAARDE is een specialisatie van OBJECT.</w:t>
            </w:r>
            <w:r w:rsidRPr="00474957">
              <w:rPr>
                <w:rFonts w:ascii="Arial" w:hAnsi="Arial" w:cs="Arial"/>
                <w:szCs w:val="24"/>
                <w:lang w:val="en-AU" w:eastAsia="en-US"/>
              </w:rPr>
              <w:fldChar w:fldCharType="end"/>
            </w:r>
          </w:p>
        </w:tc>
      </w:tr>
      <w:tr w:rsidR="00847C61" w:rsidRPr="00474957" w14:paraId="78B0F7DF" w14:textId="77777777" w:rsidTr="00847C61">
        <w:trPr>
          <w:trHeight w:hRule="exact" w:val="128"/>
        </w:trPr>
        <w:tc>
          <w:tcPr>
            <w:tcW w:w="450" w:type="dxa"/>
            <w:tcBorders>
              <w:top w:val="nil"/>
              <w:left w:val="nil"/>
              <w:bottom w:val="nil"/>
              <w:right w:val="nil"/>
            </w:tcBorders>
          </w:tcPr>
          <w:p w14:paraId="48F5F31F"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E7CB95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1DFFB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82227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B3EBA4F" w14:textId="77777777" w:rsidTr="00847C61">
        <w:trPr>
          <w:cantSplit/>
        </w:trPr>
        <w:tc>
          <w:tcPr>
            <w:tcW w:w="9360" w:type="dxa"/>
            <w:tcBorders>
              <w:top w:val="nil"/>
              <w:left w:val="nil"/>
              <w:bottom w:val="nil"/>
              <w:right w:val="nil"/>
            </w:tcBorders>
          </w:tcPr>
          <w:p w14:paraId="11577B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6423C4B8"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WOZ-WAARDE die in het RGBZ gebruikt worden bij deze specialisatie van OBJECT. Zie voor de specificaties van deze gegevens het RSGB.</w:t>
            </w:r>
          </w:p>
        </w:tc>
      </w:tr>
    </w:tbl>
    <w:bookmarkStart w:id="4170" w:name="BKM_A731642E_6326_461d_AF88_D741E57C8D98"/>
    <w:bookmarkEnd w:id="4170"/>
    <w:p w14:paraId="407E3F04"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ZAKELIJK RECHT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715B9EC3" w14:textId="77777777" w:rsidTr="00847C61">
        <w:trPr>
          <w:trHeight w:val="271"/>
        </w:trPr>
        <w:tc>
          <w:tcPr>
            <w:tcW w:w="2340" w:type="dxa"/>
            <w:gridSpan w:val="2"/>
            <w:tcBorders>
              <w:top w:val="nil"/>
              <w:left w:val="nil"/>
              <w:bottom w:val="nil"/>
              <w:right w:val="nil"/>
            </w:tcBorders>
          </w:tcPr>
          <w:p w14:paraId="46445F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481F3C5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ZAKELIJK RECHT</w:t>
            </w:r>
            <w:r w:rsidRPr="00474957">
              <w:rPr>
                <w:rFonts w:ascii="Arial" w:hAnsi="Arial" w:cs="Arial"/>
                <w:szCs w:val="24"/>
                <w:lang w:val="en-AU" w:eastAsia="en-US"/>
              </w:rPr>
              <w:fldChar w:fldCharType="end"/>
            </w:r>
          </w:p>
        </w:tc>
      </w:tr>
      <w:tr w:rsidR="00847C61" w:rsidRPr="00474957" w14:paraId="7F1A6076" w14:textId="77777777" w:rsidTr="00847C61">
        <w:trPr>
          <w:trHeight w:hRule="exact" w:val="128"/>
        </w:trPr>
        <w:tc>
          <w:tcPr>
            <w:tcW w:w="2340" w:type="dxa"/>
            <w:gridSpan w:val="2"/>
            <w:tcBorders>
              <w:top w:val="nil"/>
              <w:left w:val="nil"/>
              <w:bottom w:val="nil"/>
              <w:right w:val="nil"/>
            </w:tcBorders>
          </w:tcPr>
          <w:p w14:paraId="62E69D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4229E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B5D1797" w14:textId="77777777" w:rsidTr="00847C61">
        <w:trPr>
          <w:trHeight w:val="151"/>
        </w:trPr>
        <w:tc>
          <w:tcPr>
            <w:tcW w:w="2340" w:type="dxa"/>
            <w:gridSpan w:val="2"/>
            <w:tcBorders>
              <w:top w:val="nil"/>
              <w:left w:val="nil"/>
              <w:bottom w:val="nil"/>
              <w:right w:val="nil"/>
            </w:tcBorders>
          </w:tcPr>
          <w:p w14:paraId="31F379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6482DC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BEDAD2B" w14:textId="77777777" w:rsidTr="00847C61">
        <w:trPr>
          <w:trHeight w:hRule="exact" w:val="128"/>
        </w:trPr>
        <w:tc>
          <w:tcPr>
            <w:tcW w:w="2340" w:type="dxa"/>
            <w:gridSpan w:val="2"/>
            <w:tcBorders>
              <w:top w:val="nil"/>
              <w:left w:val="nil"/>
              <w:bottom w:val="nil"/>
              <w:right w:val="nil"/>
            </w:tcBorders>
          </w:tcPr>
          <w:p w14:paraId="0D5EA6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314B1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976C2BE" w14:textId="77777777" w:rsidTr="00847C61">
        <w:tc>
          <w:tcPr>
            <w:tcW w:w="2340" w:type="dxa"/>
            <w:gridSpan w:val="2"/>
            <w:tcBorders>
              <w:top w:val="nil"/>
              <w:left w:val="nil"/>
              <w:bottom w:val="nil"/>
              <w:right w:val="nil"/>
            </w:tcBorders>
          </w:tcPr>
          <w:p w14:paraId="781937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7A646B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4D8A267" w14:textId="77777777" w:rsidTr="00847C61">
        <w:trPr>
          <w:trHeight w:hRule="exact" w:val="241"/>
        </w:trPr>
        <w:tc>
          <w:tcPr>
            <w:tcW w:w="2340" w:type="dxa"/>
            <w:gridSpan w:val="2"/>
            <w:tcBorders>
              <w:top w:val="nil"/>
              <w:left w:val="nil"/>
              <w:bottom w:val="nil"/>
              <w:right w:val="nil"/>
            </w:tcBorders>
          </w:tcPr>
          <w:p w14:paraId="5C19E0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7CBE9E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EFCC046" w14:textId="77777777" w:rsidTr="00847C61">
        <w:tc>
          <w:tcPr>
            <w:tcW w:w="2340" w:type="dxa"/>
            <w:gridSpan w:val="2"/>
            <w:tcBorders>
              <w:top w:val="nil"/>
              <w:left w:val="nil"/>
              <w:bottom w:val="nil"/>
              <w:right w:val="nil"/>
            </w:tcBorders>
          </w:tcPr>
          <w:p w14:paraId="55DB03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4E1BE3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3A157E5" w14:textId="77777777" w:rsidTr="00847C61">
        <w:tc>
          <w:tcPr>
            <w:tcW w:w="450" w:type="dxa"/>
            <w:tcBorders>
              <w:top w:val="nil"/>
              <w:left w:val="nil"/>
              <w:bottom w:val="nil"/>
              <w:right w:val="nil"/>
            </w:tcBorders>
          </w:tcPr>
          <w:p w14:paraId="6169058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71" w:name="BKM_51A19F3F_A542_4436_AE9C_9B8CE231390A"/>
          </w:p>
        </w:tc>
        <w:tc>
          <w:tcPr>
            <w:tcW w:w="2790" w:type="dxa"/>
            <w:gridSpan w:val="2"/>
            <w:tcBorders>
              <w:top w:val="nil"/>
              <w:left w:val="nil"/>
              <w:bottom w:val="nil"/>
              <w:right w:val="nil"/>
            </w:tcBorders>
          </w:tcPr>
          <w:p w14:paraId="150542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5D0BA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7BA4A4A" w14:textId="77777777" w:rsidTr="00847C61">
        <w:tc>
          <w:tcPr>
            <w:tcW w:w="450" w:type="dxa"/>
            <w:tcBorders>
              <w:top w:val="nil"/>
              <w:left w:val="nil"/>
              <w:bottom w:val="nil"/>
              <w:right w:val="nil"/>
            </w:tcBorders>
          </w:tcPr>
          <w:p w14:paraId="4FB5AE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F73B1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Kadaster identificatie zakelijk 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2A179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ZAKELIJK 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Kadaster identificatie zakelijk recht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71"/>
      </w:tr>
      <w:tr w:rsidR="00847C61" w:rsidRPr="00474957" w14:paraId="5E584AE9" w14:textId="77777777" w:rsidTr="00847C61">
        <w:tc>
          <w:tcPr>
            <w:tcW w:w="450" w:type="dxa"/>
            <w:tcBorders>
              <w:top w:val="nil"/>
              <w:left w:val="nil"/>
              <w:bottom w:val="nil"/>
              <w:right w:val="nil"/>
            </w:tcBorders>
          </w:tcPr>
          <w:p w14:paraId="40C0E0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72" w:name="BKM_CE931614_527A_40bd_A11E_1F5A2A7627D9"/>
          </w:p>
        </w:tc>
        <w:tc>
          <w:tcPr>
            <w:tcW w:w="2790" w:type="dxa"/>
            <w:gridSpan w:val="2"/>
            <w:tcBorders>
              <w:top w:val="nil"/>
              <w:left w:val="nil"/>
              <w:bottom w:val="nil"/>
              <w:right w:val="nil"/>
            </w:tcBorders>
          </w:tcPr>
          <w:p w14:paraId="427A5CD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Ingangsdatum 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B48AE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ZAKELIJK 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Ingangsdatum recht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72"/>
      </w:tr>
      <w:tr w:rsidR="00847C61" w:rsidRPr="00474957" w14:paraId="7631AEB6" w14:textId="77777777" w:rsidTr="00847C61">
        <w:tc>
          <w:tcPr>
            <w:tcW w:w="450" w:type="dxa"/>
            <w:tcBorders>
              <w:top w:val="nil"/>
              <w:left w:val="nil"/>
              <w:bottom w:val="nil"/>
              <w:right w:val="nil"/>
            </w:tcBorders>
          </w:tcPr>
          <w:p w14:paraId="7C3EB9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73" w:name="BKM_52BEC40A_279F_436a_A7D0_93896CFC619E"/>
          </w:p>
        </w:tc>
        <w:tc>
          <w:tcPr>
            <w:tcW w:w="2790" w:type="dxa"/>
            <w:gridSpan w:val="2"/>
            <w:tcBorders>
              <w:top w:val="nil"/>
              <w:left w:val="nil"/>
              <w:bottom w:val="nil"/>
              <w:right w:val="nil"/>
            </w:tcBorders>
          </w:tcPr>
          <w:p w14:paraId="0D54546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Einddatum 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73638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ZAKELIJK 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Einddatum recht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73"/>
      </w:tr>
      <w:tr w:rsidR="00847C61" w:rsidRPr="00474957" w14:paraId="3CA4E285" w14:textId="77777777" w:rsidTr="00847C61">
        <w:tc>
          <w:tcPr>
            <w:tcW w:w="450" w:type="dxa"/>
            <w:tcBorders>
              <w:top w:val="nil"/>
              <w:left w:val="nil"/>
              <w:bottom w:val="nil"/>
              <w:right w:val="nil"/>
            </w:tcBorders>
          </w:tcPr>
          <w:p w14:paraId="6B0870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74" w:name="BKM_A1E0093C_9C55_413d_AD67_4E002C25EE4D"/>
          </w:p>
        </w:tc>
        <w:tc>
          <w:tcPr>
            <w:tcW w:w="2790" w:type="dxa"/>
            <w:gridSpan w:val="2"/>
            <w:tcBorders>
              <w:top w:val="nil"/>
              <w:left w:val="nil"/>
              <w:bottom w:val="nil"/>
              <w:right w:val="nil"/>
            </w:tcBorders>
          </w:tcPr>
          <w:p w14:paraId="3DCA3C3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Aanduiding aard verkregen 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27564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ZAKELIJK 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Aanduiding aard verkregen recht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74"/>
      </w:tr>
      <w:tr w:rsidR="00847C61" w:rsidRPr="00474957" w14:paraId="64AE9D7F" w14:textId="77777777" w:rsidTr="00847C61">
        <w:tc>
          <w:tcPr>
            <w:tcW w:w="450" w:type="dxa"/>
            <w:tcBorders>
              <w:top w:val="nil"/>
              <w:left w:val="nil"/>
              <w:bottom w:val="nil"/>
              <w:right w:val="nil"/>
            </w:tcBorders>
          </w:tcPr>
          <w:p w14:paraId="1C92EA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75" w:name="BKM_2C089441_88E5_4905_8A2E_E05D13237353"/>
          </w:p>
        </w:tc>
        <w:tc>
          <w:tcPr>
            <w:tcW w:w="2790" w:type="dxa"/>
            <w:gridSpan w:val="2"/>
            <w:tcBorders>
              <w:top w:val="nil"/>
              <w:left w:val="nil"/>
              <w:bottom w:val="nil"/>
              <w:right w:val="nil"/>
            </w:tcBorders>
          </w:tcPr>
          <w:p w14:paraId="4B429B7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552CD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75"/>
      </w:tr>
      <w:tr w:rsidR="00847C61" w:rsidRPr="00474957" w14:paraId="6EC213EB" w14:textId="77777777" w:rsidTr="00847C61">
        <w:tc>
          <w:tcPr>
            <w:tcW w:w="450" w:type="dxa"/>
            <w:tcBorders>
              <w:top w:val="nil"/>
              <w:left w:val="nil"/>
              <w:bottom w:val="nil"/>
              <w:right w:val="nil"/>
            </w:tcBorders>
          </w:tcPr>
          <w:p w14:paraId="19DCF1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76" w:name="BKM_C73E9C41_4B2B_48cc_B8EE_14AC5FFF3271"/>
          </w:p>
        </w:tc>
        <w:tc>
          <w:tcPr>
            <w:tcW w:w="2790" w:type="dxa"/>
            <w:gridSpan w:val="2"/>
            <w:tcBorders>
              <w:top w:val="nil"/>
              <w:left w:val="nil"/>
              <w:bottom w:val="nil"/>
              <w:right w:val="nil"/>
            </w:tcBorders>
          </w:tcPr>
          <w:p w14:paraId="4C267F5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aanduiding KADASTRAAL PERCEEL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BF12F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Kadastrale aanduiding KADASTRAAL PERCEEL</w:t>
            </w:r>
          </w:p>
        </w:tc>
        <w:bookmarkEnd w:id="4176"/>
      </w:tr>
      <w:tr w:rsidR="00847C61" w:rsidRPr="00474957" w14:paraId="58B5BB98" w14:textId="77777777" w:rsidTr="00847C61">
        <w:tc>
          <w:tcPr>
            <w:tcW w:w="450" w:type="dxa"/>
            <w:tcBorders>
              <w:top w:val="nil"/>
              <w:left w:val="nil"/>
              <w:bottom w:val="nil"/>
              <w:right w:val="nil"/>
            </w:tcBorders>
          </w:tcPr>
          <w:p w14:paraId="268314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DBD50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Deelperceelnummer </w:t>
            </w:r>
          </w:p>
        </w:tc>
        <w:tc>
          <w:tcPr>
            <w:tcW w:w="6120" w:type="dxa"/>
            <w:tcBorders>
              <w:top w:val="nil"/>
              <w:left w:val="nil"/>
              <w:bottom w:val="nil"/>
              <w:right w:val="nil"/>
            </w:tcBorders>
          </w:tcPr>
          <w:p w14:paraId="32BB5B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Deelperceelnummer  </w:t>
            </w:r>
          </w:p>
        </w:tc>
      </w:tr>
      <w:tr w:rsidR="00847C61" w:rsidRPr="00474957" w14:paraId="14A0A2C6" w14:textId="77777777" w:rsidTr="00847C61">
        <w:tc>
          <w:tcPr>
            <w:tcW w:w="450" w:type="dxa"/>
            <w:tcBorders>
              <w:top w:val="nil"/>
              <w:left w:val="nil"/>
              <w:bottom w:val="nil"/>
              <w:right w:val="nil"/>
            </w:tcBorders>
          </w:tcPr>
          <w:p w14:paraId="4EEAAD3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038E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Perceelnummer </w:t>
            </w:r>
          </w:p>
        </w:tc>
        <w:tc>
          <w:tcPr>
            <w:tcW w:w="6120" w:type="dxa"/>
            <w:tcBorders>
              <w:top w:val="nil"/>
              <w:left w:val="nil"/>
              <w:bottom w:val="nil"/>
              <w:right w:val="nil"/>
            </w:tcBorders>
          </w:tcPr>
          <w:p w14:paraId="4F8AA3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Perceelnummer  </w:t>
            </w:r>
          </w:p>
        </w:tc>
      </w:tr>
      <w:tr w:rsidR="00847C61" w:rsidRPr="00474957" w14:paraId="32F742AC" w14:textId="77777777" w:rsidTr="00847C61">
        <w:tc>
          <w:tcPr>
            <w:tcW w:w="450" w:type="dxa"/>
            <w:tcBorders>
              <w:top w:val="nil"/>
              <w:left w:val="nil"/>
              <w:bottom w:val="nil"/>
              <w:right w:val="nil"/>
            </w:tcBorders>
          </w:tcPr>
          <w:p w14:paraId="719136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AE4017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Kadastrale gemeentecode </w:t>
            </w:r>
          </w:p>
        </w:tc>
        <w:tc>
          <w:tcPr>
            <w:tcW w:w="6120" w:type="dxa"/>
            <w:tcBorders>
              <w:top w:val="nil"/>
              <w:left w:val="nil"/>
              <w:bottom w:val="nil"/>
              <w:right w:val="nil"/>
            </w:tcBorders>
          </w:tcPr>
          <w:p w14:paraId="481A45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gemeentecode  </w:t>
            </w:r>
          </w:p>
        </w:tc>
      </w:tr>
      <w:tr w:rsidR="00847C61" w:rsidRPr="00474957" w14:paraId="3734BD36" w14:textId="77777777" w:rsidTr="00847C61">
        <w:tc>
          <w:tcPr>
            <w:tcW w:w="450" w:type="dxa"/>
            <w:tcBorders>
              <w:top w:val="nil"/>
              <w:left w:val="nil"/>
              <w:bottom w:val="nil"/>
              <w:right w:val="nil"/>
            </w:tcBorders>
          </w:tcPr>
          <w:p w14:paraId="52C57E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DA503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Sectie </w:t>
            </w:r>
          </w:p>
        </w:tc>
        <w:tc>
          <w:tcPr>
            <w:tcW w:w="6120" w:type="dxa"/>
            <w:tcBorders>
              <w:top w:val="nil"/>
              <w:left w:val="nil"/>
              <w:bottom w:val="nil"/>
              <w:right w:val="nil"/>
            </w:tcBorders>
          </w:tcPr>
          <w:p w14:paraId="3E7204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Sectie  </w:t>
            </w:r>
          </w:p>
        </w:tc>
      </w:tr>
      <w:tr w:rsidR="00847C61" w:rsidRPr="00474957" w14:paraId="0DEEC628" w14:textId="77777777" w:rsidTr="00847C61">
        <w:tc>
          <w:tcPr>
            <w:tcW w:w="450" w:type="dxa"/>
            <w:tcBorders>
              <w:top w:val="nil"/>
              <w:left w:val="nil"/>
              <w:bottom w:val="nil"/>
              <w:right w:val="nil"/>
            </w:tcBorders>
          </w:tcPr>
          <w:p w14:paraId="7D4B9FC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77" w:name="BKM_EB3B3B6A_2DFD_45ea_B2AA_5D2011C64EB1"/>
          </w:p>
        </w:tc>
        <w:tc>
          <w:tcPr>
            <w:tcW w:w="2790" w:type="dxa"/>
            <w:gridSpan w:val="2"/>
            <w:tcBorders>
              <w:top w:val="nil"/>
              <w:left w:val="nil"/>
              <w:bottom w:val="nil"/>
              <w:right w:val="nil"/>
            </w:tcBorders>
          </w:tcPr>
          <w:p w14:paraId="593D62F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aanduiding APPARTEMENTSRECHT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30B92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Kadastrale aanduiding APPARTEMENTSRECHT</w:t>
            </w:r>
          </w:p>
        </w:tc>
        <w:bookmarkEnd w:id="4177"/>
      </w:tr>
      <w:tr w:rsidR="00847C61" w:rsidRPr="00474957" w14:paraId="070D2C74" w14:textId="77777777" w:rsidTr="00847C61">
        <w:tc>
          <w:tcPr>
            <w:tcW w:w="450" w:type="dxa"/>
            <w:tcBorders>
              <w:top w:val="nil"/>
              <w:left w:val="nil"/>
              <w:bottom w:val="nil"/>
              <w:right w:val="nil"/>
            </w:tcBorders>
          </w:tcPr>
          <w:p w14:paraId="1C34A0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9F6BD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Appartementsindex </w:t>
            </w:r>
          </w:p>
        </w:tc>
        <w:tc>
          <w:tcPr>
            <w:tcW w:w="6120" w:type="dxa"/>
            <w:tcBorders>
              <w:top w:val="nil"/>
              <w:left w:val="nil"/>
              <w:bottom w:val="nil"/>
              <w:right w:val="nil"/>
            </w:tcBorders>
          </w:tcPr>
          <w:p w14:paraId="79DF50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Appartementsindex  </w:t>
            </w:r>
          </w:p>
        </w:tc>
      </w:tr>
      <w:tr w:rsidR="00847C61" w:rsidRPr="00474957" w14:paraId="66E09F43" w14:textId="77777777" w:rsidTr="00847C61">
        <w:tc>
          <w:tcPr>
            <w:tcW w:w="450" w:type="dxa"/>
            <w:tcBorders>
              <w:top w:val="nil"/>
              <w:left w:val="nil"/>
              <w:bottom w:val="nil"/>
              <w:right w:val="nil"/>
            </w:tcBorders>
          </w:tcPr>
          <w:p w14:paraId="1F6F1B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48A9A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Sectie </w:t>
            </w:r>
          </w:p>
        </w:tc>
        <w:tc>
          <w:tcPr>
            <w:tcW w:w="6120" w:type="dxa"/>
            <w:tcBorders>
              <w:top w:val="nil"/>
              <w:left w:val="nil"/>
              <w:bottom w:val="nil"/>
              <w:right w:val="nil"/>
            </w:tcBorders>
          </w:tcPr>
          <w:p w14:paraId="545549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Sectie  </w:t>
            </w:r>
          </w:p>
        </w:tc>
      </w:tr>
      <w:tr w:rsidR="00847C61" w:rsidRPr="00474957" w14:paraId="31D03EE9" w14:textId="77777777" w:rsidTr="00847C61">
        <w:tc>
          <w:tcPr>
            <w:tcW w:w="450" w:type="dxa"/>
            <w:tcBorders>
              <w:top w:val="nil"/>
              <w:left w:val="nil"/>
              <w:bottom w:val="nil"/>
              <w:right w:val="nil"/>
            </w:tcBorders>
          </w:tcPr>
          <w:p w14:paraId="524AACD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5D6D7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Perceelnummer </w:t>
            </w:r>
          </w:p>
        </w:tc>
        <w:tc>
          <w:tcPr>
            <w:tcW w:w="6120" w:type="dxa"/>
            <w:tcBorders>
              <w:top w:val="nil"/>
              <w:left w:val="nil"/>
              <w:bottom w:val="nil"/>
              <w:right w:val="nil"/>
            </w:tcBorders>
          </w:tcPr>
          <w:p w14:paraId="6E1835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Perceelnummer  </w:t>
            </w:r>
          </w:p>
        </w:tc>
      </w:tr>
      <w:tr w:rsidR="00847C61" w:rsidRPr="00474957" w14:paraId="614E6C55" w14:textId="77777777" w:rsidTr="00847C61">
        <w:tc>
          <w:tcPr>
            <w:tcW w:w="450" w:type="dxa"/>
            <w:tcBorders>
              <w:top w:val="nil"/>
              <w:left w:val="nil"/>
              <w:bottom w:val="nil"/>
              <w:right w:val="nil"/>
            </w:tcBorders>
          </w:tcPr>
          <w:p w14:paraId="1D0A3D4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CDE5F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Kadastrale gemeentecode </w:t>
            </w:r>
          </w:p>
        </w:tc>
        <w:tc>
          <w:tcPr>
            <w:tcW w:w="6120" w:type="dxa"/>
            <w:tcBorders>
              <w:top w:val="nil"/>
              <w:left w:val="nil"/>
              <w:bottom w:val="nil"/>
              <w:right w:val="nil"/>
            </w:tcBorders>
          </w:tcPr>
          <w:p w14:paraId="6A01C7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gemeentecode  </w:t>
            </w:r>
          </w:p>
        </w:tc>
      </w:tr>
      <w:tr w:rsidR="00847C61" w:rsidRPr="00022289" w14:paraId="67FDAB1C" w14:textId="77777777" w:rsidTr="00847C61">
        <w:tc>
          <w:tcPr>
            <w:tcW w:w="450" w:type="dxa"/>
            <w:tcBorders>
              <w:top w:val="nil"/>
              <w:left w:val="nil"/>
              <w:bottom w:val="nil"/>
              <w:right w:val="nil"/>
            </w:tcBorders>
          </w:tcPr>
          <w:p w14:paraId="189EF0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78" w:name="BKM_FB725801_74F6_4824_B154_2059BC806E40"/>
          </w:p>
        </w:tc>
        <w:tc>
          <w:tcPr>
            <w:tcW w:w="2790" w:type="dxa"/>
            <w:gridSpan w:val="2"/>
            <w:tcBorders>
              <w:top w:val="nil"/>
              <w:left w:val="nil"/>
              <w:bottom w:val="nil"/>
              <w:right w:val="nil"/>
            </w:tcBorders>
          </w:tcPr>
          <w:p w14:paraId="248FFA4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zaakgerechtigde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280F3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474957">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474957">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474957">
              <w:rPr>
                <w:rFonts w:ascii="Calibri" w:hAnsi="Calibri" w:cs="Arial"/>
                <w:color w:val="000000"/>
                <w:sz w:val="22"/>
                <w:szCs w:val="24"/>
                <w:lang w:val="en-US" w:eastAsia="en-US"/>
              </w:rPr>
              <w:t xml:space="preserve">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val="en-US" w:eastAsia="en-US"/>
              </w:rPr>
              <w:instrText>MERGEFIELD Att.Type</w:instrText>
            </w:r>
            <w:r w:rsidR="00DE73DB" w:rsidRPr="00474957">
              <w:rPr>
                <w:rFonts w:ascii="Calibri" w:hAnsi="Calibri" w:cs="Arial"/>
                <w:color w:val="000000"/>
                <w:sz w:val="22"/>
                <w:szCs w:val="24"/>
                <w:lang w:eastAsia="en-US"/>
              </w:rPr>
              <w:fldChar w:fldCharType="end"/>
            </w:r>
          </w:p>
        </w:tc>
        <w:bookmarkEnd w:id="4178"/>
      </w:tr>
    </w:tbl>
    <w:p w14:paraId="099A3FF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4E25A9D" w14:textId="77777777" w:rsidTr="00847C61">
        <w:tc>
          <w:tcPr>
            <w:tcW w:w="9360" w:type="dxa"/>
            <w:gridSpan w:val="3"/>
            <w:tcBorders>
              <w:top w:val="nil"/>
              <w:left w:val="nil"/>
              <w:bottom w:val="nil"/>
              <w:right w:val="nil"/>
            </w:tcBorders>
          </w:tcPr>
          <w:p w14:paraId="7D95BF8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566DEBB1" w14:textId="77777777" w:rsidTr="00847C61">
        <w:tc>
          <w:tcPr>
            <w:tcW w:w="450" w:type="dxa"/>
            <w:tcBorders>
              <w:top w:val="nil"/>
              <w:left w:val="nil"/>
              <w:bottom w:val="nil"/>
              <w:right w:val="nil"/>
            </w:tcBorders>
          </w:tcPr>
          <w:p w14:paraId="2ABB238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84E106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15D8725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BA790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6DB1644A" w14:textId="77777777" w:rsidTr="00847C61">
        <w:tc>
          <w:tcPr>
            <w:tcW w:w="450" w:type="dxa"/>
            <w:tcBorders>
              <w:top w:val="nil"/>
              <w:left w:val="nil"/>
              <w:bottom w:val="nil"/>
              <w:right w:val="nil"/>
            </w:tcBorders>
          </w:tcPr>
          <w:p w14:paraId="51F7CAFA"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A32C55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78C88ED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11D975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ZAKELIJK RECHT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743C38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ZAKELIJK RECHT is een specialisatie van OBJECT.</w:t>
            </w:r>
            <w:r w:rsidRPr="00474957">
              <w:rPr>
                <w:rFonts w:ascii="Arial" w:hAnsi="Arial" w:cs="Arial"/>
                <w:szCs w:val="24"/>
                <w:lang w:val="en-AU" w:eastAsia="en-US"/>
              </w:rPr>
              <w:fldChar w:fldCharType="end"/>
            </w:r>
          </w:p>
        </w:tc>
      </w:tr>
      <w:tr w:rsidR="00847C61" w:rsidRPr="00474957" w14:paraId="03DB2C14" w14:textId="77777777" w:rsidTr="00847C61">
        <w:trPr>
          <w:trHeight w:hRule="exact" w:val="128"/>
        </w:trPr>
        <w:tc>
          <w:tcPr>
            <w:tcW w:w="450" w:type="dxa"/>
            <w:tcBorders>
              <w:top w:val="nil"/>
              <w:left w:val="nil"/>
              <w:bottom w:val="nil"/>
              <w:right w:val="nil"/>
            </w:tcBorders>
          </w:tcPr>
          <w:p w14:paraId="49615EF2"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78451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A3EBC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0A369C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7B2312D2" w14:textId="77777777" w:rsidTr="00847C61">
        <w:trPr>
          <w:cantSplit/>
        </w:trPr>
        <w:tc>
          <w:tcPr>
            <w:tcW w:w="9360" w:type="dxa"/>
            <w:tcBorders>
              <w:top w:val="nil"/>
              <w:left w:val="nil"/>
              <w:bottom w:val="nil"/>
              <w:right w:val="nil"/>
            </w:tcBorders>
          </w:tcPr>
          <w:p w14:paraId="6C0EC0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0D0B0748"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ZAKELIJK RECHT die in het RGBZ gebruikt worden bij deze specialisatie van OBJECT. Zie voor de specificaties van deze gegevens het RSGB.</w:t>
            </w:r>
          </w:p>
        </w:tc>
        <w:bookmarkEnd w:id="906"/>
      </w:tr>
    </w:tbl>
    <w:p w14:paraId="0B95EEF0" w14:textId="77777777" w:rsidR="00847C61" w:rsidRDefault="00847C61" w:rsidP="00847C61">
      <w:pPr>
        <w:widowControl w:val="0"/>
        <w:autoSpaceDE w:val="0"/>
        <w:autoSpaceDN w:val="0"/>
        <w:adjustRightInd w:val="0"/>
        <w:spacing w:line="240" w:lineRule="auto"/>
        <w:contextualSpacing w:val="0"/>
        <w:rPr>
          <w:rFonts w:ascii="Arial" w:hAnsi="Arial" w:cs="Arial"/>
          <w:color w:val="0F0F0F"/>
          <w:szCs w:val="24"/>
          <w:lang w:val="en-AU" w:eastAsia="en-US"/>
        </w:rPr>
      </w:pPr>
    </w:p>
    <w:p w14:paraId="11FC2F5A" w14:textId="77777777" w:rsidR="00847C61" w:rsidRDefault="00847C61" w:rsidP="00847C61">
      <w:pPr>
        <w:widowControl w:val="0"/>
        <w:autoSpaceDE w:val="0"/>
        <w:autoSpaceDN w:val="0"/>
        <w:adjustRightInd w:val="0"/>
        <w:spacing w:line="240" w:lineRule="auto"/>
        <w:contextualSpacing w:val="0"/>
        <w:rPr>
          <w:rFonts w:ascii="Arial" w:hAnsi="Arial" w:cs="Arial"/>
          <w:color w:val="0F0F0F"/>
          <w:szCs w:val="24"/>
          <w:lang w:val="en-AU" w:eastAsia="en-US"/>
        </w:rPr>
      </w:pPr>
    </w:p>
    <w:p w14:paraId="12B15216" w14:textId="77777777" w:rsidR="00847C61" w:rsidRPr="00474957" w:rsidRDefault="00847C61" w:rsidP="00847C61">
      <w:pPr>
        <w:widowControl w:val="0"/>
        <w:autoSpaceDE w:val="0"/>
        <w:autoSpaceDN w:val="0"/>
        <w:adjustRightInd w:val="0"/>
        <w:spacing w:line="240" w:lineRule="auto"/>
        <w:contextualSpacing w:val="0"/>
        <w:rPr>
          <w:rFonts w:ascii="Arial" w:hAnsi="Arial" w:cs="Arial"/>
          <w:color w:val="0F0F0F"/>
          <w:szCs w:val="24"/>
          <w:lang w:val="en-AU" w:eastAsia="en-US"/>
        </w:rPr>
      </w:pPr>
    </w:p>
    <w:p w14:paraId="37A6C6EC"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179" w:name="_Toc404268824"/>
      <w:bookmarkStart w:id="4180" w:name="_Toc517097666"/>
      <w:r w:rsidR="00847C61">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ORGANISATORISCHE EENHEID</w:t>
      </w:r>
      <w:bookmarkEnd w:id="4179"/>
      <w:bookmarkEnd w:id="4180"/>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779A440C" w14:textId="77777777" w:rsidTr="00847C61">
        <w:trPr>
          <w:trHeight w:val="271"/>
        </w:trPr>
        <w:tc>
          <w:tcPr>
            <w:tcW w:w="2340" w:type="dxa"/>
            <w:gridSpan w:val="2"/>
            <w:tcBorders>
              <w:top w:val="nil"/>
              <w:left w:val="nil"/>
              <w:bottom w:val="nil"/>
              <w:right w:val="nil"/>
            </w:tcBorders>
          </w:tcPr>
          <w:p w14:paraId="142A16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2DB443D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p>
        </w:tc>
      </w:tr>
      <w:tr w:rsidR="00847C61" w:rsidRPr="00751C18" w14:paraId="11678FA9" w14:textId="77777777" w:rsidTr="00847C61">
        <w:trPr>
          <w:trHeight w:hRule="exact" w:val="128"/>
        </w:trPr>
        <w:tc>
          <w:tcPr>
            <w:tcW w:w="2340" w:type="dxa"/>
            <w:gridSpan w:val="2"/>
            <w:tcBorders>
              <w:top w:val="nil"/>
              <w:left w:val="nil"/>
              <w:bottom w:val="nil"/>
              <w:right w:val="nil"/>
            </w:tcBorders>
          </w:tcPr>
          <w:p w14:paraId="7431771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8B3B65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11F3AE" w14:textId="77777777" w:rsidTr="00847C61">
        <w:tc>
          <w:tcPr>
            <w:tcW w:w="2340" w:type="dxa"/>
            <w:gridSpan w:val="2"/>
            <w:tcBorders>
              <w:top w:val="nil"/>
              <w:left w:val="nil"/>
              <w:bottom w:val="nil"/>
              <w:right w:val="nil"/>
            </w:tcBorders>
          </w:tcPr>
          <w:p w14:paraId="4CFF0EA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6FE0EDD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OEH</w:t>
            </w:r>
            <w:r w:rsidRPr="00751C18">
              <w:rPr>
                <w:rFonts w:ascii="Arial" w:hAnsi="Arial" w:cs="Arial"/>
                <w:szCs w:val="20"/>
                <w:lang w:val="en-AU" w:eastAsia="en-US"/>
              </w:rPr>
              <w:fldChar w:fldCharType="end"/>
            </w:r>
          </w:p>
        </w:tc>
      </w:tr>
      <w:tr w:rsidR="00847C61" w:rsidRPr="00751C18" w14:paraId="0CAE4553" w14:textId="77777777" w:rsidTr="00847C61">
        <w:trPr>
          <w:trHeight w:hRule="exact" w:val="128"/>
        </w:trPr>
        <w:tc>
          <w:tcPr>
            <w:tcW w:w="2340" w:type="dxa"/>
            <w:gridSpan w:val="2"/>
            <w:tcBorders>
              <w:top w:val="nil"/>
              <w:left w:val="nil"/>
              <w:bottom w:val="nil"/>
              <w:right w:val="nil"/>
            </w:tcBorders>
          </w:tcPr>
          <w:p w14:paraId="02BE1D4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75CFB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88339EB" w14:textId="77777777" w:rsidTr="00847C61">
        <w:tc>
          <w:tcPr>
            <w:tcW w:w="2340" w:type="dxa"/>
            <w:gridSpan w:val="2"/>
            <w:tcBorders>
              <w:top w:val="nil"/>
              <w:left w:val="nil"/>
              <w:bottom w:val="nil"/>
              <w:right w:val="nil"/>
            </w:tcBorders>
          </w:tcPr>
          <w:p w14:paraId="14A6413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4920C0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847C61" w:rsidRPr="00751C18" w14:paraId="336AD257" w14:textId="77777777" w:rsidTr="00847C61">
        <w:trPr>
          <w:trHeight w:hRule="exact" w:val="128"/>
        </w:trPr>
        <w:tc>
          <w:tcPr>
            <w:tcW w:w="2340" w:type="dxa"/>
            <w:gridSpan w:val="2"/>
            <w:tcBorders>
              <w:top w:val="nil"/>
              <w:left w:val="nil"/>
              <w:bottom w:val="nil"/>
              <w:right w:val="nil"/>
            </w:tcBorders>
          </w:tcPr>
          <w:p w14:paraId="2D51ACD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15F632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EE983B6" w14:textId="77777777" w:rsidTr="00847C61">
        <w:trPr>
          <w:trHeight w:val="230"/>
        </w:trPr>
        <w:tc>
          <w:tcPr>
            <w:tcW w:w="2340" w:type="dxa"/>
            <w:gridSpan w:val="2"/>
            <w:tcBorders>
              <w:top w:val="nil"/>
              <w:left w:val="nil"/>
              <w:bottom w:val="nil"/>
              <w:right w:val="nil"/>
            </w:tcBorders>
          </w:tcPr>
          <w:p w14:paraId="241415E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199A8B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Het deel van een functioneel afgebakend onderdeel binnen de organisatie dat haar activiteiten uitvoert binnen een VESTIGING VAN ZAAKBEHANDELENDE ORGANISATIE en die verantwoordelijk is voor de behandeling van zaken.</w:t>
            </w:r>
          </w:p>
        </w:tc>
      </w:tr>
      <w:tr w:rsidR="00847C61" w:rsidRPr="00751C18" w14:paraId="1D7D6EAA" w14:textId="77777777" w:rsidTr="00847C61">
        <w:trPr>
          <w:trHeight w:hRule="exact" w:val="68"/>
        </w:trPr>
        <w:tc>
          <w:tcPr>
            <w:tcW w:w="2340" w:type="dxa"/>
            <w:gridSpan w:val="2"/>
            <w:tcBorders>
              <w:top w:val="nil"/>
              <w:left w:val="nil"/>
              <w:bottom w:val="nil"/>
              <w:right w:val="nil"/>
            </w:tcBorders>
          </w:tcPr>
          <w:p w14:paraId="0F6ECF2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90E1D0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B055B56" w14:textId="77777777" w:rsidTr="00847C61">
        <w:trPr>
          <w:trHeight w:val="271"/>
        </w:trPr>
        <w:tc>
          <w:tcPr>
            <w:tcW w:w="2340" w:type="dxa"/>
            <w:gridSpan w:val="2"/>
            <w:tcBorders>
              <w:top w:val="nil"/>
              <w:left w:val="nil"/>
              <w:bottom w:val="nil"/>
              <w:right w:val="nil"/>
            </w:tcBorders>
          </w:tcPr>
          <w:p w14:paraId="700B3BA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79FC9C4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het GFO Zaken 2004</w:t>
            </w:r>
          </w:p>
        </w:tc>
      </w:tr>
      <w:tr w:rsidR="00847C61" w:rsidRPr="00751C18" w14:paraId="14D620D1" w14:textId="77777777" w:rsidTr="00847C61">
        <w:trPr>
          <w:trHeight w:hRule="exact" w:val="128"/>
        </w:trPr>
        <w:tc>
          <w:tcPr>
            <w:tcW w:w="2340" w:type="dxa"/>
            <w:gridSpan w:val="2"/>
            <w:tcBorders>
              <w:top w:val="nil"/>
              <w:left w:val="nil"/>
              <w:bottom w:val="nil"/>
              <w:right w:val="nil"/>
            </w:tcBorders>
          </w:tcPr>
          <w:p w14:paraId="478DEDF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AEE58E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F64987" w14:textId="77777777" w:rsidTr="00847C61">
        <w:tc>
          <w:tcPr>
            <w:tcW w:w="2340" w:type="dxa"/>
            <w:gridSpan w:val="2"/>
            <w:tcBorders>
              <w:top w:val="nil"/>
              <w:left w:val="nil"/>
              <w:bottom w:val="nil"/>
              <w:right w:val="nil"/>
            </w:tcBorders>
          </w:tcPr>
          <w:p w14:paraId="75B5A5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549CF1D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5FCC3F2C" w14:textId="77777777" w:rsidTr="00847C61">
        <w:trPr>
          <w:trHeight w:hRule="exact" w:val="128"/>
        </w:trPr>
        <w:tc>
          <w:tcPr>
            <w:tcW w:w="2340" w:type="dxa"/>
            <w:gridSpan w:val="2"/>
            <w:tcBorders>
              <w:top w:val="nil"/>
              <w:left w:val="nil"/>
              <w:bottom w:val="nil"/>
              <w:right w:val="nil"/>
            </w:tcBorders>
          </w:tcPr>
          <w:p w14:paraId="3A6F8F0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4CE778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35F7DCC" w14:textId="77777777" w:rsidTr="00847C61">
        <w:tc>
          <w:tcPr>
            <w:tcW w:w="2340" w:type="dxa"/>
            <w:gridSpan w:val="2"/>
            <w:tcBorders>
              <w:top w:val="nil"/>
              <w:left w:val="nil"/>
              <w:bottom w:val="nil"/>
              <w:right w:val="nil"/>
            </w:tcBorders>
          </w:tcPr>
          <w:p w14:paraId="39A05F9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5880E1B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Combinatie van (achtereenvolgens) de Organisatie-identificatie met Organisatie-eenheid-identificatie.</w:t>
            </w:r>
          </w:p>
        </w:tc>
      </w:tr>
      <w:tr w:rsidR="00847C61" w:rsidRPr="00751C18" w14:paraId="690512DF" w14:textId="77777777" w:rsidTr="00847C61">
        <w:trPr>
          <w:trHeight w:hRule="exact" w:val="128"/>
        </w:trPr>
        <w:tc>
          <w:tcPr>
            <w:tcW w:w="2340" w:type="dxa"/>
            <w:gridSpan w:val="2"/>
            <w:tcBorders>
              <w:top w:val="nil"/>
              <w:left w:val="nil"/>
              <w:bottom w:val="nil"/>
              <w:right w:val="nil"/>
            </w:tcBorders>
          </w:tcPr>
          <w:p w14:paraId="6169D8E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4B3991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320E6804" w14:textId="77777777" w:rsidTr="00847C61">
        <w:tc>
          <w:tcPr>
            <w:tcW w:w="2340" w:type="dxa"/>
            <w:gridSpan w:val="2"/>
            <w:tcBorders>
              <w:top w:val="nil"/>
              <w:left w:val="nil"/>
              <w:bottom w:val="nil"/>
              <w:right w:val="nil"/>
            </w:tcBorders>
          </w:tcPr>
          <w:p w14:paraId="02B1D71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7B9584A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ORGANISATORISCHE EENHEden van de zaakbehandelende organisatie die betrokken zijn bij het zaakgericht werken betreffende geïmplementeerde zaaktypen.</w:t>
            </w:r>
          </w:p>
        </w:tc>
      </w:tr>
      <w:tr w:rsidR="00847C61" w:rsidRPr="00751C18" w14:paraId="3C6E48F8" w14:textId="77777777" w:rsidTr="00847C61">
        <w:trPr>
          <w:trHeight w:hRule="exact" w:val="128"/>
        </w:trPr>
        <w:tc>
          <w:tcPr>
            <w:tcW w:w="2340" w:type="dxa"/>
            <w:gridSpan w:val="2"/>
            <w:tcBorders>
              <w:top w:val="nil"/>
              <w:left w:val="nil"/>
              <w:bottom w:val="nil"/>
              <w:right w:val="nil"/>
            </w:tcBorders>
          </w:tcPr>
          <w:p w14:paraId="6DB9232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286E78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F032F9B" w14:textId="77777777" w:rsidTr="00847C61">
        <w:trPr>
          <w:trHeight w:hRule="exact" w:val="256"/>
        </w:trPr>
        <w:tc>
          <w:tcPr>
            <w:tcW w:w="2340" w:type="dxa"/>
            <w:gridSpan w:val="2"/>
            <w:tcBorders>
              <w:top w:val="nil"/>
              <w:left w:val="nil"/>
              <w:bottom w:val="nil"/>
              <w:right w:val="nil"/>
            </w:tcBorders>
          </w:tcPr>
          <w:p w14:paraId="6DF21AD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7BFCDEF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40F98E6" w14:textId="77777777" w:rsidTr="00847C61">
        <w:trPr>
          <w:trHeight w:hRule="exact" w:val="256"/>
        </w:trPr>
        <w:tc>
          <w:tcPr>
            <w:tcW w:w="2340" w:type="dxa"/>
            <w:gridSpan w:val="2"/>
            <w:tcBorders>
              <w:top w:val="nil"/>
              <w:left w:val="nil"/>
              <w:bottom w:val="nil"/>
              <w:right w:val="nil"/>
            </w:tcBorders>
          </w:tcPr>
          <w:p w14:paraId="284620D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567395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B54270B" w14:textId="77777777" w:rsidTr="00847C61">
        <w:tc>
          <w:tcPr>
            <w:tcW w:w="2340" w:type="dxa"/>
            <w:gridSpan w:val="2"/>
            <w:tcBorders>
              <w:top w:val="nil"/>
              <w:left w:val="nil"/>
              <w:bottom w:val="nil"/>
              <w:right w:val="nil"/>
            </w:tcBorders>
          </w:tcPr>
          <w:p w14:paraId="65695E4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1653E3B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41A11DA2" w14:textId="77777777" w:rsidTr="00847C61">
        <w:tc>
          <w:tcPr>
            <w:tcW w:w="450" w:type="dxa"/>
            <w:tcBorders>
              <w:top w:val="nil"/>
              <w:left w:val="nil"/>
              <w:bottom w:val="nil"/>
              <w:right w:val="nil"/>
            </w:tcBorders>
          </w:tcPr>
          <w:p w14:paraId="566AADF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181" w:name="BKM_59CD4AEE_EF70_4ac1_8728_80096C4DA80F"/>
          </w:p>
        </w:tc>
        <w:tc>
          <w:tcPr>
            <w:tcW w:w="2790" w:type="dxa"/>
            <w:gridSpan w:val="2"/>
            <w:tcBorders>
              <w:top w:val="nil"/>
              <w:left w:val="nil"/>
              <w:bottom w:val="nil"/>
              <w:right w:val="nil"/>
            </w:tcBorders>
          </w:tcPr>
          <w:p w14:paraId="55A15FF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2AEC0C4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3CA0EA4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044936E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07CC3F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10415ECD" w14:textId="77777777" w:rsidTr="00847C61">
        <w:tc>
          <w:tcPr>
            <w:tcW w:w="450" w:type="dxa"/>
            <w:tcBorders>
              <w:top w:val="nil"/>
              <w:left w:val="nil"/>
              <w:bottom w:val="nil"/>
              <w:right w:val="nil"/>
            </w:tcBorders>
          </w:tcPr>
          <w:p w14:paraId="5CFA99B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4E8788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Organisatie-eenheid-identificatie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5645B2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korte identificatie van de organisatorische eenheid.</w:t>
            </w:r>
          </w:p>
        </w:tc>
        <w:tc>
          <w:tcPr>
            <w:tcW w:w="1080" w:type="dxa"/>
            <w:tcBorders>
              <w:top w:val="nil"/>
              <w:left w:val="nil"/>
              <w:bottom w:val="nil"/>
              <w:right w:val="nil"/>
            </w:tcBorders>
          </w:tcPr>
          <w:p w14:paraId="660918D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AN24</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60BDD9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1"/>
      </w:tr>
      <w:tr w:rsidR="00847C61" w:rsidRPr="00751C18" w14:paraId="1E6A845B" w14:textId="77777777" w:rsidTr="00847C61">
        <w:tc>
          <w:tcPr>
            <w:tcW w:w="450" w:type="dxa"/>
            <w:tcBorders>
              <w:top w:val="nil"/>
              <w:left w:val="nil"/>
              <w:bottom w:val="nil"/>
              <w:right w:val="nil"/>
            </w:tcBorders>
          </w:tcPr>
          <w:p w14:paraId="36DE89A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82" w:name="BKM_F24E74ED_614B_4c73_BD0B_FF1E519DD56C"/>
          </w:p>
        </w:tc>
        <w:tc>
          <w:tcPr>
            <w:tcW w:w="2790" w:type="dxa"/>
            <w:gridSpan w:val="2"/>
            <w:tcBorders>
              <w:top w:val="nil"/>
              <w:left w:val="nil"/>
              <w:bottom w:val="nil"/>
              <w:right w:val="nil"/>
            </w:tcBorders>
          </w:tcPr>
          <w:p w14:paraId="1252D74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Organisatie-identificatie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F1AA1C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000000"/>
                <w:sz w:val="22"/>
                <w:szCs w:val="22"/>
                <w:lang w:eastAsia="en-US"/>
              </w:rPr>
              <w:t>Het RSIN van de organisatie zijnde een Niet-natuurlijk persoon  waarvan de ORGANISATORISCHE EENHEID deel uit maakt.</w:t>
            </w:r>
          </w:p>
        </w:tc>
        <w:tc>
          <w:tcPr>
            <w:tcW w:w="1080" w:type="dxa"/>
            <w:tcBorders>
              <w:top w:val="nil"/>
              <w:left w:val="nil"/>
              <w:bottom w:val="nil"/>
              <w:right w:val="nil"/>
            </w:tcBorders>
          </w:tcPr>
          <w:p w14:paraId="0BBE26D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8E4D92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2"/>
      </w:tr>
      <w:tr w:rsidR="00847C61" w:rsidRPr="00751C18" w14:paraId="158C1276" w14:textId="77777777" w:rsidTr="00847C61">
        <w:tc>
          <w:tcPr>
            <w:tcW w:w="450" w:type="dxa"/>
            <w:tcBorders>
              <w:top w:val="nil"/>
              <w:left w:val="nil"/>
              <w:bottom w:val="nil"/>
              <w:right w:val="nil"/>
            </w:tcBorders>
          </w:tcPr>
          <w:p w14:paraId="776467D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83" w:name="BKM_034DF486_CDDD_4f7a_B42A_3C6A19F2903E"/>
          </w:p>
        </w:tc>
        <w:tc>
          <w:tcPr>
            <w:tcW w:w="2790" w:type="dxa"/>
            <w:gridSpan w:val="2"/>
            <w:tcBorders>
              <w:top w:val="nil"/>
              <w:left w:val="nil"/>
              <w:bottom w:val="nil"/>
              <w:right w:val="nil"/>
            </w:tcBorders>
          </w:tcPr>
          <w:p w14:paraId="61F028E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 ontstaan</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55CF2C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organisatorische eenheid is ontstaan.</w:t>
            </w:r>
          </w:p>
        </w:tc>
        <w:tc>
          <w:tcPr>
            <w:tcW w:w="1080" w:type="dxa"/>
            <w:tcBorders>
              <w:top w:val="nil"/>
              <w:left w:val="nil"/>
              <w:bottom w:val="nil"/>
              <w:right w:val="nil"/>
            </w:tcBorders>
          </w:tcPr>
          <w:p w14:paraId="69DA176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EC1A2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3"/>
      </w:tr>
      <w:tr w:rsidR="00847C61" w:rsidRPr="00751C18" w14:paraId="622C797D" w14:textId="77777777" w:rsidTr="00847C61">
        <w:tc>
          <w:tcPr>
            <w:tcW w:w="450" w:type="dxa"/>
            <w:tcBorders>
              <w:top w:val="nil"/>
              <w:left w:val="nil"/>
              <w:bottom w:val="nil"/>
              <w:right w:val="nil"/>
            </w:tcBorders>
          </w:tcPr>
          <w:p w14:paraId="39ACF38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84" w:name="BKM_91E44BF9_97BF_4c2b_8835_9B5D61343BE3"/>
          </w:p>
        </w:tc>
        <w:tc>
          <w:tcPr>
            <w:tcW w:w="2790" w:type="dxa"/>
            <w:gridSpan w:val="2"/>
            <w:tcBorders>
              <w:top w:val="nil"/>
              <w:left w:val="nil"/>
              <w:bottom w:val="nil"/>
              <w:right w:val="nil"/>
            </w:tcBorders>
          </w:tcPr>
          <w:p w14:paraId="3B07B13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 opheffing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126CB7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organisatorische eenheid is opgeheven.</w:t>
            </w:r>
          </w:p>
        </w:tc>
        <w:tc>
          <w:tcPr>
            <w:tcW w:w="1080" w:type="dxa"/>
            <w:tcBorders>
              <w:top w:val="nil"/>
              <w:left w:val="nil"/>
              <w:bottom w:val="nil"/>
              <w:right w:val="nil"/>
            </w:tcBorders>
          </w:tcPr>
          <w:p w14:paraId="3858ACC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CE96DF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4"/>
      </w:tr>
      <w:tr w:rsidR="00847C61" w:rsidRPr="00751C18" w14:paraId="1484829B" w14:textId="77777777" w:rsidTr="00847C61">
        <w:tc>
          <w:tcPr>
            <w:tcW w:w="450" w:type="dxa"/>
            <w:tcBorders>
              <w:top w:val="nil"/>
              <w:left w:val="nil"/>
              <w:bottom w:val="nil"/>
              <w:right w:val="nil"/>
            </w:tcBorders>
          </w:tcPr>
          <w:p w14:paraId="5F3DAB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85" w:name="BKM_4AE8DAEC_78F6_4b89_8FE6_2BADE0E8D539"/>
          </w:p>
        </w:tc>
        <w:tc>
          <w:tcPr>
            <w:tcW w:w="2790" w:type="dxa"/>
            <w:gridSpan w:val="2"/>
            <w:tcBorders>
              <w:top w:val="nil"/>
              <w:left w:val="nil"/>
              <w:bottom w:val="nil"/>
              <w:right w:val="nil"/>
            </w:tcBorders>
          </w:tcPr>
          <w:p w14:paraId="5BEF913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E-mail adres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0A3D45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Elektronisch postadres waaronder de organisatorische eenheid in de regel bereikbaar is.</w:t>
            </w:r>
          </w:p>
        </w:tc>
        <w:tc>
          <w:tcPr>
            <w:tcW w:w="1080" w:type="dxa"/>
            <w:tcBorders>
              <w:top w:val="nil"/>
              <w:left w:val="nil"/>
              <w:bottom w:val="nil"/>
              <w:right w:val="nil"/>
            </w:tcBorders>
          </w:tcPr>
          <w:p w14:paraId="7816A94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AN254</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869238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5"/>
      </w:tr>
      <w:tr w:rsidR="00847C61" w:rsidRPr="00751C18" w14:paraId="61967A41" w14:textId="77777777" w:rsidTr="00847C61">
        <w:tc>
          <w:tcPr>
            <w:tcW w:w="450" w:type="dxa"/>
            <w:tcBorders>
              <w:top w:val="nil"/>
              <w:left w:val="nil"/>
              <w:bottom w:val="nil"/>
              <w:right w:val="nil"/>
            </w:tcBorders>
          </w:tcPr>
          <w:p w14:paraId="3A932D4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86" w:name="BKM_8C18F19B_24D1_433d_B435_194735264036"/>
          </w:p>
        </w:tc>
        <w:tc>
          <w:tcPr>
            <w:tcW w:w="2790" w:type="dxa"/>
            <w:gridSpan w:val="2"/>
            <w:tcBorders>
              <w:top w:val="nil"/>
              <w:left w:val="nil"/>
              <w:bottom w:val="nil"/>
              <w:right w:val="nil"/>
            </w:tcBorders>
          </w:tcPr>
          <w:p w14:paraId="3B3BF24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Faxnummer</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5C960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Faxnummer waaronder de organisatorische eenheid in de regel bereikbaar is.</w:t>
            </w:r>
          </w:p>
        </w:tc>
        <w:tc>
          <w:tcPr>
            <w:tcW w:w="1080" w:type="dxa"/>
            <w:tcBorders>
              <w:top w:val="nil"/>
              <w:left w:val="nil"/>
              <w:bottom w:val="nil"/>
              <w:right w:val="nil"/>
            </w:tcBorders>
          </w:tcPr>
          <w:p w14:paraId="198FE95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0F712B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6"/>
      </w:tr>
      <w:tr w:rsidR="00847C61" w:rsidRPr="00751C18" w14:paraId="6B275E8F" w14:textId="77777777" w:rsidTr="00847C61">
        <w:tc>
          <w:tcPr>
            <w:tcW w:w="450" w:type="dxa"/>
            <w:tcBorders>
              <w:top w:val="nil"/>
              <w:left w:val="nil"/>
              <w:bottom w:val="nil"/>
              <w:right w:val="nil"/>
            </w:tcBorders>
          </w:tcPr>
          <w:p w14:paraId="64DD06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87" w:name="BKM_62135F33_66B8_435f_804E_C86312DEFA0D"/>
          </w:p>
        </w:tc>
        <w:tc>
          <w:tcPr>
            <w:tcW w:w="2790" w:type="dxa"/>
            <w:gridSpan w:val="2"/>
            <w:tcBorders>
              <w:top w:val="nil"/>
              <w:left w:val="nil"/>
              <w:bottom w:val="nil"/>
              <w:right w:val="nil"/>
            </w:tcBorders>
          </w:tcPr>
          <w:p w14:paraId="0E41C74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C86E91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feitelijke naam van de organisatorische eenheid.</w:t>
            </w:r>
          </w:p>
        </w:tc>
        <w:tc>
          <w:tcPr>
            <w:tcW w:w="1080" w:type="dxa"/>
            <w:tcBorders>
              <w:top w:val="nil"/>
              <w:left w:val="nil"/>
              <w:bottom w:val="nil"/>
              <w:right w:val="nil"/>
            </w:tcBorders>
          </w:tcPr>
          <w:p w14:paraId="2EA8688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DBEC8B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7"/>
      </w:tr>
      <w:tr w:rsidR="00847C61" w:rsidRPr="00751C18" w14:paraId="244955A2" w14:textId="77777777" w:rsidTr="00847C61">
        <w:tc>
          <w:tcPr>
            <w:tcW w:w="450" w:type="dxa"/>
            <w:tcBorders>
              <w:top w:val="nil"/>
              <w:left w:val="nil"/>
              <w:bottom w:val="nil"/>
              <w:right w:val="nil"/>
            </w:tcBorders>
          </w:tcPr>
          <w:p w14:paraId="60638FB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88" w:name="BKM_FE9B02D3_DE16_4c7f_8B02_166657BCFE77"/>
          </w:p>
        </w:tc>
        <w:tc>
          <w:tcPr>
            <w:tcW w:w="2790" w:type="dxa"/>
            <w:gridSpan w:val="2"/>
            <w:tcBorders>
              <w:top w:val="nil"/>
              <w:left w:val="nil"/>
              <w:bottom w:val="nil"/>
              <w:right w:val="nil"/>
            </w:tcBorders>
          </w:tcPr>
          <w:p w14:paraId="668DD57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 verkort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A4342F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verkorte naam voor de organisatorische eenheid.</w:t>
            </w:r>
          </w:p>
        </w:tc>
        <w:tc>
          <w:tcPr>
            <w:tcW w:w="1080" w:type="dxa"/>
            <w:tcBorders>
              <w:top w:val="nil"/>
              <w:left w:val="nil"/>
              <w:bottom w:val="nil"/>
              <w:right w:val="nil"/>
            </w:tcBorders>
          </w:tcPr>
          <w:p w14:paraId="316C1C6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AN25</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B8A50C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8"/>
      </w:tr>
      <w:tr w:rsidR="00847C61" w:rsidRPr="00751C18" w14:paraId="421BAC91" w14:textId="77777777" w:rsidTr="00847C61">
        <w:tc>
          <w:tcPr>
            <w:tcW w:w="450" w:type="dxa"/>
            <w:tcBorders>
              <w:top w:val="nil"/>
              <w:left w:val="nil"/>
              <w:bottom w:val="nil"/>
              <w:right w:val="nil"/>
            </w:tcBorders>
          </w:tcPr>
          <w:p w14:paraId="2C66E6F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89" w:name="BKM_BE46B281_992C_4153_94DF_6E8ADEB407CC"/>
          </w:p>
        </w:tc>
        <w:tc>
          <w:tcPr>
            <w:tcW w:w="2790" w:type="dxa"/>
            <w:gridSpan w:val="2"/>
            <w:tcBorders>
              <w:top w:val="nil"/>
              <w:left w:val="nil"/>
              <w:bottom w:val="nil"/>
              <w:right w:val="nil"/>
            </w:tcBorders>
          </w:tcPr>
          <w:p w14:paraId="02B6832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Omschrijving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ED1E2E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omschrijving van de organisatorische eenheid.</w:t>
            </w:r>
          </w:p>
        </w:tc>
        <w:tc>
          <w:tcPr>
            <w:tcW w:w="1080" w:type="dxa"/>
            <w:tcBorders>
              <w:top w:val="nil"/>
              <w:left w:val="nil"/>
              <w:bottom w:val="nil"/>
              <w:right w:val="nil"/>
            </w:tcBorders>
          </w:tcPr>
          <w:p w14:paraId="44F9B3A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AN80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A6EA77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9"/>
      </w:tr>
      <w:tr w:rsidR="00847C61" w:rsidRPr="00751C18" w14:paraId="5545DE0F" w14:textId="77777777" w:rsidTr="00847C61">
        <w:tc>
          <w:tcPr>
            <w:tcW w:w="450" w:type="dxa"/>
            <w:tcBorders>
              <w:top w:val="nil"/>
              <w:left w:val="nil"/>
              <w:bottom w:val="nil"/>
              <w:right w:val="nil"/>
            </w:tcBorders>
          </w:tcPr>
          <w:p w14:paraId="3AB807D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90" w:name="BKM_7D7E7DCC_9938_43df_A3E6_CD6A6CD80564"/>
          </w:p>
        </w:tc>
        <w:tc>
          <w:tcPr>
            <w:tcW w:w="2790" w:type="dxa"/>
            <w:gridSpan w:val="2"/>
            <w:tcBorders>
              <w:top w:val="nil"/>
              <w:left w:val="nil"/>
              <w:bottom w:val="nil"/>
              <w:right w:val="nil"/>
            </w:tcBorders>
          </w:tcPr>
          <w:p w14:paraId="4110F8A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Telefoonnummer</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31EFD3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Telefoonnummer waaronder de organisatorische eenheid in de regel bereikbaar is.</w:t>
            </w:r>
          </w:p>
        </w:tc>
        <w:tc>
          <w:tcPr>
            <w:tcW w:w="1080" w:type="dxa"/>
            <w:tcBorders>
              <w:top w:val="nil"/>
              <w:left w:val="nil"/>
              <w:bottom w:val="nil"/>
              <w:right w:val="nil"/>
            </w:tcBorders>
          </w:tcPr>
          <w:p w14:paraId="16E456A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0DD4FA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90"/>
      </w:tr>
      <w:tr w:rsidR="00847C61" w:rsidRPr="00751C18" w14:paraId="23A8E9A1" w14:textId="77777777" w:rsidTr="00847C61">
        <w:tc>
          <w:tcPr>
            <w:tcW w:w="450" w:type="dxa"/>
            <w:tcBorders>
              <w:top w:val="nil"/>
              <w:left w:val="nil"/>
              <w:bottom w:val="nil"/>
              <w:right w:val="nil"/>
            </w:tcBorders>
          </w:tcPr>
          <w:p w14:paraId="7464D33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91" w:name="BKM_F40EF4CB_AF65_4c93_8B9D_7D78F5D0A0DC"/>
          </w:p>
        </w:tc>
        <w:tc>
          <w:tcPr>
            <w:tcW w:w="2790" w:type="dxa"/>
            <w:gridSpan w:val="2"/>
            <w:tcBorders>
              <w:top w:val="nil"/>
              <w:left w:val="nil"/>
              <w:bottom w:val="nil"/>
              <w:right w:val="nil"/>
            </w:tcBorders>
          </w:tcPr>
          <w:p w14:paraId="5B07E92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98866E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Toelichting bij de organisatorische eenheid.</w:t>
            </w:r>
          </w:p>
        </w:tc>
        <w:tc>
          <w:tcPr>
            <w:tcW w:w="1080" w:type="dxa"/>
            <w:tcBorders>
              <w:top w:val="nil"/>
              <w:left w:val="nil"/>
              <w:bottom w:val="nil"/>
              <w:right w:val="nil"/>
            </w:tcBorders>
          </w:tcPr>
          <w:p w14:paraId="60E01DF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0EB084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91"/>
      </w:tr>
    </w:tbl>
    <w:p w14:paraId="22177F8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6A0E482F" w14:textId="77777777" w:rsidTr="00847C61">
        <w:tc>
          <w:tcPr>
            <w:tcW w:w="9360" w:type="dxa"/>
            <w:gridSpan w:val="3"/>
            <w:tcBorders>
              <w:top w:val="nil"/>
              <w:left w:val="nil"/>
              <w:bottom w:val="nil"/>
              <w:right w:val="nil"/>
            </w:tcBorders>
          </w:tcPr>
          <w:p w14:paraId="7A85620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42B87B24" w14:textId="77777777" w:rsidTr="00847C61">
        <w:tc>
          <w:tcPr>
            <w:tcW w:w="450" w:type="dxa"/>
            <w:tcBorders>
              <w:top w:val="nil"/>
              <w:left w:val="nil"/>
              <w:bottom w:val="nil"/>
              <w:right w:val="nil"/>
            </w:tcBorders>
          </w:tcPr>
          <w:p w14:paraId="40F4225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0D659B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6A3BBF5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127E63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3283B8AA" w14:textId="77777777" w:rsidTr="00847C61">
        <w:tc>
          <w:tcPr>
            <w:tcW w:w="450" w:type="dxa"/>
            <w:tcBorders>
              <w:top w:val="nil"/>
              <w:left w:val="nil"/>
              <w:bottom w:val="nil"/>
              <w:right w:val="nil"/>
            </w:tcBorders>
          </w:tcPr>
          <w:p w14:paraId="3A58EAC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033677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F1579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hoort bij</w:t>
            </w:r>
            <w:r w:rsidR="00DE73DB" w:rsidRPr="00751C18">
              <w:rPr>
                <w:rFonts w:ascii="Calibri" w:hAnsi="Calibri" w:cs="Calibri"/>
                <w:color w:val="0F0F0F"/>
                <w:sz w:val="22"/>
                <w:szCs w:val="22"/>
                <w:lang w:eastAsia="en-US"/>
              </w:rPr>
              <w:fldChar w:fldCharType="end"/>
            </w:r>
          </w:p>
          <w:p w14:paraId="05F550A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F24D17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waarvan de MEDEWERKER deel uitmaakt of deel heeft uitgemaakt.</w:t>
            </w:r>
          </w:p>
        </w:tc>
      </w:tr>
      <w:tr w:rsidR="00847C61" w:rsidRPr="00751C18" w14:paraId="5FC9C17E" w14:textId="77777777" w:rsidTr="00847C61">
        <w:trPr>
          <w:trHeight w:hRule="exact" w:val="128"/>
        </w:trPr>
        <w:tc>
          <w:tcPr>
            <w:tcW w:w="450" w:type="dxa"/>
            <w:tcBorders>
              <w:top w:val="nil"/>
              <w:left w:val="nil"/>
              <w:bottom w:val="nil"/>
              <w:right w:val="nil"/>
            </w:tcBorders>
          </w:tcPr>
          <w:p w14:paraId="025018B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55D0FE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DCD808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9FE9DFF" w14:textId="77777777" w:rsidTr="00847C61">
        <w:tc>
          <w:tcPr>
            <w:tcW w:w="450" w:type="dxa"/>
            <w:tcBorders>
              <w:top w:val="nil"/>
              <w:left w:val="nil"/>
              <w:bottom w:val="nil"/>
              <w:right w:val="nil"/>
            </w:tcBorders>
          </w:tcPr>
          <w:p w14:paraId="5A10ECE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65DCDA9" w14:textId="38FEA625"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7A7A183" w14:textId="0D981605"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24EC059E" w14:textId="3F766980" w:rsidR="00847C61" w:rsidRPr="00751C18" w:rsidRDefault="00DE73DB" w:rsidP="008E14F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4192" w:author="Arjan Kloosterboer" w:date="2017-01-24T15:08:00Z">
              <w:r w:rsidR="008E14F1">
                <w:rPr>
                  <w:rFonts w:ascii="Calibri" w:hAnsi="Calibri" w:cs="Calibri"/>
                  <w:color w:val="0F0F0F"/>
                  <w:sz w:val="22"/>
                  <w:szCs w:val="22"/>
                  <w:lang w:eastAsia="en-US"/>
                </w:rPr>
                <w:t>0..</w:t>
              </w:r>
            </w:ins>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DA04EE0" w14:textId="25899C7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Een ORGANISATORISCHE EENHEID als </w:t>
            </w:r>
            <w:ins w:id="4193" w:author="Arjan Kloosterboer" w:date="2017-09-21T11:43:00Z">
              <w:r w:rsidR="007A1C43">
                <w:rPr>
                  <w:rFonts w:ascii="Calibri" w:hAnsi="Calibri" w:cs="Calibri"/>
                  <w:color w:val="0F0F0F"/>
                  <w:sz w:val="22"/>
                  <w:szCs w:val="22"/>
                  <w:lang w:eastAsia="en-US"/>
                </w:rPr>
                <w:t>'</w:t>
              </w:r>
            </w:ins>
            <w:r w:rsidR="00847C61" w:rsidRPr="00751C18">
              <w:rPr>
                <w:rFonts w:ascii="Calibri" w:hAnsi="Calibri" w:cs="Calibri"/>
                <w:color w:val="0F0F0F"/>
                <w:sz w:val="22"/>
                <w:szCs w:val="22"/>
                <w:lang w:eastAsia="en-US"/>
              </w:rPr>
              <w:t>specialisatie</w:t>
            </w:r>
            <w:ins w:id="4194" w:author="Arjan Kloosterboer" w:date="2017-09-21T11:43:00Z">
              <w:r w:rsidR="007A1C43">
                <w:rPr>
                  <w:rFonts w:ascii="Calibri" w:hAnsi="Calibri" w:cs="Calibri"/>
                  <w:color w:val="0F0F0F"/>
                  <w:sz w:val="22"/>
                  <w:szCs w:val="22"/>
                  <w:lang w:eastAsia="en-US"/>
                </w:rPr>
                <w:t>'</w:t>
              </w:r>
            </w:ins>
            <w:r w:rsidR="00847C61" w:rsidRPr="00751C18">
              <w:rPr>
                <w:rFonts w:ascii="Calibri" w:hAnsi="Calibri" w:cs="Calibri"/>
                <w:color w:val="0F0F0F"/>
                <w:sz w:val="22"/>
                <w:szCs w:val="22"/>
                <w:lang w:eastAsia="en-US"/>
              </w:rPr>
              <w:t xml:space="preserve"> van BETROKKENE</w:t>
            </w:r>
            <w:r w:rsidRPr="00751C18">
              <w:rPr>
                <w:rFonts w:ascii="Arial" w:hAnsi="Arial" w:cs="Arial"/>
                <w:szCs w:val="20"/>
                <w:lang w:val="en-AU" w:eastAsia="en-US"/>
              </w:rPr>
              <w:fldChar w:fldCharType="end"/>
            </w:r>
          </w:p>
        </w:tc>
      </w:tr>
      <w:tr w:rsidR="00847C61" w:rsidRPr="00751C18" w14:paraId="5821C62C" w14:textId="77777777" w:rsidTr="00847C61">
        <w:trPr>
          <w:trHeight w:hRule="exact" w:val="128"/>
        </w:trPr>
        <w:tc>
          <w:tcPr>
            <w:tcW w:w="450" w:type="dxa"/>
            <w:tcBorders>
              <w:top w:val="nil"/>
              <w:left w:val="nil"/>
              <w:bottom w:val="nil"/>
              <w:right w:val="nil"/>
            </w:tcBorders>
          </w:tcPr>
          <w:p w14:paraId="1800297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942737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553BA5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8ED3662" w14:textId="77777777" w:rsidTr="00847C61">
        <w:tc>
          <w:tcPr>
            <w:tcW w:w="450" w:type="dxa"/>
            <w:tcBorders>
              <w:top w:val="nil"/>
              <w:left w:val="nil"/>
              <w:bottom w:val="nil"/>
              <w:right w:val="nil"/>
            </w:tcBorders>
          </w:tcPr>
          <w:p w14:paraId="22BC62E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02ACE0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52E860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contactpersoon voor</w:t>
            </w:r>
            <w:r w:rsidR="00DE73DB" w:rsidRPr="00751C18">
              <w:rPr>
                <w:rFonts w:ascii="Calibri" w:hAnsi="Calibri" w:cs="Calibri"/>
                <w:color w:val="0F0F0F"/>
                <w:sz w:val="22"/>
                <w:szCs w:val="22"/>
                <w:lang w:eastAsia="en-US"/>
              </w:rPr>
              <w:fldChar w:fldCharType="end"/>
            </w:r>
          </w:p>
          <w:p w14:paraId="14D9CB0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24EED2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MEDEWERKER die anderen desgevraagd in contact brengt met (andere) medewerkers van deze ORGANISATORISCHE EENHEID.</w:t>
            </w:r>
          </w:p>
        </w:tc>
      </w:tr>
      <w:tr w:rsidR="00847C61" w:rsidRPr="00751C18" w14:paraId="395A6589" w14:textId="77777777" w:rsidTr="00847C61">
        <w:trPr>
          <w:trHeight w:hRule="exact" w:val="128"/>
        </w:trPr>
        <w:tc>
          <w:tcPr>
            <w:tcW w:w="450" w:type="dxa"/>
            <w:tcBorders>
              <w:top w:val="nil"/>
              <w:left w:val="nil"/>
              <w:bottom w:val="nil"/>
              <w:right w:val="nil"/>
            </w:tcBorders>
          </w:tcPr>
          <w:p w14:paraId="2F4C041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2453FC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5AC2D8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77A4265" w14:textId="77777777" w:rsidTr="00847C61">
        <w:tc>
          <w:tcPr>
            <w:tcW w:w="450" w:type="dxa"/>
            <w:tcBorders>
              <w:top w:val="nil"/>
              <w:left w:val="nil"/>
              <w:bottom w:val="nil"/>
              <w:right w:val="nil"/>
            </w:tcBorders>
          </w:tcPr>
          <w:p w14:paraId="5BF6110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9F85F1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1863A5A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gehuisvest in</w:t>
            </w:r>
            <w:r w:rsidR="00DE73DB" w:rsidRPr="00751C18">
              <w:rPr>
                <w:rFonts w:ascii="Calibri" w:hAnsi="Calibri" w:cs="Calibri"/>
                <w:color w:val="0F0F0F"/>
                <w:sz w:val="22"/>
                <w:szCs w:val="22"/>
                <w:lang w:eastAsia="en-US"/>
              </w:rPr>
              <w:fldChar w:fldCharType="end"/>
            </w:r>
          </w:p>
          <w:p w14:paraId="41D6E46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C04994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VESTIGING VAN ZAAKBEHANDELENDE ORGANISATIE waar de ORGANISATORISCHE EENHEID haar activiteiten uitvoert.</w:t>
            </w:r>
          </w:p>
        </w:tc>
      </w:tr>
      <w:tr w:rsidR="00847C61" w:rsidRPr="00751C18" w14:paraId="404A9524" w14:textId="77777777" w:rsidTr="00847C61">
        <w:trPr>
          <w:trHeight w:hRule="exact" w:val="128"/>
        </w:trPr>
        <w:tc>
          <w:tcPr>
            <w:tcW w:w="450" w:type="dxa"/>
            <w:tcBorders>
              <w:top w:val="nil"/>
              <w:left w:val="nil"/>
              <w:bottom w:val="nil"/>
              <w:right w:val="nil"/>
            </w:tcBorders>
          </w:tcPr>
          <w:p w14:paraId="7851D64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769788A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E63A8A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E3FC0D1" w14:textId="77777777" w:rsidTr="00847C61">
        <w:tc>
          <w:tcPr>
            <w:tcW w:w="450" w:type="dxa"/>
            <w:tcBorders>
              <w:top w:val="nil"/>
              <w:left w:val="nil"/>
              <w:bottom w:val="nil"/>
              <w:right w:val="nil"/>
            </w:tcBorders>
          </w:tcPr>
          <w:p w14:paraId="08486AE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D3B190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F3C29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 voor</w:t>
            </w:r>
            <w:r w:rsidR="00DE73DB" w:rsidRPr="00751C18">
              <w:rPr>
                <w:rFonts w:ascii="Calibri" w:hAnsi="Calibri" w:cs="Calibri"/>
                <w:color w:val="0F0F0F"/>
                <w:sz w:val="22"/>
                <w:szCs w:val="22"/>
                <w:lang w:eastAsia="en-US"/>
              </w:rPr>
              <w:fldChar w:fldCharType="end"/>
            </w:r>
          </w:p>
          <w:p w14:paraId="0209C10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B3DD5C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waarvoor de MEDEWERKER uit hoofde van zijn of haar functie zorgt (of zorgde) dat deze goed functioneert en daar rekenschap van geeft.</w:t>
            </w:r>
          </w:p>
        </w:tc>
      </w:tr>
      <w:tr w:rsidR="00847C61" w:rsidRPr="00751C18" w14:paraId="207C4A8F" w14:textId="77777777" w:rsidTr="00847C61">
        <w:trPr>
          <w:trHeight w:hRule="exact" w:val="128"/>
        </w:trPr>
        <w:tc>
          <w:tcPr>
            <w:tcW w:w="450" w:type="dxa"/>
            <w:tcBorders>
              <w:top w:val="nil"/>
              <w:left w:val="nil"/>
              <w:bottom w:val="nil"/>
              <w:right w:val="nil"/>
            </w:tcBorders>
          </w:tcPr>
          <w:p w14:paraId="0ED4C3E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36C54A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DF94F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BB8E675" w14:textId="77777777" w:rsidTr="00847C61">
        <w:tc>
          <w:tcPr>
            <w:tcW w:w="450" w:type="dxa"/>
            <w:tcBorders>
              <w:top w:val="nil"/>
              <w:left w:val="nil"/>
              <w:bottom w:val="nil"/>
              <w:right w:val="nil"/>
            </w:tcBorders>
          </w:tcPr>
          <w:p w14:paraId="5B45156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4531F3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3E1FC3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verantwoordelijke voor</w:t>
            </w:r>
            <w:r w:rsidR="00DE73DB" w:rsidRPr="00751C18">
              <w:rPr>
                <w:rFonts w:ascii="Calibri" w:hAnsi="Calibri" w:cs="Calibri"/>
                <w:color w:val="0F0F0F"/>
                <w:sz w:val="22"/>
                <w:szCs w:val="22"/>
                <w:lang w:eastAsia="en-US"/>
              </w:rPr>
              <w:fldChar w:fldCharType="end"/>
            </w:r>
          </w:p>
          <w:p w14:paraId="0F95A56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AF6DE3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die verantwoordelijk is voor ZAAKen van het ZAAKTYPE.</w:t>
            </w:r>
          </w:p>
        </w:tc>
      </w:tr>
      <w:tr w:rsidR="00847C61" w:rsidRPr="00751C18" w14:paraId="4837754B" w14:textId="77777777" w:rsidTr="00847C61">
        <w:trPr>
          <w:trHeight w:hRule="exact" w:val="128"/>
        </w:trPr>
        <w:tc>
          <w:tcPr>
            <w:tcW w:w="450" w:type="dxa"/>
            <w:tcBorders>
              <w:top w:val="nil"/>
              <w:left w:val="nil"/>
              <w:bottom w:val="nil"/>
              <w:right w:val="nil"/>
            </w:tcBorders>
          </w:tcPr>
          <w:p w14:paraId="2F6E13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2CDFF5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6E207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129B99F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3E9825C3" w14:textId="77777777" w:rsidTr="00A20AE0">
        <w:tc>
          <w:tcPr>
            <w:tcW w:w="9360" w:type="dxa"/>
            <w:tcBorders>
              <w:top w:val="nil"/>
              <w:left w:val="nil"/>
              <w:bottom w:val="nil"/>
              <w:right w:val="nil"/>
            </w:tcBorders>
          </w:tcPr>
          <w:p w14:paraId="766E326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7C918B69"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Alleen ORGANISATORISCHE EENHEden van de organisaties die zaken behandelen worden hier bedoeld (bijvoorbeeld afdelingen van gemeenten). Dus niet organisatorische eenheden van andere organisaties zoals de externe initiatoren van zaken (bijvoorbeeld de afdeling van een bedrijf die een vergunning aanvraagt).</w:t>
            </w:r>
          </w:p>
          <w:p w14:paraId="769E393F"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ORGANISATORISCHE EENHEID zoals hier bedoeld is gehuisvest binnen één fysieke vestiging van de organisatie. Als een functioneel afgebakend onderdeel van de organisatie haar activiteiten uitvoert in meerdere vestigingen dan wordt die uitgewisseld als evenveel ORGANISATORISCHE EENHEden als die vestigingen. Door de relatie naar VESTIGING VAN ZAAKBEHANDELENDE ORGANISATIE en daarmee via VESTIGING naar NIET NATUURLIJK PERSOON is bekend om welke zaakbehandelende organisatie het gaat.</w:t>
            </w:r>
          </w:p>
          <w:p w14:paraId="2F071AB4" w14:textId="79FA1C78" w:rsidR="00A20AE0" w:rsidRPr="00751C18" w:rsidRDefault="00847C61" w:rsidP="00A20AE0">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ORGANISATORISCHE EENHEID kan zowel groot als klein zijn. De ene ORGANISATORISCHE EENHEID mag andere ORGANISATORISCHE EENHEden bevatten, maar dit wordt niet gemodelleerd. We beperken ons tot het aangeven welke ORGANISATORISCHE EENHEID welke rol heeft in een ZAAK en welke gegevens daarvan vanuit het oogpunt van een zaak relevant zijn. ORGANISATORISCHE EENHEID is een specialisatie ('subtype') van BETROKKENE.</w:t>
            </w:r>
          </w:p>
        </w:tc>
      </w:tr>
    </w:tbl>
    <w:p w14:paraId="1F546944" w14:textId="77777777" w:rsidR="00A20AE0" w:rsidRDefault="00A20AE0" w:rsidP="00A20AE0"/>
    <w:p w14:paraId="04571CE4" w14:textId="00BE7B35" w:rsidR="00A20AE0" w:rsidRPr="00751C18" w:rsidRDefault="00A20AE0" w:rsidP="00A20AE0">
      <w:pPr>
        <w:pStyle w:val="Kop2"/>
        <w:rPr>
          <w:rFonts w:ascii="Arial" w:hAnsi="Arial" w:cs="Arial"/>
          <w:sz w:val="30"/>
          <w:szCs w:val="30"/>
        </w:rPr>
      </w:pPr>
      <w:ins w:id="4195" w:author="Arjan Kloosterboer" w:date="2018-06-14T22:17:00Z">
        <w:r w:rsidRPr="00751C18">
          <w:rPr>
            <w:rFonts w:ascii="Arial" w:hAnsi="Arial" w:cs="Arial"/>
            <w:szCs w:val="20"/>
            <w:lang w:val="en-AU"/>
          </w:rPr>
          <w:lastRenderedPageBreak/>
          <w:fldChar w:fldCharType="begin" w:fldLock="1"/>
        </w:r>
        <w:r w:rsidRPr="00751C18">
          <w:rPr>
            <w:rFonts w:ascii="Arial" w:hAnsi="Arial" w:cs="Arial"/>
            <w:szCs w:val="20"/>
            <w:lang w:val="en-AU"/>
          </w:rPr>
          <w:instrText xml:space="preserve">MERGEFIELD </w:instrText>
        </w:r>
        <w:r w:rsidRPr="00751C18">
          <w:instrText>Element.Stereotype</w:instrText>
        </w:r>
        <w:r w:rsidRPr="00751C18">
          <w:rPr>
            <w:rFonts w:ascii="Arial" w:hAnsi="Arial" w:cs="Arial"/>
            <w:szCs w:val="20"/>
            <w:lang w:val="en-AU"/>
          </w:rPr>
          <w:fldChar w:fldCharType="separate"/>
        </w:r>
        <w:bookmarkStart w:id="4196" w:name="_Toc517097667"/>
        <w:r>
          <w:t>Objecttype</w:t>
        </w:r>
        <w:r w:rsidRPr="00751C18">
          <w:rPr>
            <w:rFonts w:ascii="Arial" w:hAnsi="Arial" w:cs="Arial"/>
            <w:szCs w:val="20"/>
            <w:lang w:val="en-AU"/>
          </w:rPr>
          <w:fldChar w:fldCharType="end"/>
        </w:r>
        <w:r>
          <w:rPr>
            <w:rFonts w:ascii="Arial" w:hAnsi="Arial" w:cs="Arial"/>
            <w:szCs w:val="20"/>
            <w:lang w:val="en-AU"/>
          </w:rPr>
          <w:t xml:space="preserve"> RESULTAATTYPE</w:t>
        </w:r>
      </w:ins>
      <w:bookmarkEnd w:id="419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E0DC7" w14:paraId="50939BB9" w14:textId="77777777" w:rsidTr="00DA48D7">
        <w:trPr>
          <w:tblCellSpacing w:w="15" w:type="dxa"/>
          <w:ins w:id="4197" w:author="Arjan Kloosterboer" w:date="2018-06-18T15:02:00Z"/>
        </w:trPr>
        <w:tc>
          <w:tcPr>
            <w:tcW w:w="1500" w:type="pct"/>
            <w:tcBorders>
              <w:top w:val="nil"/>
              <w:left w:val="nil"/>
              <w:bottom w:val="nil"/>
              <w:right w:val="nil"/>
            </w:tcBorders>
            <w:hideMark/>
          </w:tcPr>
          <w:p w14:paraId="3606BA67" w14:textId="77777777" w:rsidR="009E0DC7" w:rsidRDefault="009E0DC7" w:rsidP="00DA48D7">
            <w:pPr>
              <w:rPr>
                <w:ins w:id="4198" w:author="Arjan Kloosterboer" w:date="2018-06-18T15:02:00Z"/>
                <w:rFonts w:ascii="Calibri" w:hAnsi="Calibri" w:cs="Calibri"/>
                <w:sz w:val="22"/>
                <w:szCs w:val="22"/>
              </w:rPr>
            </w:pPr>
            <w:ins w:id="4199" w:author="Arjan Kloosterboer" w:date="2018-06-18T15:02:00Z">
              <w:r>
                <w:rPr>
                  <w:rFonts w:ascii="Calibri" w:hAnsi="Calibri" w:cs="Calibri"/>
                  <w:b/>
                  <w:bCs/>
                  <w:sz w:val="22"/>
                  <w:szCs w:val="22"/>
                </w:rPr>
                <w:t>Naam</w:t>
              </w:r>
            </w:ins>
          </w:p>
        </w:tc>
        <w:tc>
          <w:tcPr>
            <w:tcW w:w="3500" w:type="pct"/>
            <w:tcBorders>
              <w:top w:val="nil"/>
              <w:left w:val="nil"/>
              <w:bottom w:val="nil"/>
              <w:right w:val="nil"/>
            </w:tcBorders>
            <w:hideMark/>
          </w:tcPr>
          <w:p w14:paraId="3B29E06D" w14:textId="77777777" w:rsidR="009E0DC7" w:rsidRDefault="009E0DC7" w:rsidP="00DA48D7">
            <w:pPr>
              <w:rPr>
                <w:ins w:id="4200" w:author="Arjan Kloosterboer" w:date="2018-06-18T15:02:00Z"/>
                <w:rFonts w:ascii="Calibri" w:hAnsi="Calibri" w:cs="Calibri"/>
                <w:sz w:val="22"/>
                <w:szCs w:val="22"/>
              </w:rPr>
            </w:pPr>
            <w:ins w:id="4201" w:author="Arjan Kloosterboer" w:date="2018-06-18T15:02:00Z">
              <w:r>
                <w:rPr>
                  <w:rFonts w:ascii="Calibri" w:hAnsi="Calibri" w:cs="Calibri"/>
                  <w:sz w:val="22"/>
                  <w:szCs w:val="22"/>
                </w:rPr>
                <w:t>RESULTAATTYPE</w:t>
              </w:r>
            </w:ins>
          </w:p>
        </w:tc>
      </w:tr>
      <w:tr w:rsidR="009E0DC7" w14:paraId="4751EA0B" w14:textId="77777777" w:rsidTr="00DA48D7">
        <w:trPr>
          <w:tblCellSpacing w:w="15" w:type="dxa"/>
          <w:ins w:id="4202" w:author="Arjan Kloosterboer" w:date="2018-06-18T15:02:00Z"/>
        </w:trPr>
        <w:tc>
          <w:tcPr>
            <w:tcW w:w="1500" w:type="pct"/>
            <w:tcBorders>
              <w:top w:val="nil"/>
              <w:left w:val="nil"/>
              <w:bottom w:val="nil"/>
              <w:right w:val="nil"/>
            </w:tcBorders>
            <w:hideMark/>
          </w:tcPr>
          <w:p w14:paraId="49C9F826" w14:textId="77777777" w:rsidR="009E0DC7" w:rsidRDefault="009E0DC7" w:rsidP="00DA48D7">
            <w:pPr>
              <w:rPr>
                <w:ins w:id="4203" w:author="Arjan Kloosterboer" w:date="2018-06-18T15:02:00Z"/>
                <w:rFonts w:ascii="Calibri" w:hAnsi="Calibri" w:cs="Calibri"/>
                <w:sz w:val="22"/>
                <w:szCs w:val="22"/>
              </w:rPr>
            </w:pPr>
            <w:ins w:id="4204" w:author="Arjan Kloosterboer" w:date="2018-06-18T15:02:00Z">
              <w:r>
                <w:rPr>
                  <w:rFonts w:ascii="Calibri" w:hAnsi="Calibri" w:cs="Calibri"/>
                  <w:b/>
                  <w:bCs/>
                  <w:sz w:val="22"/>
                  <w:szCs w:val="22"/>
                </w:rPr>
                <w:t>Herkomst</w:t>
              </w:r>
            </w:ins>
          </w:p>
        </w:tc>
        <w:tc>
          <w:tcPr>
            <w:tcW w:w="3500" w:type="pct"/>
            <w:tcBorders>
              <w:top w:val="nil"/>
              <w:left w:val="nil"/>
              <w:bottom w:val="nil"/>
              <w:right w:val="nil"/>
            </w:tcBorders>
            <w:hideMark/>
          </w:tcPr>
          <w:p w14:paraId="6441B1E1" w14:textId="77777777" w:rsidR="009E0DC7" w:rsidRDefault="009E0DC7" w:rsidP="00DA48D7">
            <w:pPr>
              <w:rPr>
                <w:ins w:id="4205" w:author="Arjan Kloosterboer" w:date="2018-06-18T15:02:00Z"/>
                <w:rFonts w:ascii="Calibri" w:hAnsi="Calibri" w:cs="Calibri"/>
                <w:sz w:val="22"/>
                <w:szCs w:val="22"/>
              </w:rPr>
            </w:pPr>
            <w:ins w:id="4206" w:author="Arjan Kloosterboer" w:date="2018-06-18T15:02:00Z">
              <w:r>
                <w:rPr>
                  <w:rFonts w:ascii="Calibri" w:hAnsi="Calibri" w:cs="Calibri"/>
                  <w:sz w:val="22"/>
                  <w:szCs w:val="22"/>
                </w:rPr>
                <w:t>VNG-R</w:t>
              </w:r>
            </w:ins>
          </w:p>
        </w:tc>
      </w:tr>
      <w:tr w:rsidR="009E0DC7" w14:paraId="0D422384" w14:textId="77777777" w:rsidTr="00DA48D7">
        <w:trPr>
          <w:tblCellSpacing w:w="15" w:type="dxa"/>
          <w:ins w:id="4207" w:author="Arjan Kloosterboer" w:date="2018-06-18T15:02:00Z"/>
        </w:trPr>
        <w:tc>
          <w:tcPr>
            <w:tcW w:w="1500" w:type="pct"/>
            <w:tcBorders>
              <w:top w:val="nil"/>
              <w:left w:val="nil"/>
              <w:bottom w:val="nil"/>
              <w:right w:val="nil"/>
            </w:tcBorders>
            <w:hideMark/>
          </w:tcPr>
          <w:p w14:paraId="2C8C71A7" w14:textId="77777777" w:rsidR="009E0DC7" w:rsidRDefault="009E0DC7" w:rsidP="00DA48D7">
            <w:pPr>
              <w:rPr>
                <w:ins w:id="4208" w:author="Arjan Kloosterboer" w:date="2018-06-18T15:02:00Z"/>
                <w:rFonts w:ascii="Calibri" w:hAnsi="Calibri" w:cs="Calibri"/>
                <w:sz w:val="22"/>
                <w:szCs w:val="22"/>
              </w:rPr>
            </w:pPr>
            <w:ins w:id="4209" w:author="Arjan Kloosterboer" w:date="2018-06-18T15:02:00Z">
              <w:r>
                <w:rPr>
                  <w:rFonts w:ascii="Calibri" w:hAnsi="Calibri" w:cs="Calibri"/>
                  <w:b/>
                  <w:bCs/>
                  <w:sz w:val="22"/>
                  <w:szCs w:val="22"/>
                </w:rPr>
                <w:t>Definitie</w:t>
              </w:r>
            </w:ins>
          </w:p>
        </w:tc>
        <w:tc>
          <w:tcPr>
            <w:tcW w:w="3500" w:type="pct"/>
            <w:tcBorders>
              <w:top w:val="nil"/>
              <w:left w:val="nil"/>
              <w:bottom w:val="nil"/>
              <w:right w:val="nil"/>
            </w:tcBorders>
            <w:hideMark/>
          </w:tcPr>
          <w:p w14:paraId="22F0DC5A" w14:textId="77777777" w:rsidR="009E0DC7" w:rsidRDefault="009E0DC7" w:rsidP="00DA48D7">
            <w:pPr>
              <w:rPr>
                <w:ins w:id="4210" w:author="Arjan Kloosterboer" w:date="2018-06-18T15:02:00Z"/>
                <w:rFonts w:ascii="Calibri" w:hAnsi="Calibri" w:cs="Calibri"/>
                <w:sz w:val="22"/>
                <w:szCs w:val="22"/>
              </w:rPr>
            </w:pPr>
            <w:ins w:id="4211" w:author="Arjan Kloosterboer" w:date="2018-06-18T15:02:00Z">
              <w:r>
                <w:rPr>
                  <w:rFonts w:ascii="Calibri" w:hAnsi="Calibri" w:cs="Calibri"/>
                  <w:sz w:val="22"/>
                  <w:szCs w:val="22"/>
                </w:rPr>
                <w:t xml:space="preserve">De indeling of groepering van resultaten van zaken van hetzelfde ZAAKTYPE naar hun aard i.c.m. de aard van het object waarop de zaak betrekking heeft. </w:t>
              </w:r>
            </w:ins>
          </w:p>
        </w:tc>
      </w:tr>
      <w:tr w:rsidR="009E0DC7" w14:paraId="49F4DC55" w14:textId="77777777" w:rsidTr="00DA48D7">
        <w:trPr>
          <w:tblCellSpacing w:w="15" w:type="dxa"/>
          <w:ins w:id="4212" w:author="Arjan Kloosterboer" w:date="2018-06-18T15:02:00Z"/>
        </w:trPr>
        <w:tc>
          <w:tcPr>
            <w:tcW w:w="1500" w:type="pct"/>
            <w:tcBorders>
              <w:top w:val="nil"/>
              <w:left w:val="nil"/>
              <w:bottom w:val="nil"/>
              <w:right w:val="nil"/>
            </w:tcBorders>
            <w:hideMark/>
          </w:tcPr>
          <w:p w14:paraId="3D5948FC" w14:textId="77777777" w:rsidR="009E0DC7" w:rsidRDefault="009E0DC7" w:rsidP="00DA48D7">
            <w:pPr>
              <w:rPr>
                <w:ins w:id="4213" w:author="Arjan Kloosterboer" w:date="2018-06-18T15:02:00Z"/>
                <w:rFonts w:ascii="Calibri" w:hAnsi="Calibri" w:cs="Calibri"/>
                <w:sz w:val="22"/>
                <w:szCs w:val="22"/>
              </w:rPr>
            </w:pPr>
            <w:ins w:id="4214" w:author="Arjan Kloosterboer" w:date="2018-06-18T15:02:00Z">
              <w:r>
                <w:rPr>
                  <w:rFonts w:ascii="Calibri" w:hAnsi="Calibri" w:cs="Calibri"/>
                  <w:b/>
                  <w:bCs/>
                  <w:sz w:val="22"/>
                  <w:szCs w:val="22"/>
                </w:rPr>
                <w:t>Herkomst definitie</w:t>
              </w:r>
            </w:ins>
          </w:p>
        </w:tc>
        <w:tc>
          <w:tcPr>
            <w:tcW w:w="3500" w:type="pct"/>
            <w:tcBorders>
              <w:top w:val="nil"/>
              <w:left w:val="nil"/>
              <w:bottom w:val="nil"/>
              <w:right w:val="nil"/>
            </w:tcBorders>
            <w:hideMark/>
          </w:tcPr>
          <w:p w14:paraId="2551B0B5" w14:textId="77777777" w:rsidR="009E0DC7" w:rsidRDefault="009E0DC7" w:rsidP="00DA48D7">
            <w:pPr>
              <w:rPr>
                <w:ins w:id="4215" w:author="Arjan Kloosterboer" w:date="2018-06-18T15:02:00Z"/>
                <w:rFonts w:ascii="Calibri" w:hAnsi="Calibri" w:cs="Calibri"/>
                <w:sz w:val="22"/>
                <w:szCs w:val="22"/>
              </w:rPr>
            </w:pPr>
            <w:ins w:id="4216" w:author="Arjan Kloosterboer" w:date="2018-06-18T15:02:00Z">
              <w:r>
                <w:rPr>
                  <w:rFonts w:ascii="Calibri" w:hAnsi="Calibri" w:cs="Calibri"/>
                  <w:sz w:val="22"/>
                  <w:szCs w:val="22"/>
                </w:rPr>
                <w:t>VNG-R</w:t>
              </w:r>
            </w:ins>
          </w:p>
        </w:tc>
      </w:tr>
      <w:tr w:rsidR="009E0DC7" w14:paraId="7EF917AD" w14:textId="77777777" w:rsidTr="00DA48D7">
        <w:trPr>
          <w:tblCellSpacing w:w="15" w:type="dxa"/>
          <w:ins w:id="4217" w:author="Arjan Kloosterboer" w:date="2018-06-18T15:02:00Z"/>
        </w:trPr>
        <w:tc>
          <w:tcPr>
            <w:tcW w:w="1500" w:type="pct"/>
            <w:tcBorders>
              <w:top w:val="nil"/>
              <w:left w:val="nil"/>
              <w:bottom w:val="nil"/>
              <w:right w:val="nil"/>
            </w:tcBorders>
            <w:hideMark/>
          </w:tcPr>
          <w:p w14:paraId="51B574C8" w14:textId="77777777" w:rsidR="009E0DC7" w:rsidRDefault="009E0DC7" w:rsidP="00DA48D7">
            <w:pPr>
              <w:rPr>
                <w:ins w:id="4218" w:author="Arjan Kloosterboer" w:date="2018-06-18T15:02:00Z"/>
                <w:rFonts w:ascii="Calibri" w:hAnsi="Calibri" w:cs="Calibri"/>
                <w:sz w:val="22"/>
                <w:szCs w:val="22"/>
              </w:rPr>
            </w:pPr>
            <w:ins w:id="4219" w:author="Arjan Kloosterboer" w:date="2018-06-18T15:02:00Z">
              <w:r>
                <w:rPr>
                  <w:rFonts w:ascii="Calibri" w:hAnsi="Calibri" w:cs="Calibri"/>
                  <w:b/>
                  <w:bCs/>
                  <w:sz w:val="22"/>
                  <w:szCs w:val="22"/>
                </w:rPr>
                <w:t>Datum opname</w:t>
              </w:r>
            </w:ins>
          </w:p>
        </w:tc>
        <w:tc>
          <w:tcPr>
            <w:tcW w:w="3500" w:type="pct"/>
            <w:tcBorders>
              <w:top w:val="nil"/>
              <w:left w:val="nil"/>
              <w:bottom w:val="nil"/>
              <w:right w:val="nil"/>
            </w:tcBorders>
            <w:hideMark/>
          </w:tcPr>
          <w:p w14:paraId="394DF692" w14:textId="77777777" w:rsidR="009E0DC7" w:rsidRDefault="009E0DC7" w:rsidP="00DA48D7">
            <w:pPr>
              <w:rPr>
                <w:ins w:id="4220" w:author="Arjan Kloosterboer" w:date="2018-06-18T15:02:00Z"/>
                <w:rFonts w:ascii="Calibri" w:hAnsi="Calibri" w:cs="Calibri"/>
                <w:sz w:val="22"/>
                <w:szCs w:val="22"/>
              </w:rPr>
            </w:pPr>
            <w:ins w:id="4221" w:author="Arjan Kloosterboer" w:date="2018-06-18T15:02:00Z">
              <w:r>
                <w:rPr>
                  <w:rFonts w:ascii="Calibri" w:hAnsi="Calibri" w:cs="Calibri"/>
                  <w:sz w:val="22"/>
                  <w:szCs w:val="22"/>
                </w:rPr>
                <w:t>1 juli 2012</w:t>
              </w:r>
            </w:ins>
          </w:p>
        </w:tc>
      </w:tr>
      <w:tr w:rsidR="009E0DC7" w14:paraId="452E3C7E" w14:textId="77777777" w:rsidTr="00DA48D7">
        <w:trPr>
          <w:tblCellSpacing w:w="15" w:type="dxa"/>
          <w:ins w:id="4222" w:author="Arjan Kloosterboer" w:date="2018-06-18T15:02:00Z"/>
        </w:trPr>
        <w:tc>
          <w:tcPr>
            <w:tcW w:w="1500" w:type="pct"/>
            <w:tcBorders>
              <w:top w:val="nil"/>
              <w:left w:val="nil"/>
              <w:bottom w:val="nil"/>
              <w:right w:val="nil"/>
            </w:tcBorders>
            <w:hideMark/>
          </w:tcPr>
          <w:p w14:paraId="350E437B" w14:textId="77777777" w:rsidR="009E0DC7" w:rsidRDefault="009E0DC7" w:rsidP="00DA48D7">
            <w:pPr>
              <w:rPr>
                <w:ins w:id="4223" w:author="Arjan Kloosterboer" w:date="2018-06-18T15:02:00Z"/>
                <w:rFonts w:ascii="Calibri" w:hAnsi="Calibri" w:cs="Calibri"/>
                <w:sz w:val="22"/>
                <w:szCs w:val="22"/>
              </w:rPr>
            </w:pPr>
            <w:ins w:id="4224" w:author="Arjan Kloosterboer" w:date="2018-06-18T15:02:00Z">
              <w:r>
                <w:rPr>
                  <w:rFonts w:ascii="Calibri" w:hAnsi="Calibri" w:cs="Calibri"/>
                  <w:b/>
                  <w:bCs/>
                  <w:sz w:val="22"/>
                  <w:szCs w:val="22"/>
                </w:rPr>
                <w:t>Unieke aanduiding</w:t>
              </w:r>
            </w:ins>
          </w:p>
        </w:tc>
        <w:tc>
          <w:tcPr>
            <w:tcW w:w="3500" w:type="pct"/>
            <w:tcBorders>
              <w:top w:val="nil"/>
              <w:left w:val="nil"/>
              <w:bottom w:val="nil"/>
              <w:right w:val="nil"/>
            </w:tcBorders>
            <w:hideMark/>
          </w:tcPr>
          <w:p w14:paraId="7F3F946E" w14:textId="77777777" w:rsidR="009E0DC7" w:rsidRDefault="009E0DC7" w:rsidP="00DA48D7">
            <w:pPr>
              <w:rPr>
                <w:ins w:id="4225" w:author="Arjan Kloosterboer" w:date="2018-06-18T15:02:00Z"/>
                <w:rFonts w:ascii="Calibri" w:hAnsi="Calibri" w:cs="Calibri"/>
                <w:sz w:val="22"/>
                <w:szCs w:val="22"/>
              </w:rPr>
            </w:pPr>
            <w:ins w:id="4226" w:author="Arjan Kloosterboer" w:date="2018-06-18T15:02:00Z">
              <w:r>
                <w:rPr>
                  <w:rFonts w:ascii="Calibri" w:hAnsi="Calibri" w:cs="Calibri"/>
                  <w:sz w:val="22"/>
                  <w:szCs w:val="22"/>
                </w:rPr>
                <w:t>Resultaattypeomschrijving Procesobjectaard, RESULTAATTYPE is relevant voor ZAAKTYPE</w:t>
              </w:r>
            </w:ins>
          </w:p>
        </w:tc>
      </w:tr>
      <w:tr w:rsidR="009E0DC7" w14:paraId="67C4C644" w14:textId="77777777" w:rsidTr="00DA48D7">
        <w:trPr>
          <w:tblCellSpacing w:w="15" w:type="dxa"/>
          <w:ins w:id="4227" w:author="Arjan Kloosterboer" w:date="2018-06-18T15:02:00Z"/>
        </w:trPr>
        <w:tc>
          <w:tcPr>
            <w:tcW w:w="1500" w:type="pct"/>
            <w:tcBorders>
              <w:top w:val="nil"/>
              <w:left w:val="nil"/>
              <w:bottom w:val="nil"/>
              <w:right w:val="nil"/>
            </w:tcBorders>
            <w:hideMark/>
          </w:tcPr>
          <w:p w14:paraId="19D3836B" w14:textId="77777777" w:rsidR="009E0DC7" w:rsidRDefault="009E0DC7" w:rsidP="00DA48D7">
            <w:pPr>
              <w:rPr>
                <w:ins w:id="4228" w:author="Arjan Kloosterboer" w:date="2018-06-18T15:02:00Z"/>
                <w:rFonts w:ascii="Calibri" w:hAnsi="Calibri" w:cs="Calibri"/>
                <w:sz w:val="22"/>
                <w:szCs w:val="22"/>
              </w:rPr>
            </w:pPr>
            <w:ins w:id="4229" w:author="Arjan Kloosterboer" w:date="2018-06-18T15:02:00Z">
              <w:r>
                <w:rPr>
                  <w:rFonts w:ascii="Calibri" w:hAnsi="Calibri" w:cs="Calibri"/>
                  <w:b/>
                  <w:bCs/>
                  <w:sz w:val="22"/>
                  <w:szCs w:val="22"/>
                </w:rPr>
                <w:t>Populatie</w:t>
              </w:r>
            </w:ins>
          </w:p>
        </w:tc>
        <w:tc>
          <w:tcPr>
            <w:tcW w:w="3500" w:type="pct"/>
            <w:tcBorders>
              <w:top w:val="nil"/>
              <w:left w:val="nil"/>
              <w:bottom w:val="nil"/>
              <w:right w:val="nil"/>
            </w:tcBorders>
            <w:hideMark/>
          </w:tcPr>
          <w:p w14:paraId="62656AF3" w14:textId="77777777" w:rsidR="009E0DC7" w:rsidRDefault="009E0DC7" w:rsidP="00DA48D7">
            <w:pPr>
              <w:rPr>
                <w:ins w:id="4230" w:author="Arjan Kloosterboer" w:date="2018-06-18T15:02:00Z"/>
                <w:rFonts w:ascii="Calibri" w:hAnsi="Calibri" w:cs="Calibri"/>
                <w:sz w:val="22"/>
                <w:szCs w:val="22"/>
              </w:rPr>
            </w:pPr>
          </w:p>
        </w:tc>
      </w:tr>
      <w:tr w:rsidR="009E0DC7" w14:paraId="511F2A98" w14:textId="77777777" w:rsidTr="00DA48D7">
        <w:trPr>
          <w:tblCellSpacing w:w="15" w:type="dxa"/>
          <w:ins w:id="4231" w:author="Arjan Kloosterboer" w:date="2018-06-18T15:02:00Z"/>
        </w:trPr>
        <w:tc>
          <w:tcPr>
            <w:tcW w:w="1500" w:type="pct"/>
            <w:tcBorders>
              <w:top w:val="nil"/>
              <w:left w:val="nil"/>
              <w:bottom w:val="nil"/>
              <w:right w:val="nil"/>
            </w:tcBorders>
            <w:hideMark/>
          </w:tcPr>
          <w:p w14:paraId="02F6FE51" w14:textId="77777777" w:rsidR="009E0DC7" w:rsidRDefault="009E0DC7" w:rsidP="00DA48D7">
            <w:pPr>
              <w:rPr>
                <w:ins w:id="4232" w:author="Arjan Kloosterboer" w:date="2018-06-18T15:02:00Z"/>
                <w:rFonts w:ascii="Calibri" w:hAnsi="Calibri" w:cs="Calibri"/>
                <w:sz w:val="22"/>
                <w:szCs w:val="22"/>
              </w:rPr>
            </w:pPr>
            <w:ins w:id="4233" w:author="Arjan Kloosterboer" w:date="2018-06-18T15:02:00Z">
              <w:r>
                <w:rPr>
                  <w:rFonts w:ascii="Calibri" w:hAnsi="Calibri" w:cs="Calibri"/>
                  <w:b/>
                  <w:bCs/>
                  <w:sz w:val="22"/>
                  <w:szCs w:val="22"/>
                </w:rPr>
                <w:t>Kwaliteit</w:t>
              </w:r>
            </w:ins>
          </w:p>
        </w:tc>
        <w:tc>
          <w:tcPr>
            <w:tcW w:w="3500" w:type="pct"/>
            <w:tcBorders>
              <w:top w:val="nil"/>
              <w:left w:val="nil"/>
              <w:bottom w:val="nil"/>
              <w:right w:val="nil"/>
            </w:tcBorders>
            <w:hideMark/>
          </w:tcPr>
          <w:p w14:paraId="58871435" w14:textId="77777777" w:rsidR="009E0DC7" w:rsidRDefault="009E0DC7" w:rsidP="00DA48D7">
            <w:pPr>
              <w:rPr>
                <w:ins w:id="4234" w:author="Arjan Kloosterboer" w:date="2018-06-18T15:02:00Z"/>
                <w:rFonts w:ascii="Calibri" w:hAnsi="Calibri" w:cs="Calibri"/>
                <w:sz w:val="22"/>
                <w:szCs w:val="22"/>
              </w:rPr>
            </w:pPr>
          </w:p>
        </w:tc>
      </w:tr>
      <w:tr w:rsidR="009E0DC7" w14:paraId="39333DEB" w14:textId="77777777" w:rsidTr="00DA48D7">
        <w:trPr>
          <w:tblCellSpacing w:w="15" w:type="dxa"/>
          <w:ins w:id="4235" w:author="Arjan Kloosterboer" w:date="2018-06-18T15:02:00Z"/>
        </w:trPr>
        <w:tc>
          <w:tcPr>
            <w:tcW w:w="1500" w:type="pct"/>
            <w:tcBorders>
              <w:top w:val="nil"/>
              <w:left w:val="nil"/>
              <w:bottom w:val="nil"/>
              <w:right w:val="nil"/>
            </w:tcBorders>
            <w:hideMark/>
          </w:tcPr>
          <w:p w14:paraId="33B1E4EF" w14:textId="77777777" w:rsidR="009E0DC7" w:rsidRDefault="009E0DC7" w:rsidP="00DA48D7">
            <w:pPr>
              <w:rPr>
                <w:ins w:id="4236" w:author="Arjan Kloosterboer" w:date="2018-06-18T15:02:00Z"/>
                <w:rFonts w:ascii="Calibri" w:hAnsi="Calibri" w:cs="Calibri"/>
                <w:sz w:val="22"/>
                <w:szCs w:val="22"/>
              </w:rPr>
            </w:pPr>
            <w:ins w:id="4237" w:author="Arjan Kloosterboer" w:date="2018-06-18T15:02:00Z">
              <w:r>
                <w:rPr>
                  <w:rFonts w:ascii="Calibri" w:hAnsi="Calibri" w:cs="Calibri"/>
                  <w:b/>
                  <w:bCs/>
                  <w:sz w:val="22"/>
                  <w:szCs w:val="22"/>
                </w:rPr>
                <w:t>Indicatie abstract object</w:t>
              </w:r>
            </w:ins>
          </w:p>
        </w:tc>
        <w:tc>
          <w:tcPr>
            <w:tcW w:w="3500" w:type="pct"/>
            <w:tcBorders>
              <w:top w:val="nil"/>
              <w:left w:val="nil"/>
              <w:bottom w:val="nil"/>
              <w:right w:val="nil"/>
            </w:tcBorders>
            <w:hideMark/>
          </w:tcPr>
          <w:p w14:paraId="4AA864E3" w14:textId="77777777" w:rsidR="009E0DC7" w:rsidRDefault="009E0DC7" w:rsidP="00DA48D7">
            <w:pPr>
              <w:rPr>
                <w:ins w:id="4238" w:author="Arjan Kloosterboer" w:date="2018-06-18T15:02:00Z"/>
                <w:rFonts w:ascii="Calibri" w:hAnsi="Calibri" w:cs="Calibri"/>
                <w:sz w:val="22"/>
                <w:szCs w:val="22"/>
              </w:rPr>
            </w:pPr>
            <w:ins w:id="4239" w:author="Arjan Kloosterboer" w:date="2018-06-18T15:02:00Z">
              <w:r>
                <w:rPr>
                  <w:rFonts w:ascii="Calibri" w:hAnsi="Calibri" w:cs="Calibri"/>
                  <w:sz w:val="22"/>
                  <w:szCs w:val="22"/>
                </w:rPr>
                <w:t>Nee</w:t>
              </w:r>
            </w:ins>
          </w:p>
        </w:tc>
      </w:tr>
    </w:tbl>
    <w:p w14:paraId="7DDB37F5" w14:textId="77777777" w:rsidR="009E0DC7" w:rsidRDefault="009E0DC7" w:rsidP="009E0DC7">
      <w:pPr>
        <w:rPr>
          <w:ins w:id="4240" w:author="Arjan Kloosterboer" w:date="2018-06-18T15:02: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2428"/>
        <w:gridCol w:w="2165"/>
        <w:gridCol w:w="3945"/>
        <w:gridCol w:w="491"/>
      </w:tblGrid>
      <w:tr w:rsidR="009E0DC7" w14:paraId="10F8B68E" w14:textId="77777777" w:rsidTr="009E0DC7">
        <w:trPr>
          <w:tblCellSpacing w:w="15" w:type="dxa"/>
          <w:ins w:id="4241" w:author="Arjan Kloosterboer" w:date="2018-06-18T15:02:00Z"/>
        </w:trPr>
        <w:tc>
          <w:tcPr>
            <w:tcW w:w="4967" w:type="pct"/>
            <w:gridSpan w:val="5"/>
            <w:tcBorders>
              <w:top w:val="nil"/>
              <w:left w:val="nil"/>
              <w:bottom w:val="nil"/>
              <w:right w:val="nil"/>
            </w:tcBorders>
            <w:hideMark/>
          </w:tcPr>
          <w:p w14:paraId="5DFEBF2B" w14:textId="77777777" w:rsidR="009E0DC7" w:rsidRDefault="009E0DC7" w:rsidP="00DA48D7">
            <w:pPr>
              <w:rPr>
                <w:ins w:id="4242" w:author="Arjan Kloosterboer" w:date="2018-06-18T15:02:00Z"/>
                <w:rFonts w:ascii="Calibri" w:hAnsi="Calibri" w:cs="Calibri"/>
                <w:sz w:val="22"/>
                <w:szCs w:val="22"/>
              </w:rPr>
            </w:pPr>
            <w:ins w:id="4243" w:author="Arjan Kloosterboer" w:date="2018-06-18T15:02:00Z">
              <w:r>
                <w:rPr>
                  <w:rFonts w:ascii="Calibri" w:hAnsi="Calibri" w:cs="Calibri"/>
                  <w:b/>
                  <w:bCs/>
                  <w:sz w:val="22"/>
                  <w:szCs w:val="22"/>
                </w:rPr>
                <w:t>Overzicht attributen</w:t>
              </w:r>
            </w:ins>
          </w:p>
        </w:tc>
      </w:tr>
      <w:tr w:rsidR="009E0DC7" w14:paraId="47CF9A86" w14:textId="77777777" w:rsidTr="009E0DC7">
        <w:trPr>
          <w:tblCellSpacing w:w="15" w:type="dxa"/>
          <w:ins w:id="4244" w:author="Arjan Kloosterboer" w:date="2018-06-18T15:02:00Z"/>
        </w:trPr>
        <w:tc>
          <w:tcPr>
            <w:tcW w:w="44" w:type="pct"/>
            <w:tcBorders>
              <w:top w:val="nil"/>
              <w:left w:val="nil"/>
              <w:bottom w:val="nil"/>
              <w:right w:val="nil"/>
            </w:tcBorders>
            <w:hideMark/>
          </w:tcPr>
          <w:p w14:paraId="3FA151B7" w14:textId="77777777" w:rsidR="009E0DC7" w:rsidRDefault="009E0DC7" w:rsidP="00DA48D7">
            <w:pPr>
              <w:rPr>
                <w:ins w:id="4245" w:author="Arjan Kloosterboer" w:date="2018-06-18T15:02:00Z"/>
                <w:rFonts w:ascii="Calibri" w:hAnsi="Calibri" w:cs="Calibri"/>
                <w:sz w:val="22"/>
                <w:szCs w:val="22"/>
              </w:rPr>
            </w:pPr>
          </w:p>
        </w:tc>
        <w:tc>
          <w:tcPr>
            <w:tcW w:w="1310" w:type="pct"/>
            <w:tcBorders>
              <w:top w:val="nil"/>
              <w:left w:val="nil"/>
              <w:bottom w:val="nil"/>
              <w:right w:val="nil"/>
            </w:tcBorders>
            <w:hideMark/>
          </w:tcPr>
          <w:p w14:paraId="2AC8A9CE" w14:textId="77777777" w:rsidR="009E0DC7" w:rsidRDefault="009E0DC7" w:rsidP="00DA48D7">
            <w:pPr>
              <w:rPr>
                <w:ins w:id="4246" w:author="Arjan Kloosterboer" w:date="2018-06-18T15:02:00Z"/>
                <w:rFonts w:ascii="Calibri" w:hAnsi="Calibri" w:cs="Calibri"/>
                <w:sz w:val="22"/>
                <w:szCs w:val="22"/>
              </w:rPr>
            </w:pPr>
            <w:ins w:id="4247" w:author="Arjan Kloosterboer" w:date="2018-06-18T15:02:00Z">
              <w:r>
                <w:rPr>
                  <w:rFonts w:ascii="Calibri" w:hAnsi="Calibri" w:cs="Calibri"/>
                  <w:i/>
                  <w:iCs/>
                  <w:sz w:val="22"/>
                  <w:szCs w:val="22"/>
                </w:rPr>
                <w:t>Attribuutnaam</w:t>
              </w:r>
            </w:ins>
          </w:p>
        </w:tc>
        <w:tc>
          <w:tcPr>
            <w:tcW w:w="1788" w:type="pct"/>
            <w:tcBorders>
              <w:top w:val="nil"/>
              <w:left w:val="nil"/>
              <w:bottom w:val="nil"/>
              <w:right w:val="nil"/>
            </w:tcBorders>
            <w:hideMark/>
          </w:tcPr>
          <w:p w14:paraId="6F2712E2" w14:textId="77777777" w:rsidR="009E0DC7" w:rsidRDefault="009E0DC7" w:rsidP="00DA48D7">
            <w:pPr>
              <w:rPr>
                <w:ins w:id="4248" w:author="Arjan Kloosterboer" w:date="2018-06-18T15:02:00Z"/>
                <w:rFonts w:ascii="Calibri" w:hAnsi="Calibri" w:cs="Calibri"/>
                <w:sz w:val="22"/>
                <w:szCs w:val="22"/>
              </w:rPr>
            </w:pPr>
            <w:ins w:id="4249" w:author="Arjan Kloosterboer" w:date="2018-06-18T15:02:00Z">
              <w:r>
                <w:rPr>
                  <w:rFonts w:ascii="Calibri" w:hAnsi="Calibri" w:cs="Calibri"/>
                  <w:i/>
                  <w:iCs/>
                  <w:sz w:val="22"/>
                  <w:szCs w:val="22"/>
                </w:rPr>
                <w:t>Definitie</w:t>
              </w:r>
            </w:ins>
          </w:p>
        </w:tc>
        <w:tc>
          <w:tcPr>
            <w:tcW w:w="1378" w:type="pct"/>
            <w:tcBorders>
              <w:top w:val="nil"/>
              <w:left w:val="nil"/>
              <w:bottom w:val="nil"/>
              <w:right w:val="nil"/>
            </w:tcBorders>
            <w:hideMark/>
          </w:tcPr>
          <w:p w14:paraId="490C5A24" w14:textId="77777777" w:rsidR="009E0DC7" w:rsidRDefault="009E0DC7" w:rsidP="00DA48D7">
            <w:pPr>
              <w:rPr>
                <w:ins w:id="4250" w:author="Arjan Kloosterboer" w:date="2018-06-18T15:02:00Z"/>
                <w:rFonts w:ascii="Calibri" w:hAnsi="Calibri" w:cs="Calibri"/>
                <w:sz w:val="22"/>
                <w:szCs w:val="22"/>
              </w:rPr>
            </w:pPr>
            <w:ins w:id="4251" w:author="Arjan Kloosterboer" w:date="2018-06-18T15:02:00Z">
              <w:r>
                <w:rPr>
                  <w:rFonts w:ascii="Calibri" w:hAnsi="Calibri" w:cs="Calibri"/>
                  <w:i/>
                  <w:iCs/>
                  <w:sz w:val="22"/>
                  <w:szCs w:val="22"/>
                </w:rPr>
                <w:t>Formaat</w:t>
              </w:r>
            </w:ins>
          </w:p>
        </w:tc>
        <w:tc>
          <w:tcPr>
            <w:tcW w:w="382" w:type="pct"/>
            <w:tcBorders>
              <w:top w:val="nil"/>
              <w:left w:val="nil"/>
              <w:bottom w:val="nil"/>
              <w:right w:val="nil"/>
            </w:tcBorders>
            <w:hideMark/>
          </w:tcPr>
          <w:p w14:paraId="79EB0299" w14:textId="77777777" w:rsidR="009E0DC7" w:rsidRDefault="009E0DC7" w:rsidP="00DA48D7">
            <w:pPr>
              <w:rPr>
                <w:ins w:id="4252" w:author="Arjan Kloosterboer" w:date="2018-06-18T15:02:00Z"/>
                <w:rFonts w:ascii="Calibri" w:hAnsi="Calibri" w:cs="Calibri"/>
                <w:sz w:val="22"/>
                <w:szCs w:val="22"/>
              </w:rPr>
            </w:pPr>
            <w:ins w:id="4253" w:author="Arjan Kloosterboer" w:date="2018-06-18T15:02:00Z">
              <w:r>
                <w:rPr>
                  <w:rFonts w:ascii="Calibri" w:hAnsi="Calibri" w:cs="Calibri"/>
                  <w:i/>
                  <w:iCs/>
                  <w:sz w:val="22"/>
                  <w:szCs w:val="22"/>
                </w:rPr>
                <w:t>Card</w:t>
              </w:r>
            </w:ins>
          </w:p>
        </w:tc>
      </w:tr>
      <w:tr w:rsidR="009E0DC7" w14:paraId="74BF61EE" w14:textId="77777777" w:rsidTr="009E0DC7">
        <w:trPr>
          <w:tblCellSpacing w:w="15" w:type="dxa"/>
          <w:ins w:id="4254" w:author="Arjan Kloosterboer" w:date="2018-06-18T15:02:00Z"/>
        </w:trPr>
        <w:tc>
          <w:tcPr>
            <w:tcW w:w="44" w:type="pct"/>
            <w:tcBorders>
              <w:top w:val="nil"/>
              <w:left w:val="nil"/>
              <w:bottom w:val="nil"/>
              <w:right w:val="nil"/>
            </w:tcBorders>
            <w:hideMark/>
          </w:tcPr>
          <w:p w14:paraId="0267D2BC" w14:textId="77777777" w:rsidR="009E0DC7" w:rsidRDefault="009E0DC7" w:rsidP="00DA48D7">
            <w:pPr>
              <w:rPr>
                <w:ins w:id="4255" w:author="Arjan Kloosterboer" w:date="2018-06-18T15:02:00Z"/>
                <w:rFonts w:ascii="Calibri" w:hAnsi="Calibri" w:cs="Calibri"/>
                <w:sz w:val="22"/>
                <w:szCs w:val="22"/>
              </w:rPr>
            </w:pPr>
            <w:ins w:id="4256"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640C37C8" w14:textId="77777777" w:rsidR="009E0DC7" w:rsidRDefault="009E0DC7" w:rsidP="00DA48D7">
            <w:pPr>
              <w:rPr>
                <w:ins w:id="4257" w:author="Arjan Kloosterboer" w:date="2018-06-18T15:02:00Z"/>
                <w:rFonts w:ascii="Calibri" w:hAnsi="Calibri" w:cs="Calibri"/>
                <w:sz w:val="22"/>
                <w:szCs w:val="22"/>
              </w:rPr>
            </w:pPr>
            <w:ins w:id="4258" w:author="Arjan Kloosterboer" w:date="2018-06-18T15:02:00Z">
              <w:r>
                <w:rPr>
                  <w:rFonts w:ascii="Calibri" w:hAnsi="Calibri" w:cs="Calibri"/>
                  <w:sz w:val="22"/>
                  <w:szCs w:val="22"/>
                </w:rPr>
                <w:t xml:space="preserve">Resultaattypeomschrijving </w:t>
              </w:r>
            </w:ins>
          </w:p>
        </w:tc>
        <w:tc>
          <w:tcPr>
            <w:tcW w:w="1788" w:type="pct"/>
            <w:tcBorders>
              <w:top w:val="nil"/>
              <w:left w:val="nil"/>
              <w:bottom w:val="nil"/>
              <w:right w:val="nil"/>
            </w:tcBorders>
            <w:hideMark/>
          </w:tcPr>
          <w:p w14:paraId="43C4EA6C" w14:textId="77777777" w:rsidR="009E0DC7" w:rsidRDefault="009E0DC7" w:rsidP="00DA48D7">
            <w:pPr>
              <w:rPr>
                <w:ins w:id="4259" w:author="Arjan Kloosterboer" w:date="2018-06-18T15:02:00Z"/>
                <w:rFonts w:ascii="Calibri" w:hAnsi="Calibri" w:cs="Calibri"/>
                <w:sz w:val="22"/>
                <w:szCs w:val="22"/>
              </w:rPr>
            </w:pPr>
            <w:ins w:id="4260" w:author="Arjan Kloosterboer" w:date="2018-06-18T15:02:00Z">
              <w:r>
                <w:rPr>
                  <w:rFonts w:ascii="Calibri" w:hAnsi="Calibri" w:cs="Calibri"/>
                  <w:sz w:val="22"/>
                  <w:szCs w:val="22"/>
                </w:rPr>
                <w:t>Omschrijving van de aard van resultaten van het RESULTAATTYPE.</w:t>
              </w:r>
            </w:ins>
          </w:p>
        </w:tc>
        <w:tc>
          <w:tcPr>
            <w:tcW w:w="1378" w:type="pct"/>
            <w:tcBorders>
              <w:top w:val="nil"/>
              <w:left w:val="nil"/>
              <w:bottom w:val="nil"/>
              <w:right w:val="nil"/>
            </w:tcBorders>
            <w:hideMark/>
          </w:tcPr>
          <w:p w14:paraId="7461F7E4" w14:textId="77777777" w:rsidR="009E0DC7" w:rsidRDefault="009E0DC7" w:rsidP="00DA48D7">
            <w:pPr>
              <w:rPr>
                <w:ins w:id="4261" w:author="Arjan Kloosterboer" w:date="2018-06-18T15:02:00Z"/>
                <w:rFonts w:ascii="Calibri" w:hAnsi="Calibri" w:cs="Calibri"/>
                <w:sz w:val="22"/>
                <w:szCs w:val="22"/>
              </w:rPr>
            </w:pPr>
            <w:ins w:id="4262" w:author="Arjan Kloosterboer" w:date="2018-06-18T15:02:00Z">
              <w:r>
                <w:rPr>
                  <w:rFonts w:ascii="Calibri" w:hAnsi="Calibri" w:cs="Calibri"/>
                  <w:sz w:val="22"/>
                  <w:szCs w:val="22"/>
                </w:rPr>
                <w:t xml:space="preserve">AN20 </w:t>
              </w:r>
            </w:ins>
          </w:p>
        </w:tc>
        <w:tc>
          <w:tcPr>
            <w:tcW w:w="382" w:type="pct"/>
            <w:tcBorders>
              <w:top w:val="nil"/>
              <w:left w:val="nil"/>
              <w:bottom w:val="nil"/>
              <w:right w:val="nil"/>
            </w:tcBorders>
            <w:hideMark/>
          </w:tcPr>
          <w:p w14:paraId="6D6FCAAE" w14:textId="77777777" w:rsidR="009E0DC7" w:rsidRDefault="009E0DC7" w:rsidP="00DA48D7">
            <w:pPr>
              <w:rPr>
                <w:ins w:id="4263" w:author="Arjan Kloosterboer" w:date="2018-06-18T15:02:00Z"/>
                <w:rFonts w:ascii="Calibri" w:hAnsi="Calibri" w:cs="Calibri"/>
                <w:sz w:val="22"/>
                <w:szCs w:val="22"/>
              </w:rPr>
            </w:pPr>
            <w:ins w:id="4264" w:author="Arjan Kloosterboer" w:date="2018-06-18T15:02:00Z">
              <w:r>
                <w:rPr>
                  <w:rFonts w:ascii="Calibri" w:hAnsi="Calibri" w:cs="Calibri"/>
                  <w:sz w:val="22"/>
                  <w:szCs w:val="22"/>
                </w:rPr>
                <w:t>1</w:t>
              </w:r>
            </w:ins>
          </w:p>
        </w:tc>
      </w:tr>
      <w:tr w:rsidR="009E0DC7" w14:paraId="6B3DE1EA" w14:textId="77777777" w:rsidTr="009E0DC7">
        <w:trPr>
          <w:tblCellSpacing w:w="15" w:type="dxa"/>
          <w:ins w:id="4265" w:author="Arjan Kloosterboer" w:date="2018-06-18T15:02:00Z"/>
        </w:trPr>
        <w:tc>
          <w:tcPr>
            <w:tcW w:w="44" w:type="pct"/>
            <w:tcBorders>
              <w:top w:val="nil"/>
              <w:left w:val="nil"/>
              <w:bottom w:val="nil"/>
              <w:right w:val="nil"/>
            </w:tcBorders>
            <w:hideMark/>
          </w:tcPr>
          <w:p w14:paraId="6D1CD6E0" w14:textId="77777777" w:rsidR="009E0DC7" w:rsidRDefault="009E0DC7" w:rsidP="00DA48D7">
            <w:pPr>
              <w:rPr>
                <w:ins w:id="4266" w:author="Arjan Kloosterboer" w:date="2018-06-18T15:02:00Z"/>
                <w:rFonts w:ascii="Calibri" w:hAnsi="Calibri" w:cs="Calibri"/>
                <w:sz w:val="22"/>
                <w:szCs w:val="22"/>
              </w:rPr>
            </w:pPr>
            <w:ins w:id="4267"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066C537A" w14:textId="77777777" w:rsidR="009E0DC7" w:rsidRDefault="009E0DC7" w:rsidP="00DA48D7">
            <w:pPr>
              <w:rPr>
                <w:ins w:id="4268" w:author="Arjan Kloosterboer" w:date="2018-06-18T15:02:00Z"/>
                <w:rFonts w:ascii="Calibri" w:hAnsi="Calibri" w:cs="Calibri"/>
                <w:sz w:val="22"/>
                <w:szCs w:val="22"/>
              </w:rPr>
            </w:pPr>
            <w:ins w:id="4269" w:author="Arjan Kloosterboer" w:date="2018-06-18T15:02:00Z">
              <w:r>
                <w:rPr>
                  <w:rFonts w:ascii="Calibri" w:hAnsi="Calibri" w:cs="Calibri"/>
                  <w:sz w:val="22"/>
                  <w:szCs w:val="22"/>
                </w:rPr>
                <w:t xml:space="preserve">Procesobjectaard </w:t>
              </w:r>
            </w:ins>
          </w:p>
        </w:tc>
        <w:tc>
          <w:tcPr>
            <w:tcW w:w="1788" w:type="pct"/>
            <w:tcBorders>
              <w:top w:val="nil"/>
              <w:left w:val="nil"/>
              <w:bottom w:val="nil"/>
              <w:right w:val="nil"/>
            </w:tcBorders>
            <w:hideMark/>
          </w:tcPr>
          <w:p w14:paraId="04CB2BCB" w14:textId="77777777" w:rsidR="009E0DC7" w:rsidRDefault="009E0DC7" w:rsidP="00DA48D7">
            <w:pPr>
              <w:rPr>
                <w:ins w:id="4270" w:author="Arjan Kloosterboer" w:date="2018-06-18T15:02:00Z"/>
                <w:rFonts w:ascii="Calibri" w:hAnsi="Calibri" w:cs="Calibri"/>
                <w:sz w:val="22"/>
                <w:szCs w:val="22"/>
              </w:rPr>
            </w:pPr>
            <w:ins w:id="4271" w:author="Arjan Kloosterboer" w:date="2018-06-18T15:02:00Z">
              <w:r>
                <w:rPr>
                  <w:rFonts w:ascii="Calibri" w:hAnsi="Calibri" w:cs="Calibri"/>
                  <w:sz w:val="22"/>
                  <w:szCs w:val="22"/>
                </w:rPr>
                <w:t xml:space="preserve">Omschrijving van het object, subject of gebeurtenis waarop, vanuit archiveringsoptiek, het resultaattype bij zaken van dit type betrekking heeft. </w:t>
              </w:r>
            </w:ins>
          </w:p>
        </w:tc>
        <w:tc>
          <w:tcPr>
            <w:tcW w:w="1378" w:type="pct"/>
            <w:tcBorders>
              <w:top w:val="nil"/>
              <w:left w:val="nil"/>
              <w:bottom w:val="nil"/>
              <w:right w:val="nil"/>
            </w:tcBorders>
            <w:hideMark/>
          </w:tcPr>
          <w:p w14:paraId="015BAE44" w14:textId="77777777" w:rsidR="009E0DC7" w:rsidRDefault="009E0DC7" w:rsidP="00DA48D7">
            <w:pPr>
              <w:rPr>
                <w:ins w:id="4272" w:author="Arjan Kloosterboer" w:date="2018-06-18T15:02:00Z"/>
                <w:rFonts w:ascii="Calibri" w:hAnsi="Calibri" w:cs="Calibri"/>
                <w:sz w:val="22"/>
                <w:szCs w:val="22"/>
              </w:rPr>
            </w:pPr>
            <w:ins w:id="4273" w:author="Arjan Kloosterboer" w:date="2018-06-18T15:02:00Z">
              <w:r>
                <w:rPr>
                  <w:rFonts w:ascii="Calibri" w:hAnsi="Calibri" w:cs="Calibri"/>
                  <w:sz w:val="22"/>
                  <w:szCs w:val="22"/>
                </w:rPr>
                <w:t xml:space="preserve">AN200 </w:t>
              </w:r>
            </w:ins>
          </w:p>
        </w:tc>
        <w:tc>
          <w:tcPr>
            <w:tcW w:w="382" w:type="pct"/>
            <w:tcBorders>
              <w:top w:val="nil"/>
              <w:left w:val="nil"/>
              <w:bottom w:val="nil"/>
              <w:right w:val="nil"/>
            </w:tcBorders>
            <w:hideMark/>
          </w:tcPr>
          <w:p w14:paraId="35391DED" w14:textId="77777777" w:rsidR="009E0DC7" w:rsidRDefault="009E0DC7" w:rsidP="00DA48D7">
            <w:pPr>
              <w:rPr>
                <w:ins w:id="4274" w:author="Arjan Kloosterboer" w:date="2018-06-18T15:02:00Z"/>
                <w:rFonts w:ascii="Calibri" w:hAnsi="Calibri" w:cs="Calibri"/>
                <w:sz w:val="22"/>
                <w:szCs w:val="22"/>
              </w:rPr>
            </w:pPr>
            <w:ins w:id="4275" w:author="Arjan Kloosterboer" w:date="2018-06-18T15:02:00Z">
              <w:r>
                <w:rPr>
                  <w:rFonts w:ascii="Calibri" w:hAnsi="Calibri" w:cs="Calibri"/>
                  <w:sz w:val="22"/>
                  <w:szCs w:val="22"/>
                </w:rPr>
                <w:t>1</w:t>
              </w:r>
            </w:ins>
          </w:p>
        </w:tc>
      </w:tr>
      <w:tr w:rsidR="009E0DC7" w14:paraId="6805AC86" w14:textId="77777777" w:rsidTr="009E0DC7">
        <w:trPr>
          <w:tblCellSpacing w:w="15" w:type="dxa"/>
          <w:ins w:id="4276" w:author="Arjan Kloosterboer" w:date="2018-06-18T15:02:00Z"/>
        </w:trPr>
        <w:tc>
          <w:tcPr>
            <w:tcW w:w="44" w:type="pct"/>
            <w:tcBorders>
              <w:top w:val="nil"/>
              <w:left w:val="nil"/>
              <w:bottom w:val="nil"/>
              <w:right w:val="nil"/>
            </w:tcBorders>
            <w:hideMark/>
          </w:tcPr>
          <w:p w14:paraId="4010CB07" w14:textId="77777777" w:rsidR="009E0DC7" w:rsidRDefault="009E0DC7" w:rsidP="00DA48D7">
            <w:pPr>
              <w:rPr>
                <w:ins w:id="4277" w:author="Arjan Kloosterboer" w:date="2018-06-18T15:02:00Z"/>
                <w:rFonts w:ascii="Calibri" w:hAnsi="Calibri" w:cs="Calibri"/>
                <w:sz w:val="22"/>
                <w:szCs w:val="22"/>
              </w:rPr>
            </w:pPr>
            <w:ins w:id="4278"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5F4994E5" w14:textId="77777777" w:rsidR="009E0DC7" w:rsidRDefault="009E0DC7" w:rsidP="00DA48D7">
            <w:pPr>
              <w:rPr>
                <w:ins w:id="4279" w:author="Arjan Kloosterboer" w:date="2018-06-18T15:02:00Z"/>
                <w:rFonts w:ascii="Calibri" w:hAnsi="Calibri" w:cs="Calibri"/>
                <w:sz w:val="22"/>
                <w:szCs w:val="22"/>
              </w:rPr>
            </w:pPr>
            <w:ins w:id="4280" w:author="Arjan Kloosterboer" w:date="2018-06-18T15:02:00Z">
              <w:r>
                <w:rPr>
                  <w:rFonts w:ascii="Calibri" w:hAnsi="Calibri" w:cs="Calibri"/>
                  <w:sz w:val="22"/>
                  <w:szCs w:val="22"/>
                </w:rPr>
                <w:t xml:space="preserve">Archiefnominatie </w:t>
              </w:r>
            </w:ins>
          </w:p>
        </w:tc>
        <w:tc>
          <w:tcPr>
            <w:tcW w:w="1788" w:type="pct"/>
            <w:tcBorders>
              <w:top w:val="nil"/>
              <w:left w:val="nil"/>
              <w:bottom w:val="nil"/>
              <w:right w:val="nil"/>
            </w:tcBorders>
            <w:hideMark/>
          </w:tcPr>
          <w:p w14:paraId="24E20EBA" w14:textId="77777777" w:rsidR="009E0DC7" w:rsidRDefault="009E0DC7" w:rsidP="00DA48D7">
            <w:pPr>
              <w:rPr>
                <w:ins w:id="4281" w:author="Arjan Kloosterboer" w:date="2018-06-18T15:02:00Z"/>
                <w:rFonts w:ascii="Calibri" w:hAnsi="Calibri" w:cs="Calibri"/>
                <w:sz w:val="22"/>
                <w:szCs w:val="22"/>
              </w:rPr>
            </w:pPr>
            <w:ins w:id="4282" w:author="Arjan Kloosterboer" w:date="2018-06-18T15:02:00Z">
              <w:r>
                <w:rPr>
                  <w:rFonts w:ascii="Calibri" w:hAnsi="Calibri" w:cs="Calibri"/>
                  <w:sz w:val="22"/>
                  <w:szCs w:val="22"/>
                </w:rPr>
                <w:t xml:space="preserve">Aanduiding die aangeeft of ZAAKen met een resultaat van dit RESULTAATTYPE blijvend moeten worden bewaard of (op termijn) moeten worden vernietigd . </w:t>
              </w:r>
            </w:ins>
          </w:p>
        </w:tc>
        <w:tc>
          <w:tcPr>
            <w:tcW w:w="1378" w:type="pct"/>
            <w:tcBorders>
              <w:top w:val="nil"/>
              <w:left w:val="nil"/>
              <w:bottom w:val="nil"/>
              <w:right w:val="nil"/>
            </w:tcBorders>
            <w:hideMark/>
          </w:tcPr>
          <w:p w14:paraId="0F5BC0E0" w14:textId="77777777" w:rsidR="009E0DC7" w:rsidRDefault="009E0DC7" w:rsidP="00DA48D7">
            <w:pPr>
              <w:rPr>
                <w:ins w:id="4283" w:author="Arjan Kloosterboer" w:date="2018-06-18T15:02:00Z"/>
                <w:rFonts w:ascii="Calibri" w:hAnsi="Calibri" w:cs="Calibri"/>
                <w:sz w:val="22"/>
                <w:szCs w:val="22"/>
              </w:rPr>
            </w:pPr>
            <w:ins w:id="4284" w:author="Arjan Kloosterboer" w:date="2018-06-18T15:02:00Z">
              <w:r>
                <w:rPr>
                  <w:rFonts w:ascii="Calibri" w:hAnsi="Calibri" w:cs="Calibri"/>
                  <w:sz w:val="22"/>
                  <w:szCs w:val="22"/>
                </w:rPr>
                <w:t xml:space="preserve">archiefnominatie </w:t>
              </w:r>
            </w:ins>
          </w:p>
        </w:tc>
        <w:tc>
          <w:tcPr>
            <w:tcW w:w="382" w:type="pct"/>
            <w:tcBorders>
              <w:top w:val="nil"/>
              <w:left w:val="nil"/>
              <w:bottom w:val="nil"/>
              <w:right w:val="nil"/>
            </w:tcBorders>
            <w:hideMark/>
          </w:tcPr>
          <w:p w14:paraId="4E0319E8" w14:textId="77777777" w:rsidR="009E0DC7" w:rsidRDefault="009E0DC7" w:rsidP="00DA48D7">
            <w:pPr>
              <w:rPr>
                <w:ins w:id="4285" w:author="Arjan Kloosterboer" w:date="2018-06-18T15:02:00Z"/>
                <w:rFonts w:ascii="Calibri" w:hAnsi="Calibri" w:cs="Calibri"/>
                <w:sz w:val="22"/>
                <w:szCs w:val="22"/>
              </w:rPr>
            </w:pPr>
            <w:ins w:id="4286" w:author="Arjan Kloosterboer" w:date="2018-06-18T15:02:00Z">
              <w:r>
                <w:rPr>
                  <w:rFonts w:ascii="Calibri" w:hAnsi="Calibri" w:cs="Calibri"/>
                  <w:sz w:val="22"/>
                  <w:szCs w:val="22"/>
                </w:rPr>
                <w:t>1</w:t>
              </w:r>
            </w:ins>
          </w:p>
        </w:tc>
      </w:tr>
      <w:tr w:rsidR="009E0DC7" w14:paraId="69E3A8D4" w14:textId="77777777" w:rsidTr="009E0DC7">
        <w:trPr>
          <w:tblCellSpacing w:w="15" w:type="dxa"/>
          <w:ins w:id="4287" w:author="Arjan Kloosterboer" w:date="2018-06-18T15:02:00Z"/>
        </w:trPr>
        <w:tc>
          <w:tcPr>
            <w:tcW w:w="44" w:type="pct"/>
            <w:tcBorders>
              <w:top w:val="nil"/>
              <w:left w:val="nil"/>
              <w:bottom w:val="nil"/>
              <w:right w:val="nil"/>
            </w:tcBorders>
            <w:hideMark/>
          </w:tcPr>
          <w:p w14:paraId="3CB88951" w14:textId="77777777" w:rsidR="009E0DC7" w:rsidRDefault="009E0DC7" w:rsidP="00DA48D7">
            <w:pPr>
              <w:rPr>
                <w:ins w:id="4288" w:author="Arjan Kloosterboer" w:date="2018-06-18T15:02:00Z"/>
                <w:rFonts w:ascii="Calibri" w:hAnsi="Calibri" w:cs="Calibri"/>
                <w:sz w:val="22"/>
                <w:szCs w:val="22"/>
              </w:rPr>
            </w:pPr>
            <w:ins w:id="4289"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0E78ACD7" w14:textId="77777777" w:rsidR="009E0DC7" w:rsidRDefault="009E0DC7" w:rsidP="00DA48D7">
            <w:pPr>
              <w:rPr>
                <w:ins w:id="4290" w:author="Arjan Kloosterboer" w:date="2018-06-18T15:02:00Z"/>
                <w:rFonts w:ascii="Calibri" w:hAnsi="Calibri" w:cs="Calibri"/>
                <w:sz w:val="22"/>
                <w:szCs w:val="22"/>
              </w:rPr>
            </w:pPr>
            <w:ins w:id="4291" w:author="Arjan Kloosterboer" w:date="2018-06-18T15:02:00Z">
              <w:r>
                <w:rPr>
                  <w:rFonts w:ascii="Calibri" w:hAnsi="Calibri" w:cs="Calibri"/>
                  <w:sz w:val="22"/>
                  <w:szCs w:val="22"/>
                </w:rPr>
                <w:t xml:space="preserve">Procestermijn </w:t>
              </w:r>
            </w:ins>
          </w:p>
        </w:tc>
        <w:tc>
          <w:tcPr>
            <w:tcW w:w="1788" w:type="pct"/>
            <w:tcBorders>
              <w:top w:val="nil"/>
              <w:left w:val="nil"/>
              <w:bottom w:val="nil"/>
              <w:right w:val="nil"/>
            </w:tcBorders>
            <w:hideMark/>
          </w:tcPr>
          <w:p w14:paraId="468B615D" w14:textId="77777777" w:rsidR="009E0DC7" w:rsidRDefault="009E0DC7" w:rsidP="00DA48D7">
            <w:pPr>
              <w:rPr>
                <w:ins w:id="4292" w:author="Arjan Kloosterboer" w:date="2018-06-18T15:02:00Z"/>
                <w:rFonts w:ascii="Calibri" w:hAnsi="Calibri" w:cs="Calibri"/>
                <w:sz w:val="22"/>
                <w:szCs w:val="22"/>
              </w:rPr>
            </w:pPr>
            <w:ins w:id="4293" w:author="Arjan Kloosterboer" w:date="2018-06-18T15:02:00Z">
              <w:r>
                <w:rPr>
                  <w:rFonts w:ascii="Calibri" w:hAnsi="Calibri" w:cs="Calibri"/>
                  <w:sz w:val="22"/>
                  <w:szCs w:val="22"/>
                </w:rPr>
                <w:t xml:space="preserve">De periode dat het zaakdossier na afronding van de zaak actief gebruikt en/of geraadpleegd wordt ter ondersteuning van de taakuitoefening van de organisatie. </w:t>
              </w:r>
            </w:ins>
          </w:p>
        </w:tc>
        <w:tc>
          <w:tcPr>
            <w:tcW w:w="1378" w:type="pct"/>
            <w:tcBorders>
              <w:top w:val="nil"/>
              <w:left w:val="nil"/>
              <w:bottom w:val="nil"/>
              <w:right w:val="nil"/>
            </w:tcBorders>
            <w:hideMark/>
          </w:tcPr>
          <w:p w14:paraId="6C22FB88" w14:textId="77777777" w:rsidR="009E0DC7" w:rsidRDefault="009E0DC7" w:rsidP="00DA48D7">
            <w:pPr>
              <w:rPr>
                <w:ins w:id="4294" w:author="Arjan Kloosterboer" w:date="2018-06-18T15:02:00Z"/>
                <w:rFonts w:ascii="Calibri" w:hAnsi="Calibri" w:cs="Calibri"/>
                <w:sz w:val="22"/>
                <w:szCs w:val="22"/>
              </w:rPr>
            </w:pPr>
            <w:ins w:id="4295" w:author="Arjan Kloosterboer" w:date="2018-06-18T15:02:00Z">
              <w:r>
                <w:rPr>
                  <w:rFonts w:ascii="Calibri" w:hAnsi="Calibri" w:cs="Calibri"/>
                  <w:sz w:val="22"/>
                  <w:szCs w:val="22"/>
                </w:rPr>
                <w:t xml:space="preserve">N3 </w:t>
              </w:r>
            </w:ins>
          </w:p>
        </w:tc>
        <w:tc>
          <w:tcPr>
            <w:tcW w:w="382" w:type="pct"/>
            <w:tcBorders>
              <w:top w:val="nil"/>
              <w:left w:val="nil"/>
              <w:bottom w:val="nil"/>
              <w:right w:val="nil"/>
            </w:tcBorders>
            <w:hideMark/>
          </w:tcPr>
          <w:p w14:paraId="15188CF1" w14:textId="77777777" w:rsidR="009E0DC7" w:rsidRDefault="009E0DC7" w:rsidP="00DA48D7">
            <w:pPr>
              <w:rPr>
                <w:ins w:id="4296" w:author="Arjan Kloosterboer" w:date="2018-06-18T15:02:00Z"/>
                <w:rFonts w:ascii="Calibri" w:hAnsi="Calibri" w:cs="Calibri"/>
                <w:sz w:val="22"/>
                <w:szCs w:val="22"/>
              </w:rPr>
            </w:pPr>
            <w:ins w:id="4297" w:author="Arjan Kloosterboer" w:date="2018-06-18T15:02:00Z">
              <w:r>
                <w:rPr>
                  <w:rFonts w:ascii="Calibri" w:hAnsi="Calibri" w:cs="Calibri"/>
                  <w:sz w:val="22"/>
                  <w:szCs w:val="22"/>
                </w:rPr>
                <w:t>0 .. 1</w:t>
              </w:r>
            </w:ins>
          </w:p>
        </w:tc>
      </w:tr>
      <w:tr w:rsidR="009E0DC7" w14:paraId="0BC07527" w14:textId="77777777" w:rsidTr="009E0DC7">
        <w:trPr>
          <w:tblCellSpacing w:w="15" w:type="dxa"/>
          <w:ins w:id="4298" w:author="Arjan Kloosterboer" w:date="2018-06-18T15:02:00Z"/>
        </w:trPr>
        <w:tc>
          <w:tcPr>
            <w:tcW w:w="44" w:type="pct"/>
            <w:tcBorders>
              <w:top w:val="nil"/>
              <w:left w:val="nil"/>
              <w:bottom w:val="nil"/>
              <w:right w:val="nil"/>
            </w:tcBorders>
            <w:hideMark/>
          </w:tcPr>
          <w:p w14:paraId="5DD0BE75" w14:textId="77777777" w:rsidR="009E0DC7" w:rsidRDefault="009E0DC7" w:rsidP="00DA48D7">
            <w:pPr>
              <w:rPr>
                <w:ins w:id="4299" w:author="Arjan Kloosterboer" w:date="2018-06-18T15:02:00Z"/>
                <w:rFonts w:ascii="Calibri" w:hAnsi="Calibri" w:cs="Calibri"/>
                <w:sz w:val="22"/>
                <w:szCs w:val="22"/>
              </w:rPr>
            </w:pPr>
            <w:ins w:id="4300" w:author="Arjan Kloosterboer" w:date="2018-06-18T15:02:00Z">
              <w:r>
                <w:rPr>
                  <w:rFonts w:ascii="Calibri" w:hAnsi="Calibri" w:cs="Calibri"/>
                  <w:sz w:val="22"/>
                  <w:szCs w:val="22"/>
                </w:rPr>
                <w:lastRenderedPageBreak/>
                <w:t> </w:t>
              </w:r>
            </w:ins>
          </w:p>
        </w:tc>
        <w:tc>
          <w:tcPr>
            <w:tcW w:w="1310" w:type="pct"/>
            <w:tcBorders>
              <w:top w:val="nil"/>
              <w:left w:val="nil"/>
              <w:bottom w:val="nil"/>
              <w:right w:val="nil"/>
            </w:tcBorders>
            <w:hideMark/>
          </w:tcPr>
          <w:p w14:paraId="2C27687F" w14:textId="77777777" w:rsidR="009E0DC7" w:rsidRDefault="009E0DC7" w:rsidP="00DA48D7">
            <w:pPr>
              <w:rPr>
                <w:ins w:id="4301" w:author="Arjan Kloosterboer" w:date="2018-06-18T15:02:00Z"/>
                <w:rFonts w:ascii="Calibri" w:hAnsi="Calibri" w:cs="Calibri"/>
                <w:sz w:val="22"/>
                <w:szCs w:val="22"/>
              </w:rPr>
            </w:pPr>
            <w:ins w:id="4302" w:author="Arjan Kloosterboer" w:date="2018-06-18T15:02:00Z">
              <w:r>
                <w:rPr>
                  <w:rFonts w:ascii="Calibri" w:hAnsi="Calibri" w:cs="Calibri"/>
                  <w:sz w:val="22"/>
                  <w:szCs w:val="22"/>
                </w:rPr>
                <w:t xml:space="preserve">Archiefactietermijn </w:t>
              </w:r>
            </w:ins>
          </w:p>
        </w:tc>
        <w:tc>
          <w:tcPr>
            <w:tcW w:w="1788" w:type="pct"/>
            <w:tcBorders>
              <w:top w:val="nil"/>
              <w:left w:val="nil"/>
              <w:bottom w:val="nil"/>
              <w:right w:val="nil"/>
            </w:tcBorders>
            <w:hideMark/>
          </w:tcPr>
          <w:p w14:paraId="7EE08961" w14:textId="77777777" w:rsidR="009E0DC7" w:rsidRDefault="009E0DC7" w:rsidP="00DA48D7">
            <w:pPr>
              <w:rPr>
                <w:ins w:id="4303" w:author="Arjan Kloosterboer" w:date="2018-06-18T15:02:00Z"/>
                <w:rFonts w:ascii="Calibri" w:hAnsi="Calibri" w:cs="Calibri"/>
                <w:sz w:val="22"/>
                <w:szCs w:val="22"/>
              </w:rPr>
            </w:pPr>
            <w:ins w:id="4304" w:author="Arjan Kloosterboer" w:date="2018-06-18T15:02:00Z">
              <w:r>
                <w:rPr>
                  <w:rFonts w:ascii="Calibri" w:hAnsi="Calibri" w:cs="Calibri"/>
                  <w:sz w:val="22"/>
                  <w:szCs w:val="22"/>
                </w:rPr>
                <w:t xml:space="preserve">De termijn, na het vervallen van het bedrjfsvoeringsbelang, waarna het zaakdossier (de ZAAK met alle bijbehorende INFORMATIEOBJECTen) van een ZAAK met een resultaat van dit RESULTAATTYPE vernietigd of overgebracht (naar een archiefbewaarplaats) moet worden. </w:t>
              </w:r>
            </w:ins>
          </w:p>
        </w:tc>
        <w:tc>
          <w:tcPr>
            <w:tcW w:w="1378" w:type="pct"/>
            <w:tcBorders>
              <w:top w:val="nil"/>
              <w:left w:val="nil"/>
              <w:bottom w:val="nil"/>
              <w:right w:val="nil"/>
            </w:tcBorders>
            <w:hideMark/>
          </w:tcPr>
          <w:p w14:paraId="070345C1" w14:textId="77777777" w:rsidR="009E0DC7" w:rsidRDefault="009E0DC7" w:rsidP="00DA48D7">
            <w:pPr>
              <w:rPr>
                <w:ins w:id="4305" w:author="Arjan Kloosterboer" w:date="2018-06-18T15:02:00Z"/>
                <w:rFonts w:ascii="Calibri" w:hAnsi="Calibri" w:cs="Calibri"/>
                <w:sz w:val="22"/>
                <w:szCs w:val="22"/>
              </w:rPr>
            </w:pPr>
            <w:ins w:id="4306" w:author="Arjan Kloosterboer" w:date="2018-06-18T15:02:00Z">
              <w:r>
                <w:rPr>
                  <w:rFonts w:ascii="Calibri" w:hAnsi="Calibri" w:cs="Calibri"/>
                  <w:sz w:val="22"/>
                  <w:szCs w:val="22"/>
                </w:rPr>
                <w:t xml:space="preserve">N4 </w:t>
              </w:r>
            </w:ins>
          </w:p>
        </w:tc>
        <w:tc>
          <w:tcPr>
            <w:tcW w:w="382" w:type="pct"/>
            <w:tcBorders>
              <w:top w:val="nil"/>
              <w:left w:val="nil"/>
              <w:bottom w:val="nil"/>
              <w:right w:val="nil"/>
            </w:tcBorders>
            <w:hideMark/>
          </w:tcPr>
          <w:p w14:paraId="2397A5CD" w14:textId="77777777" w:rsidR="009E0DC7" w:rsidRDefault="009E0DC7" w:rsidP="00DA48D7">
            <w:pPr>
              <w:rPr>
                <w:ins w:id="4307" w:author="Arjan Kloosterboer" w:date="2018-06-18T15:02:00Z"/>
                <w:rFonts w:ascii="Calibri" w:hAnsi="Calibri" w:cs="Calibri"/>
                <w:sz w:val="22"/>
                <w:szCs w:val="22"/>
              </w:rPr>
            </w:pPr>
            <w:ins w:id="4308" w:author="Arjan Kloosterboer" w:date="2018-06-18T15:02:00Z">
              <w:r>
                <w:rPr>
                  <w:rFonts w:ascii="Calibri" w:hAnsi="Calibri" w:cs="Calibri"/>
                  <w:sz w:val="22"/>
                  <w:szCs w:val="22"/>
                </w:rPr>
                <w:t>1</w:t>
              </w:r>
            </w:ins>
          </w:p>
        </w:tc>
      </w:tr>
      <w:tr w:rsidR="009E0DC7" w14:paraId="568F14DE" w14:textId="77777777" w:rsidTr="009E0DC7">
        <w:trPr>
          <w:tblCellSpacing w:w="15" w:type="dxa"/>
          <w:ins w:id="4309" w:author="Arjan Kloosterboer" w:date="2018-06-18T15:02:00Z"/>
        </w:trPr>
        <w:tc>
          <w:tcPr>
            <w:tcW w:w="44" w:type="pct"/>
            <w:tcBorders>
              <w:top w:val="nil"/>
              <w:left w:val="nil"/>
              <w:bottom w:val="nil"/>
              <w:right w:val="nil"/>
            </w:tcBorders>
            <w:hideMark/>
          </w:tcPr>
          <w:p w14:paraId="715B1E2D" w14:textId="77777777" w:rsidR="009E0DC7" w:rsidRDefault="009E0DC7" w:rsidP="00DA48D7">
            <w:pPr>
              <w:rPr>
                <w:ins w:id="4310" w:author="Arjan Kloosterboer" w:date="2018-06-18T15:02:00Z"/>
                <w:rFonts w:ascii="Calibri" w:hAnsi="Calibri" w:cs="Calibri"/>
                <w:sz w:val="22"/>
                <w:szCs w:val="22"/>
              </w:rPr>
            </w:pPr>
            <w:ins w:id="4311"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4FA1895A" w14:textId="77777777" w:rsidR="009E0DC7" w:rsidRDefault="009E0DC7" w:rsidP="00DA48D7">
            <w:pPr>
              <w:rPr>
                <w:ins w:id="4312" w:author="Arjan Kloosterboer" w:date="2018-06-18T15:02:00Z"/>
                <w:rFonts w:ascii="Calibri" w:hAnsi="Calibri" w:cs="Calibri"/>
                <w:sz w:val="22"/>
                <w:szCs w:val="22"/>
              </w:rPr>
            </w:pPr>
            <w:ins w:id="4313" w:author="Arjan Kloosterboer" w:date="2018-06-18T15:02:00Z">
              <w:r>
                <w:rPr>
                  <w:rFonts w:ascii="Calibri" w:hAnsi="Calibri" w:cs="Calibri"/>
                  <w:sz w:val="22"/>
                  <w:szCs w:val="22"/>
                </w:rPr>
                <w:t xml:space="preserve">Datum begin geldigheid resultaattype </w:t>
              </w:r>
            </w:ins>
          </w:p>
        </w:tc>
        <w:tc>
          <w:tcPr>
            <w:tcW w:w="1788" w:type="pct"/>
            <w:tcBorders>
              <w:top w:val="nil"/>
              <w:left w:val="nil"/>
              <w:bottom w:val="nil"/>
              <w:right w:val="nil"/>
            </w:tcBorders>
            <w:hideMark/>
          </w:tcPr>
          <w:p w14:paraId="031F15D8" w14:textId="77777777" w:rsidR="009E0DC7" w:rsidRDefault="009E0DC7" w:rsidP="00DA48D7">
            <w:pPr>
              <w:rPr>
                <w:ins w:id="4314" w:author="Arjan Kloosterboer" w:date="2018-06-18T15:02:00Z"/>
                <w:rFonts w:ascii="Calibri" w:hAnsi="Calibri" w:cs="Calibri"/>
                <w:sz w:val="22"/>
                <w:szCs w:val="22"/>
              </w:rPr>
            </w:pPr>
            <w:ins w:id="4315" w:author="Arjan Kloosterboer" w:date="2018-06-18T15:02:00Z">
              <w:r>
                <w:rPr>
                  <w:rFonts w:ascii="Calibri" w:hAnsi="Calibri" w:cs="Calibri"/>
                  <w:sz w:val="22"/>
                  <w:szCs w:val="22"/>
                </w:rPr>
                <w:t>De datum waarop het RESULTAATTYPE is ontstaan.</w:t>
              </w:r>
            </w:ins>
          </w:p>
        </w:tc>
        <w:tc>
          <w:tcPr>
            <w:tcW w:w="1378" w:type="pct"/>
            <w:tcBorders>
              <w:top w:val="nil"/>
              <w:left w:val="nil"/>
              <w:bottom w:val="nil"/>
              <w:right w:val="nil"/>
            </w:tcBorders>
            <w:hideMark/>
          </w:tcPr>
          <w:p w14:paraId="5A95B245" w14:textId="77777777" w:rsidR="009E0DC7" w:rsidRDefault="009E0DC7" w:rsidP="00DA48D7">
            <w:pPr>
              <w:rPr>
                <w:ins w:id="4316" w:author="Arjan Kloosterboer" w:date="2018-06-18T15:02:00Z"/>
                <w:rFonts w:ascii="Calibri" w:hAnsi="Calibri" w:cs="Calibri"/>
                <w:sz w:val="22"/>
                <w:szCs w:val="22"/>
              </w:rPr>
            </w:pPr>
            <w:ins w:id="4317" w:author="Arjan Kloosterboer" w:date="2018-06-18T15:02:00Z">
              <w:r>
                <w:rPr>
                  <w:rFonts w:ascii="Calibri" w:hAnsi="Calibri" w:cs="Calibri"/>
                  <w:sz w:val="22"/>
                  <w:szCs w:val="22"/>
                </w:rPr>
                <w:t xml:space="preserve">DATUM </w:t>
              </w:r>
            </w:ins>
          </w:p>
        </w:tc>
        <w:tc>
          <w:tcPr>
            <w:tcW w:w="382" w:type="pct"/>
            <w:tcBorders>
              <w:top w:val="nil"/>
              <w:left w:val="nil"/>
              <w:bottom w:val="nil"/>
              <w:right w:val="nil"/>
            </w:tcBorders>
            <w:hideMark/>
          </w:tcPr>
          <w:p w14:paraId="3BE4E0C1" w14:textId="77777777" w:rsidR="009E0DC7" w:rsidRDefault="009E0DC7" w:rsidP="00DA48D7">
            <w:pPr>
              <w:rPr>
                <w:ins w:id="4318" w:author="Arjan Kloosterboer" w:date="2018-06-18T15:02:00Z"/>
                <w:rFonts w:ascii="Calibri" w:hAnsi="Calibri" w:cs="Calibri"/>
                <w:sz w:val="22"/>
                <w:szCs w:val="22"/>
              </w:rPr>
            </w:pPr>
            <w:ins w:id="4319" w:author="Arjan Kloosterboer" w:date="2018-06-18T15:02:00Z">
              <w:r>
                <w:rPr>
                  <w:rFonts w:ascii="Calibri" w:hAnsi="Calibri" w:cs="Calibri"/>
                  <w:sz w:val="22"/>
                  <w:szCs w:val="22"/>
                </w:rPr>
                <w:t>1</w:t>
              </w:r>
            </w:ins>
          </w:p>
        </w:tc>
      </w:tr>
      <w:tr w:rsidR="009E0DC7" w14:paraId="77ECD9DB" w14:textId="77777777" w:rsidTr="009E0DC7">
        <w:trPr>
          <w:tblCellSpacing w:w="15" w:type="dxa"/>
          <w:ins w:id="4320" w:author="Arjan Kloosterboer" w:date="2018-06-18T15:02:00Z"/>
        </w:trPr>
        <w:tc>
          <w:tcPr>
            <w:tcW w:w="44" w:type="pct"/>
            <w:tcBorders>
              <w:top w:val="nil"/>
              <w:left w:val="nil"/>
              <w:bottom w:val="nil"/>
              <w:right w:val="nil"/>
            </w:tcBorders>
            <w:hideMark/>
          </w:tcPr>
          <w:p w14:paraId="4A2070CC" w14:textId="77777777" w:rsidR="009E0DC7" w:rsidRDefault="009E0DC7" w:rsidP="00DA48D7">
            <w:pPr>
              <w:rPr>
                <w:ins w:id="4321" w:author="Arjan Kloosterboer" w:date="2018-06-18T15:02:00Z"/>
                <w:rFonts w:ascii="Calibri" w:hAnsi="Calibri" w:cs="Calibri"/>
                <w:sz w:val="22"/>
                <w:szCs w:val="22"/>
              </w:rPr>
            </w:pPr>
            <w:ins w:id="4322"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59942E61" w14:textId="77777777" w:rsidR="009E0DC7" w:rsidRDefault="009E0DC7" w:rsidP="00DA48D7">
            <w:pPr>
              <w:rPr>
                <w:ins w:id="4323" w:author="Arjan Kloosterboer" w:date="2018-06-18T15:02:00Z"/>
                <w:rFonts w:ascii="Calibri" w:hAnsi="Calibri" w:cs="Calibri"/>
                <w:sz w:val="22"/>
                <w:szCs w:val="22"/>
              </w:rPr>
            </w:pPr>
            <w:ins w:id="4324" w:author="Arjan Kloosterboer" w:date="2018-06-18T15:02:00Z">
              <w:r>
                <w:rPr>
                  <w:rFonts w:ascii="Calibri" w:hAnsi="Calibri" w:cs="Calibri"/>
                  <w:sz w:val="22"/>
                  <w:szCs w:val="22"/>
                </w:rPr>
                <w:t xml:space="preserve">Datum einde geldigheid resultaattype </w:t>
              </w:r>
            </w:ins>
          </w:p>
        </w:tc>
        <w:tc>
          <w:tcPr>
            <w:tcW w:w="1788" w:type="pct"/>
            <w:tcBorders>
              <w:top w:val="nil"/>
              <w:left w:val="nil"/>
              <w:bottom w:val="nil"/>
              <w:right w:val="nil"/>
            </w:tcBorders>
            <w:hideMark/>
          </w:tcPr>
          <w:p w14:paraId="24C42B23" w14:textId="77777777" w:rsidR="009E0DC7" w:rsidRDefault="009E0DC7" w:rsidP="00DA48D7">
            <w:pPr>
              <w:rPr>
                <w:ins w:id="4325" w:author="Arjan Kloosterboer" w:date="2018-06-18T15:02:00Z"/>
                <w:rFonts w:ascii="Calibri" w:hAnsi="Calibri" w:cs="Calibri"/>
                <w:sz w:val="22"/>
                <w:szCs w:val="22"/>
              </w:rPr>
            </w:pPr>
            <w:ins w:id="4326" w:author="Arjan Kloosterboer" w:date="2018-06-18T15:02:00Z">
              <w:r>
                <w:rPr>
                  <w:rFonts w:ascii="Calibri" w:hAnsi="Calibri" w:cs="Calibri"/>
                  <w:sz w:val="22"/>
                  <w:szCs w:val="22"/>
                </w:rPr>
                <w:t>De datum waarop het RESULTAATTYPE is opgeheven.</w:t>
              </w:r>
            </w:ins>
          </w:p>
        </w:tc>
        <w:tc>
          <w:tcPr>
            <w:tcW w:w="1378" w:type="pct"/>
            <w:tcBorders>
              <w:top w:val="nil"/>
              <w:left w:val="nil"/>
              <w:bottom w:val="nil"/>
              <w:right w:val="nil"/>
            </w:tcBorders>
            <w:hideMark/>
          </w:tcPr>
          <w:p w14:paraId="14B7A6C6" w14:textId="77777777" w:rsidR="009E0DC7" w:rsidRDefault="009E0DC7" w:rsidP="00DA48D7">
            <w:pPr>
              <w:rPr>
                <w:ins w:id="4327" w:author="Arjan Kloosterboer" w:date="2018-06-18T15:02:00Z"/>
                <w:rFonts w:ascii="Calibri" w:hAnsi="Calibri" w:cs="Calibri"/>
                <w:sz w:val="22"/>
                <w:szCs w:val="22"/>
              </w:rPr>
            </w:pPr>
            <w:ins w:id="4328" w:author="Arjan Kloosterboer" w:date="2018-06-18T15:02:00Z">
              <w:r>
                <w:rPr>
                  <w:rFonts w:ascii="Calibri" w:hAnsi="Calibri" w:cs="Calibri"/>
                  <w:sz w:val="22"/>
                  <w:szCs w:val="22"/>
                </w:rPr>
                <w:t xml:space="preserve">DATUM </w:t>
              </w:r>
            </w:ins>
          </w:p>
        </w:tc>
        <w:tc>
          <w:tcPr>
            <w:tcW w:w="382" w:type="pct"/>
            <w:tcBorders>
              <w:top w:val="nil"/>
              <w:left w:val="nil"/>
              <w:bottom w:val="nil"/>
              <w:right w:val="nil"/>
            </w:tcBorders>
            <w:hideMark/>
          </w:tcPr>
          <w:p w14:paraId="6485B13A" w14:textId="77777777" w:rsidR="009E0DC7" w:rsidRDefault="009E0DC7" w:rsidP="00DA48D7">
            <w:pPr>
              <w:rPr>
                <w:ins w:id="4329" w:author="Arjan Kloosterboer" w:date="2018-06-18T15:02:00Z"/>
                <w:rFonts w:ascii="Calibri" w:hAnsi="Calibri" w:cs="Calibri"/>
                <w:sz w:val="22"/>
                <w:szCs w:val="22"/>
              </w:rPr>
            </w:pPr>
            <w:ins w:id="4330" w:author="Arjan Kloosterboer" w:date="2018-06-18T15:02:00Z">
              <w:r>
                <w:rPr>
                  <w:rFonts w:ascii="Calibri" w:hAnsi="Calibri" w:cs="Calibri"/>
                  <w:sz w:val="22"/>
                  <w:szCs w:val="22"/>
                </w:rPr>
                <w:t>0 .. 1</w:t>
              </w:r>
            </w:ins>
          </w:p>
        </w:tc>
      </w:tr>
      <w:tr w:rsidR="009E0DC7" w14:paraId="298CD1E3" w14:textId="77777777" w:rsidTr="009E0DC7">
        <w:trPr>
          <w:tblCellSpacing w:w="15" w:type="dxa"/>
          <w:ins w:id="4331" w:author="Arjan Kloosterboer" w:date="2018-06-18T15:02:00Z"/>
        </w:trPr>
        <w:tc>
          <w:tcPr>
            <w:tcW w:w="44" w:type="pct"/>
            <w:tcBorders>
              <w:top w:val="nil"/>
              <w:left w:val="nil"/>
              <w:bottom w:val="nil"/>
              <w:right w:val="nil"/>
            </w:tcBorders>
            <w:hideMark/>
          </w:tcPr>
          <w:p w14:paraId="546E93F4" w14:textId="77777777" w:rsidR="009E0DC7" w:rsidRDefault="009E0DC7" w:rsidP="00DA48D7">
            <w:pPr>
              <w:rPr>
                <w:ins w:id="4332" w:author="Arjan Kloosterboer" w:date="2018-06-18T15:02:00Z"/>
                <w:rFonts w:ascii="Calibri" w:hAnsi="Calibri" w:cs="Calibri"/>
                <w:sz w:val="22"/>
                <w:szCs w:val="22"/>
              </w:rPr>
            </w:pPr>
            <w:ins w:id="4333"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312ED8F9" w14:textId="77777777" w:rsidR="009E0DC7" w:rsidRDefault="009E0DC7" w:rsidP="00DA48D7">
            <w:pPr>
              <w:rPr>
                <w:ins w:id="4334" w:author="Arjan Kloosterboer" w:date="2018-06-18T15:02:00Z"/>
                <w:rFonts w:ascii="Calibri" w:hAnsi="Calibri" w:cs="Calibri"/>
                <w:sz w:val="22"/>
                <w:szCs w:val="22"/>
              </w:rPr>
            </w:pPr>
            <w:ins w:id="4335" w:author="Arjan Kloosterboer" w:date="2018-06-18T15:02:00Z">
              <w:r>
                <w:rPr>
                  <w:rFonts w:ascii="Calibri" w:hAnsi="Calibri" w:cs="Calibri"/>
                  <w:sz w:val="22"/>
                  <w:szCs w:val="22"/>
                </w:rPr>
                <w:t xml:space="preserve">/Verplicht zaakobjecttype RESULTAATTYPE : </w:t>
              </w:r>
            </w:ins>
          </w:p>
        </w:tc>
        <w:tc>
          <w:tcPr>
            <w:tcW w:w="1788" w:type="pct"/>
            <w:tcBorders>
              <w:top w:val="nil"/>
              <w:left w:val="nil"/>
              <w:bottom w:val="nil"/>
              <w:right w:val="nil"/>
            </w:tcBorders>
            <w:hideMark/>
          </w:tcPr>
          <w:p w14:paraId="6D46A06C" w14:textId="77777777" w:rsidR="009E0DC7" w:rsidRDefault="009E0DC7" w:rsidP="00DA48D7">
            <w:pPr>
              <w:rPr>
                <w:ins w:id="4336" w:author="Arjan Kloosterboer" w:date="2018-06-18T15:02:00Z"/>
                <w:rFonts w:ascii="Calibri" w:hAnsi="Calibri" w:cs="Calibri"/>
                <w:sz w:val="22"/>
                <w:szCs w:val="22"/>
              </w:rPr>
            </w:pPr>
            <w:ins w:id="4337" w:author="Arjan Kloosterboer" w:date="2018-06-18T15:02:00Z">
              <w:r>
                <w:rPr>
                  <w:rFonts w:ascii="Calibri" w:hAnsi="Calibri" w:cs="Calibri"/>
                  <w:sz w:val="22"/>
                  <w:szCs w:val="22"/>
                </w:rPr>
                <w:t xml:space="preserve">De ZAAKOBJECTTYPEn die verplicht gerelateerd moeten zijn aan een ZAAK voordat een resultaat van dit RESULTAATTYPE bij die ZAAK kan worden gezet. </w:t>
              </w:r>
            </w:ins>
          </w:p>
        </w:tc>
        <w:tc>
          <w:tcPr>
            <w:tcW w:w="1378" w:type="pct"/>
            <w:tcBorders>
              <w:top w:val="nil"/>
              <w:left w:val="nil"/>
              <w:bottom w:val="nil"/>
              <w:right w:val="nil"/>
            </w:tcBorders>
            <w:hideMark/>
          </w:tcPr>
          <w:p w14:paraId="49853284" w14:textId="77777777" w:rsidR="009E0DC7" w:rsidRDefault="009E0DC7" w:rsidP="00DA48D7">
            <w:pPr>
              <w:rPr>
                <w:ins w:id="4338" w:author="Arjan Kloosterboer" w:date="2018-06-18T15:02:00Z"/>
                <w:rFonts w:ascii="Calibri" w:hAnsi="Calibri" w:cs="Calibri"/>
                <w:sz w:val="22"/>
                <w:szCs w:val="22"/>
              </w:rPr>
            </w:pPr>
          </w:p>
        </w:tc>
        <w:tc>
          <w:tcPr>
            <w:tcW w:w="382" w:type="pct"/>
            <w:tcBorders>
              <w:top w:val="nil"/>
              <w:left w:val="nil"/>
              <w:bottom w:val="nil"/>
              <w:right w:val="nil"/>
            </w:tcBorders>
            <w:hideMark/>
          </w:tcPr>
          <w:p w14:paraId="15EFBF5B" w14:textId="77777777" w:rsidR="009E0DC7" w:rsidRDefault="009E0DC7" w:rsidP="00DA48D7">
            <w:pPr>
              <w:rPr>
                <w:ins w:id="4339" w:author="Arjan Kloosterboer" w:date="2018-06-18T15:02:00Z"/>
                <w:rFonts w:ascii="Calibri" w:hAnsi="Calibri" w:cs="Calibri"/>
                <w:sz w:val="22"/>
                <w:szCs w:val="22"/>
              </w:rPr>
            </w:pPr>
            <w:ins w:id="4340" w:author="Arjan Kloosterboer" w:date="2018-06-18T15:02:00Z">
              <w:r>
                <w:rPr>
                  <w:rFonts w:ascii="Calibri" w:hAnsi="Calibri" w:cs="Calibri"/>
                  <w:sz w:val="22"/>
                  <w:szCs w:val="22"/>
                </w:rPr>
                <w:t xml:space="preserve">0 .. * </w:t>
              </w:r>
            </w:ins>
          </w:p>
        </w:tc>
      </w:tr>
      <w:tr w:rsidR="009E0DC7" w14:paraId="511BD2B7" w14:textId="77777777" w:rsidTr="009E0DC7">
        <w:trPr>
          <w:tblCellSpacing w:w="15" w:type="dxa"/>
          <w:ins w:id="4341" w:author="Arjan Kloosterboer" w:date="2018-06-18T15:02:00Z"/>
        </w:trPr>
        <w:tc>
          <w:tcPr>
            <w:tcW w:w="44" w:type="pct"/>
            <w:tcBorders>
              <w:top w:val="nil"/>
              <w:left w:val="nil"/>
              <w:bottom w:val="nil"/>
              <w:right w:val="nil"/>
            </w:tcBorders>
            <w:hideMark/>
          </w:tcPr>
          <w:p w14:paraId="1A5CC46A" w14:textId="77777777" w:rsidR="009E0DC7" w:rsidRDefault="009E0DC7" w:rsidP="00DA48D7">
            <w:pPr>
              <w:rPr>
                <w:ins w:id="4342" w:author="Arjan Kloosterboer" w:date="2018-06-18T15:02:00Z"/>
                <w:rFonts w:ascii="Calibri" w:hAnsi="Calibri" w:cs="Calibri"/>
                <w:sz w:val="22"/>
                <w:szCs w:val="22"/>
              </w:rPr>
            </w:pPr>
            <w:ins w:id="4343"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73E7CCE7" w14:textId="77777777" w:rsidR="009E0DC7" w:rsidRDefault="009E0DC7" w:rsidP="00DA48D7">
            <w:pPr>
              <w:rPr>
                <w:ins w:id="4344" w:author="Arjan Kloosterboer" w:date="2018-06-18T15:02:00Z"/>
                <w:rFonts w:ascii="Calibri" w:hAnsi="Calibri" w:cs="Calibri"/>
                <w:sz w:val="22"/>
                <w:szCs w:val="22"/>
              </w:rPr>
            </w:pPr>
            <w:ins w:id="4345" w:author="Arjan Kloosterboer" w:date="2018-06-18T15:02:00Z">
              <w:r>
                <w:rPr>
                  <w:rFonts w:ascii="Calibri" w:hAnsi="Calibri" w:cs="Calibri"/>
                  <w:sz w:val="22"/>
                  <w:szCs w:val="22"/>
                </w:rPr>
                <w:t xml:space="preserve">- Objecttype </w:t>
              </w:r>
            </w:ins>
          </w:p>
        </w:tc>
        <w:tc>
          <w:tcPr>
            <w:tcW w:w="1788" w:type="pct"/>
            <w:tcBorders>
              <w:top w:val="nil"/>
              <w:left w:val="nil"/>
              <w:bottom w:val="nil"/>
              <w:right w:val="nil"/>
            </w:tcBorders>
            <w:hideMark/>
          </w:tcPr>
          <w:p w14:paraId="1EACB52D" w14:textId="77777777" w:rsidR="009E0DC7" w:rsidRDefault="009E0DC7" w:rsidP="00DA48D7">
            <w:pPr>
              <w:rPr>
                <w:ins w:id="4346" w:author="Arjan Kloosterboer" w:date="2018-06-18T15:02:00Z"/>
                <w:rFonts w:ascii="Calibri" w:hAnsi="Calibri" w:cs="Calibri"/>
                <w:sz w:val="22"/>
                <w:szCs w:val="22"/>
              </w:rPr>
            </w:pPr>
            <w:ins w:id="4347" w:author="Arjan Kloosterboer" w:date="2018-06-18T15:02:00Z">
              <w:r>
                <w:rPr>
                  <w:rFonts w:ascii="Calibri" w:hAnsi="Calibri" w:cs="Calibri"/>
                  <w:sz w:val="22"/>
                  <w:szCs w:val="22"/>
                </w:rPr>
                <w:t>De naam van het objecttype waarop zaken van het gerelateerde ZAAKTYPE betrekking hebben.</w:t>
              </w:r>
            </w:ins>
          </w:p>
        </w:tc>
        <w:tc>
          <w:tcPr>
            <w:tcW w:w="1378" w:type="pct"/>
            <w:tcBorders>
              <w:top w:val="nil"/>
              <w:left w:val="nil"/>
              <w:bottom w:val="nil"/>
              <w:right w:val="nil"/>
            </w:tcBorders>
            <w:hideMark/>
          </w:tcPr>
          <w:p w14:paraId="62AF518B" w14:textId="77777777" w:rsidR="009E0DC7" w:rsidRDefault="009E0DC7" w:rsidP="00DA48D7">
            <w:pPr>
              <w:rPr>
                <w:ins w:id="4348" w:author="Arjan Kloosterboer" w:date="2018-06-18T15:02:00Z"/>
                <w:rFonts w:ascii="Calibri" w:hAnsi="Calibri" w:cs="Calibri"/>
                <w:sz w:val="22"/>
                <w:szCs w:val="22"/>
              </w:rPr>
            </w:pPr>
            <w:ins w:id="4349" w:author="Arjan Kloosterboer" w:date="2018-06-18T15:02:00Z">
              <w:r>
                <w:rPr>
                  <w:rFonts w:ascii="Calibri" w:hAnsi="Calibri" w:cs="Calibri"/>
                  <w:sz w:val="22"/>
                  <w:szCs w:val="22"/>
                </w:rPr>
                <w:t xml:space="preserve">AN50 </w:t>
              </w:r>
            </w:ins>
          </w:p>
        </w:tc>
        <w:tc>
          <w:tcPr>
            <w:tcW w:w="382" w:type="pct"/>
            <w:tcBorders>
              <w:top w:val="nil"/>
              <w:left w:val="nil"/>
              <w:bottom w:val="nil"/>
              <w:right w:val="nil"/>
            </w:tcBorders>
            <w:hideMark/>
          </w:tcPr>
          <w:p w14:paraId="7AD8254C" w14:textId="77777777" w:rsidR="009E0DC7" w:rsidRDefault="009E0DC7" w:rsidP="00DA48D7">
            <w:pPr>
              <w:rPr>
                <w:ins w:id="4350" w:author="Arjan Kloosterboer" w:date="2018-06-18T15:02:00Z"/>
                <w:rFonts w:ascii="Calibri" w:hAnsi="Calibri" w:cs="Calibri"/>
                <w:sz w:val="22"/>
                <w:szCs w:val="22"/>
              </w:rPr>
            </w:pPr>
            <w:ins w:id="4351" w:author="Arjan Kloosterboer" w:date="2018-06-18T15:02:00Z">
              <w:r>
                <w:rPr>
                  <w:rFonts w:ascii="Calibri" w:hAnsi="Calibri" w:cs="Calibri"/>
                  <w:sz w:val="22"/>
                  <w:szCs w:val="22"/>
                </w:rPr>
                <w:t>1</w:t>
              </w:r>
            </w:ins>
          </w:p>
        </w:tc>
      </w:tr>
      <w:tr w:rsidR="009E0DC7" w14:paraId="56A50F23" w14:textId="77777777" w:rsidTr="009E0DC7">
        <w:trPr>
          <w:tblCellSpacing w:w="15" w:type="dxa"/>
          <w:ins w:id="4352" w:author="Arjan Kloosterboer" w:date="2018-06-18T15:02:00Z"/>
        </w:trPr>
        <w:tc>
          <w:tcPr>
            <w:tcW w:w="44" w:type="pct"/>
            <w:tcBorders>
              <w:top w:val="nil"/>
              <w:left w:val="nil"/>
              <w:bottom w:val="nil"/>
              <w:right w:val="nil"/>
            </w:tcBorders>
            <w:hideMark/>
          </w:tcPr>
          <w:p w14:paraId="336F84EE" w14:textId="77777777" w:rsidR="009E0DC7" w:rsidRDefault="009E0DC7" w:rsidP="00DA48D7">
            <w:pPr>
              <w:rPr>
                <w:ins w:id="4353" w:author="Arjan Kloosterboer" w:date="2018-06-18T15:02:00Z"/>
                <w:rFonts w:ascii="Calibri" w:hAnsi="Calibri" w:cs="Calibri"/>
                <w:sz w:val="22"/>
                <w:szCs w:val="22"/>
              </w:rPr>
            </w:pPr>
            <w:ins w:id="4354"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584B7F1E" w14:textId="77777777" w:rsidR="009E0DC7" w:rsidRDefault="009E0DC7" w:rsidP="00DA48D7">
            <w:pPr>
              <w:rPr>
                <w:ins w:id="4355" w:author="Arjan Kloosterboer" w:date="2018-06-18T15:02:00Z"/>
                <w:rFonts w:ascii="Calibri" w:hAnsi="Calibri" w:cs="Calibri"/>
                <w:sz w:val="22"/>
                <w:szCs w:val="22"/>
              </w:rPr>
            </w:pPr>
            <w:ins w:id="4356" w:author="Arjan Kloosterboer" w:date="2018-06-18T15:02:00Z">
              <w:r>
                <w:rPr>
                  <w:rFonts w:ascii="Calibri" w:hAnsi="Calibri" w:cs="Calibri"/>
                  <w:sz w:val="22"/>
                  <w:szCs w:val="22"/>
                </w:rPr>
                <w:t xml:space="preserve">- Ander objecttype </w:t>
              </w:r>
            </w:ins>
          </w:p>
        </w:tc>
        <w:tc>
          <w:tcPr>
            <w:tcW w:w="1788" w:type="pct"/>
            <w:tcBorders>
              <w:top w:val="nil"/>
              <w:left w:val="nil"/>
              <w:bottom w:val="nil"/>
              <w:right w:val="nil"/>
            </w:tcBorders>
            <w:hideMark/>
          </w:tcPr>
          <w:p w14:paraId="635887E0" w14:textId="77777777" w:rsidR="009E0DC7" w:rsidRDefault="009E0DC7" w:rsidP="00DA48D7">
            <w:pPr>
              <w:rPr>
                <w:ins w:id="4357" w:author="Arjan Kloosterboer" w:date="2018-06-18T15:02:00Z"/>
                <w:rFonts w:ascii="Calibri" w:hAnsi="Calibri" w:cs="Calibri"/>
                <w:sz w:val="22"/>
                <w:szCs w:val="22"/>
              </w:rPr>
            </w:pPr>
            <w:ins w:id="4358" w:author="Arjan Kloosterboer" w:date="2018-06-18T15:02:00Z">
              <w:r>
                <w:rPr>
                  <w:rFonts w:ascii="Calibri" w:hAnsi="Calibri" w:cs="Calibri"/>
                  <w:sz w:val="22"/>
                  <w:szCs w:val="22"/>
                </w:rPr>
                <w:t xml:space="preserve">Aanduiding waarmee wordt aangegeven of het ZAAKOBJECTTYPE een ander, niet in RSGB en RGBZ voorkomend, objecttype betreft </w:t>
              </w:r>
            </w:ins>
          </w:p>
        </w:tc>
        <w:tc>
          <w:tcPr>
            <w:tcW w:w="1378" w:type="pct"/>
            <w:tcBorders>
              <w:top w:val="nil"/>
              <w:left w:val="nil"/>
              <w:bottom w:val="nil"/>
              <w:right w:val="nil"/>
            </w:tcBorders>
            <w:hideMark/>
          </w:tcPr>
          <w:p w14:paraId="56617E61" w14:textId="77777777" w:rsidR="009E0DC7" w:rsidRDefault="009E0DC7" w:rsidP="00DA48D7">
            <w:pPr>
              <w:rPr>
                <w:ins w:id="4359" w:author="Arjan Kloosterboer" w:date="2018-06-18T15:02:00Z"/>
                <w:rFonts w:ascii="Calibri" w:hAnsi="Calibri" w:cs="Calibri"/>
                <w:sz w:val="22"/>
                <w:szCs w:val="22"/>
              </w:rPr>
            </w:pPr>
            <w:ins w:id="4360" w:author="Arjan Kloosterboer" w:date="2018-06-18T15:02:00Z">
              <w:r>
                <w:rPr>
                  <w:rFonts w:ascii="Calibri" w:hAnsi="Calibri" w:cs="Calibri"/>
                  <w:sz w:val="22"/>
                  <w:szCs w:val="22"/>
                </w:rPr>
                <w:t xml:space="preserve">INDIC </w:t>
              </w:r>
            </w:ins>
          </w:p>
        </w:tc>
        <w:tc>
          <w:tcPr>
            <w:tcW w:w="382" w:type="pct"/>
            <w:tcBorders>
              <w:top w:val="nil"/>
              <w:left w:val="nil"/>
              <w:bottom w:val="nil"/>
              <w:right w:val="nil"/>
            </w:tcBorders>
            <w:hideMark/>
          </w:tcPr>
          <w:p w14:paraId="753A3F8E" w14:textId="77777777" w:rsidR="009E0DC7" w:rsidRDefault="009E0DC7" w:rsidP="00DA48D7">
            <w:pPr>
              <w:rPr>
                <w:ins w:id="4361" w:author="Arjan Kloosterboer" w:date="2018-06-18T15:02:00Z"/>
                <w:rFonts w:ascii="Calibri" w:hAnsi="Calibri" w:cs="Calibri"/>
                <w:sz w:val="22"/>
                <w:szCs w:val="22"/>
              </w:rPr>
            </w:pPr>
            <w:ins w:id="4362" w:author="Arjan Kloosterboer" w:date="2018-06-18T15:02:00Z">
              <w:r>
                <w:rPr>
                  <w:rFonts w:ascii="Calibri" w:hAnsi="Calibri" w:cs="Calibri"/>
                  <w:sz w:val="22"/>
                  <w:szCs w:val="22"/>
                </w:rPr>
                <w:t>1</w:t>
              </w:r>
            </w:ins>
          </w:p>
        </w:tc>
      </w:tr>
      <w:tr w:rsidR="009E0DC7" w14:paraId="2F8DE2DE" w14:textId="77777777" w:rsidTr="009E0DC7">
        <w:trPr>
          <w:tblCellSpacing w:w="15" w:type="dxa"/>
          <w:ins w:id="4363" w:author="Arjan Kloosterboer" w:date="2018-06-18T15:02:00Z"/>
        </w:trPr>
        <w:tc>
          <w:tcPr>
            <w:tcW w:w="44" w:type="pct"/>
            <w:tcBorders>
              <w:top w:val="nil"/>
              <w:left w:val="nil"/>
              <w:bottom w:val="nil"/>
              <w:right w:val="nil"/>
            </w:tcBorders>
            <w:hideMark/>
          </w:tcPr>
          <w:p w14:paraId="1542A8EE" w14:textId="77777777" w:rsidR="009E0DC7" w:rsidRDefault="009E0DC7" w:rsidP="00DA48D7">
            <w:pPr>
              <w:rPr>
                <w:ins w:id="4364" w:author="Arjan Kloosterboer" w:date="2018-06-18T15:02:00Z"/>
                <w:rFonts w:ascii="Calibri" w:hAnsi="Calibri" w:cs="Calibri"/>
                <w:sz w:val="22"/>
                <w:szCs w:val="22"/>
              </w:rPr>
            </w:pPr>
            <w:ins w:id="4365"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39576590" w14:textId="77777777" w:rsidR="009E0DC7" w:rsidRDefault="009E0DC7" w:rsidP="00DA48D7">
            <w:pPr>
              <w:rPr>
                <w:ins w:id="4366" w:author="Arjan Kloosterboer" w:date="2018-06-18T15:02:00Z"/>
                <w:rFonts w:ascii="Calibri" w:hAnsi="Calibri" w:cs="Calibri"/>
                <w:sz w:val="22"/>
                <w:szCs w:val="22"/>
              </w:rPr>
            </w:pPr>
            <w:ins w:id="4367" w:author="Arjan Kloosterboer" w:date="2018-06-18T15:02:00Z">
              <w:r>
                <w:rPr>
                  <w:rFonts w:ascii="Calibri" w:hAnsi="Calibri" w:cs="Calibri"/>
                  <w:sz w:val="22"/>
                  <w:szCs w:val="22"/>
                </w:rPr>
                <w:t xml:space="preserve">- Datum begin geldigheid zaakobjecttype </w:t>
              </w:r>
            </w:ins>
          </w:p>
        </w:tc>
        <w:tc>
          <w:tcPr>
            <w:tcW w:w="1788" w:type="pct"/>
            <w:tcBorders>
              <w:top w:val="nil"/>
              <w:left w:val="nil"/>
              <w:bottom w:val="nil"/>
              <w:right w:val="nil"/>
            </w:tcBorders>
            <w:hideMark/>
          </w:tcPr>
          <w:p w14:paraId="68E01A81" w14:textId="77777777" w:rsidR="009E0DC7" w:rsidRDefault="009E0DC7" w:rsidP="00DA48D7">
            <w:pPr>
              <w:rPr>
                <w:ins w:id="4368" w:author="Arjan Kloosterboer" w:date="2018-06-18T15:02:00Z"/>
                <w:rFonts w:ascii="Calibri" w:hAnsi="Calibri" w:cs="Calibri"/>
                <w:sz w:val="22"/>
                <w:szCs w:val="22"/>
              </w:rPr>
            </w:pPr>
            <w:ins w:id="4369" w:author="Arjan Kloosterboer" w:date="2018-06-18T15:02:00Z">
              <w:r>
                <w:rPr>
                  <w:rFonts w:ascii="Calibri" w:hAnsi="Calibri" w:cs="Calibri"/>
                  <w:sz w:val="22"/>
                  <w:szCs w:val="22"/>
                </w:rPr>
                <w:t>De datum waarop het ZAAKOBJECTTYPE is ontstaan.</w:t>
              </w:r>
            </w:ins>
          </w:p>
        </w:tc>
        <w:tc>
          <w:tcPr>
            <w:tcW w:w="1378" w:type="pct"/>
            <w:tcBorders>
              <w:top w:val="nil"/>
              <w:left w:val="nil"/>
              <w:bottom w:val="nil"/>
              <w:right w:val="nil"/>
            </w:tcBorders>
            <w:hideMark/>
          </w:tcPr>
          <w:p w14:paraId="7865B4DB" w14:textId="77777777" w:rsidR="009E0DC7" w:rsidRDefault="009E0DC7" w:rsidP="00DA48D7">
            <w:pPr>
              <w:rPr>
                <w:ins w:id="4370" w:author="Arjan Kloosterboer" w:date="2018-06-18T15:02:00Z"/>
                <w:rFonts w:ascii="Calibri" w:hAnsi="Calibri" w:cs="Calibri"/>
                <w:sz w:val="22"/>
                <w:szCs w:val="22"/>
              </w:rPr>
            </w:pPr>
            <w:ins w:id="4371" w:author="Arjan Kloosterboer" w:date="2018-06-18T15:02:00Z">
              <w:r>
                <w:rPr>
                  <w:rFonts w:ascii="Calibri" w:hAnsi="Calibri" w:cs="Calibri"/>
                  <w:sz w:val="22"/>
                  <w:szCs w:val="22"/>
                </w:rPr>
                <w:t xml:space="preserve">DATUM </w:t>
              </w:r>
            </w:ins>
          </w:p>
        </w:tc>
        <w:tc>
          <w:tcPr>
            <w:tcW w:w="382" w:type="pct"/>
            <w:tcBorders>
              <w:top w:val="nil"/>
              <w:left w:val="nil"/>
              <w:bottom w:val="nil"/>
              <w:right w:val="nil"/>
            </w:tcBorders>
            <w:hideMark/>
          </w:tcPr>
          <w:p w14:paraId="70D82845" w14:textId="77777777" w:rsidR="009E0DC7" w:rsidRDefault="009E0DC7" w:rsidP="00DA48D7">
            <w:pPr>
              <w:rPr>
                <w:ins w:id="4372" w:author="Arjan Kloosterboer" w:date="2018-06-18T15:02:00Z"/>
                <w:rFonts w:ascii="Calibri" w:hAnsi="Calibri" w:cs="Calibri"/>
                <w:sz w:val="22"/>
                <w:szCs w:val="22"/>
              </w:rPr>
            </w:pPr>
            <w:ins w:id="4373" w:author="Arjan Kloosterboer" w:date="2018-06-18T15:02:00Z">
              <w:r>
                <w:rPr>
                  <w:rFonts w:ascii="Calibri" w:hAnsi="Calibri" w:cs="Calibri"/>
                  <w:sz w:val="22"/>
                  <w:szCs w:val="22"/>
                </w:rPr>
                <w:t>1</w:t>
              </w:r>
            </w:ins>
          </w:p>
        </w:tc>
      </w:tr>
      <w:tr w:rsidR="009E0DC7" w14:paraId="73D1D0B5" w14:textId="77777777" w:rsidTr="009E0DC7">
        <w:trPr>
          <w:tblCellSpacing w:w="15" w:type="dxa"/>
          <w:ins w:id="4374" w:author="Arjan Kloosterboer" w:date="2018-06-18T15:02:00Z"/>
        </w:trPr>
        <w:tc>
          <w:tcPr>
            <w:tcW w:w="44" w:type="pct"/>
            <w:tcBorders>
              <w:top w:val="nil"/>
              <w:left w:val="nil"/>
              <w:bottom w:val="nil"/>
              <w:right w:val="nil"/>
            </w:tcBorders>
            <w:hideMark/>
          </w:tcPr>
          <w:p w14:paraId="7145259A" w14:textId="77777777" w:rsidR="009E0DC7" w:rsidRDefault="009E0DC7" w:rsidP="00DA48D7">
            <w:pPr>
              <w:rPr>
                <w:ins w:id="4375" w:author="Arjan Kloosterboer" w:date="2018-06-18T15:02:00Z"/>
                <w:rFonts w:ascii="Calibri" w:hAnsi="Calibri" w:cs="Calibri"/>
                <w:sz w:val="22"/>
                <w:szCs w:val="22"/>
              </w:rPr>
            </w:pPr>
            <w:ins w:id="4376"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04C085AD" w14:textId="77777777" w:rsidR="009E0DC7" w:rsidRDefault="009E0DC7" w:rsidP="00DA48D7">
            <w:pPr>
              <w:rPr>
                <w:ins w:id="4377" w:author="Arjan Kloosterboer" w:date="2018-06-18T15:02:00Z"/>
                <w:rFonts w:ascii="Calibri" w:hAnsi="Calibri" w:cs="Calibri"/>
                <w:sz w:val="22"/>
                <w:szCs w:val="22"/>
              </w:rPr>
            </w:pPr>
            <w:ins w:id="4378" w:author="Arjan Kloosterboer" w:date="2018-06-18T15:02:00Z">
              <w:r>
                <w:rPr>
                  <w:rFonts w:ascii="Calibri" w:hAnsi="Calibri" w:cs="Calibri"/>
                  <w:sz w:val="22"/>
                  <w:szCs w:val="22"/>
                </w:rPr>
                <w:t xml:space="preserve">- Datum einde geldigheid zaakobjecttype </w:t>
              </w:r>
            </w:ins>
          </w:p>
        </w:tc>
        <w:tc>
          <w:tcPr>
            <w:tcW w:w="1788" w:type="pct"/>
            <w:tcBorders>
              <w:top w:val="nil"/>
              <w:left w:val="nil"/>
              <w:bottom w:val="nil"/>
              <w:right w:val="nil"/>
            </w:tcBorders>
            <w:hideMark/>
          </w:tcPr>
          <w:p w14:paraId="68D4F3B8" w14:textId="77777777" w:rsidR="009E0DC7" w:rsidRDefault="009E0DC7" w:rsidP="00DA48D7">
            <w:pPr>
              <w:rPr>
                <w:ins w:id="4379" w:author="Arjan Kloosterboer" w:date="2018-06-18T15:02:00Z"/>
                <w:rFonts w:ascii="Calibri" w:hAnsi="Calibri" w:cs="Calibri"/>
                <w:sz w:val="22"/>
                <w:szCs w:val="22"/>
              </w:rPr>
            </w:pPr>
            <w:ins w:id="4380" w:author="Arjan Kloosterboer" w:date="2018-06-18T15:02:00Z">
              <w:r>
                <w:rPr>
                  <w:rFonts w:ascii="Calibri" w:hAnsi="Calibri" w:cs="Calibri"/>
                  <w:sz w:val="22"/>
                  <w:szCs w:val="22"/>
                </w:rPr>
                <w:t xml:space="preserve">De datum waarop het ZAAKOBJECTTYPE is </w:t>
              </w:r>
              <w:r>
                <w:rPr>
                  <w:rFonts w:ascii="Calibri" w:hAnsi="Calibri" w:cs="Calibri"/>
                  <w:sz w:val="22"/>
                  <w:szCs w:val="22"/>
                </w:rPr>
                <w:lastRenderedPageBreak/>
                <w:t>opgeheven.</w:t>
              </w:r>
            </w:ins>
          </w:p>
        </w:tc>
        <w:tc>
          <w:tcPr>
            <w:tcW w:w="1378" w:type="pct"/>
            <w:tcBorders>
              <w:top w:val="nil"/>
              <w:left w:val="nil"/>
              <w:bottom w:val="nil"/>
              <w:right w:val="nil"/>
            </w:tcBorders>
            <w:hideMark/>
          </w:tcPr>
          <w:p w14:paraId="4C96CAAF" w14:textId="77777777" w:rsidR="009E0DC7" w:rsidRDefault="009E0DC7" w:rsidP="00DA48D7">
            <w:pPr>
              <w:rPr>
                <w:ins w:id="4381" w:author="Arjan Kloosterboer" w:date="2018-06-18T15:02:00Z"/>
                <w:rFonts w:ascii="Calibri" w:hAnsi="Calibri" w:cs="Calibri"/>
                <w:sz w:val="22"/>
                <w:szCs w:val="22"/>
              </w:rPr>
            </w:pPr>
            <w:ins w:id="4382" w:author="Arjan Kloosterboer" w:date="2018-06-18T15:02:00Z">
              <w:r>
                <w:rPr>
                  <w:rFonts w:ascii="Calibri" w:hAnsi="Calibri" w:cs="Calibri"/>
                  <w:sz w:val="22"/>
                  <w:szCs w:val="22"/>
                </w:rPr>
                <w:lastRenderedPageBreak/>
                <w:t xml:space="preserve">DATUM </w:t>
              </w:r>
            </w:ins>
          </w:p>
        </w:tc>
        <w:tc>
          <w:tcPr>
            <w:tcW w:w="382" w:type="pct"/>
            <w:tcBorders>
              <w:top w:val="nil"/>
              <w:left w:val="nil"/>
              <w:bottom w:val="nil"/>
              <w:right w:val="nil"/>
            </w:tcBorders>
            <w:hideMark/>
          </w:tcPr>
          <w:p w14:paraId="4FEA8A8B" w14:textId="77777777" w:rsidR="009E0DC7" w:rsidRDefault="009E0DC7" w:rsidP="00DA48D7">
            <w:pPr>
              <w:rPr>
                <w:ins w:id="4383" w:author="Arjan Kloosterboer" w:date="2018-06-18T15:02:00Z"/>
                <w:rFonts w:ascii="Calibri" w:hAnsi="Calibri" w:cs="Calibri"/>
                <w:sz w:val="22"/>
                <w:szCs w:val="22"/>
              </w:rPr>
            </w:pPr>
            <w:ins w:id="4384" w:author="Arjan Kloosterboer" w:date="2018-06-18T15:02:00Z">
              <w:r>
                <w:rPr>
                  <w:rFonts w:ascii="Calibri" w:hAnsi="Calibri" w:cs="Calibri"/>
                  <w:sz w:val="22"/>
                  <w:szCs w:val="22"/>
                </w:rPr>
                <w:t>0 .. 1</w:t>
              </w:r>
            </w:ins>
          </w:p>
        </w:tc>
      </w:tr>
      <w:tr w:rsidR="009E0DC7" w14:paraId="03D9ACB8" w14:textId="77777777" w:rsidTr="009E0DC7">
        <w:trPr>
          <w:tblCellSpacing w:w="15" w:type="dxa"/>
          <w:ins w:id="4385" w:author="Arjan Kloosterboer" w:date="2018-06-18T15:02:00Z"/>
        </w:trPr>
        <w:tc>
          <w:tcPr>
            <w:tcW w:w="44" w:type="pct"/>
            <w:tcBorders>
              <w:top w:val="nil"/>
              <w:left w:val="nil"/>
              <w:bottom w:val="nil"/>
              <w:right w:val="nil"/>
            </w:tcBorders>
            <w:hideMark/>
          </w:tcPr>
          <w:p w14:paraId="5340A444" w14:textId="77777777" w:rsidR="009E0DC7" w:rsidRDefault="009E0DC7" w:rsidP="00DA48D7">
            <w:pPr>
              <w:rPr>
                <w:ins w:id="4386" w:author="Arjan Kloosterboer" w:date="2018-06-18T15:02:00Z"/>
                <w:rFonts w:ascii="Calibri" w:hAnsi="Calibri" w:cs="Calibri"/>
                <w:sz w:val="22"/>
                <w:szCs w:val="22"/>
              </w:rPr>
            </w:pPr>
            <w:ins w:id="4387"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71EAAFEC" w14:textId="77777777" w:rsidR="009E0DC7" w:rsidRDefault="009E0DC7" w:rsidP="00DA48D7">
            <w:pPr>
              <w:rPr>
                <w:ins w:id="4388" w:author="Arjan Kloosterboer" w:date="2018-06-18T15:02:00Z"/>
                <w:rFonts w:ascii="Calibri" w:hAnsi="Calibri" w:cs="Calibri"/>
                <w:sz w:val="22"/>
                <w:szCs w:val="22"/>
              </w:rPr>
            </w:pPr>
            <w:ins w:id="4389" w:author="Arjan Kloosterboer" w:date="2018-06-18T15:02:00Z">
              <w:r>
                <w:rPr>
                  <w:rFonts w:ascii="Calibri" w:hAnsi="Calibri" w:cs="Calibri"/>
                  <w:sz w:val="22"/>
                  <w:szCs w:val="22"/>
                </w:rPr>
                <w:t xml:space="preserve">: </w:t>
              </w:r>
            </w:ins>
          </w:p>
        </w:tc>
        <w:tc>
          <w:tcPr>
            <w:tcW w:w="1788" w:type="pct"/>
            <w:tcBorders>
              <w:top w:val="nil"/>
              <w:left w:val="nil"/>
              <w:bottom w:val="nil"/>
              <w:right w:val="nil"/>
            </w:tcBorders>
            <w:hideMark/>
          </w:tcPr>
          <w:p w14:paraId="536BEE2A" w14:textId="77777777" w:rsidR="009E0DC7" w:rsidRDefault="009E0DC7" w:rsidP="00DA48D7">
            <w:pPr>
              <w:rPr>
                <w:ins w:id="4390" w:author="Arjan Kloosterboer" w:date="2018-06-18T15:02:00Z"/>
                <w:rFonts w:ascii="Calibri" w:hAnsi="Calibri" w:cs="Calibri"/>
                <w:sz w:val="22"/>
                <w:szCs w:val="22"/>
              </w:rPr>
            </w:pPr>
            <w:ins w:id="4391" w:author="Arjan Kloosterboer" w:date="2018-06-18T15:02:00Z">
              <w:r>
                <w:rPr>
                  <w:rFonts w:ascii="Calibri" w:hAnsi="Calibri" w:cs="Calibri"/>
                  <w:sz w:val="22"/>
                  <w:szCs w:val="22"/>
                </w:rPr>
                <w:t xml:space="preserve">Specificatie voor het bepalen van de brondatum voor de start van de Archiefactietermijn van het zaakdossier. </w:t>
              </w:r>
            </w:ins>
          </w:p>
        </w:tc>
        <w:tc>
          <w:tcPr>
            <w:tcW w:w="1378" w:type="pct"/>
            <w:tcBorders>
              <w:top w:val="nil"/>
              <w:left w:val="nil"/>
              <w:bottom w:val="nil"/>
              <w:right w:val="nil"/>
            </w:tcBorders>
            <w:hideMark/>
          </w:tcPr>
          <w:p w14:paraId="6E9C9DCB" w14:textId="77777777" w:rsidR="009E0DC7" w:rsidRDefault="009E0DC7" w:rsidP="00DA48D7">
            <w:pPr>
              <w:rPr>
                <w:ins w:id="4392" w:author="Arjan Kloosterboer" w:date="2018-06-18T15:02:00Z"/>
                <w:rFonts w:ascii="Calibri" w:hAnsi="Calibri" w:cs="Calibri"/>
                <w:sz w:val="22"/>
                <w:szCs w:val="22"/>
              </w:rPr>
            </w:pPr>
          </w:p>
        </w:tc>
        <w:tc>
          <w:tcPr>
            <w:tcW w:w="382" w:type="pct"/>
            <w:tcBorders>
              <w:top w:val="nil"/>
              <w:left w:val="nil"/>
              <w:bottom w:val="nil"/>
              <w:right w:val="nil"/>
            </w:tcBorders>
            <w:hideMark/>
          </w:tcPr>
          <w:p w14:paraId="095E5B1A" w14:textId="77777777" w:rsidR="009E0DC7" w:rsidRDefault="009E0DC7" w:rsidP="00DA48D7">
            <w:pPr>
              <w:rPr>
                <w:ins w:id="4393" w:author="Arjan Kloosterboer" w:date="2018-06-18T15:02:00Z"/>
                <w:rFonts w:ascii="Calibri" w:hAnsi="Calibri" w:cs="Calibri"/>
                <w:sz w:val="22"/>
                <w:szCs w:val="22"/>
              </w:rPr>
            </w:pPr>
            <w:ins w:id="4394" w:author="Arjan Kloosterboer" w:date="2018-06-18T15:02:00Z">
              <w:r>
                <w:rPr>
                  <w:rFonts w:ascii="Calibri" w:hAnsi="Calibri" w:cs="Calibri"/>
                  <w:sz w:val="22"/>
                  <w:szCs w:val="22"/>
                </w:rPr>
                <w:t xml:space="preserve">0 .. 1 </w:t>
              </w:r>
            </w:ins>
          </w:p>
        </w:tc>
      </w:tr>
      <w:tr w:rsidR="009E0DC7" w14:paraId="7750382D" w14:textId="77777777" w:rsidTr="009E0DC7">
        <w:trPr>
          <w:tblCellSpacing w:w="15" w:type="dxa"/>
          <w:ins w:id="4395" w:author="Arjan Kloosterboer" w:date="2018-06-18T15:02:00Z"/>
        </w:trPr>
        <w:tc>
          <w:tcPr>
            <w:tcW w:w="44" w:type="pct"/>
            <w:tcBorders>
              <w:top w:val="nil"/>
              <w:left w:val="nil"/>
              <w:bottom w:val="nil"/>
              <w:right w:val="nil"/>
            </w:tcBorders>
            <w:hideMark/>
          </w:tcPr>
          <w:p w14:paraId="50C3D221" w14:textId="77777777" w:rsidR="009E0DC7" w:rsidRDefault="009E0DC7" w:rsidP="00DA48D7">
            <w:pPr>
              <w:rPr>
                <w:ins w:id="4396" w:author="Arjan Kloosterboer" w:date="2018-06-18T15:02:00Z"/>
                <w:rFonts w:ascii="Calibri" w:hAnsi="Calibri" w:cs="Calibri"/>
                <w:sz w:val="22"/>
                <w:szCs w:val="22"/>
              </w:rPr>
            </w:pPr>
            <w:ins w:id="4397"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03611A2D" w14:textId="77777777" w:rsidR="009E0DC7" w:rsidRDefault="009E0DC7" w:rsidP="00DA48D7">
            <w:pPr>
              <w:rPr>
                <w:ins w:id="4398" w:author="Arjan Kloosterboer" w:date="2018-06-18T15:02:00Z"/>
                <w:rFonts w:ascii="Calibri" w:hAnsi="Calibri" w:cs="Calibri"/>
                <w:sz w:val="22"/>
                <w:szCs w:val="22"/>
              </w:rPr>
            </w:pPr>
            <w:ins w:id="4399" w:author="Arjan Kloosterboer" w:date="2018-06-18T15:02:00Z">
              <w:r>
                <w:rPr>
                  <w:rFonts w:ascii="Calibri" w:hAnsi="Calibri" w:cs="Calibri"/>
                  <w:sz w:val="22"/>
                  <w:szCs w:val="22"/>
                </w:rPr>
                <w:t xml:space="preserve">- Afleidingswijze </w:t>
              </w:r>
            </w:ins>
          </w:p>
        </w:tc>
        <w:tc>
          <w:tcPr>
            <w:tcW w:w="1788" w:type="pct"/>
            <w:tcBorders>
              <w:top w:val="nil"/>
              <w:left w:val="nil"/>
              <w:bottom w:val="nil"/>
              <w:right w:val="nil"/>
            </w:tcBorders>
            <w:hideMark/>
          </w:tcPr>
          <w:p w14:paraId="3F35F030" w14:textId="77777777" w:rsidR="009E0DC7" w:rsidRDefault="009E0DC7" w:rsidP="00DA48D7">
            <w:pPr>
              <w:rPr>
                <w:ins w:id="4400" w:author="Arjan Kloosterboer" w:date="2018-06-18T15:02:00Z"/>
                <w:rFonts w:ascii="Calibri" w:hAnsi="Calibri" w:cs="Calibri"/>
                <w:sz w:val="22"/>
                <w:szCs w:val="22"/>
              </w:rPr>
            </w:pPr>
            <w:ins w:id="4401" w:author="Arjan Kloosterboer" w:date="2018-06-18T15:02:00Z">
              <w:r>
                <w:rPr>
                  <w:rFonts w:ascii="Calibri" w:hAnsi="Calibri" w:cs="Calibri"/>
                  <w:sz w:val="22"/>
                  <w:szCs w:val="22"/>
                </w:rPr>
                <w:t>Wijze van bepalen van de brondatum.</w:t>
              </w:r>
            </w:ins>
          </w:p>
        </w:tc>
        <w:tc>
          <w:tcPr>
            <w:tcW w:w="1378" w:type="pct"/>
            <w:tcBorders>
              <w:top w:val="nil"/>
              <w:left w:val="nil"/>
              <w:bottom w:val="nil"/>
              <w:right w:val="nil"/>
            </w:tcBorders>
            <w:hideMark/>
          </w:tcPr>
          <w:p w14:paraId="134C31FD" w14:textId="77777777" w:rsidR="009E0DC7" w:rsidRDefault="009E0DC7" w:rsidP="00DA48D7">
            <w:pPr>
              <w:rPr>
                <w:ins w:id="4402" w:author="Arjan Kloosterboer" w:date="2018-06-18T15:02:00Z"/>
                <w:rFonts w:ascii="Calibri" w:hAnsi="Calibri" w:cs="Calibri"/>
                <w:sz w:val="22"/>
                <w:szCs w:val="22"/>
              </w:rPr>
            </w:pPr>
            <w:ins w:id="4403" w:author="Arjan Kloosterboer" w:date="2018-06-18T15:02:00Z">
              <w:r>
                <w:rPr>
                  <w:rFonts w:ascii="Calibri" w:hAnsi="Calibri" w:cs="Calibri"/>
                  <w:sz w:val="22"/>
                  <w:szCs w:val="22"/>
                </w:rPr>
                <w:t xml:space="preserve">afleidingswijzeBrondatumArchiefprocedure </w:t>
              </w:r>
            </w:ins>
          </w:p>
        </w:tc>
        <w:tc>
          <w:tcPr>
            <w:tcW w:w="382" w:type="pct"/>
            <w:tcBorders>
              <w:top w:val="nil"/>
              <w:left w:val="nil"/>
              <w:bottom w:val="nil"/>
              <w:right w:val="nil"/>
            </w:tcBorders>
            <w:hideMark/>
          </w:tcPr>
          <w:p w14:paraId="6D267480" w14:textId="77777777" w:rsidR="009E0DC7" w:rsidRDefault="009E0DC7" w:rsidP="00DA48D7">
            <w:pPr>
              <w:rPr>
                <w:ins w:id="4404" w:author="Arjan Kloosterboer" w:date="2018-06-18T15:02:00Z"/>
                <w:rFonts w:ascii="Calibri" w:hAnsi="Calibri" w:cs="Calibri"/>
                <w:sz w:val="22"/>
                <w:szCs w:val="22"/>
              </w:rPr>
            </w:pPr>
            <w:ins w:id="4405" w:author="Arjan Kloosterboer" w:date="2018-06-18T15:02:00Z">
              <w:r>
                <w:rPr>
                  <w:rFonts w:ascii="Calibri" w:hAnsi="Calibri" w:cs="Calibri"/>
                  <w:sz w:val="22"/>
                  <w:szCs w:val="22"/>
                </w:rPr>
                <w:t>1</w:t>
              </w:r>
            </w:ins>
          </w:p>
        </w:tc>
      </w:tr>
      <w:tr w:rsidR="009E0DC7" w14:paraId="19B6BF6D" w14:textId="77777777" w:rsidTr="009E0DC7">
        <w:trPr>
          <w:tblCellSpacing w:w="15" w:type="dxa"/>
          <w:ins w:id="4406" w:author="Arjan Kloosterboer" w:date="2018-06-18T15:02:00Z"/>
        </w:trPr>
        <w:tc>
          <w:tcPr>
            <w:tcW w:w="44" w:type="pct"/>
            <w:tcBorders>
              <w:top w:val="nil"/>
              <w:left w:val="nil"/>
              <w:bottom w:val="nil"/>
              <w:right w:val="nil"/>
            </w:tcBorders>
            <w:hideMark/>
          </w:tcPr>
          <w:p w14:paraId="5B8802EB" w14:textId="77777777" w:rsidR="009E0DC7" w:rsidRDefault="009E0DC7" w:rsidP="00DA48D7">
            <w:pPr>
              <w:rPr>
                <w:ins w:id="4407" w:author="Arjan Kloosterboer" w:date="2018-06-18T15:02:00Z"/>
                <w:rFonts w:ascii="Calibri" w:hAnsi="Calibri" w:cs="Calibri"/>
                <w:sz w:val="22"/>
                <w:szCs w:val="22"/>
              </w:rPr>
            </w:pPr>
            <w:ins w:id="4408"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0BE4D2DB" w14:textId="77777777" w:rsidR="009E0DC7" w:rsidRDefault="009E0DC7" w:rsidP="00DA48D7">
            <w:pPr>
              <w:rPr>
                <w:ins w:id="4409" w:author="Arjan Kloosterboer" w:date="2018-06-18T15:02:00Z"/>
                <w:rFonts w:ascii="Calibri" w:hAnsi="Calibri" w:cs="Calibri"/>
                <w:sz w:val="22"/>
                <w:szCs w:val="22"/>
              </w:rPr>
            </w:pPr>
            <w:ins w:id="4410" w:author="Arjan Kloosterboer" w:date="2018-06-18T15:02:00Z">
              <w:r>
                <w:rPr>
                  <w:rFonts w:ascii="Calibri" w:hAnsi="Calibri" w:cs="Calibri"/>
                  <w:sz w:val="22"/>
                  <w:szCs w:val="22"/>
                </w:rPr>
                <w:t xml:space="preserve">- Registratie </w:t>
              </w:r>
            </w:ins>
          </w:p>
        </w:tc>
        <w:tc>
          <w:tcPr>
            <w:tcW w:w="1788" w:type="pct"/>
            <w:tcBorders>
              <w:top w:val="nil"/>
              <w:left w:val="nil"/>
              <w:bottom w:val="nil"/>
              <w:right w:val="nil"/>
            </w:tcBorders>
            <w:hideMark/>
          </w:tcPr>
          <w:p w14:paraId="6479DB19" w14:textId="77777777" w:rsidR="009E0DC7" w:rsidRDefault="009E0DC7" w:rsidP="00DA48D7">
            <w:pPr>
              <w:rPr>
                <w:ins w:id="4411" w:author="Arjan Kloosterboer" w:date="2018-06-18T15:02:00Z"/>
                <w:rFonts w:ascii="Calibri" w:hAnsi="Calibri" w:cs="Calibri"/>
                <w:sz w:val="22"/>
                <w:szCs w:val="22"/>
              </w:rPr>
            </w:pPr>
            <w:ins w:id="4412" w:author="Arjan Kloosterboer" w:date="2018-06-18T15:02:00Z">
              <w:r>
                <w:rPr>
                  <w:rFonts w:ascii="Calibri" w:hAnsi="Calibri" w:cs="Calibri"/>
                  <w:sz w:val="22"/>
                  <w:szCs w:val="22"/>
                </w:rPr>
                <w:t>De naam van de registratie waarvan het procesobject deel uit maakt.</w:t>
              </w:r>
            </w:ins>
          </w:p>
        </w:tc>
        <w:tc>
          <w:tcPr>
            <w:tcW w:w="1378" w:type="pct"/>
            <w:tcBorders>
              <w:top w:val="nil"/>
              <w:left w:val="nil"/>
              <w:bottom w:val="nil"/>
              <w:right w:val="nil"/>
            </w:tcBorders>
            <w:hideMark/>
          </w:tcPr>
          <w:p w14:paraId="31D7291F" w14:textId="77777777" w:rsidR="009E0DC7" w:rsidRDefault="009E0DC7" w:rsidP="00DA48D7">
            <w:pPr>
              <w:rPr>
                <w:ins w:id="4413" w:author="Arjan Kloosterboer" w:date="2018-06-18T15:02:00Z"/>
                <w:rFonts w:ascii="Calibri" w:hAnsi="Calibri" w:cs="Calibri"/>
                <w:sz w:val="22"/>
                <w:szCs w:val="22"/>
              </w:rPr>
            </w:pPr>
            <w:ins w:id="4414" w:author="Arjan Kloosterboer" w:date="2018-06-18T15:02:00Z">
              <w:r>
                <w:rPr>
                  <w:rFonts w:ascii="Calibri" w:hAnsi="Calibri" w:cs="Calibri"/>
                  <w:sz w:val="22"/>
                  <w:szCs w:val="22"/>
                </w:rPr>
                <w:t xml:space="preserve">AN80 </w:t>
              </w:r>
            </w:ins>
          </w:p>
        </w:tc>
        <w:tc>
          <w:tcPr>
            <w:tcW w:w="382" w:type="pct"/>
            <w:tcBorders>
              <w:top w:val="nil"/>
              <w:left w:val="nil"/>
              <w:bottom w:val="nil"/>
              <w:right w:val="nil"/>
            </w:tcBorders>
            <w:hideMark/>
          </w:tcPr>
          <w:p w14:paraId="26515857" w14:textId="77777777" w:rsidR="009E0DC7" w:rsidRDefault="009E0DC7" w:rsidP="00DA48D7">
            <w:pPr>
              <w:rPr>
                <w:ins w:id="4415" w:author="Arjan Kloosterboer" w:date="2018-06-18T15:02:00Z"/>
                <w:rFonts w:ascii="Calibri" w:hAnsi="Calibri" w:cs="Calibri"/>
                <w:sz w:val="22"/>
                <w:szCs w:val="22"/>
              </w:rPr>
            </w:pPr>
            <w:ins w:id="4416" w:author="Arjan Kloosterboer" w:date="2018-06-18T15:02:00Z">
              <w:r>
                <w:rPr>
                  <w:rFonts w:ascii="Calibri" w:hAnsi="Calibri" w:cs="Calibri"/>
                  <w:sz w:val="22"/>
                  <w:szCs w:val="22"/>
                </w:rPr>
                <w:t>0 .. 1</w:t>
              </w:r>
            </w:ins>
          </w:p>
        </w:tc>
      </w:tr>
      <w:tr w:rsidR="009E0DC7" w14:paraId="4AE45C9C" w14:textId="77777777" w:rsidTr="009E0DC7">
        <w:trPr>
          <w:tblCellSpacing w:w="15" w:type="dxa"/>
          <w:ins w:id="4417" w:author="Arjan Kloosterboer" w:date="2018-06-18T15:02:00Z"/>
        </w:trPr>
        <w:tc>
          <w:tcPr>
            <w:tcW w:w="44" w:type="pct"/>
            <w:tcBorders>
              <w:top w:val="nil"/>
              <w:left w:val="nil"/>
              <w:bottom w:val="nil"/>
              <w:right w:val="nil"/>
            </w:tcBorders>
            <w:hideMark/>
          </w:tcPr>
          <w:p w14:paraId="12DA6675" w14:textId="77777777" w:rsidR="009E0DC7" w:rsidRDefault="009E0DC7" w:rsidP="00DA48D7">
            <w:pPr>
              <w:rPr>
                <w:ins w:id="4418" w:author="Arjan Kloosterboer" w:date="2018-06-18T15:02:00Z"/>
                <w:rFonts w:ascii="Calibri" w:hAnsi="Calibri" w:cs="Calibri"/>
                <w:sz w:val="22"/>
                <w:szCs w:val="22"/>
              </w:rPr>
            </w:pPr>
            <w:ins w:id="4419"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5F995046" w14:textId="77777777" w:rsidR="009E0DC7" w:rsidRDefault="009E0DC7" w:rsidP="00DA48D7">
            <w:pPr>
              <w:rPr>
                <w:ins w:id="4420" w:author="Arjan Kloosterboer" w:date="2018-06-18T15:02:00Z"/>
                <w:rFonts w:ascii="Calibri" w:hAnsi="Calibri" w:cs="Calibri"/>
                <w:sz w:val="22"/>
                <w:szCs w:val="22"/>
              </w:rPr>
            </w:pPr>
            <w:ins w:id="4421" w:author="Arjan Kloosterboer" w:date="2018-06-18T15:02:00Z">
              <w:r>
                <w:rPr>
                  <w:rFonts w:ascii="Calibri" w:hAnsi="Calibri" w:cs="Calibri"/>
                  <w:sz w:val="22"/>
                  <w:szCs w:val="22"/>
                </w:rPr>
                <w:t xml:space="preserve">- Objecttype </w:t>
              </w:r>
            </w:ins>
          </w:p>
        </w:tc>
        <w:tc>
          <w:tcPr>
            <w:tcW w:w="1788" w:type="pct"/>
            <w:tcBorders>
              <w:top w:val="nil"/>
              <w:left w:val="nil"/>
              <w:bottom w:val="nil"/>
              <w:right w:val="nil"/>
            </w:tcBorders>
            <w:hideMark/>
          </w:tcPr>
          <w:p w14:paraId="17A968FF" w14:textId="77777777" w:rsidR="009E0DC7" w:rsidRDefault="009E0DC7" w:rsidP="00DA48D7">
            <w:pPr>
              <w:rPr>
                <w:ins w:id="4422" w:author="Arjan Kloosterboer" w:date="2018-06-18T15:02:00Z"/>
                <w:rFonts w:ascii="Calibri" w:hAnsi="Calibri" w:cs="Calibri"/>
                <w:sz w:val="22"/>
                <w:szCs w:val="22"/>
              </w:rPr>
            </w:pPr>
            <w:ins w:id="4423" w:author="Arjan Kloosterboer" w:date="2018-06-18T15:02:00Z">
              <w:r>
                <w:rPr>
                  <w:rFonts w:ascii="Calibri" w:hAnsi="Calibri" w:cs="Calibri"/>
                  <w:sz w:val="22"/>
                  <w:szCs w:val="22"/>
                </w:rPr>
                <w:t>Het soort object in de registratie dat het procesobject representeert.</w:t>
              </w:r>
            </w:ins>
          </w:p>
        </w:tc>
        <w:tc>
          <w:tcPr>
            <w:tcW w:w="1378" w:type="pct"/>
            <w:tcBorders>
              <w:top w:val="nil"/>
              <w:left w:val="nil"/>
              <w:bottom w:val="nil"/>
              <w:right w:val="nil"/>
            </w:tcBorders>
            <w:hideMark/>
          </w:tcPr>
          <w:p w14:paraId="592DB0C3" w14:textId="77777777" w:rsidR="009E0DC7" w:rsidRDefault="009E0DC7" w:rsidP="00DA48D7">
            <w:pPr>
              <w:rPr>
                <w:ins w:id="4424" w:author="Arjan Kloosterboer" w:date="2018-06-18T15:02:00Z"/>
                <w:rFonts w:ascii="Calibri" w:hAnsi="Calibri" w:cs="Calibri"/>
                <w:sz w:val="22"/>
                <w:szCs w:val="22"/>
              </w:rPr>
            </w:pPr>
            <w:ins w:id="4425" w:author="Arjan Kloosterboer" w:date="2018-06-18T15:02:00Z">
              <w:r>
                <w:rPr>
                  <w:rFonts w:ascii="Calibri" w:hAnsi="Calibri" w:cs="Calibri"/>
                  <w:sz w:val="22"/>
                  <w:szCs w:val="22"/>
                </w:rPr>
                <w:t xml:space="preserve">AN80 </w:t>
              </w:r>
            </w:ins>
          </w:p>
        </w:tc>
        <w:tc>
          <w:tcPr>
            <w:tcW w:w="382" w:type="pct"/>
            <w:tcBorders>
              <w:top w:val="nil"/>
              <w:left w:val="nil"/>
              <w:bottom w:val="nil"/>
              <w:right w:val="nil"/>
            </w:tcBorders>
            <w:hideMark/>
          </w:tcPr>
          <w:p w14:paraId="48E31689" w14:textId="77777777" w:rsidR="009E0DC7" w:rsidRDefault="009E0DC7" w:rsidP="00DA48D7">
            <w:pPr>
              <w:rPr>
                <w:ins w:id="4426" w:author="Arjan Kloosterboer" w:date="2018-06-18T15:02:00Z"/>
                <w:rFonts w:ascii="Calibri" w:hAnsi="Calibri" w:cs="Calibri"/>
                <w:sz w:val="22"/>
                <w:szCs w:val="22"/>
              </w:rPr>
            </w:pPr>
            <w:ins w:id="4427" w:author="Arjan Kloosterboer" w:date="2018-06-18T15:02:00Z">
              <w:r>
                <w:rPr>
                  <w:rFonts w:ascii="Calibri" w:hAnsi="Calibri" w:cs="Calibri"/>
                  <w:sz w:val="22"/>
                  <w:szCs w:val="22"/>
                </w:rPr>
                <w:t>0 .. 1</w:t>
              </w:r>
            </w:ins>
          </w:p>
        </w:tc>
      </w:tr>
      <w:tr w:rsidR="009E0DC7" w14:paraId="4A9D1874" w14:textId="77777777" w:rsidTr="009E0DC7">
        <w:trPr>
          <w:tblCellSpacing w:w="15" w:type="dxa"/>
          <w:ins w:id="4428" w:author="Arjan Kloosterboer" w:date="2018-06-18T15:02:00Z"/>
        </w:trPr>
        <w:tc>
          <w:tcPr>
            <w:tcW w:w="44" w:type="pct"/>
            <w:tcBorders>
              <w:top w:val="nil"/>
              <w:left w:val="nil"/>
              <w:bottom w:val="nil"/>
              <w:right w:val="nil"/>
            </w:tcBorders>
            <w:hideMark/>
          </w:tcPr>
          <w:p w14:paraId="35C1BA85" w14:textId="77777777" w:rsidR="009E0DC7" w:rsidRDefault="009E0DC7" w:rsidP="00DA48D7">
            <w:pPr>
              <w:rPr>
                <w:ins w:id="4429" w:author="Arjan Kloosterboer" w:date="2018-06-18T15:02:00Z"/>
                <w:rFonts w:ascii="Calibri" w:hAnsi="Calibri" w:cs="Calibri"/>
                <w:sz w:val="22"/>
                <w:szCs w:val="22"/>
              </w:rPr>
            </w:pPr>
            <w:ins w:id="4430"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641D3EBB" w14:textId="77777777" w:rsidR="009E0DC7" w:rsidRDefault="009E0DC7" w:rsidP="00DA48D7">
            <w:pPr>
              <w:rPr>
                <w:ins w:id="4431" w:author="Arjan Kloosterboer" w:date="2018-06-18T15:02:00Z"/>
                <w:rFonts w:ascii="Calibri" w:hAnsi="Calibri" w:cs="Calibri"/>
                <w:sz w:val="22"/>
                <w:szCs w:val="22"/>
              </w:rPr>
            </w:pPr>
            <w:ins w:id="4432" w:author="Arjan Kloosterboer" w:date="2018-06-18T15:02:00Z">
              <w:r>
                <w:rPr>
                  <w:rFonts w:ascii="Calibri" w:hAnsi="Calibri" w:cs="Calibri"/>
                  <w:sz w:val="22"/>
                  <w:szCs w:val="22"/>
                </w:rPr>
                <w:t xml:space="preserve">- Datumkenmerk </w:t>
              </w:r>
            </w:ins>
          </w:p>
        </w:tc>
        <w:tc>
          <w:tcPr>
            <w:tcW w:w="1788" w:type="pct"/>
            <w:tcBorders>
              <w:top w:val="nil"/>
              <w:left w:val="nil"/>
              <w:bottom w:val="nil"/>
              <w:right w:val="nil"/>
            </w:tcBorders>
            <w:hideMark/>
          </w:tcPr>
          <w:p w14:paraId="50FC7189" w14:textId="77777777" w:rsidR="009E0DC7" w:rsidRDefault="009E0DC7" w:rsidP="00DA48D7">
            <w:pPr>
              <w:rPr>
                <w:ins w:id="4433" w:author="Arjan Kloosterboer" w:date="2018-06-18T15:02:00Z"/>
                <w:rFonts w:ascii="Calibri" w:hAnsi="Calibri" w:cs="Calibri"/>
                <w:sz w:val="22"/>
                <w:szCs w:val="22"/>
              </w:rPr>
            </w:pPr>
            <w:ins w:id="4434" w:author="Arjan Kloosterboer" w:date="2018-06-18T15:02:00Z">
              <w:r>
                <w:rPr>
                  <w:rFonts w:ascii="Calibri" w:hAnsi="Calibri" w:cs="Calibri"/>
                  <w:sz w:val="22"/>
                  <w:szCs w:val="22"/>
                </w:rPr>
                <w:t xml:space="preserve">Naam van de attribuutsoort van het procesobject dat bepalend is voor het einde van de procestermijn. </w:t>
              </w:r>
            </w:ins>
          </w:p>
        </w:tc>
        <w:tc>
          <w:tcPr>
            <w:tcW w:w="1378" w:type="pct"/>
            <w:tcBorders>
              <w:top w:val="nil"/>
              <w:left w:val="nil"/>
              <w:bottom w:val="nil"/>
              <w:right w:val="nil"/>
            </w:tcBorders>
            <w:hideMark/>
          </w:tcPr>
          <w:p w14:paraId="7F9C7A4B" w14:textId="77777777" w:rsidR="009E0DC7" w:rsidRDefault="009E0DC7" w:rsidP="00DA48D7">
            <w:pPr>
              <w:rPr>
                <w:ins w:id="4435" w:author="Arjan Kloosterboer" w:date="2018-06-18T15:02:00Z"/>
                <w:rFonts w:ascii="Calibri" w:hAnsi="Calibri" w:cs="Calibri"/>
                <w:sz w:val="22"/>
                <w:szCs w:val="22"/>
              </w:rPr>
            </w:pPr>
            <w:ins w:id="4436" w:author="Arjan Kloosterboer" w:date="2018-06-18T15:02:00Z">
              <w:r>
                <w:rPr>
                  <w:rFonts w:ascii="Calibri" w:hAnsi="Calibri" w:cs="Calibri"/>
                  <w:sz w:val="22"/>
                  <w:szCs w:val="22"/>
                </w:rPr>
                <w:t xml:space="preserve">AN80 </w:t>
              </w:r>
            </w:ins>
          </w:p>
        </w:tc>
        <w:tc>
          <w:tcPr>
            <w:tcW w:w="382" w:type="pct"/>
            <w:tcBorders>
              <w:top w:val="nil"/>
              <w:left w:val="nil"/>
              <w:bottom w:val="nil"/>
              <w:right w:val="nil"/>
            </w:tcBorders>
            <w:hideMark/>
          </w:tcPr>
          <w:p w14:paraId="310C942C" w14:textId="77777777" w:rsidR="009E0DC7" w:rsidRDefault="009E0DC7" w:rsidP="00DA48D7">
            <w:pPr>
              <w:rPr>
                <w:ins w:id="4437" w:author="Arjan Kloosterboer" w:date="2018-06-18T15:02:00Z"/>
                <w:rFonts w:ascii="Calibri" w:hAnsi="Calibri" w:cs="Calibri"/>
                <w:sz w:val="22"/>
                <w:szCs w:val="22"/>
              </w:rPr>
            </w:pPr>
            <w:ins w:id="4438" w:author="Arjan Kloosterboer" w:date="2018-06-18T15:02:00Z">
              <w:r>
                <w:rPr>
                  <w:rFonts w:ascii="Calibri" w:hAnsi="Calibri" w:cs="Calibri"/>
                  <w:sz w:val="22"/>
                  <w:szCs w:val="22"/>
                </w:rPr>
                <w:t>0 .. 1</w:t>
              </w:r>
            </w:ins>
          </w:p>
        </w:tc>
      </w:tr>
      <w:tr w:rsidR="009E0DC7" w14:paraId="53C17D4E" w14:textId="77777777" w:rsidTr="009E0DC7">
        <w:trPr>
          <w:tblCellSpacing w:w="15" w:type="dxa"/>
          <w:ins w:id="4439" w:author="Arjan Kloosterboer" w:date="2018-06-18T15:02:00Z"/>
        </w:trPr>
        <w:tc>
          <w:tcPr>
            <w:tcW w:w="44" w:type="pct"/>
            <w:tcBorders>
              <w:top w:val="nil"/>
              <w:left w:val="nil"/>
              <w:bottom w:val="nil"/>
              <w:right w:val="nil"/>
            </w:tcBorders>
            <w:hideMark/>
          </w:tcPr>
          <w:p w14:paraId="07BFE406" w14:textId="77777777" w:rsidR="009E0DC7" w:rsidRDefault="009E0DC7" w:rsidP="00DA48D7">
            <w:pPr>
              <w:rPr>
                <w:ins w:id="4440" w:author="Arjan Kloosterboer" w:date="2018-06-18T15:02:00Z"/>
                <w:rFonts w:ascii="Calibri" w:hAnsi="Calibri" w:cs="Calibri"/>
                <w:sz w:val="22"/>
                <w:szCs w:val="22"/>
              </w:rPr>
            </w:pPr>
            <w:ins w:id="4441" w:author="Arjan Kloosterboer" w:date="2018-06-18T15:02:00Z">
              <w:r>
                <w:rPr>
                  <w:rFonts w:ascii="Calibri" w:hAnsi="Calibri" w:cs="Calibri"/>
                  <w:sz w:val="22"/>
                  <w:szCs w:val="22"/>
                </w:rPr>
                <w:t> </w:t>
              </w:r>
            </w:ins>
          </w:p>
        </w:tc>
        <w:tc>
          <w:tcPr>
            <w:tcW w:w="1310" w:type="pct"/>
            <w:tcBorders>
              <w:top w:val="nil"/>
              <w:left w:val="nil"/>
              <w:bottom w:val="nil"/>
              <w:right w:val="nil"/>
            </w:tcBorders>
            <w:hideMark/>
          </w:tcPr>
          <w:p w14:paraId="679B7166" w14:textId="77777777" w:rsidR="009E0DC7" w:rsidRDefault="009E0DC7" w:rsidP="00DA48D7">
            <w:pPr>
              <w:rPr>
                <w:ins w:id="4442" w:author="Arjan Kloosterboer" w:date="2018-06-18T15:02:00Z"/>
                <w:rFonts w:ascii="Calibri" w:hAnsi="Calibri" w:cs="Calibri"/>
                <w:sz w:val="22"/>
                <w:szCs w:val="22"/>
              </w:rPr>
            </w:pPr>
            <w:ins w:id="4443" w:author="Arjan Kloosterboer" w:date="2018-06-18T15:02:00Z">
              <w:r>
                <w:rPr>
                  <w:rFonts w:ascii="Calibri" w:hAnsi="Calibri" w:cs="Calibri"/>
                  <w:sz w:val="22"/>
                  <w:szCs w:val="22"/>
                </w:rPr>
                <w:t xml:space="preserve">- Einddatum bekend </w:t>
              </w:r>
            </w:ins>
          </w:p>
        </w:tc>
        <w:tc>
          <w:tcPr>
            <w:tcW w:w="1788" w:type="pct"/>
            <w:tcBorders>
              <w:top w:val="nil"/>
              <w:left w:val="nil"/>
              <w:bottom w:val="nil"/>
              <w:right w:val="nil"/>
            </w:tcBorders>
            <w:hideMark/>
          </w:tcPr>
          <w:p w14:paraId="515A513C" w14:textId="77777777" w:rsidR="009E0DC7" w:rsidRDefault="009E0DC7" w:rsidP="00DA48D7">
            <w:pPr>
              <w:rPr>
                <w:ins w:id="4444" w:author="Arjan Kloosterboer" w:date="2018-06-18T15:02:00Z"/>
                <w:rFonts w:ascii="Calibri" w:hAnsi="Calibri" w:cs="Calibri"/>
                <w:sz w:val="22"/>
                <w:szCs w:val="22"/>
              </w:rPr>
            </w:pPr>
            <w:ins w:id="4445" w:author="Arjan Kloosterboer" w:date="2018-06-18T15:02:00Z">
              <w:r>
                <w:rPr>
                  <w:rFonts w:ascii="Calibri" w:hAnsi="Calibri" w:cs="Calibri"/>
                  <w:sz w:val="22"/>
                  <w:szCs w:val="22"/>
                </w:rPr>
                <w:t xml:space="preserve">Indicatie dat de einddatum van het procesobject gedurende de uitvoering van de zaak bekend moet worden. </w:t>
              </w:r>
            </w:ins>
          </w:p>
        </w:tc>
        <w:tc>
          <w:tcPr>
            <w:tcW w:w="1378" w:type="pct"/>
            <w:tcBorders>
              <w:top w:val="nil"/>
              <w:left w:val="nil"/>
              <w:bottom w:val="nil"/>
              <w:right w:val="nil"/>
            </w:tcBorders>
            <w:hideMark/>
          </w:tcPr>
          <w:p w14:paraId="10EB5C51" w14:textId="77777777" w:rsidR="009E0DC7" w:rsidRDefault="009E0DC7" w:rsidP="00DA48D7">
            <w:pPr>
              <w:rPr>
                <w:ins w:id="4446" w:author="Arjan Kloosterboer" w:date="2018-06-18T15:02:00Z"/>
                <w:rFonts w:ascii="Calibri" w:hAnsi="Calibri" w:cs="Calibri"/>
                <w:sz w:val="22"/>
                <w:szCs w:val="22"/>
              </w:rPr>
            </w:pPr>
            <w:ins w:id="4447" w:author="Arjan Kloosterboer" w:date="2018-06-18T15:02:00Z">
              <w:r>
                <w:rPr>
                  <w:rFonts w:ascii="Calibri" w:hAnsi="Calibri" w:cs="Calibri"/>
                  <w:sz w:val="22"/>
                  <w:szCs w:val="22"/>
                </w:rPr>
                <w:t xml:space="preserve">INDIC </w:t>
              </w:r>
            </w:ins>
          </w:p>
        </w:tc>
        <w:tc>
          <w:tcPr>
            <w:tcW w:w="382" w:type="pct"/>
            <w:tcBorders>
              <w:top w:val="nil"/>
              <w:left w:val="nil"/>
              <w:bottom w:val="nil"/>
              <w:right w:val="nil"/>
            </w:tcBorders>
            <w:hideMark/>
          </w:tcPr>
          <w:p w14:paraId="30414A05" w14:textId="77777777" w:rsidR="009E0DC7" w:rsidRDefault="009E0DC7" w:rsidP="00DA48D7">
            <w:pPr>
              <w:rPr>
                <w:ins w:id="4448" w:author="Arjan Kloosterboer" w:date="2018-06-18T15:02:00Z"/>
                <w:rFonts w:ascii="Calibri" w:hAnsi="Calibri" w:cs="Calibri"/>
                <w:sz w:val="22"/>
                <w:szCs w:val="22"/>
              </w:rPr>
            </w:pPr>
            <w:ins w:id="4449" w:author="Arjan Kloosterboer" w:date="2018-06-18T15:02:00Z">
              <w:r>
                <w:rPr>
                  <w:rFonts w:ascii="Calibri" w:hAnsi="Calibri" w:cs="Calibri"/>
                  <w:sz w:val="22"/>
                  <w:szCs w:val="22"/>
                </w:rPr>
                <w:t>0 .. 1</w:t>
              </w:r>
            </w:ins>
          </w:p>
        </w:tc>
      </w:tr>
    </w:tbl>
    <w:p w14:paraId="40F0EADC" w14:textId="77777777" w:rsidR="009E0DC7" w:rsidRDefault="009E0DC7" w:rsidP="009E0DC7">
      <w:pPr>
        <w:rPr>
          <w:ins w:id="4450" w:author="Arjan Kloosterboer" w:date="2018-06-18T15:02: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4067"/>
        <w:gridCol w:w="4593"/>
      </w:tblGrid>
      <w:tr w:rsidR="009E0DC7" w14:paraId="3596CA58" w14:textId="77777777" w:rsidTr="009E0DC7">
        <w:trPr>
          <w:tblCellSpacing w:w="15" w:type="dxa"/>
          <w:ins w:id="4451" w:author="Arjan Kloosterboer" w:date="2018-06-18T15:02:00Z"/>
        </w:trPr>
        <w:tc>
          <w:tcPr>
            <w:tcW w:w="4967" w:type="pct"/>
            <w:gridSpan w:val="3"/>
            <w:tcBorders>
              <w:top w:val="nil"/>
              <w:left w:val="nil"/>
              <w:bottom w:val="nil"/>
              <w:right w:val="nil"/>
            </w:tcBorders>
            <w:hideMark/>
          </w:tcPr>
          <w:p w14:paraId="756EC55F" w14:textId="77777777" w:rsidR="009E0DC7" w:rsidRDefault="009E0DC7" w:rsidP="00DA48D7">
            <w:pPr>
              <w:rPr>
                <w:ins w:id="4452" w:author="Arjan Kloosterboer" w:date="2018-06-18T15:02:00Z"/>
                <w:rFonts w:ascii="Calibri" w:hAnsi="Calibri" w:cs="Calibri"/>
                <w:sz w:val="22"/>
                <w:szCs w:val="22"/>
              </w:rPr>
            </w:pPr>
            <w:ins w:id="4453" w:author="Arjan Kloosterboer" w:date="2018-06-18T15:02:00Z">
              <w:r>
                <w:rPr>
                  <w:rFonts w:ascii="Calibri" w:hAnsi="Calibri" w:cs="Calibri"/>
                  <w:b/>
                  <w:bCs/>
                  <w:sz w:val="22"/>
                  <w:szCs w:val="22"/>
                </w:rPr>
                <w:t>Overzicht relaties</w:t>
              </w:r>
            </w:ins>
          </w:p>
        </w:tc>
      </w:tr>
      <w:tr w:rsidR="009E0DC7" w14:paraId="32446B06" w14:textId="77777777" w:rsidTr="00DA48D7">
        <w:trPr>
          <w:tblCellSpacing w:w="15" w:type="dxa"/>
          <w:ins w:id="4454" w:author="Arjan Kloosterboer" w:date="2018-06-18T15:02:00Z"/>
        </w:trPr>
        <w:tc>
          <w:tcPr>
            <w:tcW w:w="0" w:type="auto"/>
            <w:tcBorders>
              <w:top w:val="nil"/>
              <w:left w:val="nil"/>
              <w:bottom w:val="nil"/>
              <w:right w:val="nil"/>
            </w:tcBorders>
            <w:hideMark/>
          </w:tcPr>
          <w:p w14:paraId="6B4A4F37" w14:textId="77777777" w:rsidR="009E0DC7" w:rsidRDefault="009E0DC7" w:rsidP="00DA48D7">
            <w:pPr>
              <w:rPr>
                <w:ins w:id="4455" w:author="Arjan Kloosterboer" w:date="2018-06-18T15:02:00Z"/>
                <w:rFonts w:ascii="Calibri" w:hAnsi="Calibri" w:cs="Calibri"/>
                <w:sz w:val="22"/>
                <w:szCs w:val="22"/>
              </w:rPr>
            </w:pPr>
          </w:p>
        </w:tc>
        <w:tc>
          <w:tcPr>
            <w:tcW w:w="0" w:type="auto"/>
            <w:tcBorders>
              <w:top w:val="nil"/>
              <w:left w:val="nil"/>
              <w:bottom w:val="nil"/>
              <w:right w:val="nil"/>
            </w:tcBorders>
            <w:hideMark/>
          </w:tcPr>
          <w:p w14:paraId="1CCDF2FC" w14:textId="77777777" w:rsidR="009E0DC7" w:rsidRDefault="009E0DC7" w:rsidP="00DA48D7">
            <w:pPr>
              <w:rPr>
                <w:ins w:id="4456" w:author="Arjan Kloosterboer" w:date="2018-06-18T15:02:00Z"/>
                <w:rFonts w:ascii="Calibri" w:hAnsi="Calibri" w:cs="Calibri"/>
                <w:sz w:val="22"/>
                <w:szCs w:val="22"/>
              </w:rPr>
            </w:pPr>
            <w:ins w:id="4457" w:author="Arjan Kloosterboer" w:date="2018-06-18T15:02:00Z">
              <w:r>
                <w:rPr>
                  <w:rFonts w:ascii="Calibri" w:hAnsi="Calibri" w:cs="Calibri"/>
                  <w:i/>
                  <w:iCs/>
                  <w:sz w:val="22"/>
                  <w:szCs w:val="22"/>
                </w:rPr>
                <w:t>Relatienaam met kardinaliteiten</w:t>
              </w:r>
            </w:ins>
          </w:p>
        </w:tc>
        <w:tc>
          <w:tcPr>
            <w:tcW w:w="0" w:type="auto"/>
            <w:tcBorders>
              <w:top w:val="nil"/>
              <w:left w:val="nil"/>
              <w:bottom w:val="nil"/>
              <w:right w:val="nil"/>
            </w:tcBorders>
            <w:hideMark/>
          </w:tcPr>
          <w:p w14:paraId="23EF66B8" w14:textId="77777777" w:rsidR="009E0DC7" w:rsidRDefault="009E0DC7" w:rsidP="00DA48D7">
            <w:pPr>
              <w:rPr>
                <w:ins w:id="4458" w:author="Arjan Kloosterboer" w:date="2018-06-18T15:02:00Z"/>
                <w:rFonts w:ascii="Calibri" w:hAnsi="Calibri" w:cs="Calibri"/>
                <w:sz w:val="22"/>
                <w:szCs w:val="22"/>
              </w:rPr>
            </w:pPr>
            <w:ins w:id="4459" w:author="Arjan Kloosterboer" w:date="2018-06-18T15:02:00Z">
              <w:r>
                <w:rPr>
                  <w:rFonts w:ascii="Calibri" w:hAnsi="Calibri" w:cs="Calibri"/>
                  <w:i/>
                  <w:iCs/>
                  <w:sz w:val="22"/>
                  <w:szCs w:val="22"/>
                </w:rPr>
                <w:t>Definitie</w:t>
              </w:r>
            </w:ins>
          </w:p>
        </w:tc>
      </w:tr>
      <w:tr w:rsidR="009E0DC7" w14:paraId="63A90C72" w14:textId="77777777" w:rsidTr="009E0DC7">
        <w:trPr>
          <w:tblCellSpacing w:w="15" w:type="dxa"/>
          <w:ins w:id="4460" w:author="Arjan Kloosterboer" w:date="2018-06-18T15:02:00Z"/>
        </w:trPr>
        <w:tc>
          <w:tcPr>
            <w:tcW w:w="247" w:type="pct"/>
            <w:tcBorders>
              <w:top w:val="nil"/>
              <w:left w:val="nil"/>
              <w:bottom w:val="nil"/>
              <w:right w:val="nil"/>
            </w:tcBorders>
            <w:hideMark/>
          </w:tcPr>
          <w:p w14:paraId="05CA9847" w14:textId="77777777" w:rsidR="009E0DC7" w:rsidRDefault="009E0DC7" w:rsidP="00DA48D7">
            <w:pPr>
              <w:rPr>
                <w:ins w:id="4461" w:author="Arjan Kloosterboer" w:date="2018-06-18T15:02:00Z"/>
                <w:rFonts w:ascii="Calibri" w:hAnsi="Calibri" w:cs="Calibri"/>
                <w:sz w:val="22"/>
                <w:szCs w:val="22"/>
              </w:rPr>
            </w:pPr>
            <w:ins w:id="4462" w:author="Arjan Kloosterboer" w:date="2018-06-18T15:02:00Z">
              <w:r>
                <w:rPr>
                  <w:rFonts w:ascii="Calibri" w:hAnsi="Calibri" w:cs="Calibri"/>
                  <w:sz w:val="22"/>
                  <w:szCs w:val="22"/>
                </w:rPr>
                <w:t> </w:t>
              </w:r>
            </w:ins>
          </w:p>
        </w:tc>
        <w:tc>
          <w:tcPr>
            <w:tcW w:w="2220" w:type="pct"/>
            <w:tcBorders>
              <w:top w:val="nil"/>
              <w:left w:val="nil"/>
              <w:bottom w:val="nil"/>
              <w:right w:val="nil"/>
            </w:tcBorders>
            <w:hideMark/>
          </w:tcPr>
          <w:p w14:paraId="4840A021" w14:textId="77777777" w:rsidR="009E0DC7" w:rsidRDefault="009E0DC7" w:rsidP="00DA48D7">
            <w:pPr>
              <w:rPr>
                <w:ins w:id="4463" w:author="Arjan Kloosterboer" w:date="2018-06-18T15:02:00Z"/>
                <w:rFonts w:ascii="Calibri" w:hAnsi="Calibri" w:cs="Calibri"/>
                <w:sz w:val="22"/>
                <w:szCs w:val="22"/>
              </w:rPr>
            </w:pPr>
            <w:ins w:id="4464" w:author="Arjan Kloosterboer" w:date="2018-06-18T15:02:00Z">
              <w:r>
                <w:rPr>
                  <w:rFonts w:ascii="Calibri" w:hAnsi="Calibri" w:cs="Calibri"/>
                  <w:sz w:val="22"/>
                  <w:szCs w:val="22"/>
                </w:rPr>
                <w:t xml:space="preserve">RESULTAATTYPE [ 0 .. * ] heeft verplichte INFORMATIEOBJECTTYPE [ 0 .. * ] </w:t>
              </w:r>
            </w:ins>
          </w:p>
        </w:tc>
        <w:tc>
          <w:tcPr>
            <w:tcW w:w="2467" w:type="pct"/>
            <w:tcBorders>
              <w:top w:val="nil"/>
              <w:left w:val="nil"/>
              <w:bottom w:val="nil"/>
              <w:right w:val="nil"/>
            </w:tcBorders>
            <w:hideMark/>
          </w:tcPr>
          <w:p w14:paraId="724BDEA3" w14:textId="77777777" w:rsidR="009E0DC7" w:rsidRDefault="009E0DC7" w:rsidP="00DA48D7">
            <w:pPr>
              <w:rPr>
                <w:ins w:id="4465" w:author="Arjan Kloosterboer" w:date="2018-06-18T15:02:00Z"/>
                <w:rFonts w:ascii="Calibri" w:hAnsi="Calibri" w:cs="Calibri"/>
                <w:sz w:val="22"/>
                <w:szCs w:val="22"/>
              </w:rPr>
            </w:pPr>
            <w:ins w:id="4466" w:author="Arjan Kloosterboer" w:date="2018-06-18T15:02:00Z">
              <w:r>
                <w:rPr>
                  <w:rFonts w:ascii="Calibri" w:hAnsi="Calibri" w:cs="Calibri"/>
                  <w:sz w:val="22"/>
                  <w:szCs w:val="22"/>
                </w:rPr>
                <w:t xml:space="preserve">De INFORMATIEOBJECTTYPEn die verplicht aanwezig moeten zijn in het zaakdossier van een ZAAK voordat een resultaat van dit RESULTAATTYPE bij die ZAAK kan worden gezet. </w:t>
              </w:r>
            </w:ins>
          </w:p>
        </w:tc>
      </w:tr>
      <w:tr w:rsidR="009E0DC7" w14:paraId="4D379937" w14:textId="77777777" w:rsidTr="009E0DC7">
        <w:trPr>
          <w:tblCellSpacing w:w="15" w:type="dxa"/>
          <w:ins w:id="4467" w:author="Arjan Kloosterboer" w:date="2018-06-18T15:02:00Z"/>
        </w:trPr>
        <w:tc>
          <w:tcPr>
            <w:tcW w:w="247" w:type="pct"/>
            <w:tcBorders>
              <w:top w:val="nil"/>
              <w:left w:val="nil"/>
              <w:bottom w:val="nil"/>
              <w:right w:val="nil"/>
            </w:tcBorders>
            <w:hideMark/>
          </w:tcPr>
          <w:p w14:paraId="674F6DB8" w14:textId="77777777" w:rsidR="009E0DC7" w:rsidRDefault="009E0DC7" w:rsidP="00DA48D7">
            <w:pPr>
              <w:rPr>
                <w:ins w:id="4468" w:author="Arjan Kloosterboer" w:date="2018-06-18T15:02:00Z"/>
                <w:rFonts w:ascii="Calibri" w:hAnsi="Calibri" w:cs="Calibri"/>
                <w:sz w:val="22"/>
                <w:szCs w:val="22"/>
              </w:rPr>
            </w:pPr>
            <w:ins w:id="4469" w:author="Arjan Kloosterboer" w:date="2018-06-18T15:02:00Z">
              <w:r>
                <w:rPr>
                  <w:rFonts w:ascii="Calibri" w:hAnsi="Calibri" w:cs="Calibri"/>
                  <w:sz w:val="22"/>
                  <w:szCs w:val="22"/>
                </w:rPr>
                <w:t> </w:t>
              </w:r>
            </w:ins>
          </w:p>
        </w:tc>
        <w:tc>
          <w:tcPr>
            <w:tcW w:w="2220" w:type="pct"/>
            <w:tcBorders>
              <w:top w:val="nil"/>
              <w:left w:val="nil"/>
              <w:bottom w:val="nil"/>
              <w:right w:val="nil"/>
            </w:tcBorders>
            <w:hideMark/>
          </w:tcPr>
          <w:p w14:paraId="6D3112CB" w14:textId="77777777" w:rsidR="009E0DC7" w:rsidRDefault="009E0DC7" w:rsidP="00DA48D7">
            <w:pPr>
              <w:rPr>
                <w:ins w:id="4470" w:author="Arjan Kloosterboer" w:date="2018-06-18T15:02:00Z"/>
                <w:rFonts w:ascii="Calibri" w:hAnsi="Calibri" w:cs="Calibri"/>
                <w:sz w:val="22"/>
                <w:szCs w:val="22"/>
              </w:rPr>
            </w:pPr>
            <w:ins w:id="4471" w:author="Arjan Kloosterboer" w:date="2018-06-18T15:02:00Z">
              <w:r>
                <w:rPr>
                  <w:rFonts w:ascii="Calibri" w:hAnsi="Calibri" w:cs="Calibri"/>
                  <w:sz w:val="22"/>
                  <w:szCs w:val="22"/>
                </w:rPr>
                <w:t xml:space="preserve">RESULTAATTYPE [ 0 .. * ] bepaalt afwijkende vernietigingstermijn van INFORMATIEOBJECTTYPE [ 0 .. * ] </w:t>
              </w:r>
            </w:ins>
          </w:p>
        </w:tc>
        <w:tc>
          <w:tcPr>
            <w:tcW w:w="2467" w:type="pct"/>
            <w:tcBorders>
              <w:top w:val="nil"/>
              <w:left w:val="nil"/>
              <w:bottom w:val="nil"/>
              <w:right w:val="nil"/>
            </w:tcBorders>
            <w:hideMark/>
          </w:tcPr>
          <w:p w14:paraId="0EAAE59E" w14:textId="77777777" w:rsidR="009E0DC7" w:rsidRDefault="009E0DC7" w:rsidP="00DA48D7">
            <w:pPr>
              <w:rPr>
                <w:ins w:id="4472" w:author="Arjan Kloosterboer" w:date="2018-06-18T15:02:00Z"/>
                <w:rFonts w:ascii="Calibri" w:hAnsi="Calibri" w:cs="Calibri"/>
                <w:sz w:val="22"/>
                <w:szCs w:val="22"/>
              </w:rPr>
            </w:pPr>
            <w:ins w:id="4473" w:author="Arjan Kloosterboer" w:date="2018-06-18T15:02:00Z">
              <w:r>
                <w:rPr>
                  <w:rFonts w:ascii="Calibri" w:hAnsi="Calibri" w:cs="Calibri"/>
                  <w:sz w:val="22"/>
                  <w:szCs w:val="22"/>
                </w:rPr>
                <w:t xml:space="preserve">Informatieobjecten van een INFORMATIEOBJECTTYPE bij een ZAAKTYPE waarvan de vernietigingstermijn korter is dan de termijn die gespecificeerd is bij het RESULTAATTYPE bij dat ZAAKTYPE. </w:t>
              </w:r>
            </w:ins>
          </w:p>
        </w:tc>
      </w:tr>
      <w:tr w:rsidR="009E0DC7" w14:paraId="3BF5F8BC" w14:textId="77777777" w:rsidTr="009E0DC7">
        <w:trPr>
          <w:tblCellSpacing w:w="15" w:type="dxa"/>
          <w:ins w:id="4474" w:author="Arjan Kloosterboer" w:date="2018-06-18T15:02:00Z"/>
        </w:trPr>
        <w:tc>
          <w:tcPr>
            <w:tcW w:w="247" w:type="pct"/>
            <w:tcBorders>
              <w:top w:val="nil"/>
              <w:left w:val="nil"/>
              <w:bottom w:val="nil"/>
              <w:right w:val="nil"/>
            </w:tcBorders>
            <w:hideMark/>
          </w:tcPr>
          <w:p w14:paraId="68FDC35F" w14:textId="77777777" w:rsidR="009E0DC7" w:rsidRDefault="009E0DC7" w:rsidP="00DA48D7">
            <w:pPr>
              <w:rPr>
                <w:ins w:id="4475" w:author="Arjan Kloosterboer" w:date="2018-06-18T15:02:00Z"/>
                <w:rFonts w:ascii="Calibri" w:hAnsi="Calibri" w:cs="Calibri"/>
                <w:sz w:val="22"/>
                <w:szCs w:val="22"/>
              </w:rPr>
            </w:pPr>
            <w:ins w:id="4476" w:author="Arjan Kloosterboer" w:date="2018-06-18T15:02:00Z">
              <w:r>
                <w:rPr>
                  <w:rFonts w:ascii="Calibri" w:hAnsi="Calibri" w:cs="Calibri"/>
                  <w:sz w:val="22"/>
                  <w:szCs w:val="22"/>
                </w:rPr>
                <w:t> </w:t>
              </w:r>
            </w:ins>
          </w:p>
        </w:tc>
        <w:tc>
          <w:tcPr>
            <w:tcW w:w="2220" w:type="pct"/>
            <w:tcBorders>
              <w:top w:val="nil"/>
              <w:left w:val="nil"/>
              <w:bottom w:val="nil"/>
              <w:right w:val="nil"/>
            </w:tcBorders>
            <w:hideMark/>
          </w:tcPr>
          <w:p w14:paraId="6A3CFF08" w14:textId="77777777" w:rsidR="009E0DC7" w:rsidRDefault="009E0DC7" w:rsidP="00DA48D7">
            <w:pPr>
              <w:rPr>
                <w:ins w:id="4477" w:author="Arjan Kloosterboer" w:date="2018-06-18T15:02:00Z"/>
                <w:rFonts w:ascii="Calibri" w:hAnsi="Calibri" w:cs="Calibri"/>
                <w:sz w:val="22"/>
                <w:szCs w:val="22"/>
              </w:rPr>
            </w:pPr>
            <w:ins w:id="4478" w:author="Arjan Kloosterboer" w:date="2018-06-18T15:02:00Z">
              <w:r>
                <w:rPr>
                  <w:rFonts w:ascii="Calibri" w:hAnsi="Calibri" w:cs="Calibri"/>
                  <w:sz w:val="22"/>
                  <w:szCs w:val="22"/>
                </w:rPr>
                <w:t xml:space="preserve">RESULTAATTYPE [ 1 .. * ] leidt tot BESLUITTYPE [ 0 .. * ] </w:t>
              </w:r>
            </w:ins>
          </w:p>
        </w:tc>
        <w:tc>
          <w:tcPr>
            <w:tcW w:w="2467" w:type="pct"/>
            <w:tcBorders>
              <w:top w:val="nil"/>
              <w:left w:val="nil"/>
              <w:bottom w:val="nil"/>
              <w:right w:val="nil"/>
            </w:tcBorders>
            <w:hideMark/>
          </w:tcPr>
          <w:p w14:paraId="4110C8D9" w14:textId="77777777" w:rsidR="009E0DC7" w:rsidRDefault="009E0DC7" w:rsidP="00DA48D7">
            <w:pPr>
              <w:rPr>
                <w:ins w:id="4479" w:author="Arjan Kloosterboer" w:date="2018-06-18T15:02:00Z"/>
                <w:rFonts w:ascii="Calibri" w:hAnsi="Calibri" w:cs="Calibri"/>
                <w:sz w:val="22"/>
                <w:szCs w:val="22"/>
              </w:rPr>
            </w:pPr>
            <w:ins w:id="4480" w:author="Arjan Kloosterboer" w:date="2018-06-18T15:02:00Z">
              <w:r>
                <w:rPr>
                  <w:rFonts w:ascii="Calibri" w:hAnsi="Calibri" w:cs="Calibri"/>
                  <w:sz w:val="22"/>
                  <w:szCs w:val="22"/>
                </w:rPr>
                <w:t>Het BESLUITTYPE van besluiten die gepaard gaan met resultaten van het RESULTAATTYPE.</w:t>
              </w:r>
            </w:ins>
          </w:p>
        </w:tc>
      </w:tr>
      <w:tr w:rsidR="009E0DC7" w14:paraId="0B827A7D" w14:textId="77777777" w:rsidTr="009E0DC7">
        <w:trPr>
          <w:tblCellSpacing w:w="15" w:type="dxa"/>
          <w:ins w:id="4481" w:author="Arjan Kloosterboer" w:date="2018-06-18T15:02:00Z"/>
        </w:trPr>
        <w:tc>
          <w:tcPr>
            <w:tcW w:w="247" w:type="pct"/>
            <w:tcBorders>
              <w:top w:val="nil"/>
              <w:left w:val="nil"/>
              <w:bottom w:val="nil"/>
              <w:right w:val="nil"/>
            </w:tcBorders>
            <w:hideMark/>
          </w:tcPr>
          <w:p w14:paraId="66541E35" w14:textId="77777777" w:rsidR="009E0DC7" w:rsidRDefault="009E0DC7" w:rsidP="00DA48D7">
            <w:pPr>
              <w:rPr>
                <w:ins w:id="4482" w:author="Arjan Kloosterboer" w:date="2018-06-18T15:02:00Z"/>
                <w:rFonts w:ascii="Calibri" w:hAnsi="Calibri" w:cs="Calibri"/>
                <w:sz w:val="22"/>
                <w:szCs w:val="22"/>
              </w:rPr>
            </w:pPr>
            <w:ins w:id="4483" w:author="Arjan Kloosterboer" w:date="2018-06-18T15:02:00Z">
              <w:r>
                <w:rPr>
                  <w:rFonts w:ascii="Calibri" w:hAnsi="Calibri" w:cs="Calibri"/>
                  <w:sz w:val="22"/>
                  <w:szCs w:val="22"/>
                </w:rPr>
                <w:t> </w:t>
              </w:r>
            </w:ins>
          </w:p>
        </w:tc>
        <w:tc>
          <w:tcPr>
            <w:tcW w:w="2220" w:type="pct"/>
            <w:tcBorders>
              <w:top w:val="nil"/>
              <w:left w:val="nil"/>
              <w:bottom w:val="nil"/>
              <w:right w:val="nil"/>
            </w:tcBorders>
            <w:hideMark/>
          </w:tcPr>
          <w:p w14:paraId="4417D642" w14:textId="77777777" w:rsidR="009E0DC7" w:rsidRDefault="009E0DC7" w:rsidP="00DA48D7">
            <w:pPr>
              <w:rPr>
                <w:ins w:id="4484" w:author="Arjan Kloosterboer" w:date="2018-06-18T15:02:00Z"/>
                <w:rFonts w:ascii="Calibri" w:hAnsi="Calibri" w:cs="Calibri"/>
                <w:sz w:val="22"/>
                <w:szCs w:val="22"/>
              </w:rPr>
            </w:pPr>
            <w:ins w:id="4485" w:author="Arjan Kloosterboer" w:date="2018-06-18T15:02:00Z">
              <w:r>
                <w:rPr>
                  <w:rFonts w:ascii="Calibri" w:hAnsi="Calibri" w:cs="Calibri"/>
                  <w:sz w:val="22"/>
                  <w:szCs w:val="22"/>
                </w:rPr>
                <w:t xml:space="preserve">RESULTAATTYPE [ 1 .. * ] is relevant voor ZAAKTYPE [ 1 ] </w:t>
              </w:r>
            </w:ins>
          </w:p>
        </w:tc>
        <w:tc>
          <w:tcPr>
            <w:tcW w:w="2467" w:type="pct"/>
            <w:tcBorders>
              <w:top w:val="nil"/>
              <w:left w:val="nil"/>
              <w:bottom w:val="nil"/>
              <w:right w:val="nil"/>
            </w:tcBorders>
            <w:hideMark/>
          </w:tcPr>
          <w:p w14:paraId="6183773E" w14:textId="77777777" w:rsidR="009E0DC7" w:rsidRDefault="009E0DC7" w:rsidP="00DA48D7">
            <w:pPr>
              <w:rPr>
                <w:ins w:id="4486" w:author="Arjan Kloosterboer" w:date="2018-06-18T15:02:00Z"/>
                <w:rFonts w:ascii="Calibri" w:hAnsi="Calibri" w:cs="Calibri"/>
                <w:sz w:val="22"/>
                <w:szCs w:val="22"/>
              </w:rPr>
            </w:pPr>
            <w:ins w:id="4487" w:author="Arjan Kloosterboer" w:date="2018-06-18T15:02:00Z">
              <w:r>
                <w:rPr>
                  <w:rFonts w:ascii="Calibri" w:hAnsi="Calibri" w:cs="Calibri"/>
                  <w:sz w:val="22"/>
                  <w:szCs w:val="22"/>
                </w:rPr>
                <w:t>Het ZAAKTYPE van ZAAKen waarin resultaten van dit RESULTAATTYPE bereikt kunnen worden.</w:t>
              </w:r>
            </w:ins>
          </w:p>
        </w:tc>
      </w:tr>
    </w:tbl>
    <w:p w14:paraId="27A1D5A5" w14:textId="77777777" w:rsidR="009E0DC7" w:rsidRDefault="009E0DC7" w:rsidP="009E0DC7">
      <w:pPr>
        <w:rPr>
          <w:ins w:id="4488" w:author="Arjan Kloosterboer" w:date="2018-06-18T15:02: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6"/>
        <w:gridCol w:w="8658"/>
      </w:tblGrid>
      <w:tr w:rsidR="009E0DC7" w14:paraId="09CA29D2" w14:textId="77777777" w:rsidTr="009E0DC7">
        <w:trPr>
          <w:tblCellSpacing w:w="15" w:type="dxa"/>
          <w:ins w:id="4489" w:author="Arjan Kloosterboer" w:date="2018-06-18T15:02:00Z"/>
        </w:trPr>
        <w:tc>
          <w:tcPr>
            <w:tcW w:w="4967" w:type="pct"/>
            <w:gridSpan w:val="2"/>
            <w:tcBorders>
              <w:top w:val="nil"/>
              <w:left w:val="nil"/>
              <w:bottom w:val="nil"/>
              <w:right w:val="nil"/>
            </w:tcBorders>
            <w:hideMark/>
          </w:tcPr>
          <w:p w14:paraId="068DD251" w14:textId="77777777" w:rsidR="009E0DC7" w:rsidRDefault="009E0DC7" w:rsidP="00DA48D7">
            <w:pPr>
              <w:rPr>
                <w:ins w:id="4490" w:author="Arjan Kloosterboer" w:date="2018-06-18T15:02:00Z"/>
                <w:rFonts w:ascii="Calibri" w:hAnsi="Calibri" w:cs="Calibri"/>
                <w:sz w:val="22"/>
                <w:szCs w:val="22"/>
              </w:rPr>
            </w:pPr>
            <w:ins w:id="4491" w:author="Arjan Kloosterboer" w:date="2018-06-18T15:02:00Z">
              <w:r>
                <w:rPr>
                  <w:rFonts w:ascii="Calibri" w:hAnsi="Calibri" w:cs="Calibri"/>
                  <w:b/>
                  <w:bCs/>
                  <w:sz w:val="22"/>
                  <w:szCs w:val="22"/>
                </w:rPr>
                <w:t>Toelichting</w:t>
              </w:r>
            </w:ins>
          </w:p>
        </w:tc>
      </w:tr>
      <w:tr w:rsidR="009E0DC7" w14:paraId="3EBA3933" w14:textId="77777777" w:rsidTr="009E0DC7">
        <w:trPr>
          <w:tblCellSpacing w:w="15" w:type="dxa"/>
          <w:ins w:id="4492" w:author="Arjan Kloosterboer" w:date="2018-06-18T15:02:00Z"/>
        </w:trPr>
        <w:tc>
          <w:tcPr>
            <w:tcW w:w="247" w:type="pct"/>
            <w:tcBorders>
              <w:top w:val="nil"/>
              <w:left w:val="nil"/>
              <w:bottom w:val="nil"/>
              <w:right w:val="nil"/>
            </w:tcBorders>
            <w:hideMark/>
          </w:tcPr>
          <w:p w14:paraId="11E7263D" w14:textId="77777777" w:rsidR="009E0DC7" w:rsidRDefault="009E0DC7" w:rsidP="00DA48D7">
            <w:pPr>
              <w:rPr>
                <w:ins w:id="4493" w:author="Arjan Kloosterboer" w:date="2018-06-18T15:02:00Z"/>
                <w:rFonts w:ascii="Calibri" w:hAnsi="Calibri" w:cs="Calibri"/>
                <w:sz w:val="22"/>
                <w:szCs w:val="22"/>
              </w:rPr>
            </w:pPr>
            <w:ins w:id="4494" w:author="Arjan Kloosterboer" w:date="2018-06-18T15:02:00Z">
              <w:r>
                <w:rPr>
                  <w:rFonts w:ascii="Calibri" w:hAnsi="Calibri" w:cs="Calibri"/>
                  <w:sz w:val="22"/>
                  <w:szCs w:val="22"/>
                </w:rPr>
                <w:lastRenderedPageBreak/>
                <w:t> </w:t>
              </w:r>
            </w:ins>
          </w:p>
        </w:tc>
        <w:tc>
          <w:tcPr>
            <w:tcW w:w="4703" w:type="pct"/>
            <w:tcBorders>
              <w:top w:val="nil"/>
              <w:left w:val="nil"/>
              <w:bottom w:val="nil"/>
              <w:right w:val="nil"/>
            </w:tcBorders>
            <w:hideMark/>
          </w:tcPr>
          <w:p w14:paraId="6BB2A03D" w14:textId="77777777" w:rsidR="009E0DC7" w:rsidRDefault="009E0DC7" w:rsidP="00DA48D7">
            <w:pPr>
              <w:rPr>
                <w:ins w:id="4495" w:author="Arjan Kloosterboer" w:date="2018-06-18T15:02:00Z"/>
                <w:rFonts w:ascii="Calibri" w:hAnsi="Calibri" w:cs="Calibri"/>
                <w:sz w:val="22"/>
                <w:szCs w:val="22"/>
              </w:rPr>
            </w:pPr>
            <w:ins w:id="4496" w:author="Arjan Kloosterboer" w:date="2018-06-18T15:02:00Z">
              <w:r>
                <w:rPr>
                  <w:rFonts w:ascii="Calibri" w:hAnsi="Calibri" w:cs="Calibri"/>
                  <w:sz w:val="22"/>
                  <w:szCs w:val="22"/>
                </w:rPr>
                <w:t xml:space="preserve">Elke zaak heeft een resultaat. In een aantal gevallen valt dit resultaat samen met een besluit: ?Evenementenvergunning verleend?, ?Energiesubsidie geweigerd?, et cetera. Het komt echter ook voor dat zaken worden afgehandeld zonder dat er een besluit wordt genomen. Dit is bijvoorbeeld het geval bij aangiften (geboorte, verhuizing), meldingen (openbare ruimte), maar ook bij het intrekken van een aanvraag. Het resultaat van een zaak is van groot belang voor de archivering, het bepaalt mede of de zaak en het bijbehorende dossier moeten worden vernietigd of blijvend bewaard moeten worden en op termijn ?overgebracht? moet worden naar een archiefbewaarplaats, en de termijn waarop dit plaats moet vinden. Tevens bepalend is de aard van het object waarop de zaak betrekking heeft. Met RESULTAATTYPE worden de mogelijke combinaties benoemd van resultaat en aard (proces)object bij het desbetreffende zaaktype. Met elke combinatie is het archiefregime bepaald voor het gehele zaakdossier: alle informatie over en documenten bij de zaken van het ZAAKTYPE met dat resultaattype. </w:t>
              </w:r>
            </w:ins>
          </w:p>
        </w:tc>
      </w:tr>
    </w:tbl>
    <w:p w14:paraId="41C1E32F" w14:textId="77777777" w:rsidR="00A20AE0" w:rsidRDefault="00A20AE0"/>
    <w:bookmarkStart w:id="4497" w:name="BKM_8366E084_2338_433b_A06B_80F239B7ADDC"/>
    <w:bookmarkEnd w:id="4497"/>
    <w:p w14:paraId="6DED706B"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498" w:name="_Toc404268825"/>
      <w:bookmarkStart w:id="4499" w:name="_Toc517097668"/>
      <w:r w:rsidR="00847C61">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SAMENGESTELD INFORMATIEOBJECT</w:t>
      </w:r>
      <w:bookmarkEnd w:id="4498"/>
      <w:bookmarkEnd w:id="4499"/>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2340"/>
        <w:gridCol w:w="7020"/>
      </w:tblGrid>
      <w:tr w:rsidR="00847C61" w:rsidRPr="00751C18" w14:paraId="6B8119C2" w14:textId="77777777" w:rsidTr="00847C61">
        <w:trPr>
          <w:trHeight w:val="271"/>
        </w:trPr>
        <w:tc>
          <w:tcPr>
            <w:tcW w:w="2340" w:type="dxa"/>
            <w:tcBorders>
              <w:top w:val="nil"/>
              <w:left w:val="nil"/>
              <w:bottom w:val="nil"/>
              <w:right w:val="nil"/>
            </w:tcBorders>
          </w:tcPr>
          <w:p w14:paraId="48FEBD1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tcBorders>
              <w:top w:val="nil"/>
              <w:left w:val="nil"/>
              <w:bottom w:val="nil"/>
              <w:right w:val="nil"/>
            </w:tcBorders>
          </w:tcPr>
          <w:p w14:paraId="6FAA18A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p>
        </w:tc>
      </w:tr>
      <w:tr w:rsidR="00847C61" w:rsidRPr="00751C18" w14:paraId="6B3713C8" w14:textId="77777777" w:rsidTr="00847C61">
        <w:trPr>
          <w:trHeight w:hRule="exact" w:val="128"/>
        </w:trPr>
        <w:tc>
          <w:tcPr>
            <w:tcW w:w="2340" w:type="dxa"/>
            <w:tcBorders>
              <w:top w:val="nil"/>
              <w:left w:val="nil"/>
              <w:bottom w:val="nil"/>
              <w:right w:val="nil"/>
            </w:tcBorders>
          </w:tcPr>
          <w:p w14:paraId="52C605C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11D9CA6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C4C0E9E" w14:textId="77777777" w:rsidTr="00847C61">
        <w:tc>
          <w:tcPr>
            <w:tcW w:w="2340" w:type="dxa"/>
            <w:tcBorders>
              <w:top w:val="nil"/>
              <w:left w:val="nil"/>
              <w:bottom w:val="nil"/>
              <w:right w:val="nil"/>
            </w:tcBorders>
          </w:tcPr>
          <w:p w14:paraId="3AFEC03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tcBorders>
              <w:top w:val="nil"/>
              <w:left w:val="nil"/>
              <w:bottom w:val="nil"/>
              <w:right w:val="nil"/>
            </w:tcBorders>
          </w:tcPr>
          <w:p w14:paraId="5A21C33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SDC</w:t>
            </w:r>
            <w:r w:rsidRPr="00751C18">
              <w:rPr>
                <w:rFonts w:ascii="Arial" w:hAnsi="Arial" w:cs="Arial"/>
                <w:szCs w:val="20"/>
                <w:lang w:val="en-AU" w:eastAsia="en-US"/>
              </w:rPr>
              <w:fldChar w:fldCharType="end"/>
            </w:r>
          </w:p>
        </w:tc>
      </w:tr>
      <w:tr w:rsidR="00847C61" w:rsidRPr="00751C18" w14:paraId="594D50AD" w14:textId="77777777" w:rsidTr="00847C61">
        <w:trPr>
          <w:trHeight w:hRule="exact" w:val="128"/>
        </w:trPr>
        <w:tc>
          <w:tcPr>
            <w:tcW w:w="2340" w:type="dxa"/>
            <w:tcBorders>
              <w:top w:val="nil"/>
              <w:left w:val="nil"/>
              <w:bottom w:val="nil"/>
              <w:right w:val="nil"/>
            </w:tcBorders>
          </w:tcPr>
          <w:p w14:paraId="6CD9AF3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7623DF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7F1652" w14:textId="77777777" w:rsidTr="00847C61">
        <w:tc>
          <w:tcPr>
            <w:tcW w:w="2340" w:type="dxa"/>
            <w:tcBorders>
              <w:top w:val="nil"/>
              <w:left w:val="nil"/>
              <w:bottom w:val="nil"/>
              <w:right w:val="nil"/>
            </w:tcBorders>
          </w:tcPr>
          <w:p w14:paraId="061CE64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tcBorders>
              <w:top w:val="nil"/>
              <w:left w:val="nil"/>
              <w:bottom w:val="nil"/>
              <w:right w:val="nil"/>
            </w:tcBorders>
          </w:tcPr>
          <w:p w14:paraId="1DBAD4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226E527C" w14:textId="77777777" w:rsidTr="00847C61">
        <w:trPr>
          <w:trHeight w:hRule="exact" w:val="128"/>
        </w:trPr>
        <w:tc>
          <w:tcPr>
            <w:tcW w:w="2340" w:type="dxa"/>
            <w:tcBorders>
              <w:top w:val="nil"/>
              <w:left w:val="nil"/>
              <w:bottom w:val="nil"/>
              <w:right w:val="nil"/>
            </w:tcBorders>
          </w:tcPr>
          <w:p w14:paraId="5D88173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48EF612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9FCFF0F" w14:textId="77777777" w:rsidTr="00847C61">
        <w:trPr>
          <w:trHeight w:val="230"/>
        </w:trPr>
        <w:tc>
          <w:tcPr>
            <w:tcW w:w="2340" w:type="dxa"/>
            <w:tcBorders>
              <w:top w:val="nil"/>
              <w:left w:val="nil"/>
              <w:bottom w:val="nil"/>
              <w:right w:val="nil"/>
            </w:tcBorders>
          </w:tcPr>
          <w:p w14:paraId="7D5F1F8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tcBorders>
              <w:top w:val="nil"/>
              <w:left w:val="nil"/>
              <w:bottom w:val="nil"/>
              <w:right w:val="nil"/>
            </w:tcBorders>
          </w:tcPr>
          <w:p w14:paraId="454A99D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INFORMATIEOBJECT waarbinnen twee of meer ENKELVOUDIGe INFORMATIEOBJECTen onderscheiden worden die vanwege gezamenlijke vervaardiging en/of ontvangst en/of vanwege aard en/of omvang als één geheel beschouwd moeten worden dan wel behandeld worden.,</w:t>
            </w:r>
          </w:p>
        </w:tc>
      </w:tr>
      <w:tr w:rsidR="00847C61" w:rsidRPr="00751C18" w14:paraId="128FFCC8" w14:textId="77777777" w:rsidTr="00847C61">
        <w:trPr>
          <w:trHeight w:hRule="exact" w:val="68"/>
        </w:trPr>
        <w:tc>
          <w:tcPr>
            <w:tcW w:w="2340" w:type="dxa"/>
            <w:tcBorders>
              <w:top w:val="nil"/>
              <w:left w:val="nil"/>
              <w:bottom w:val="nil"/>
              <w:right w:val="nil"/>
            </w:tcBorders>
          </w:tcPr>
          <w:p w14:paraId="59D1CB7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6078BA4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830AB85" w14:textId="77777777" w:rsidTr="00847C61">
        <w:trPr>
          <w:trHeight w:val="271"/>
        </w:trPr>
        <w:tc>
          <w:tcPr>
            <w:tcW w:w="2340" w:type="dxa"/>
            <w:tcBorders>
              <w:top w:val="nil"/>
              <w:left w:val="nil"/>
              <w:bottom w:val="nil"/>
              <w:right w:val="nil"/>
            </w:tcBorders>
          </w:tcPr>
          <w:p w14:paraId="38E152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tcBorders>
              <w:top w:val="nil"/>
              <w:left w:val="nil"/>
              <w:bottom w:val="nil"/>
              <w:right w:val="nil"/>
            </w:tcBorders>
          </w:tcPr>
          <w:p w14:paraId="371B950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1F34D7ED" w14:textId="77777777" w:rsidTr="00847C61">
        <w:trPr>
          <w:trHeight w:hRule="exact" w:val="128"/>
        </w:trPr>
        <w:tc>
          <w:tcPr>
            <w:tcW w:w="2340" w:type="dxa"/>
            <w:tcBorders>
              <w:top w:val="nil"/>
              <w:left w:val="nil"/>
              <w:bottom w:val="nil"/>
              <w:right w:val="nil"/>
            </w:tcBorders>
          </w:tcPr>
          <w:p w14:paraId="3E30EAD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75AD94D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7B2F73B" w14:textId="77777777" w:rsidTr="00847C61">
        <w:tc>
          <w:tcPr>
            <w:tcW w:w="2340" w:type="dxa"/>
            <w:tcBorders>
              <w:top w:val="nil"/>
              <w:left w:val="nil"/>
              <w:bottom w:val="nil"/>
              <w:right w:val="nil"/>
            </w:tcBorders>
          </w:tcPr>
          <w:p w14:paraId="494C59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tcBorders>
              <w:top w:val="nil"/>
              <w:left w:val="nil"/>
              <w:bottom w:val="nil"/>
              <w:right w:val="nil"/>
            </w:tcBorders>
          </w:tcPr>
          <w:p w14:paraId="1111172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oktober 2008</w:t>
            </w:r>
          </w:p>
        </w:tc>
      </w:tr>
      <w:tr w:rsidR="00847C61" w:rsidRPr="00751C18" w14:paraId="3D52667D" w14:textId="77777777" w:rsidTr="00847C61">
        <w:trPr>
          <w:trHeight w:hRule="exact" w:val="128"/>
        </w:trPr>
        <w:tc>
          <w:tcPr>
            <w:tcW w:w="2340" w:type="dxa"/>
            <w:tcBorders>
              <w:top w:val="nil"/>
              <w:left w:val="nil"/>
              <w:bottom w:val="nil"/>
              <w:right w:val="nil"/>
            </w:tcBorders>
          </w:tcPr>
          <w:p w14:paraId="07C3832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728A43A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CC1240F" w14:textId="77777777" w:rsidTr="00847C61">
        <w:tc>
          <w:tcPr>
            <w:tcW w:w="2340" w:type="dxa"/>
            <w:tcBorders>
              <w:top w:val="nil"/>
              <w:left w:val="nil"/>
              <w:bottom w:val="nil"/>
              <w:right w:val="nil"/>
            </w:tcBorders>
          </w:tcPr>
          <w:p w14:paraId="1D3296F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tcBorders>
              <w:top w:val="nil"/>
              <w:left w:val="nil"/>
              <w:bottom w:val="nil"/>
              <w:right w:val="nil"/>
            </w:tcBorders>
          </w:tcPr>
          <w:p w14:paraId="38D6352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INFORMATIEOBJECT. Informatieobjectidentificatie</w:t>
            </w:r>
          </w:p>
        </w:tc>
      </w:tr>
      <w:tr w:rsidR="00847C61" w:rsidRPr="00751C18" w14:paraId="691D3A99" w14:textId="77777777" w:rsidTr="00847C61">
        <w:trPr>
          <w:trHeight w:hRule="exact" w:val="128"/>
        </w:trPr>
        <w:tc>
          <w:tcPr>
            <w:tcW w:w="2340" w:type="dxa"/>
            <w:tcBorders>
              <w:top w:val="nil"/>
              <w:left w:val="nil"/>
              <w:bottom w:val="nil"/>
              <w:right w:val="nil"/>
            </w:tcBorders>
          </w:tcPr>
          <w:p w14:paraId="68910A9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1F505D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6A5E38D4" w14:textId="77777777" w:rsidTr="00847C61">
        <w:tc>
          <w:tcPr>
            <w:tcW w:w="2340" w:type="dxa"/>
            <w:tcBorders>
              <w:top w:val="nil"/>
              <w:left w:val="nil"/>
              <w:bottom w:val="nil"/>
              <w:right w:val="nil"/>
            </w:tcBorders>
          </w:tcPr>
          <w:p w14:paraId="215DE02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tcBorders>
              <w:top w:val="nil"/>
              <w:left w:val="nil"/>
              <w:bottom w:val="nil"/>
              <w:right w:val="nil"/>
            </w:tcBorders>
          </w:tcPr>
          <w:p w14:paraId="296D8A4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Zie INFORMATIEOBJECT</w:t>
            </w:r>
          </w:p>
        </w:tc>
      </w:tr>
      <w:tr w:rsidR="00847C61" w:rsidRPr="00751C18" w14:paraId="54451391" w14:textId="77777777" w:rsidTr="00847C61">
        <w:trPr>
          <w:trHeight w:hRule="exact" w:val="128"/>
        </w:trPr>
        <w:tc>
          <w:tcPr>
            <w:tcW w:w="2340" w:type="dxa"/>
            <w:tcBorders>
              <w:top w:val="nil"/>
              <w:left w:val="nil"/>
              <w:bottom w:val="nil"/>
              <w:right w:val="nil"/>
            </w:tcBorders>
          </w:tcPr>
          <w:p w14:paraId="3BB70CF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7878FB1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4B86B4D" w14:textId="77777777" w:rsidTr="00847C61">
        <w:trPr>
          <w:trHeight w:hRule="exact" w:val="256"/>
        </w:trPr>
        <w:tc>
          <w:tcPr>
            <w:tcW w:w="2340" w:type="dxa"/>
            <w:tcBorders>
              <w:top w:val="nil"/>
              <w:left w:val="nil"/>
              <w:bottom w:val="nil"/>
              <w:right w:val="nil"/>
            </w:tcBorders>
          </w:tcPr>
          <w:p w14:paraId="790C91B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tcBorders>
              <w:top w:val="nil"/>
              <w:left w:val="nil"/>
              <w:bottom w:val="nil"/>
              <w:right w:val="nil"/>
            </w:tcBorders>
          </w:tcPr>
          <w:p w14:paraId="723E22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B73A4D0" w14:textId="77777777" w:rsidTr="00847C61">
        <w:trPr>
          <w:trHeight w:hRule="exact" w:val="256"/>
        </w:trPr>
        <w:tc>
          <w:tcPr>
            <w:tcW w:w="2340" w:type="dxa"/>
            <w:tcBorders>
              <w:top w:val="nil"/>
              <w:left w:val="nil"/>
              <w:bottom w:val="nil"/>
              <w:right w:val="nil"/>
            </w:tcBorders>
          </w:tcPr>
          <w:p w14:paraId="41F9410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123FFA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DF949CF" w14:textId="77777777" w:rsidTr="00847C61">
        <w:tc>
          <w:tcPr>
            <w:tcW w:w="2340" w:type="dxa"/>
            <w:tcBorders>
              <w:top w:val="nil"/>
              <w:left w:val="nil"/>
              <w:bottom w:val="nil"/>
              <w:right w:val="nil"/>
            </w:tcBorders>
          </w:tcPr>
          <w:p w14:paraId="5E8684C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tcBorders>
              <w:top w:val="nil"/>
              <w:left w:val="nil"/>
              <w:bottom w:val="nil"/>
              <w:right w:val="nil"/>
            </w:tcBorders>
          </w:tcPr>
          <w:p w14:paraId="69A159A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bl>
    <w:p w14:paraId="0F918AD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5DCA9DF5" w14:textId="77777777" w:rsidTr="00847C61">
        <w:tc>
          <w:tcPr>
            <w:tcW w:w="9360" w:type="dxa"/>
            <w:gridSpan w:val="3"/>
            <w:tcBorders>
              <w:top w:val="nil"/>
              <w:left w:val="nil"/>
              <w:bottom w:val="nil"/>
              <w:right w:val="nil"/>
            </w:tcBorders>
          </w:tcPr>
          <w:p w14:paraId="5D88A26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7A891E8B" w14:textId="77777777" w:rsidTr="00847C61">
        <w:tc>
          <w:tcPr>
            <w:tcW w:w="450" w:type="dxa"/>
            <w:tcBorders>
              <w:top w:val="nil"/>
              <w:left w:val="nil"/>
              <w:bottom w:val="nil"/>
              <w:right w:val="nil"/>
            </w:tcBorders>
          </w:tcPr>
          <w:p w14:paraId="411AB2B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38471A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1AC523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7E3002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77F9D968" w14:textId="77777777" w:rsidTr="00847C61">
        <w:tc>
          <w:tcPr>
            <w:tcW w:w="450" w:type="dxa"/>
            <w:tcBorders>
              <w:top w:val="nil"/>
              <w:left w:val="nil"/>
              <w:bottom w:val="nil"/>
              <w:right w:val="nil"/>
            </w:tcBorders>
          </w:tcPr>
          <w:p w14:paraId="7965C6E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08CC1C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2F2766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14:paraId="6AB57DC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FA7EB4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14:paraId="0198D9FC" w14:textId="77777777" w:rsidTr="00847C61">
        <w:trPr>
          <w:trHeight w:hRule="exact" w:val="128"/>
        </w:trPr>
        <w:tc>
          <w:tcPr>
            <w:tcW w:w="450" w:type="dxa"/>
            <w:tcBorders>
              <w:top w:val="nil"/>
              <w:left w:val="nil"/>
              <w:bottom w:val="nil"/>
              <w:right w:val="nil"/>
            </w:tcBorders>
          </w:tcPr>
          <w:p w14:paraId="47166A1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F098D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62481E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65BDAE0" w14:textId="77777777" w:rsidTr="00847C61">
        <w:tc>
          <w:tcPr>
            <w:tcW w:w="450" w:type="dxa"/>
            <w:tcBorders>
              <w:top w:val="nil"/>
              <w:left w:val="nil"/>
              <w:bottom w:val="nil"/>
              <w:right w:val="nil"/>
            </w:tcBorders>
          </w:tcPr>
          <w:p w14:paraId="5FEF423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8CBC4C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C49875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omvat</w:t>
            </w:r>
            <w:r w:rsidR="00DE73DB" w:rsidRPr="00751C18">
              <w:rPr>
                <w:rFonts w:ascii="Calibri" w:hAnsi="Calibri" w:cs="Calibri"/>
                <w:color w:val="0F0F0F"/>
                <w:sz w:val="22"/>
                <w:szCs w:val="22"/>
                <w:lang w:eastAsia="en-US"/>
              </w:rPr>
              <w:fldChar w:fldCharType="end"/>
            </w:r>
          </w:p>
          <w:p w14:paraId="6BDB297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2..*</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1D1BD6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ENKELVOUDIGe INFORMATIEOBJECTen die deel uitmaken van het SAMENGESTELD INFORMATIEOBJECT.</w:t>
            </w:r>
          </w:p>
        </w:tc>
      </w:tr>
      <w:tr w:rsidR="00847C61" w:rsidRPr="00751C18" w14:paraId="21A3FD3D" w14:textId="77777777" w:rsidTr="00847C61">
        <w:trPr>
          <w:trHeight w:hRule="exact" w:val="128"/>
        </w:trPr>
        <w:tc>
          <w:tcPr>
            <w:tcW w:w="450" w:type="dxa"/>
            <w:tcBorders>
              <w:top w:val="nil"/>
              <w:left w:val="nil"/>
              <w:bottom w:val="nil"/>
              <w:right w:val="nil"/>
            </w:tcBorders>
          </w:tcPr>
          <w:p w14:paraId="3CE8C8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494D6EF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AA6875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2B36C9B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6E293F77" w14:textId="77777777" w:rsidTr="00847C61">
        <w:tc>
          <w:tcPr>
            <w:tcW w:w="9360" w:type="dxa"/>
            <w:tcBorders>
              <w:top w:val="nil"/>
              <w:left w:val="nil"/>
              <w:bottom w:val="nil"/>
              <w:right w:val="nil"/>
            </w:tcBorders>
          </w:tcPr>
          <w:p w14:paraId="6FE4CF3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37EF30A0"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SAMENGESTELD INFORMATIEOBJECT is een specialisatie van INFORMATIEOBJECT. Zie de toelichting bij dat objecttype.</w:t>
            </w:r>
          </w:p>
        </w:tc>
      </w:tr>
    </w:tbl>
    <w:bookmarkStart w:id="4500" w:name="BKM_99AC70F0_E123_4638_95CD_7B410F14AE86"/>
    <w:bookmarkEnd w:id="4500"/>
    <w:p w14:paraId="3F74B42A"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501" w:name="_Toc404268826"/>
      <w:bookmarkStart w:id="4502" w:name="_Toc517097669"/>
      <w:r w:rsidR="00847C61">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STATUS</w:t>
      </w:r>
      <w:bookmarkEnd w:id="4501"/>
      <w:bookmarkEnd w:id="4502"/>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1B978625" w14:textId="77777777" w:rsidTr="00847C61">
        <w:trPr>
          <w:trHeight w:val="271"/>
        </w:trPr>
        <w:tc>
          <w:tcPr>
            <w:tcW w:w="2340" w:type="dxa"/>
            <w:gridSpan w:val="2"/>
            <w:tcBorders>
              <w:top w:val="nil"/>
              <w:left w:val="nil"/>
              <w:bottom w:val="nil"/>
              <w:right w:val="nil"/>
            </w:tcBorders>
          </w:tcPr>
          <w:p w14:paraId="7B3073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CCC7B0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w:t>
            </w:r>
            <w:r w:rsidRPr="00751C18">
              <w:rPr>
                <w:rFonts w:ascii="Arial" w:hAnsi="Arial" w:cs="Arial"/>
                <w:szCs w:val="20"/>
                <w:lang w:val="en-AU" w:eastAsia="en-US"/>
              </w:rPr>
              <w:fldChar w:fldCharType="end"/>
            </w:r>
          </w:p>
        </w:tc>
      </w:tr>
      <w:tr w:rsidR="00847C61" w:rsidRPr="00751C18" w14:paraId="29849880" w14:textId="77777777" w:rsidTr="00847C61">
        <w:trPr>
          <w:trHeight w:hRule="exact" w:val="128"/>
        </w:trPr>
        <w:tc>
          <w:tcPr>
            <w:tcW w:w="2340" w:type="dxa"/>
            <w:gridSpan w:val="2"/>
            <w:tcBorders>
              <w:top w:val="nil"/>
              <w:left w:val="nil"/>
              <w:bottom w:val="nil"/>
              <w:right w:val="nil"/>
            </w:tcBorders>
          </w:tcPr>
          <w:p w14:paraId="1F01F6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957D49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9960FAF" w14:textId="77777777" w:rsidTr="00847C61">
        <w:tc>
          <w:tcPr>
            <w:tcW w:w="2340" w:type="dxa"/>
            <w:gridSpan w:val="2"/>
            <w:tcBorders>
              <w:top w:val="nil"/>
              <w:left w:val="nil"/>
              <w:bottom w:val="nil"/>
              <w:right w:val="nil"/>
            </w:tcBorders>
          </w:tcPr>
          <w:p w14:paraId="5EDB3DF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1BE41F6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w:t>
            </w:r>
            <w:r w:rsidRPr="00751C18">
              <w:rPr>
                <w:rFonts w:ascii="Arial" w:hAnsi="Arial" w:cs="Arial"/>
                <w:szCs w:val="20"/>
                <w:lang w:val="en-AU" w:eastAsia="en-US"/>
              </w:rPr>
              <w:fldChar w:fldCharType="end"/>
            </w:r>
          </w:p>
        </w:tc>
      </w:tr>
      <w:tr w:rsidR="00847C61" w:rsidRPr="00751C18" w14:paraId="76F00C8A" w14:textId="77777777" w:rsidTr="00847C61">
        <w:trPr>
          <w:trHeight w:hRule="exact" w:val="128"/>
        </w:trPr>
        <w:tc>
          <w:tcPr>
            <w:tcW w:w="2340" w:type="dxa"/>
            <w:gridSpan w:val="2"/>
            <w:tcBorders>
              <w:top w:val="nil"/>
              <w:left w:val="nil"/>
              <w:bottom w:val="nil"/>
              <w:right w:val="nil"/>
            </w:tcBorders>
          </w:tcPr>
          <w:p w14:paraId="2CE46ED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7BEAE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FDCC98D" w14:textId="77777777" w:rsidTr="00847C61">
        <w:tc>
          <w:tcPr>
            <w:tcW w:w="2340" w:type="dxa"/>
            <w:gridSpan w:val="2"/>
            <w:tcBorders>
              <w:top w:val="nil"/>
              <w:left w:val="nil"/>
              <w:bottom w:val="nil"/>
              <w:right w:val="nil"/>
            </w:tcBorders>
          </w:tcPr>
          <w:p w14:paraId="721DFBC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0351B01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847C61" w:rsidRPr="00751C18" w14:paraId="1F1A7A84" w14:textId="77777777" w:rsidTr="00847C61">
        <w:trPr>
          <w:trHeight w:hRule="exact" w:val="128"/>
        </w:trPr>
        <w:tc>
          <w:tcPr>
            <w:tcW w:w="2340" w:type="dxa"/>
            <w:gridSpan w:val="2"/>
            <w:tcBorders>
              <w:top w:val="nil"/>
              <w:left w:val="nil"/>
              <w:bottom w:val="nil"/>
              <w:right w:val="nil"/>
            </w:tcBorders>
          </w:tcPr>
          <w:p w14:paraId="042D21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72F4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6CF3A75" w14:textId="77777777" w:rsidTr="00847C61">
        <w:trPr>
          <w:trHeight w:val="230"/>
        </w:trPr>
        <w:tc>
          <w:tcPr>
            <w:tcW w:w="2340" w:type="dxa"/>
            <w:gridSpan w:val="2"/>
            <w:tcBorders>
              <w:top w:val="nil"/>
              <w:left w:val="nil"/>
              <w:bottom w:val="nil"/>
              <w:right w:val="nil"/>
            </w:tcBorders>
          </w:tcPr>
          <w:p w14:paraId="55DACD4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460206E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aanduiding van de stand van zaken van een ZAAK op basis van betekenisvol behaald resultaat voor de initiator van de ZAAK.</w:t>
            </w:r>
          </w:p>
        </w:tc>
      </w:tr>
      <w:tr w:rsidR="00847C61" w:rsidRPr="00751C18" w14:paraId="05C06608" w14:textId="77777777" w:rsidTr="00847C61">
        <w:trPr>
          <w:trHeight w:hRule="exact" w:val="68"/>
        </w:trPr>
        <w:tc>
          <w:tcPr>
            <w:tcW w:w="2340" w:type="dxa"/>
            <w:gridSpan w:val="2"/>
            <w:tcBorders>
              <w:top w:val="nil"/>
              <w:left w:val="nil"/>
              <w:bottom w:val="nil"/>
              <w:right w:val="nil"/>
            </w:tcBorders>
          </w:tcPr>
          <w:p w14:paraId="67028E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81B98C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67EFB03" w14:textId="77777777" w:rsidTr="00847C61">
        <w:trPr>
          <w:trHeight w:val="271"/>
        </w:trPr>
        <w:tc>
          <w:tcPr>
            <w:tcW w:w="2340" w:type="dxa"/>
            <w:gridSpan w:val="2"/>
            <w:tcBorders>
              <w:top w:val="nil"/>
              <w:left w:val="nil"/>
              <w:bottom w:val="nil"/>
              <w:right w:val="nil"/>
            </w:tcBorders>
          </w:tcPr>
          <w:p w14:paraId="4116F7A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29289F9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het GFO Zaken 2004</w:t>
            </w:r>
          </w:p>
        </w:tc>
      </w:tr>
      <w:tr w:rsidR="00847C61" w:rsidRPr="00751C18" w14:paraId="6943AB9D" w14:textId="77777777" w:rsidTr="00847C61">
        <w:trPr>
          <w:trHeight w:hRule="exact" w:val="128"/>
        </w:trPr>
        <w:tc>
          <w:tcPr>
            <w:tcW w:w="2340" w:type="dxa"/>
            <w:gridSpan w:val="2"/>
            <w:tcBorders>
              <w:top w:val="nil"/>
              <w:left w:val="nil"/>
              <w:bottom w:val="nil"/>
              <w:right w:val="nil"/>
            </w:tcBorders>
          </w:tcPr>
          <w:p w14:paraId="20705A7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14A44F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FB6A529" w14:textId="77777777" w:rsidTr="00847C61">
        <w:tc>
          <w:tcPr>
            <w:tcW w:w="2340" w:type="dxa"/>
            <w:gridSpan w:val="2"/>
            <w:tcBorders>
              <w:top w:val="nil"/>
              <w:left w:val="nil"/>
              <w:bottom w:val="nil"/>
              <w:right w:val="nil"/>
            </w:tcBorders>
          </w:tcPr>
          <w:p w14:paraId="641B8C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0FEE301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1AE2457A" w14:textId="77777777" w:rsidTr="00847C61">
        <w:trPr>
          <w:trHeight w:hRule="exact" w:val="128"/>
        </w:trPr>
        <w:tc>
          <w:tcPr>
            <w:tcW w:w="2340" w:type="dxa"/>
            <w:gridSpan w:val="2"/>
            <w:tcBorders>
              <w:top w:val="nil"/>
              <w:left w:val="nil"/>
              <w:bottom w:val="nil"/>
              <w:right w:val="nil"/>
            </w:tcBorders>
          </w:tcPr>
          <w:p w14:paraId="5CEAFD7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E09D94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9CBCA14" w14:textId="77777777" w:rsidTr="00847C61">
        <w:tc>
          <w:tcPr>
            <w:tcW w:w="2340" w:type="dxa"/>
            <w:gridSpan w:val="2"/>
            <w:tcBorders>
              <w:top w:val="nil"/>
              <w:left w:val="nil"/>
              <w:bottom w:val="nil"/>
              <w:right w:val="nil"/>
            </w:tcBorders>
          </w:tcPr>
          <w:p w14:paraId="75901F6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35109F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Unieke aanduiding van de gerelateerde ZAAK in combinatie met de Datum status gezet.</w:t>
            </w:r>
          </w:p>
        </w:tc>
      </w:tr>
      <w:tr w:rsidR="00847C61" w:rsidRPr="00751C18" w14:paraId="256F0F25" w14:textId="77777777" w:rsidTr="00847C61">
        <w:trPr>
          <w:trHeight w:hRule="exact" w:val="128"/>
        </w:trPr>
        <w:tc>
          <w:tcPr>
            <w:tcW w:w="2340" w:type="dxa"/>
            <w:gridSpan w:val="2"/>
            <w:tcBorders>
              <w:top w:val="nil"/>
              <w:left w:val="nil"/>
              <w:bottom w:val="nil"/>
              <w:right w:val="nil"/>
            </w:tcBorders>
          </w:tcPr>
          <w:p w14:paraId="7A144D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7F24C8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1115C8FD" w14:textId="77777777" w:rsidTr="00847C61">
        <w:tc>
          <w:tcPr>
            <w:tcW w:w="2340" w:type="dxa"/>
            <w:gridSpan w:val="2"/>
            <w:tcBorders>
              <w:top w:val="nil"/>
              <w:left w:val="nil"/>
              <w:bottom w:val="nil"/>
              <w:right w:val="nil"/>
            </w:tcBorders>
          </w:tcPr>
          <w:p w14:paraId="30A4BD2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3AF982A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D227387" w14:textId="77777777" w:rsidTr="00847C61">
        <w:trPr>
          <w:trHeight w:hRule="exact" w:val="128"/>
        </w:trPr>
        <w:tc>
          <w:tcPr>
            <w:tcW w:w="2340" w:type="dxa"/>
            <w:gridSpan w:val="2"/>
            <w:tcBorders>
              <w:top w:val="nil"/>
              <w:left w:val="nil"/>
              <w:bottom w:val="nil"/>
              <w:right w:val="nil"/>
            </w:tcBorders>
          </w:tcPr>
          <w:p w14:paraId="0BCC4B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77D4D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1DE96E5" w14:textId="77777777" w:rsidTr="00847C61">
        <w:trPr>
          <w:trHeight w:hRule="exact" w:val="256"/>
        </w:trPr>
        <w:tc>
          <w:tcPr>
            <w:tcW w:w="2340" w:type="dxa"/>
            <w:gridSpan w:val="2"/>
            <w:tcBorders>
              <w:top w:val="nil"/>
              <w:left w:val="nil"/>
              <w:bottom w:val="nil"/>
              <w:right w:val="nil"/>
            </w:tcBorders>
          </w:tcPr>
          <w:p w14:paraId="0DB6EF5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3E099D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69770E8" w14:textId="77777777" w:rsidTr="00847C61">
        <w:trPr>
          <w:trHeight w:hRule="exact" w:val="256"/>
        </w:trPr>
        <w:tc>
          <w:tcPr>
            <w:tcW w:w="2340" w:type="dxa"/>
            <w:gridSpan w:val="2"/>
            <w:tcBorders>
              <w:top w:val="nil"/>
              <w:left w:val="nil"/>
              <w:bottom w:val="nil"/>
              <w:right w:val="nil"/>
            </w:tcBorders>
          </w:tcPr>
          <w:p w14:paraId="234F8BB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DB07C2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57D20FE" w14:textId="77777777" w:rsidTr="00847C61">
        <w:tc>
          <w:tcPr>
            <w:tcW w:w="2340" w:type="dxa"/>
            <w:gridSpan w:val="2"/>
            <w:tcBorders>
              <w:top w:val="nil"/>
              <w:left w:val="nil"/>
              <w:bottom w:val="nil"/>
              <w:right w:val="nil"/>
            </w:tcBorders>
          </w:tcPr>
          <w:p w14:paraId="6AD349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46B694F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78075C55" w14:textId="77777777" w:rsidTr="00847C61">
        <w:tc>
          <w:tcPr>
            <w:tcW w:w="450" w:type="dxa"/>
            <w:tcBorders>
              <w:top w:val="nil"/>
              <w:left w:val="nil"/>
              <w:bottom w:val="nil"/>
              <w:right w:val="nil"/>
            </w:tcBorders>
          </w:tcPr>
          <w:p w14:paraId="0C678DA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503" w:name="BKM_2EA827E9_400F_4435_AD22_A4680CEA0840"/>
          </w:p>
        </w:tc>
        <w:tc>
          <w:tcPr>
            <w:tcW w:w="2790" w:type="dxa"/>
            <w:gridSpan w:val="2"/>
            <w:tcBorders>
              <w:top w:val="nil"/>
              <w:left w:val="nil"/>
              <w:bottom w:val="nil"/>
              <w:right w:val="nil"/>
            </w:tcBorders>
          </w:tcPr>
          <w:p w14:paraId="7BB1662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5FA7D78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45034FB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2B1545B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6A20667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1588EEF9" w14:textId="77777777" w:rsidTr="00847C61">
        <w:tc>
          <w:tcPr>
            <w:tcW w:w="450" w:type="dxa"/>
            <w:tcBorders>
              <w:top w:val="nil"/>
              <w:left w:val="nil"/>
              <w:bottom w:val="nil"/>
              <w:right w:val="nil"/>
            </w:tcBorders>
          </w:tcPr>
          <w:p w14:paraId="4D6E34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7D4493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 status gezet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60A670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ZAAK de status heeft verkregen.</w:t>
            </w:r>
          </w:p>
        </w:tc>
        <w:tc>
          <w:tcPr>
            <w:tcW w:w="1080" w:type="dxa"/>
            <w:tcBorders>
              <w:top w:val="nil"/>
              <w:left w:val="nil"/>
              <w:bottom w:val="nil"/>
              <w:right w:val="nil"/>
            </w:tcBorders>
          </w:tcPr>
          <w:p w14:paraId="182038E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(JJJJMMDDUUMM)</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7341EA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03"/>
      </w:tr>
      <w:tr w:rsidR="00847C61" w:rsidRPr="00751C18" w14:paraId="40C75E7F" w14:textId="77777777" w:rsidTr="00847C61">
        <w:tc>
          <w:tcPr>
            <w:tcW w:w="450" w:type="dxa"/>
            <w:tcBorders>
              <w:top w:val="nil"/>
              <w:left w:val="nil"/>
              <w:bottom w:val="nil"/>
              <w:right w:val="nil"/>
            </w:tcBorders>
          </w:tcPr>
          <w:p w14:paraId="4144751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04" w:name="BKM_C2FA9C6D_E620_4e0e_ABDE_20755D8B8100"/>
          </w:p>
        </w:tc>
        <w:tc>
          <w:tcPr>
            <w:tcW w:w="2790" w:type="dxa"/>
            <w:gridSpan w:val="2"/>
            <w:tcBorders>
              <w:top w:val="nil"/>
              <w:left w:val="nil"/>
              <w:bottom w:val="nil"/>
              <w:right w:val="nil"/>
            </w:tcBorders>
          </w:tcPr>
          <w:p w14:paraId="7A4BBFE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70DD9A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voor de initiator van de zaak relevante, toelichting op de status van een zaak.</w:t>
            </w:r>
          </w:p>
        </w:tc>
        <w:tc>
          <w:tcPr>
            <w:tcW w:w="1080" w:type="dxa"/>
            <w:tcBorders>
              <w:top w:val="nil"/>
              <w:left w:val="nil"/>
              <w:bottom w:val="nil"/>
              <w:right w:val="nil"/>
            </w:tcBorders>
          </w:tcPr>
          <w:p w14:paraId="7962F81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4D454D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04"/>
      </w:tr>
      <w:tr w:rsidR="00847C61" w:rsidRPr="00751C18" w14:paraId="1FE6BA74" w14:textId="77777777" w:rsidTr="00847C61">
        <w:tc>
          <w:tcPr>
            <w:tcW w:w="450" w:type="dxa"/>
            <w:tcBorders>
              <w:top w:val="nil"/>
              <w:left w:val="nil"/>
              <w:bottom w:val="nil"/>
              <w:right w:val="nil"/>
            </w:tcBorders>
          </w:tcPr>
          <w:p w14:paraId="3B81164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05" w:name="BKM_DEDE48A9_B40C_45b5_B4C3_2ED3B9F94B6D"/>
          </w:p>
        </w:tc>
        <w:tc>
          <w:tcPr>
            <w:tcW w:w="2790" w:type="dxa"/>
            <w:gridSpan w:val="2"/>
            <w:tcBorders>
              <w:top w:val="nil"/>
              <w:left w:val="nil"/>
              <w:bottom w:val="nil"/>
              <w:right w:val="nil"/>
            </w:tcBorders>
          </w:tcPr>
          <w:p w14:paraId="6240DAC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Indicatie laatst gezette status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D16634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of het de laatst bekende bereikte status betreft.</w:t>
            </w:r>
          </w:p>
        </w:tc>
        <w:tc>
          <w:tcPr>
            <w:tcW w:w="1080" w:type="dxa"/>
            <w:tcBorders>
              <w:top w:val="nil"/>
              <w:left w:val="nil"/>
              <w:bottom w:val="nil"/>
              <w:right w:val="nil"/>
            </w:tcBorders>
          </w:tcPr>
          <w:p w14:paraId="0EEB8A3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D22175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05"/>
      </w:tr>
    </w:tbl>
    <w:p w14:paraId="718BB7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5552D756" w14:textId="77777777" w:rsidTr="00847C61">
        <w:tc>
          <w:tcPr>
            <w:tcW w:w="9360" w:type="dxa"/>
            <w:gridSpan w:val="3"/>
            <w:tcBorders>
              <w:top w:val="nil"/>
              <w:left w:val="nil"/>
              <w:bottom w:val="nil"/>
              <w:right w:val="nil"/>
            </w:tcBorders>
          </w:tcPr>
          <w:p w14:paraId="18000F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6DA7B542" w14:textId="77777777" w:rsidTr="00847C61">
        <w:tc>
          <w:tcPr>
            <w:tcW w:w="450" w:type="dxa"/>
            <w:tcBorders>
              <w:top w:val="nil"/>
              <w:left w:val="nil"/>
              <w:bottom w:val="nil"/>
              <w:right w:val="nil"/>
            </w:tcBorders>
          </w:tcPr>
          <w:p w14:paraId="661BDB9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55C489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6FD1273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45DA958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3666A0A2" w14:textId="77777777" w:rsidTr="00847C61">
        <w:tc>
          <w:tcPr>
            <w:tcW w:w="450" w:type="dxa"/>
            <w:tcBorders>
              <w:top w:val="nil"/>
              <w:left w:val="nil"/>
              <w:bottom w:val="nil"/>
              <w:right w:val="nil"/>
            </w:tcBorders>
          </w:tcPr>
          <w:p w14:paraId="55E194E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A1AE399" w14:textId="2B4533FC" w:rsidR="00847C61" w:rsidRPr="00751C18" w:rsidDel="006E62F5" w:rsidRDefault="00DE73DB" w:rsidP="00847C61">
            <w:pPr>
              <w:widowControl w:val="0"/>
              <w:autoSpaceDE w:val="0"/>
              <w:autoSpaceDN w:val="0"/>
              <w:adjustRightInd w:val="0"/>
              <w:spacing w:line="240" w:lineRule="auto"/>
              <w:contextualSpacing w:val="0"/>
              <w:rPr>
                <w:del w:id="4506" w:author="Arjan Kloosterboer" w:date="2017-01-23T16:31:00Z"/>
                <w:rFonts w:ascii="Calibri" w:hAnsi="Calibri" w:cs="Calibri"/>
                <w:color w:val="0F0F0F"/>
                <w:sz w:val="22"/>
                <w:szCs w:val="22"/>
                <w:lang w:eastAsia="en-US"/>
              </w:rPr>
            </w:pPr>
            <w:del w:id="4507" w:author="Arjan Kloosterboer" w:date="2017-01-23T16:31:00Z">
              <w:r w:rsidRPr="00751C18" w:rsidDel="006E62F5">
                <w:rPr>
                  <w:rFonts w:ascii="Arial" w:hAnsi="Arial" w:cs="Arial"/>
                  <w:szCs w:val="20"/>
                  <w:lang w:val="en-AU" w:eastAsia="en-US"/>
                </w:rPr>
                <w:fldChar w:fldCharType="begin" w:fldLock="1"/>
              </w:r>
              <w:r w:rsidR="00847C61" w:rsidRPr="00751C18" w:rsidDel="006E62F5">
                <w:rPr>
                  <w:rFonts w:ascii="Arial" w:hAnsi="Arial" w:cs="Arial"/>
                  <w:szCs w:val="20"/>
                  <w:lang w:val="en-AU" w:eastAsia="en-US"/>
                </w:rPr>
                <w:delInstrText xml:space="preserve">MERGEFIELD </w:delInstrText>
              </w:r>
              <w:r w:rsidR="00847C61" w:rsidRPr="00751C18" w:rsidDel="006E62F5">
                <w:rPr>
                  <w:rFonts w:ascii="Calibri" w:hAnsi="Calibri" w:cs="Calibri"/>
                  <w:color w:val="0F0F0F"/>
                  <w:sz w:val="22"/>
                  <w:szCs w:val="22"/>
                  <w:lang w:eastAsia="en-US"/>
                </w:rPr>
                <w:delInstrText>Element.Name</w:delInstrText>
              </w:r>
              <w:r w:rsidRPr="00751C18" w:rsidDel="006E62F5">
                <w:rPr>
                  <w:rFonts w:ascii="Arial" w:hAnsi="Arial" w:cs="Arial"/>
                  <w:szCs w:val="20"/>
                  <w:lang w:val="en-AU" w:eastAsia="en-US"/>
                </w:rPr>
                <w:fldChar w:fldCharType="separate"/>
              </w:r>
              <w:r w:rsidR="00847C61" w:rsidRPr="00751C18" w:rsidDel="006E62F5">
                <w:rPr>
                  <w:rFonts w:ascii="Calibri" w:hAnsi="Calibri" w:cs="Calibri"/>
                  <w:color w:val="0F0F0F"/>
                  <w:sz w:val="22"/>
                  <w:szCs w:val="22"/>
                  <w:lang w:eastAsia="en-US"/>
                </w:rPr>
                <w:delText>ZAAK</w:delText>
              </w:r>
              <w:r w:rsidRPr="00751C18" w:rsidDel="006E62F5">
                <w:rPr>
                  <w:rFonts w:ascii="Arial" w:hAnsi="Arial" w:cs="Arial"/>
                  <w:szCs w:val="20"/>
                  <w:lang w:val="en-AU" w:eastAsia="en-US"/>
                </w:rPr>
                <w:fldChar w:fldCharType="end"/>
              </w:r>
              <w:r w:rsidR="00847C61" w:rsidRPr="00751C18" w:rsidDel="006E62F5">
                <w:rPr>
                  <w:rFonts w:ascii="Calibri" w:hAnsi="Calibri" w:cs="Calibri"/>
                  <w:color w:val="0F0F0F"/>
                  <w:sz w:val="22"/>
                  <w:szCs w:val="22"/>
                  <w:lang w:eastAsia="en-US"/>
                </w:rPr>
                <w:delText xml:space="preserve">  [</w:delText>
              </w:r>
              <w:r w:rsidRPr="00751C18" w:rsidDel="006E62F5">
                <w:rPr>
                  <w:rFonts w:ascii="Calibri" w:hAnsi="Calibri" w:cs="Calibri"/>
                  <w:color w:val="0F0F0F"/>
                  <w:sz w:val="22"/>
                  <w:szCs w:val="22"/>
                  <w:lang w:eastAsia="en-US"/>
                </w:rPr>
                <w:fldChar w:fldCharType="begin" w:fldLock="1"/>
              </w:r>
              <w:r w:rsidR="00847C61" w:rsidRPr="00751C18" w:rsidDel="006E62F5">
                <w:rPr>
                  <w:rFonts w:ascii="Calibri" w:hAnsi="Calibri" w:cs="Calibri"/>
                  <w:color w:val="0F0F0F"/>
                  <w:sz w:val="22"/>
                  <w:szCs w:val="22"/>
                  <w:lang w:eastAsia="en-US"/>
                </w:rPr>
                <w:delInstrText>MERGEFIELD ConnSource.Cardinality</w:delInstrText>
              </w:r>
              <w:r w:rsidRPr="00751C18" w:rsidDel="006E62F5">
                <w:rPr>
                  <w:rFonts w:ascii="Calibri" w:hAnsi="Calibri" w:cs="Calibri"/>
                  <w:color w:val="0F0F0F"/>
                  <w:sz w:val="22"/>
                  <w:szCs w:val="22"/>
                  <w:lang w:eastAsia="en-US"/>
                </w:rPr>
                <w:fldChar w:fldCharType="separate"/>
              </w:r>
              <w:r w:rsidR="00847C61" w:rsidRPr="00751C18" w:rsidDel="006E62F5">
                <w:rPr>
                  <w:rFonts w:ascii="Calibri" w:hAnsi="Calibri" w:cs="Calibri"/>
                  <w:color w:val="0F0F0F"/>
                  <w:sz w:val="22"/>
                  <w:szCs w:val="22"/>
                  <w:lang w:eastAsia="en-US"/>
                </w:rPr>
                <w:delText>1</w:delText>
              </w:r>
              <w:r w:rsidRPr="00751C18" w:rsidDel="006E62F5">
                <w:rPr>
                  <w:rFonts w:ascii="Calibri" w:hAnsi="Calibri" w:cs="Calibri"/>
                  <w:color w:val="0F0F0F"/>
                  <w:sz w:val="22"/>
                  <w:szCs w:val="22"/>
                  <w:lang w:eastAsia="en-US"/>
                </w:rPr>
                <w:fldChar w:fldCharType="end"/>
              </w:r>
              <w:r w:rsidR="00847C61" w:rsidRPr="00751C18" w:rsidDel="006E62F5">
                <w:rPr>
                  <w:rFonts w:ascii="Calibri" w:hAnsi="Calibri" w:cs="Calibri"/>
                  <w:color w:val="0F0F0F"/>
                  <w:sz w:val="22"/>
                  <w:szCs w:val="22"/>
                  <w:lang w:eastAsia="en-US"/>
                </w:rPr>
                <w:delText>]</w:delText>
              </w:r>
            </w:del>
          </w:p>
          <w:p w14:paraId="049A3176" w14:textId="42E6AFD4" w:rsidR="00847C61" w:rsidRPr="00751C18" w:rsidDel="006E62F5" w:rsidRDefault="00847C61" w:rsidP="00847C61">
            <w:pPr>
              <w:widowControl w:val="0"/>
              <w:autoSpaceDE w:val="0"/>
              <w:autoSpaceDN w:val="0"/>
              <w:adjustRightInd w:val="0"/>
              <w:spacing w:line="240" w:lineRule="auto"/>
              <w:contextualSpacing w:val="0"/>
              <w:rPr>
                <w:del w:id="4508" w:author="Arjan Kloosterboer" w:date="2017-01-23T16:31:00Z"/>
                <w:rFonts w:ascii="Calibri" w:hAnsi="Calibri" w:cs="Calibri"/>
                <w:color w:val="0F0F0F"/>
                <w:sz w:val="22"/>
                <w:szCs w:val="22"/>
                <w:lang w:eastAsia="en-US"/>
              </w:rPr>
            </w:pPr>
            <w:del w:id="4509" w:author="Arjan Kloosterboer" w:date="2017-01-23T16:31:00Z">
              <w:r w:rsidRPr="00751C18" w:rsidDel="006E62F5">
                <w:rPr>
                  <w:rFonts w:ascii="Calibri" w:hAnsi="Calibri" w:cs="Calibri"/>
                  <w:color w:val="0F0F0F"/>
                  <w:sz w:val="22"/>
                  <w:szCs w:val="22"/>
                  <w:lang w:eastAsia="en-US"/>
                </w:rPr>
                <w:delText xml:space="preserve">  </w:delText>
              </w:r>
              <w:r w:rsidR="00DE73DB" w:rsidRPr="00751C18" w:rsidDel="006E62F5">
                <w:rPr>
                  <w:rFonts w:ascii="Calibri" w:hAnsi="Calibri" w:cs="Calibri"/>
                  <w:color w:val="0F0F0F"/>
                  <w:sz w:val="22"/>
                  <w:szCs w:val="22"/>
                  <w:lang w:eastAsia="en-US"/>
                </w:rPr>
                <w:fldChar w:fldCharType="begin" w:fldLock="1"/>
              </w:r>
              <w:r w:rsidRPr="00751C18" w:rsidDel="006E62F5">
                <w:rPr>
                  <w:rFonts w:ascii="Calibri" w:hAnsi="Calibri" w:cs="Calibri"/>
                  <w:color w:val="0F0F0F"/>
                  <w:sz w:val="22"/>
                  <w:szCs w:val="22"/>
                  <w:lang w:eastAsia="en-US"/>
                </w:rPr>
                <w:delInstrText>MERGEFIELD Connector.Name</w:delInstrText>
              </w:r>
              <w:r w:rsidR="00DE73DB" w:rsidRPr="00751C18" w:rsidDel="006E62F5">
                <w:rPr>
                  <w:rFonts w:ascii="Calibri" w:hAnsi="Calibri" w:cs="Calibri"/>
                  <w:color w:val="0F0F0F"/>
                  <w:sz w:val="22"/>
                  <w:szCs w:val="22"/>
                  <w:lang w:eastAsia="en-US"/>
                </w:rPr>
                <w:fldChar w:fldCharType="separate"/>
              </w:r>
              <w:r w:rsidRPr="00751C18" w:rsidDel="006E62F5">
                <w:rPr>
                  <w:rFonts w:ascii="Calibri" w:hAnsi="Calibri" w:cs="Calibri"/>
                  <w:color w:val="0F0F0F"/>
                  <w:sz w:val="22"/>
                  <w:szCs w:val="22"/>
                  <w:lang w:eastAsia="en-US"/>
                </w:rPr>
                <w:delText>heeft</w:delText>
              </w:r>
              <w:r w:rsidR="00DE73DB" w:rsidRPr="00751C18" w:rsidDel="006E62F5">
                <w:rPr>
                  <w:rFonts w:ascii="Calibri" w:hAnsi="Calibri" w:cs="Calibri"/>
                  <w:color w:val="0F0F0F"/>
                  <w:sz w:val="22"/>
                  <w:szCs w:val="22"/>
                  <w:lang w:eastAsia="en-US"/>
                </w:rPr>
                <w:fldChar w:fldCharType="end"/>
              </w:r>
            </w:del>
          </w:p>
          <w:p w14:paraId="2A683D48" w14:textId="6C2F0A6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ins w:id="4510" w:author="Arjan Kloosterboer" w:date="2017-01-23T16:31:00Z">
              <w:r w:rsidR="006E62F5">
                <w:rPr>
                  <w:rFonts w:ascii="Calibri" w:hAnsi="Calibri" w:cs="Calibri"/>
                  <w:color w:val="0F0F0F"/>
                  <w:sz w:val="22"/>
                  <w:szCs w:val="22"/>
                  <w:lang w:eastAsia="en-US"/>
                </w:rPr>
                <w:br/>
                <w:t>van</w:t>
              </w:r>
              <w:r w:rsidR="006E62F5">
                <w:rPr>
                  <w:rFonts w:ascii="Calibri" w:hAnsi="Calibri" w:cs="Calibri"/>
                  <w:color w:val="0F0F0F"/>
                  <w:sz w:val="22"/>
                  <w:szCs w:val="22"/>
                  <w:lang w:eastAsia="en-US"/>
                </w:rPr>
                <w:br/>
                <w:t>ZAAK [1]</w:t>
              </w:r>
            </w:ins>
          </w:p>
        </w:tc>
        <w:tc>
          <w:tcPr>
            <w:tcW w:w="6120" w:type="dxa"/>
            <w:tcBorders>
              <w:top w:val="nil"/>
              <w:left w:val="nil"/>
              <w:bottom w:val="nil"/>
              <w:right w:val="nil"/>
            </w:tcBorders>
          </w:tcPr>
          <w:p w14:paraId="7C03BC95" w14:textId="004594A5" w:rsidR="00847C61" w:rsidRPr="00751C18" w:rsidRDefault="006E62F5"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4511" w:author="Arjan Kloosterboer" w:date="2017-01-23T16:32:00Z">
              <w:r w:rsidRPr="006E62F5">
                <w:rPr>
                  <w:rFonts w:ascii="Arial" w:hAnsi="Arial" w:cs="Arial"/>
                  <w:szCs w:val="20"/>
                  <w:lang w:eastAsia="en-US"/>
                </w:rPr>
                <w:t>De STATUS die gedurende de behandeling van de ZAAK bereikt is</w:t>
              </w:r>
            </w:ins>
            <w:del w:id="4512" w:author="Arjan Kloosterboer" w:date="2017-01-23T16:32:00Z">
              <w:r w:rsidR="00DE73DB" w:rsidRPr="00751C18" w:rsidDel="006E62F5">
                <w:rPr>
                  <w:rFonts w:ascii="Arial" w:hAnsi="Arial" w:cs="Arial"/>
                  <w:szCs w:val="20"/>
                  <w:lang w:val="en-AU" w:eastAsia="en-US"/>
                </w:rPr>
                <w:fldChar w:fldCharType="begin" w:fldLock="1"/>
              </w:r>
              <w:r w:rsidR="00847C61" w:rsidRPr="00751C18" w:rsidDel="006E62F5">
                <w:rPr>
                  <w:rFonts w:ascii="Arial" w:hAnsi="Arial" w:cs="Arial"/>
                  <w:szCs w:val="20"/>
                  <w:lang w:eastAsia="en-US"/>
                </w:rPr>
                <w:delInstrText xml:space="preserve">MERGEFIELD </w:delInstrText>
              </w:r>
              <w:r w:rsidR="00847C61" w:rsidRPr="00751C18" w:rsidDel="006E62F5">
                <w:rPr>
                  <w:rFonts w:ascii="Calibri" w:hAnsi="Calibri" w:cs="Calibri"/>
                  <w:color w:val="0F0F0F"/>
                  <w:sz w:val="22"/>
                  <w:szCs w:val="22"/>
                  <w:lang w:eastAsia="en-US"/>
                </w:rPr>
                <w:delInstrText>Connector.Notes</w:delInstrText>
              </w:r>
              <w:r w:rsidR="00DE73DB" w:rsidRPr="00751C18" w:rsidDel="006E62F5">
                <w:rPr>
                  <w:rFonts w:ascii="Arial" w:hAnsi="Arial" w:cs="Arial"/>
                  <w:szCs w:val="20"/>
                  <w:lang w:val="en-AU" w:eastAsia="en-US"/>
                </w:rPr>
                <w:fldChar w:fldCharType="end"/>
              </w:r>
              <w:r w:rsidR="00847C61" w:rsidRPr="00751C18" w:rsidDel="006E62F5">
                <w:rPr>
                  <w:rFonts w:ascii="Calibri" w:hAnsi="Calibri" w:cs="Calibri"/>
                  <w:color w:val="610E6A"/>
                  <w:sz w:val="22"/>
                  <w:szCs w:val="22"/>
                  <w:lang w:eastAsia="en-US"/>
                </w:rPr>
                <w:delText>De STATUSsen die bereikt zijn gedurende de behandeling van de ZAAK</w:delText>
              </w:r>
            </w:del>
            <w:r w:rsidR="00847C61" w:rsidRPr="00751C18">
              <w:rPr>
                <w:rFonts w:ascii="Calibri" w:hAnsi="Calibri" w:cs="Calibri"/>
                <w:color w:val="610E6A"/>
                <w:sz w:val="22"/>
                <w:szCs w:val="22"/>
                <w:lang w:eastAsia="en-US"/>
              </w:rPr>
              <w:t>.</w:t>
            </w:r>
          </w:p>
        </w:tc>
      </w:tr>
      <w:tr w:rsidR="00847C61" w:rsidRPr="00751C18" w14:paraId="1F8F14C6" w14:textId="77777777" w:rsidTr="00847C61">
        <w:trPr>
          <w:trHeight w:hRule="exact" w:val="128"/>
        </w:trPr>
        <w:tc>
          <w:tcPr>
            <w:tcW w:w="450" w:type="dxa"/>
            <w:tcBorders>
              <w:top w:val="nil"/>
              <w:left w:val="nil"/>
              <w:bottom w:val="nil"/>
              <w:right w:val="nil"/>
            </w:tcBorders>
          </w:tcPr>
          <w:p w14:paraId="1A2D2E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524EB80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0F76FF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D0CED46" w14:textId="77777777" w:rsidTr="00847C61">
        <w:tc>
          <w:tcPr>
            <w:tcW w:w="450" w:type="dxa"/>
            <w:tcBorders>
              <w:top w:val="nil"/>
              <w:left w:val="nil"/>
              <w:bottom w:val="nil"/>
              <w:right w:val="nil"/>
            </w:tcBorders>
          </w:tcPr>
          <w:p w14:paraId="4F1CB2B1"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B00041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AA903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relevant voor</w:t>
            </w:r>
            <w:r w:rsidR="00DE73DB" w:rsidRPr="00751C18">
              <w:rPr>
                <w:rFonts w:ascii="Calibri" w:hAnsi="Calibri" w:cs="Calibri"/>
                <w:color w:val="0F0F0F"/>
                <w:sz w:val="22"/>
                <w:szCs w:val="22"/>
                <w:lang w:eastAsia="en-US"/>
              </w:rPr>
              <w:fldChar w:fldCharType="end"/>
            </w:r>
          </w:p>
          <w:p w14:paraId="70ED95F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5A02DE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bij de desbetreffende ZAAK behorende STATUS waarvoor het ZAAK-INFORMATIEOBJECT relevant is (geweest) met het oog op het bereiken van die STATUS en/of de communicatie daarover.</w:t>
            </w:r>
          </w:p>
        </w:tc>
      </w:tr>
      <w:tr w:rsidR="00847C61" w:rsidRPr="00751C18" w14:paraId="255FA6D0" w14:textId="77777777" w:rsidTr="00847C61">
        <w:trPr>
          <w:trHeight w:hRule="exact" w:val="128"/>
        </w:trPr>
        <w:tc>
          <w:tcPr>
            <w:tcW w:w="450" w:type="dxa"/>
            <w:tcBorders>
              <w:top w:val="nil"/>
              <w:left w:val="nil"/>
              <w:bottom w:val="nil"/>
              <w:right w:val="nil"/>
            </w:tcBorders>
          </w:tcPr>
          <w:p w14:paraId="03F77CC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487AE32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D68B7C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0B281C3" w14:textId="77777777" w:rsidTr="00847C61">
        <w:tc>
          <w:tcPr>
            <w:tcW w:w="450" w:type="dxa"/>
            <w:tcBorders>
              <w:top w:val="nil"/>
              <w:left w:val="nil"/>
              <w:bottom w:val="nil"/>
              <w:right w:val="nil"/>
            </w:tcBorders>
          </w:tcPr>
          <w:p w14:paraId="618F38A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E7D364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49768C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00DE73DB" w:rsidRPr="00751C18">
              <w:rPr>
                <w:rFonts w:ascii="Calibri" w:hAnsi="Calibri" w:cs="Calibri"/>
                <w:color w:val="0F0F0F"/>
                <w:sz w:val="22"/>
                <w:szCs w:val="22"/>
                <w:lang w:eastAsia="en-US"/>
              </w:rPr>
              <w:fldChar w:fldCharType="end"/>
            </w:r>
          </w:p>
          <w:p w14:paraId="2F9B7C3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AF9800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aard van de STATUS.</w:t>
            </w:r>
          </w:p>
        </w:tc>
      </w:tr>
      <w:tr w:rsidR="00847C61" w:rsidRPr="00751C18" w14:paraId="7E146072" w14:textId="77777777" w:rsidTr="00847C61">
        <w:trPr>
          <w:trHeight w:hRule="exact" w:val="128"/>
        </w:trPr>
        <w:tc>
          <w:tcPr>
            <w:tcW w:w="450" w:type="dxa"/>
            <w:tcBorders>
              <w:top w:val="nil"/>
              <w:left w:val="nil"/>
              <w:bottom w:val="nil"/>
              <w:right w:val="nil"/>
            </w:tcBorders>
          </w:tcPr>
          <w:p w14:paraId="6B28E63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B15882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416144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0233063" w14:textId="77777777" w:rsidTr="00847C61">
        <w:tc>
          <w:tcPr>
            <w:tcW w:w="450" w:type="dxa"/>
            <w:tcBorders>
              <w:top w:val="nil"/>
              <w:left w:val="nil"/>
              <w:bottom w:val="nil"/>
              <w:right w:val="nil"/>
            </w:tcBorders>
          </w:tcPr>
          <w:p w14:paraId="6EC4FD42"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634B2F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ROL</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EC21CB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zet als betrokkene</w:t>
            </w:r>
            <w:r w:rsidR="00DE73DB" w:rsidRPr="00751C18">
              <w:rPr>
                <w:rFonts w:ascii="Calibri" w:hAnsi="Calibri" w:cs="Calibri"/>
                <w:color w:val="0F0F0F"/>
                <w:sz w:val="22"/>
                <w:szCs w:val="22"/>
                <w:lang w:eastAsia="en-US"/>
              </w:rPr>
              <w:fldChar w:fldCharType="end"/>
            </w:r>
          </w:p>
          <w:p w14:paraId="77D4B62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65BF06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BETROKKENE die in zijn/haar ROL in een ZAAK heeft geregistreerd dat STATUSsen in die ZAAK bereikt zijn.</w:t>
            </w:r>
          </w:p>
        </w:tc>
      </w:tr>
      <w:tr w:rsidR="00847C61" w:rsidRPr="00751C18" w14:paraId="5E32DC93" w14:textId="77777777" w:rsidTr="00847C61">
        <w:trPr>
          <w:trHeight w:hRule="exact" w:val="128"/>
        </w:trPr>
        <w:tc>
          <w:tcPr>
            <w:tcW w:w="450" w:type="dxa"/>
            <w:tcBorders>
              <w:top w:val="nil"/>
              <w:left w:val="nil"/>
              <w:bottom w:val="nil"/>
              <w:right w:val="nil"/>
            </w:tcBorders>
          </w:tcPr>
          <w:p w14:paraId="6103EE9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6EE468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B88E7D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6044D97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363CF176" w14:textId="77777777" w:rsidTr="00847C61">
        <w:tc>
          <w:tcPr>
            <w:tcW w:w="9360" w:type="dxa"/>
            <w:tcBorders>
              <w:top w:val="nil"/>
              <w:left w:val="nil"/>
              <w:bottom w:val="nil"/>
              <w:right w:val="nil"/>
            </w:tcBorders>
          </w:tcPr>
          <w:p w14:paraId="4C57201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4577E4BB"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De STATUS maakt het mogelijk de voortgang van de ZAAK op hoofdlijnen te volgen. Wat de hoofdlijnen zijn wordt vooral bepaald vanuit de belangen van de initiator van de ZAAK en verplichtingen vanuit wet- en regelgeving. De initiator is veelal geinteresseerd in mijlpalen, niet </w:t>
            </w:r>
            <w:r w:rsidRPr="00751C18">
              <w:rPr>
                <w:rFonts w:ascii="Calibri" w:hAnsi="Calibri" w:cs="Calibri"/>
                <w:color w:val="0F0F0F"/>
                <w:sz w:val="22"/>
                <w:szCs w:val="22"/>
                <w:lang w:eastAsia="en-US"/>
              </w:rPr>
              <w:lastRenderedPageBreak/>
              <w:t>in de diverse stappen die de behandelende organisatie(s) moet(en) zetten om de ZAAK af te handelen. Een ZAAK heeft in de loop van de tijd meerdere statussen: de achtereenvolgens bereikte mijlpalen. De STATUS is in het RGBZ overigens niet bedoeld om de behandeling van de ZAAK te plannen, wel om deze te kunnen volgen. De laatst bereikte status is uiteraard de meest actuele status. Daarvoor bereikte statussen zien we niet als historische waarden van de laatst bereikte status maar als historische statussen. De gegevens van een bereikte status wijzigen dan ook niet, m.u.v. eventuele ambtelijke correcties. Daar het kan voorkomen dat bepaalde, voor de ZAAK relevante, INFORMATIEOBJECTEN nadrukkelijk gerelateerd zijn aan het bereiken van een status en/of de communicatie daarover, hebben we de (optionele) relatie van STATUS naar ZAAK-INFORMATIEOBJECT gemodelleerd.</w:t>
            </w:r>
          </w:p>
          <w:p w14:paraId="238EBEDD"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NB. In het GFO Zaken 2004 was in de definitie sprake van ‘de burger’. Hier hebben we gekozen voor het ruimere begrip ‘initiator van de ZAAK’ omdat ook organisatorische eenheden en medewerkers zaken kunnen initiëren.</w:t>
            </w:r>
          </w:p>
        </w:tc>
      </w:tr>
    </w:tbl>
    <w:bookmarkStart w:id="4513" w:name="BKM_C1FA61FF_CD2B_4822_800F_298D6A5C529D"/>
    <w:bookmarkEnd w:id="4513"/>
    <w:p w14:paraId="5B081927" w14:textId="77777777" w:rsidR="00847C61" w:rsidRPr="0066451F" w:rsidRDefault="00DE73DB" w:rsidP="00847C61">
      <w:pPr>
        <w:pStyle w:val="Kop2"/>
        <w:rPr>
          <w:rFonts w:ascii="Arial" w:hAnsi="Arial"/>
          <w:sz w:val="30"/>
        </w:rPr>
      </w:pPr>
      <w:r w:rsidRPr="0066451F">
        <w:rPr>
          <w:rFonts w:ascii="Arial" w:hAnsi="Arial"/>
          <w:lang w:val="en-AU"/>
        </w:rPr>
        <w:lastRenderedPageBreak/>
        <w:fldChar w:fldCharType="begin" w:fldLock="1"/>
      </w:r>
      <w:r w:rsidR="00847C61" w:rsidRPr="0066451F">
        <w:rPr>
          <w:rFonts w:ascii="Arial" w:hAnsi="Arial"/>
          <w:lang w:val="en-AU"/>
        </w:rPr>
        <w:instrText xml:space="preserve">MERGEFIELD </w:instrText>
      </w:r>
      <w:r w:rsidR="00847C61" w:rsidRPr="0066451F">
        <w:instrText>Element.Stereotype</w:instrText>
      </w:r>
      <w:r w:rsidRPr="0066451F">
        <w:rPr>
          <w:rFonts w:ascii="Arial" w:hAnsi="Arial"/>
          <w:lang w:val="en-AU"/>
        </w:rPr>
        <w:fldChar w:fldCharType="separate"/>
      </w:r>
      <w:bookmarkStart w:id="4514" w:name="_Toc404268827"/>
      <w:bookmarkStart w:id="4515" w:name="_Toc517097670"/>
      <w:r w:rsidR="00847C61">
        <w:t>Objecttype</w:t>
      </w:r>
      <w:r w:rsidRPr="0066451F">
        <w:rPr>
          <w:rFonts w:ascii="Arial" w:hAnsi="Arial"/>
          <w:lang w:val="en-AU"/>
        </w:rPr>
        <w:fldChar w:fldCharType="end"/>
      </w:r>
      <w:r w:rsidR="00847C61" w:rsidRPr="0066451F">
        <w:t xml:space="preserve"> </w:t>
      </w:r>
      <w:r w:rsidR="003B6B78">
        <w:fldChar w:fldCharType="begin" w:fldLock="1"/>
      </w:r>
      <w:r w:rsidR="003B6B78">
        <w:instrText>MERGEFIELD Element.Name</w:instrText>
      </w:r>
      <w:r w:rsidR="003B6B78">
        <w:fldChar w:fldCharType="separate"/>
      </w:r>
      <w:r w:rsidR="00847C61" w:rsidRPr="0066451F">
        <w:t>STATUSTYPE</w:t>
      </w:r>
      <w:bookmarkEnd w:id="4514"/>
      <w:bookmarkEnd w:id="4515"/>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66451F" w14:paraId="66307976" w14:textId="77777777" w:rsidTr="00847C61">
        <w:trPr>
          <w:trHeight w:val="271"/>
        </w:trPr>
        <w:tc>
          <w:tcPr>
            <w:tcW w:w="2340" w:type="dxa"/>
            <w:gridSpan w:val="2"/>
            <w:tcBorders>
              <w:top w:val="nil"/>
              <w:left w:val="nil"/>
              <w:bottom w:val="nil"/>
              <w:right w:val="nil"/>
            </w:tcBorders>
          </w:tcPr>
          <w:p w14:paraId="60B9CC7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52E63FF5"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w:t>
            </w:r>
            <w:r w:rsidRPr="0066451F">
              <w:rPr>
                <w:rFonts w:ascii="Arial" w:hAnsi="Arial" w:cs="Arial"/>
                <w:szCs w:val="24"/>
                <w:lang w:val="en-AU" w:eastAsia="en-US"/>
              </w:rPr>
              <w:fldChar w:fldCharType="end"/>
            </w:r>
          </w:p>
        </w:tc>
      </w:tr>
      <w:tr w:rsidR="00847C61" w:rsidRPr="0066451F" w14:paraId="4203BE07" w14:textId="77777777" w:rsidTr="00847C61">
        <w:trPr>
          <w:trHeight w:hRule="exact" w:val="128"/>
        </w:trPr>
        <w:tc>
          <w:tcPr>
            <w:tcW w:w="2340" w:type="dxa"/>
            <w:gridSpan w:val="2"/>
            <w:tcBorders>
              <w:top w:val="nil"/>
              <w:left w:val="nil"/>
              <w:bottom w:val="nil"/>
              <w:right w:val="nil"/>
            </w:tcBorders>
          </w:tcPr>
          <w:p w14:paraId="6CB08D7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C2EFF4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62FA23EC" w14:textId="77777777" w:rsidTr="00847C61">
        <w:trPr>
          <w:trHeight w:val="151"/>
        </w:trPr>
        <w:tc>
          <w:tcPr>
            <w:tcW w:w="2340" w:type="dxa"/>
            <w:gridSpan w:val="2"/>
            <w:tcBorders>
              <w:top w:val="nil"/>
              <w:left w:val="nil"/>
              <w:bottom w:val="nil"/>
              <w:right w:val="nil"/>
            </w:tcBorders>
          </w:tcPr>
          <w:p w14:paraId="249DE2B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80F6DF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ZTC</w:t>
            </w:r>
          </w:p>
        </w:tc>
      </w:tr>
      <w:tr w:rsidR="00847C61" w:rsidRPr="0066451F" w14:paraId="4E3C0CCD" w14:textId="77777777" w:rsidTr="00847C61">
        <w:trPr>
          <w:trHeight w:hRule="exact" w:val="128"/>
        </w:trPr>
        <w:tc>
          <w:tcPr>
            <w:tcW w:w="2340" w:type="dxa"/>
            <w:gridSpan w:val="2"/>
            <w:tcBorders>
              <w:top w:val="nil"/>
              <w:left w:val="nil"/>
              <w:bottom w:val="nil"/>
              <w:right w:val="nil"/>
            </w:tcBorders>
          </w:tcPr>
          <w:p w14:paraId="3140FF5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591321B"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7A115235" w14:textId="77777777" w:rsidTr="00847C61">
        <w:tc>
          <w:tcPr>
            <w:tcW w:w="2340" w:type="dxa"/>
            <w:gridSpan w:val="2"/>
            <w:tcBorders>
              <w:top w:val="nil"/>
              <w:left w:val="nil"/>
              <w:bottom w:val="nil"/>
              <w:right w:val="nil"/>
            </w:tcBorders>
          </w:tcPr>
          <w:p w14:paraId="70C3E9E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6F0AC5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1 juni 2008</w:t>
            </w:r>
          </w:p>
        </w:tc>
      </w:tr>
      <w:tr w:rsidR="00847C61" w:rsidRPr="0066451F" w14:paraId="43E2F988" w14:textId="77777777" w:rsidTr="00847C61">
        <w:trPr>
          <w:trHeight w:hRule="exact" w:val="241"/>
        </w:trPr>
        <w:tc>
          <w:tcPr>
            <w:tcW w:w="2340" w:type="dxa"/>
            <w:gridSpan w:val="2"/>
            <w:tcBorders>
              <w:top w:val="nil"/>
              <w:left w:val="nil"/>
              <w:bottom w:val="nil"/>
              <w:right w:val="nil"/>
            </w:tcBorders>
          </w:tcPr>
          <w:p w14:paraId="058BC71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E60D54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1F149D8F" w14:textId="77777777" w:rsidTr="00847C61">
        <w:tc>
          <w:tcPr>
            <w:tcW w:w="2340" w:type="dxa"/>
            <w:gridSpan w:val="2"/>
            <w:tcBorders>
              <w:top w:val="nil"/>
              <w:left w:val="nil"/>
              <w:bottom w:val="nil"/>
              <w:right w:val="nil"/>
            </w:tcBorders>
          </w:tcPr>
          <w:p w14:paraId="758BB01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AEF72D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743ECDF5" w14:textId="77777777" w:rsidTr="00847C61">
        <w:tc>
          <w:tcPr>
            <w:tcW w:w="450" w:type="dxa"/>
            <w:tcBorders>
              <w:top w:val="nil"/>
              <w:left w:val="nil"/>
              <w:bottom w:val="nil"/>
              <w:right w:val="nil"/>
            </w:tcBorders>
          </w:tcPr>
          <w:p w14:paraId="74ED446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516" w:name="BKM_C9AD0433_F239_4da9_9A1B_E46B5CA9924D"/>
          </w:p>
        </w:tc>
        <w:tc>
          <w:tcPr>
            <w:tcW w:w="2790" w:type="dxa"/>
            <w:gridSpan w:val="2"/>
            <w:tcBorders>
              <w:top w:val="nil"/>
              <w:left w:val="nil"/>
              <w:bottom w:val="nil"/>
              <w:right w:val="nil"/>
            </w:tcBorders>
          </w:tcPr>
          <w:p w14:paraId="4D66DC6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Attribuutnaam</w:t>
            </w:r>
          </w:p>
        </w:tc>
        <w:tc>
          <w:tcPr>
            <w:tcW w:w="6120" w:type="dxa"/>
            <w:tcBorders>
              <w:top w:val="nil"/>
              <w:left w:val="nil"/>
              <w:bottom w:val="nil"/>
              <w:right w:val="nil"/>
            </w:tcBorders>
          </w:tcPr>
          <w:p w14:paraId="7E21DD9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00000"/>
                <w:sz w:val="22"/>
                <w:szCs w:val="24"/>
                <w:lang w:eastAsia="en-US"/>
              </w:rPr>
              <w:t>Herkomst</w:t>
            </w:r>
          </w:p>
        </w:tc>
      </w:tr>
      <w:tr w:rsidR="00847C61" w:rsidRPr="0066451F" w14:paraId="41E85C9C" w14:textId="77777777" w:rsidTr="00847C61">
        <w:tc>
          <w:tcPr>
            <w:tcW w:w="450" w:type="dxa"/>
            <w:tcBorders>
              <w:top w:val="nil"/>
              <w:left w:val="nil"/>
              <w:bottom w:val="nil"/>
              <w:right w:val="nil"/>
            </w:tcBorders>
          </w:tcPr>
          <w:p w14:paraId="2870239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11348BA"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Statustype-omschrijving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0BD9E9BB"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Statustype-omschrijving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516"/>
      </w:tr>
      <w:tr w:rsidR="00847C61" w:rsidRPr="0066451F" w14:paraId="27917091" w14:textId="77777777" w:rsidTr="00847C61">
        <w:tc>
          <w:tcPr>
            <w:tcW w:w="450" w:type="dxa"/>
            <w:tcBorders>
              <w:top w:val="nil"/>
              <w:left w:val="nil"/>
              <w:bottom w:val="nil"/>
              <w:right w:val="nil"/>
            </w:tcBorders>
          </w:tcPr>
          <w:p w14:paraId="0A35B6E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517" w:name="BKM_6FA005E4_07D6_40c1_9BF2_164FD3D4AD3A"/>
          </w:p>
        </w:tc>
        <w:tc>
          <w:tcPr>
            <w:tcW w:w="2790" w:type="dxa"/>
            <w:gridSpan w:val="2"/>
            <w:tcBorders>
              <w:top w:val="nil"/>
              <w:left w:val="nil"/>
              <w:bottom w:val="nil"/>
              <w:right w:val="nil"/>
            </w:tcBorders>
          </w:tcPr>
          <w:p w14:paraId="49B744F0"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Statustypevolgnummer</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16DC96C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Statustypevolgnummer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517"/>
      </w:tr>
      <w:tr w:rsidR="00847C61" w:rsidRPr="0066451F" w14:paraId="31A23150" w14:textId="77777777" w:rsidTr="00847C61">
        <w:tc>
          <w:tcPr>
            <w:tcW w:w="450" w:type="dxa"/>
            <w:tcBorders>
              <w:top w:val="nil"/>
              <w:left w:val="nil"/>
              <w:bottom w:val="nil"/>
              <w:right w:val="nil"/>
            </w:tcBorders>
          </w:tcPr>
          <w:p w14:paraId="1198327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518" w:name="BKM_D9F5793F_E5D3_4154_B235_514CC5CAC5B8"/>
          </w:p>
        </w:tc>
        <w:tc>
          <w:tcPr>
            <w:tcW w:w="2790" w:type="dxa"/>
            <w:gridSpan w:val="2"/>
            <w:tcBorders>
              <w:top w:val="nil"/>
              <w:left w:val="nil"/>
              <w:bottom w:val="nil"/>
              <w:right w:val="nil"/>
            </w:tcBorders>
          </w:tcPr>
          <w:p w14:paraId="16D48CCC"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Doorlooptijd status</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32A1CD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Doorlooptijd status STATUSTYPE</w:t>
            </w:r>
          </w:p>
        </w:tc>
        <w:bookmarkEnd w:id="4518"/>
      </w:tr>
      <w:tr w:rsidR="00847C61" w:rsidRPr="0066451F" w14:paraId="081D0DF9" w14:textId="77777777" w:rsidTr="00847C61">
        <w:tc>
          <w:tcPr>
            <w:tcW w:w="450" w:type="dxa"/>
            <w:tcBorders>
              <w:top w:val="nil"/>
              <w:left w:val="nil"/>
              <w:bottom w:val="nil"/>
              <w:right w:val="nil"/>
            </w:tcBorders>
          </w:tcPr>
          <w:p w14:paraId="364A9A9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71A36A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Periodeduur </w:t>
            </w:r>
          </w:p>
        </w:tc>
        <w:tc>
          <w:tcPr>
            <w:tcW w:w="6120" w:type="dxa"/>
            <w:tcBorders>
              <w:top w:val="nil"/>
              <w:left w:val="nil"/>
              <w:bottom w:val="nil"/>
              <w:right w:val="nil"/>
            </w:tcBorders>
          </w:tcPr>
          <w:p w14:paraId="73AE7DC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status 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Periodeduur  </w:t>
            </w:r>
          </w:p>
        </w:tc>
      </w:tr>
      <w:tr w:rsidR="00847C61" w:rsidRPr="0066451F" w14:paraId="6D8C25F6" w14:textId="77777777" w:rsidTr="00847C61">
        <w:tc>
          <w:tcPr>
            <w:tcW w:w="450" w:type="dxa"/>
            <w:tcBorders>
              <w:top w:val="nil"/>
              <w:left w:val="nil"/>
              <w:bottom w:val="nil"/>
              <w:right w:val="nil"/>
            </w:tcBorders>
          </w:tcPr>
          <w:p w14:paraId="5DADBD8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D4CED7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Periode-eenheid </w:t>
            </w:r>
          </w:p>
        </w:tc>
        <w:tc>
          <w:tcPr>
            <w:tcW w:w="6120" w:type="dxa"/>
            <w:tcBorders>
              <w:top w:val="nil"/>
              <w:left w:val="nil"/>
              <w:bottom w:val="nil"/>
              <w:right w:val="nil"/>
            </w:tcBorders>
          </w:tcPr>
          <w:p w14:paraId="3B3EA6A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status 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Periode-eenheid  </w:t>
            </w:r>
          </w:p>
        </w:tc>
      </w:tr>
      <w:tr w:rsidR="00847C61" w:rsidRPr="0066451F" w14:paraId="441CACEA" w14:textId="77777777" w:rsidTr="00847C61">
        <w:tc>
          <w:tcPr>
            <w:tcW w:w="450" w:type="dxa"/>
            <w:tcBorders>
              <w:top w:val="nil"/>
              <w:left w:val="nil"/>
              <w:bottom w:val="nil"/>
              <w:right w:val="nil"/>
            </w:tcBorders>
          </w:tcPr>
          <w:p w14:paraId="349951A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519" w:name="BKM_EC042426_5946_48e2_8A67_42CCFC791CF4"/>
          </w:p>
        </w:tc>
        <w:tc>
          <w:tcPr>
            <w:tcW w:w="2790" w:type="dxa"/>
            <w:gridSpan w:val="2"/>
            <w:tcBorders>
              <w:top w:val="nil"/>
              <w:left w:val="nil"/>
              <w:bottom w:val="nil"/>
              <w:right w:val="nil"/>
            </w:tcBorders>
          </w:tcPr>
          <w:p w14:paraId="78DDE368"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Statustype-omschrijving generiek</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369FD0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Statustype-omschrijving generiek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519"/>
      </w:tr>
      <w:tr w:rsidR="00847C61" w:rsidRPr="0066451F" w14:paraId="3AD35E2C" w14:textId="77777777" w:rsidTr="00847C61">
        <w:tc>
          <w:tcPr>
            <w:tcW w:w="450" w:type="dxa"/>
            <w:tcBorders>
              <w:top w:val="nil"/>
              <w:left w:val="nil"/>
              <w:bottom w:val="nil"/>
              <w:right w:val="nil"/>
            </w:tcBorders>
          </w:tcPr>
          <w:p w14:paraId="1B226FD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520" w:name="BKM_B9AAE608_444A_4b26_BA50_68FCDE9D686F"/>
          </w:p>
        </w:tc>
        <w:tc>
          <w:tcPr>
            <w:tcW w:w="2790" w:type="dxa"/>
            <w:gridSpan w:val="2"/>
            <w:tcBorders>
              <w:top w:val="nil"/>
              <w:left w:val="nil"/>
              <w:bottom w:val="nil"/>
              <w:right w:val="nil"/>
            </w:tcBorders>
          </w:tcPr>
          <w:p w14:paraId="132954FD"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begin geldigheid statustype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33AE252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begin geldigheid statustype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520"/>
      </w:tr>
      <w:tr w:rsidR="00847C61" w:rsidRPr="0066451F" w14:paraId="0E58A2FB" w14:textId="77777777" w:rsidTr="00847C61">
        <w:tc>
          <w:tcPr>
            <w:tcW w:w="450" w:type="dxa"/>
            <w:tcBorders>
              <w:top w:val="nil"/>
              <w:left w:val="nil"/>
              <w:bottom w:val="nil"/>
              <w:right w:val="nil"/>
            </w:tcBorders>
          </w:tcPr>
          <w:p w14:paraId="59D0892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521" w:name="BKM_7E31345A_FF92_45ee_91E2_F624B50D3764"/>
          </w:p>
        </w:tc>
        <w:tc>
          <w:tcPr>
            <w:tcW w:w="2790" w:type="dxa"/>
            <w:gridSpan w:val="2"/>
            <w:tcBorders>
              <w:top w:val="nil"/>
              <w:left w:val="nil"/>
              <w:bottom w:val="nil"/>
              <w:right w:val="nil"/>
            </w:tcBorders>
          </w:tcPr>
          <w:p w14:paraId="3029E4AC"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einde geldigheid statustype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23675F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einde geldigheid statustype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521"/>
      </w:tr>
    </w:tbl>
    <w:p w14:paraId="797142A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66451F" w14:paraId="35492DBA" w14:textId="77777777" w:rsidTr="00847C61">
        <w:tc>
          <w:tcPr>
            <w:tcW w:w="9360" w:type="dxa"/>
            <w:gridSpan w:val="3"/>
            <w:tcBorders>
              <w:top w:val="nil"/>
              <w:left w:val="nil"/>
              <w:bottom w:val="nil"/>
              <w:right w:val="nil"/>
            </w:tcBorders>
          </w:tcPr>
          <w:p w14:paraId="09163DB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Overzicht relaties</w:t>
            </w:r>
          </w:p>
        </w:tc>
      </w:tr>
      <w:tr w:rsidR="00847C61" w:rsidRPr="0066451F" w14:paraId="0647817B" w14:textId="77777777" w:rsidTr="00847C61">
        <w:tc>
          <w:tcPr>
            <w:tcW w:w="450" w:type="dxa"/>
            <w:tcBorders>
              <w:top w:val="nil"/>
              <w:left w:val="nil"/>
              <w:bottom w:val="nil"/>
              <w:right w:val="nil"/>
            </w:tcBorders>
          </w:tcPr>
          <w:p w14:paraId="536C198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51C2B8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66451F">
              <w:rPr>
                <w:rFonts w:ascii="Calibri" w:hAnsi="Calibri" w:cs="Arial"/>
                <w:i/>
                <w:color w:val="0F0F0F"/>
                <w:sz w:val="22"/>
                <w:szCs w:val="24"/>
                <w:lang w:eastAsia="en-US"/>
              </w:rPr>
              <w:t>Relatienaam met</w:t>
            </w:r>
          </w:p>
          <w:p w14:paraId="54BED1E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378862E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Definitie</w:t>
            </w:r>
          </w:p>
        </w:tc>
      </w:tr>
      <w:tr w:rsidR="00847C61" w:rsidRPr="0066451F" w14:paraId="59E1D40C" w14:textId="77777777" w:rsidTr="00847C61">
        <w:tc>
          <w:tcPr>
            <w:tcW w:w="450" w:type="dxa"/>
            <w:tcBorders>
              <w:top w:val="nil"/>
              <w:left w:val="nil"/>
              <w:bottom w:val="nil"/>
              <w:right w:val="nil"/>
            </w:tcBorders>
          </w:tcPr>
          <w:p w14:paraId="003EF054"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996732D" w14:textId="1AC3273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522AAD">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del w:id="4522" w:author="Arjan Kloosterboer" w:date="2017-03-07T12:14:00Z">
              <w:r w:rsidR="00847C61" w:rsidRPr="0066451F" w:rsidDel="00A529E5">
                <w:rPr>
                  <w:rFonts w:ascii="Calibri" w:hAnsi="Calibri" w:cs="Arial"/>
                  <w:color w:val="0F0F0F"/>
                  <w:sz w:val="22"/>
                  <w:szCs w:val="24"/>
                  <w:lang w:eastAsia="en-US"/>
                </w:rPr>
                <w:delText>ZAAK</w:delText>
              </w:r>
            </w:del>
            <w:ins w:id="4523" w:author="Arjan Kloosterboer" w:date="2017-03-07T12:14:00Z">
              <w:r w:rsidR="00A529E5">
                <w:rPr>
                  <w:rFonts w:ascii="Calibri" w:hAnsi="Calibri" w:cs="Arial"/>
                  <w:color w:val="0F0F0F"/>
                  <w:sz w:val="22"/>
                  <w:szCs w:val="24"/>
                  <w:lang w:eastAsia="en-US"/>
                </w:rPr>
                <w:t>STATUS</w:t>
              </w:r>
            </w:ins>
            <w:r w:rsidR="00847C61" w:rsidRPr="0066451F">
              <w:rPr>
                <w:rFonts w:ascii="Calibri" w:hAnsi="Calibri" w:cs="Arial"/>
                <w:color w:val="0F0F0F"/>
                <w:sz w:val="22"/>
                <w:szCs w:val="24"/>
                <w:lang w:eastAsia="en-US"/>
              </w:rPr>
              <w:t>TYPE</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ins w:id="4524" w:author="Arjan Kloosterboer" w:date="2017-03-07T12:15:00Z">
              <w:r w:rsidR="00522AAD">
                <w:rPr>
                  <w:rFonts w:ascii="Calibri" w:hAnsi="Calibri" w:cs="Arial"/>
                  <w:color w:val="0F0F0F"/>
                  <w:sz w:val="22"/>
                  <w:szCs w:val="24"/>
                  <w:lang w:eastAsia="en-US"/>
                </w:rPr>
                <w:t>..*</w:t>
              </w:r>
            </w:ins>
            <w:r w:rsidR="00847C61" w:rsidRPr="0066451F">
              <w:rPr>
                <w:rFonts w:ascii="Calibri" w:hAnsi="Calibri" w:cs="Arial"/>
                <w:color w:val="0F0F0F"/>
                <w:sz w:val="22"/>
                <w:szCs w:val="24"/>
                <w:lang w:eastAsia="en-US"/>
              </w:rPr>
              <w:t>]</w:t>
            </w:r>
          </w:p>
          <w:p w14:paraId="6BCD42B7" w14:textId="298BE1DD"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del w:id="4525" w:author="Arjan Kloosterboer" w:date="2017-03-07T12:15:00Z">
              <w:r w:rsidR="00DE73DB" w:rsidRPr="0066451F" w:rsidDel="00522AAD">
                <w:rPr>
                  <w:rFonts w:ascii="Calibri" w:hAnsi="Calibri" w:cs="Arial"/>
                  <w:color w:val="0F0F0F"/>
                  <w:sz w:val="22"/>
                  <w:szCs w:val="24"/>
                  <w:lang w:eastAsia="en-US"/>
                </w:rPr>
                <w:fldChar w:fldCharType="begin" w:fldLock="1"/>
              </w:r>
              <w:r w:rsidRPr="0066451F" w:rsidDel="00522AAD">
                <w:rPr>
                  <w:rFonts w:ascii="Calibri" w:hAnsi="Calibri" w:cs="Arial"/>
                  <w:color w:val="0F0F0F"/>
                  <w:sz w:val="22"/>
                  <w:szCs w:val="24"/>
                  <w:lang w:eastAsia="en-US"/>
                </w:rPr>
                <w:delInstrText>MERGEFIELD Connector.Name</w:delInstrText>
              </w:r>
              <w:r w:rsidR="00DE73DB" w:rsidRPr="0066451F" w:rsidDel="00522AAD">
                <w:rPr>
                  <w:rFonts w:ascii="Calibri" w:hAnsi="Calibri" w:cs="Arial"/>
                  <w:color w:val="0F0F0F"/>
                  <w:sz w:val="22"/>
                  <w:szCs w:val="24"/>
                  <w:lang w:eastAsia="en-US"/>
                </w:rPr>
                <w:fldChar w:fldCharType="separate"/>
              </w:r>
              <w:r w:rsidRPr="0066451F" w:rsidDel="00522AAD">
                <w:rPr>
                  <w:rFonts w:ascii="Calibri" w:hAnsi="Calibri" w:cs="Arial"/>
                  <w:color w:val="0F0F0F"/>
                  <w:sz w:val="22"/>
                  <w:szCs w:val="24"/>
                  <w:lang w:eastAsia="en-US"/>
                </w:rPr>
                <w:delText>heeft</w:delText>
              </w:r>
              <w:r w:rsidR="00DE73DB" w:rsidRPr="0066451F" w:rsidDel="00522AAD">
                <w:rPr>
                  <w:rFonts w:ascii="Calibri" w:hAnsi="Calibri" w:cs="Arial"/>
                  <w:color w:val="0F0F0F"/>
                  <w:sz w:val="22"/>
                  <w:szCs w:val="24"/>
                  <w:lang w:eastAsia="en-US"/>
                </w:rPr>
                <w:fldChar w:fldCharType="end"/>
              </w:r>
            </w:del>
            <w:ins w:id="4526" w:author="Arjan Kloosterboer" w:date="2017-03-07T12:15:00Z">
              <w:r w:rsidR="00522AAD">
                <w:rPr>
                  <w:rFonts w:ascii="Calibri" w:hAnsi="Calibri" w:cs="Arial"/>
                  <w:color w:val="0F0F0F"/>
                  <w:sz w:val="22"/>
                  <w:szCs w:val="24"/>
                  <w:lang w:eastAsia="en-US"/>
                </w:rPr>
                <w:t>is van</w:t>
              </w:r>
            </w:ins>
          </w:p>
          <w:p w14:paraId="3C8545A1" w14:textId="019A94E0"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del w:id="4527" w:author="Arjan Kloosterboer" w:date="2017-03-07T12:15:00Z">
              <w:r w:rsidR="00847C61" w:rsidRPr="0066451F" w:rsidDel="00522AAD">
                <w:rPr>
                  <w:rFonts w:ascii="Calibri" w:hAnsi="Calibri" w:cs="Arial"/>
                  <w:color w:val="0F0F0F"/>
                  <w:sz w:val="22"/>
                  <w:szCs w:val="24"/>
                  <w:lang w:eastAsia="en-US"/>
                </w:rPr>
                <w:delText>STATUS</w:delText>
              </w:r>
            </w:del>
            <w:ins w:id="4528" w:author="Arjan Kloosterboer" w:date="2017-03-07T12:15:00Z">
              <w:r w:rsidR="00522AAD">
                <w:rPr>
                  <w:rFonts w:ascii="Calibri" w:hAnsi="Calibri" w:cs="Arial"/>
                  <w:color w:val="0F0F0F"/>
                  <w:sz w:val="22"/>
                  <w:szCs w:val="24"/>
                  <w:lang w:eastAsia="en-US"/>
                </w:rPr>
                <w:t>ZAAK</w:t>
              </w:r>
            </w:ins>
            <w:r w:rsidR="00847C61" w:rsidRPr="0066451F">
              <w:rPr>
                <w:rFonts w:ascii="Calibri" w:hAnsi="Calibri" w:cs="Arial"/>
                <w:color w:val="0F0F0F"/>
                <w:sz w:val="22"/>
                <w:szCs w:val="24"/>
                <w:lang w:eastAsia="en-US"/>
              </w:rPr>
              <w:t>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del w:id="4529" w:author="Arjan Kloosterboer" w:date="2017-03-07T12:15:00Z">
              <w:r w:rsidR="00847C61" w:rsidRPr="0066451F" w:rsidDel="00522AAD">
                <w:rPr>
                  <w:rFonts w:ascii="Calibri" w:hAnsi="Calibri" w:cs="Arial"/>
                  <w:color w:val="0F0F0F"/>
                  <w:sz w:val="22"/>
                  <w:szCs w:val="24"/>
                  <w:lang w:eastAsia="en-US"/>
                </w:rPr>
                <w:delText>..*</w:delText>
              </w:r>
            </w:del>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5FCD166A" w14:textId="3041EA0D"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 xml:space="preserve">De STATUSTYPEn die bereikt kunnen worden bij behandeling van </w:t>
            </w:r>
            <w:ins w:id="4530" w:author="Arjan Kloosterboer" w:date="2017-03-07T12:15:00Z">
              <w:r w:rsidR="00522AAD">
                <w:rPr>
                  <w:rFonts w:ascii="Calibri" w:hAnsi="Calibri" w:cs="Arial"/>
                  <w:color w:val="610E6A"/>
                  <w:sz w:val="22"/>
                  <w:szCs w:val="24"/>
                  <w:lang w:eastAsia="en-US"/>
                </w:rPr>
                <w:t xml:space="preserve">een </w:t>
              </w:r>
            </w:ins>
            <w:r w:rsidR="00847C61" w:rsidRPr="0066451F">
              <w:rPr>
                <w:rFonts w:ascii="Calibri" w:hAnsi="Calibri" w:cs="Arial"/>
                <w:color w:val="610E6A"/>
                <w:sz w:val="22"/>
                <w:szCs w:val="24"/>
                <w:lang w:eastAsia="en-US"/>
              </w:rPr>
              <w:t>ZAAK</w:t>
            </w:r>
            <w:del w:id="4531" w:author="Arjan Kloosterboer" w:date="2017-03-07T12:15:00Z">
              <w:r w:rsidR="00847C61" w:rsidRPr="0066451F" w:rsidDel="00522AAD">
                <w:rPr>
                  <w:rFonts w:ascii="Calibri" w:hAnsi="Calibri" w:cs="Arial"/>
                  <w:color w:val="610E6A"/>
                  <w:sz w:val="22"/>
                  <w:szCs w:val="24"/>
                  <w:lang w:eastAsia="en-US"/>
                </w:rPr>
                <w:delText>en</w:delText>
              </w:r>
            </w:del>
            <w:r w:rsidR="00847C61" w:rsidRPr="0066451F">
              <w:rPr>
                <w:rFonts w:ascii="Calibri" w:hAnsi="Calibri" w:cs="Arial"/>
                <w:color w:val="610E6A"/>
                <w:sz w:val="22"/>
                <w:szCs w:val="24"/>
                <w:lang w:eastAsia="en-US"/>
              </w:rPr>
              <w:t xml:space="preserve"> van het ZAAKTYPE.</w:t>
            </w:r>
          </w:p>
        </w:tc>
      </w:tr>
      <w:tr w:rsidR="00847C61" w:rsidRPr="0066451F" w14:paraId="04B7CFED" w14:textId="77777777" w:rsidTr="00847C61">
        <w:trPr>
          <w:trHeight w:hRule="exact" w:val="128"/>
        </w:trPr>
        <w:tc>
          <w:tcPr>
            <w:tcW w:w="450" w:type="dxa"/>
            <w:tcBorders>
              <w:top w:val="nil"/>
              <w:left w:val="nil"/>
              <w:bottom w:val="nil"/>
              <w:right w:val="nil"/>
            </w:tcBorders>
          </w:tcPr>
          <w:p w14:paraId="4790ADA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14627241"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1FC5DCE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3605DF57" w14:textId="77777777" w:rsidTr="00847C61">
        <w:tc>
          <w:tcPr>
            <w:tcW w:w="450" w:type="dxa"/>
            <w:tcBorders>
              <w:top w:val="nil"/>
              <w:left w:val="nil"/>
              <w:bottom w:val="nil"/>
              <w:right w:val="nil"/>
            </w:tcBorders>
          </w:tcPr>
          <w:p w14:paraId="1AB07A50"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F50FFEA"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522AAD">
              <w:rPr>
                <w:rFonts w:ascii="Arial" w:hAnsi="Arial" w:cs="Arial"/>
                <w:szCs w:val="24"/>
                <w:lang w:eastAsia="en-US"/>
              </w:rPr>
              <w:instrText>MERG</w:instrText>
            </w:r>
            <w:r w:rsidR="00847C61" w:rsidRPr="0066451F">
              <w:rPr>
                <w:rFonts w:ascii="Arial" w:hAnsi="Arial" w:cs="Arial"/>
                <w:szCs w:val="24"/>
                <w:lang w:val="en-AU" w:eastAsia="en-US"/>
              </w:rPr>
              <w:instrText xml:space="preserve">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14:paraId="61769E5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van</w:t>
            </w:r>
            <w:r w:rsidR="00DE73DB" w:rsidRPr="0066451F">
              <w:rPr>
                <w:rFonts w:ascii="Calibri" w:hAnsi="Calibri" w:cs="Arial"/>
                <w:color w:val="0F0F0F"/>
                <w:sz w:val="22"/>
                <w:szCs w:val="24"/>
                <w:lang w:eastAsia="en-US"/>
              </w:rPr>
              <w:fldChar w:fldCharType="end"/>
            </w:r>
          </w:p>
          <w:p w14:paraId="1EA4F321"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STATUSTYPE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39100112"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Aanduiding van de aard van de STATUS.</w:t>
            </w:r>
          </w:p>
        </w:tc>
      </w:tr>
      <w:tr w:rsidR="00847C61" w:rsidRPr="0066451F" w14:paraId="187D2272" w14:textId="77777777" w:rsidTr="00847C61">
        <w:trPr>
          <w:trHeight w:hRule="exact" w:val="128"/>
        </w:trPr>
        <w:tc>
          <w:tcPr>
            <w:tcW w:w="450" w:type="dxa"/>
            <w:tcBorders>
              <w:top w:val="nil"/>
              <w:left w:val="nil"/>
              <w:bottom w:val="nil"/>
              <w:right w:val="nil"/>
            </w:tcBorders>
          </w:tcPr>
          <w:p w14:paraId="1A55D13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6948F9A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F9F975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39F3A5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66451F" w14:paraId="05C51986" w14:textId="77777777" w:rsidTr="00847C61">
        <w:trPr>
          <w:cantSplit/>
        </w:trPr>
        <w:tc>
          <w:tcPr>
            <w:tcW w:w="9360" w:type="dxa"/>
            <w:tcBorders>
              <w:top w:val="nil"/>
              <w:left w:val="nil"/>
              <w:bottom w:val="nil"/>
              <w:right w:val="nil"/>
            </w:tcBorders>
          </w:tcPr>
          <w:p w14:paraId="5E8E0E0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Toelichting objecttype</w:t>
            </w:r>
          </w:p>
          <w:p w14:paraId="0ABCBDAC" w14:textId="77777777" w:rsidR="00847C61" w:rsidRPr="0066451F"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De aan de ZTC ontleende gegevens van een STATUSTYPE zoals die in het RGBZ gebruikt worden. Zie voor de specificaties van deze gegevens het ZTC.</w:t>
            </w:r>
          </w:p>
        </w:tc>
      </w:tr>
    </w:tbl>
    <w:p w14:paraId="7570D955" w14:textId="77777777" w:rsidR="00847C61" w:rsidRPr="0066451F" w:rsidRDefault="003B6B78" w:rsidP="00847C61">
      <w:pPr>
        <w:pStyle w:val="Kop2"/>
      </w:pPr>
      <w:r>
        <w:lastRenderedPageBreak/>
        <w:fldChar w:fldCharType="begin" w:fldLock="1"/>
      </w:r>
      <w:r>
        <w:instrText>MERGEFIELD Element.Stereotype</w:instrText>
      </w:r>
      <w:r>
        <w:fldChar w:fldCharType="separate"/>
      </w:r>
      <w:bookmarkStart w:id="4532" w:name="_Toc404268828"/>
      <w:bookmarkStart w:id="4533" w:name="_Toc517097671"/>
      <w:r w:rsidR="00847C61">
        <w:t>Objecttype</w:t>
      </w:r>
      <w:r>
        <w:fldChar w:fldCharType="end"/>
      </w:r>
      <w:r w:rsidR="00847C61" w:rsidRPr="0066451F">
        <w:t xml:space="preserve"> </w:t>
      </w:r>
      <w:r>
        <w:fldChar w:fldCharType="begin" w:fldLock="1"/>
      </w:r>
      <w:r>
        <w:instrText>MERGEFIELD Element.Name</w:instrText>
      </w:r>
      <w:r>
        <w:fldChar w:fldCharType="separate"/>
      </w:r>
      <w:r w:rsidR="00847C61" w:rsidRPr="0066451F">
        <w:t>VESTIGING VAN ZAAKBEHANDELENDE ORGANISATIE</w:t>
      </w:r>
      <w:bookmarkEnd w:id="4532"/>
      <w:bookmarkEnd w:id="4533"/>
      <w: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2340"/>
        <w:gridCol w:w="7020"/>
      </w:tblGrid>
      <w:tr w:rsidR="00847C61" w:rsidRPr="00751C18" w14:paraId="4DEFB2E9" w14:textId="77777777" w:rsidTr="00847C61">
        <w:trPr>
          <w:trHeight w:val="271"/>
        </w:trPr>
        <w:tc>
          <w:tcPr>
            <w:tcW w:w="2340" w:type="dxa"/>
            <w:tcBorders>
              <w:top w:val="nil"/>
              <w:left w:val="nil"/>
              <w:bottom w:val="nil"/>
              <w:right w:val="nil"/>
            </w:tcBorders>
          </w:tcPr>
          <w:p w14:paraId="054E7FC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tcBorders>
              <w:top w:val="nil"/>
              <w:left w:val="nil"/>
              <w:bottom w:val="nil"/>
              <w:right w:val="nil"/>
            </w:tcBorders>
          </w:tcPr>
          <w:p w14:paraId="2F89A0E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Arial" w:hAnsi="Arial" w:cs="Arial"/>
                <w:szCs w:val="20"/>
                <w:lang w:val="en-AU" w:eastAsia="en-US"/>
              </w:rPr>
              <w:fldChar w:fldCharType="end"/>
            </w:r>
          </w:p>
        </w:tc>
      </w:tr>
      <w:tr w:rsidR="00847C61" w:rsidRPr="00751C18" w14:paraId="1ECFB0A5" w14:textId="77777777" w:rsidTr="00847C61">
        <w:trPr>
          <w:trHeight w:hRule="exact" w:val="128"/>
        </w:trPr>
        <w:tc>
          <w:tcPr>
            <w:tcW w:w="2340" w:type="dxa"/>
            <w:tcBorders>
              <w:top w:val="nil"/>
              <w:left w:val="nil"/>
              <w:bottom w:val="nil"/>
              <w:right w:val="nil"/>
            </w:tcBorders>
          </w:tcPr>
          <w:p w14:paraId="7FAF766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095F0F0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68801E2" w14:textId="77777777" w:rsidTr="00847C61">
        <w:tc>
          <w:tcPr>
            <w:tcW w:w="2340" w:type="dxa"/>
            <w:tcBorders>
              <w:top w:val="nil"/>
              <w:left w:val="nil"/>
              <w:bottom w:val="nil"/>
              <w:right w:val="nil"/>
            </w:tcBorders>
          </w:tcPr>
          <w:p w14:paraId="20B879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tcBorders>
              <w:top w:val="nil"/>
              <w:left w:val="nil"/>
              <w:bottom w:val="nil"/>
              <w:right w:val="nil"/>
            </w:tcBorders>
          </w:tcPr>
          <w:p w14:paraId="601A930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VZO</w:t>
            </w:r>
            <w:r w:rsidRPr="00751C18">
              <w:rPr>
                <w:rFonts w:ascii="Arial" w:hAnsi="Arial" w:cs="Arial"/>
                <w:szCs w:val="20"/>
                <w:lang w:val="en-AU" w:eastAsia="en-US"/>
              </w:rPr>
              <w:fldChar w:fldCharType="end"/>
            </w:r>
          </w:p>
        </w:tc>
      </w:tr>
      <w:tr w:rsidR="00847C61" w:rsidRPr="00751C18" w14:paraId="442DE6D9" w14:textId="77777777" w:rsidTr="00847C61">
        <w:trPr>
          <w:trHeight w:hRule="exact" w:val="128"/>
        </w:trPr>
        <w:tc>
          <w:tcPr>
            <w:tcW w:w="2340" w:type="dxa"/>
            <w:tcBorders>
              <w:top w:val="nil"/>
              <w:left w:val="nil"/>
              <w:bottom w:val="nil"/>
              <w:right w:val="nil"/>
            </w:tcBorders>
          </w:tcPr>
          <w:p w14:paraId="5ABD22B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24EA1B8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6B84246" w14:textId="77777777" w:rsidTr="00847C61">
        <w:tc>
          <w:tcPr>
            <w:tcW w:w="2340" w:type="dxa"/>
            <w:tcBorders>
              <w:top w:val="nil"/>
              <w:left w:val="nil"/>
              <w:bottom w:val="nil"/>
              <w:right w:val="nil"/>
            </w:tcBorders>
          </w:tcPr>
          <w:p w14:paraId="2FFDFB8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tcBorders>
              <w:top w:val="nil"/>
              <w:left w:val="nil"/>
              <w:bottom w:val="nil"/>
              <w:right w:val="nil"/>
            </w:tcBorders>
          </w:tcPr>
          <w:p w14:paraId="3DA67A8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4D3E1FB7" w14:textId="77777777" w:rsidTr="00847C61">
        <w:trPr>
          <w:trHeight w:hRule="exact" w:val="128"/>
        </w:trPr>
        <w:tc>
          <w:tcPr>
            <w:tcW w:w="2340" w:type="dxa"/>
            <w:tcBorders>
              <w:top w:val="nil"/>
              <w:left w:val="nil"/>
              <w:bottom w:val="nil"/>
              <w:right w:val="nil"/>
            </w:tcBorders>
          </w:tcPr>
          <w:p w14:paraId="55D3431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24C24E2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0137891" w14:textId="77777777" w:rsidTr="00847C61">
        <w:trPr>
          <w:trHeight w:val="230"/>
        </w:trPr>
        <w:tc>
          <w:tcPr>
            <w:tcW w:w="2340" w:type="dxa"/>
            <w:tcBorders>
              <w:top w:val="nil"/>
              <w:left w:val="nil"/>
              <w:bottom w:val="nil"/>
              <w:right w:val="nil"/>
            </w:tcBorders>
          </w:tcPr>
          <w:p w14:paraId="635383A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tcBorders>
              <w:top w:val="nil"/>
              <w:left w:val="nil"/>
              <w:bottom w:val="nil"/>
              <w:right w:val="nil"/>
            </w:tcBorders>
          </w:tcPr>
          <w:p w14:paraId="15ED6A4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VESTIGING van een onderneming of rechtspersoon zijnde de zaakbehandelende organisatie.</w:t>
            </w:r>
          </w:p>
        </w:tc>
      </w:tr>
      <w:tr w:rsidR="00847C61" w:rsidRPr="00751C18" w14:paraId="53EA7107" w14:textId="77777777" w:rsidTr="00847C61">
        <w:trPr>
          <w:trHeight w:hRule="exact" w:val="68"/>
        </w:trPr>
        <w:tc>
          <w:tcPr>
            <w:tcW w:w="2340" w:type="dxa"/>
            <w:tcBorders>
              <w:top w:val="nil"/>
              <w:left w:val="nil"/>
              <w:bottom w:val="nil"/>
              <w:right w:val="nil"/>
            </w:tcBorders>
          </w:tcPr>
          <w:p w14:paraId="16052AC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5F47789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15F185C" w14:textId="77777777" w:rsidTr="00847C61">
        <w:trPr>
          <w:trHeight w:val="271"/>
        </w:trPr>
        <w:tc>
          <w:tcPr>
            <w:tcW w:w="2340" w:type="dxa"/>
            <w:tcBorders>
              <w:top w:val="nil"/>
              <w:left w:val="nil"/>
              <w:bottom w:val="nil"/>
              <w:right w:val="nil"/>
            </w:tcBorders>
          </w:tcPr>
          <w:p w14:paraId="63FF05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tcBorders>
              <w:top w:val="nil"/>
              <w:left w:val="nil"/>
              <w:bottom w:val="nil"/>
              <w:right w:val="nil"/>
            </w:tcBorders>
          </w:tcPr>
          <w:p w14:paraId="498368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6A667E16" w14:textId="77777777" w:rsidTr="00847C61">
        <w:trPr>
          <w:trHeight w:hRule="exact" w:val="128"/>
        </w:trPr>
        <w:tc>
          <w:tcPr>
            <w:tcW w:w="2340" w:type="dxa"/>
            <w:tcBorders>
              <w:top w:val="nil"/>
              <w:left w:val="nil"/>
              <w:bottom w:val="nil"/>
              <w:right w:val="nil"/>
            </w:tcBorders>
          </w:tcPr>
          <w:p w14:paraId="48365D9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68B107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19FC047" w14:textId="77777777" w:rsidTr="00847C61">
        <w:tc>
          <w:tcPr>
            <w:tcW w:w="2340" w:type="dxa"/>
            <w:tcBorders>
              <w:top w:val="nil"/>
              <w:left w:val="nil"/>
              <w:bottom w:val="nil"/>
              <w:right w:val="nil"/>
            </w:tcBorders>
          </w:tcPr>
          <w:p w14:paraId="7900123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tcBorders>
              <w:top w:val="nil"/>
              <w:left w:val="nil"/>
              <w:bottom w:val="nil"/>
              <w:right w:val="nil"/>
            </w:tcBorders>
          </w:tcPr>
          <w:p w14:paraId="12C6D9D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17 mei 2010</w:t>
            </w:r>
          </w:p>
        </w:tc>
      </w:tr>
      <w:tr w:rsidR="00847C61" w:rsidRPr="00751C18" w14:paraId="0663E572" w14:textId="77777777" w:rsidTr="00847C61">
        <w:trPr>
          <w:trHeight w:hRule="exact" w:val="128"/>
        </w:trPr>
        <w:tc>
          <w:tcPr>
            <w:tcW w:w="2340" w:type="dxa"/>
            <w:tcBorders>
              <w:top w:val="nil"/>
              <w:left w:val="nil"/>
              <w:bottom w:val="nil"/>
              <w:right w:val="nil"/>
            </w:tcBorders>
          </w:tcPr>
          <w:p w14:paraId="18A066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5C821B7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B3D94EA" w14:textId="77777777" w:rsidTr="00847C61">
        <w:tc>
          <w:tcPr>
            <w:tcW w:w="2340" w:type="dxa"/>
            <w:tcBorders>
              <w:top w:val="nil"/>
              <w:left w:val="nil"/>
              <w:bottom w:val="nil"/>
              <w:right w:val="nil"/>
            </w:tcBorders>
          </w:tcPr>
          <w:p w14:paraId="4165F1A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tcBorders>
              <w:top w:val="nil"/>
              <w:left w:val="nil"/>
              <w:bottom w:val="nil"/>
              <w:right w:val="nil"/>
            </w:tcBorders>
          </w:tcPr>
          <w:p w14:paraId="7EF43FB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SUBJECT.Subjecttypering gevolgd door het Vestigingsnummer</w:t>
            </w:r>
          </w:p>
        </w:tc>
      </w:tr>
      <w:tr w:rsidR="00847C61" w:rsidRPr="00751C18" w14:paraId="5B984722" w14:textId="77777777" w:rsidTr="00847C61">
        <w:trPr>
          <w:trHeight w:hRule="exact" w:val="128"/>
        </w:trPr>
        <w:tc>
          <w:tcPr>
            <w:tcW w:w="2340" w:type="dxa"/>
            <w:tcBorders>
              <w:top w:val="nil"/>
              <w:left w:val="nil"/>
              <w:bottom w:val="nil"/>
              <w:right w:val="nil"/>
            </w:tcBorders>
          </w:tcPr>
          <w:p w14:paraId="0486C6D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418663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6D65A954" w14:textId="77777777" w:rsidTr="00847C61">
        <w:tc>
          <w:tcPr>
            <w:tcW w:w="2340" w:type="dxa"/>
            <w:tcBorders>
              <w:top w:val="nil"/>
              <w:left w:val="nil"/>
              <w:bottom w:val="nil"/>
              <w:right w:val="nil"/>
            </w:tcBorders>
          </w:tcPr>
          <w:p w14:paraId="7BEDD8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tcBorders>
              <w:top w:val="nil"/>
              <w:left w:val="nil"/>
              <w:bottom w:val="nil"/>
              <w:right w:val="nil"/>
            </w:tcBorders>
          </w:tcPr>
          <w:p w14:paraId="6E9BE32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vestigingen van de organisatie die de zaken behandelt en waarbinnen één of meer organisatorische eenheden hun activiteiten uitvoeren en betrokken zijn of waren bij één of meer zaken.</w:t>
            </w:r>
          </w:p>
        </w:tc>
      </w:tr>
      <w:tr w:rsidR="00847C61" w:rsidRPr="00751C18" w14:paraId="282F08F7" w14:textId="77777777" w:rsidTr="00847C61">
        <w:trPr>
          <w:trHeight w:hRule="exact" w:val="128"/>
        </w:trPr>
        <w:tc>
          <w:tcPr>
            <w:tcW w:w="2340" w:type="dxa"/>
            <w:tcBorders>
              <w:top w:val="nil"/>
              <w:left w:val="nil"/>
              <w:bottom w:val="nil"/>
              <w:right w:val="nil"/>
            </w:tcBorders>
          </w:tcPr>
          <w:p w14:paraId="701DDF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452143B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25D0CB9" w14:textId="77777777" w:rsidTr="00847C61">
        <w:trPr>
          <w:trHeight w:hRule="exact" w:val="256"/>
        </w:trPr>
        <w:tc>
          <w:tcPr>
            <w:tcW w:w="2340" w:type="dxa"/>
            <w:tcBorders>
              <w:top w:val="nil"/>
              <w:left w:val="nil"/>
              <w:bottom w:val="nil"/>
              <w:right w:val="nil"/>
            </w:tcBorders>
          </w:tcPr>
          <w:p w14:paraId="2F77A48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tcBorders>
              <w:top w:val="nil"/>
              <w:left w:val="nil"/>
              <w:bottom w:val="nil"/>
              <w:right w:val="nil"/>
            </w:tcBorders>
          </w:tcPr>
          <w:p w14:paraId="1BEF9CB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767D36D" w14:textId="77777777" w:rsidTr="00847C61">
        <w:trPr>
          <w:trHeight w:hRule="exact" w:val="256"/>
        </w:trPr>
        <w:tc>
          <w:tcPr>
            <w:tcW w:w="2340" w:type="dxa"/>
            <w:tcBorders>
              <w:top w:val="nil"/>
              <w:left w:val="nil"/>
              <w:bottom w:val="nil"/>
              <w:right w:val="nil"/>
            </w:tcBorders>
          </w:tcPr>
          <w:p w14:paraId="56BDFE0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51C7572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CCB5867" w14:textId="77777777" w:rsidTr="00847C61">
        <w:tc>
          <w:tcPr>
            <w:tcW w:w="2340" w:type="dxa"/>
            <w:tcBorders>
              <w:top w:val="nil"/>
              <w:left w:val="nil"/>
              <w:bottom w:val="nil"/>
              <w:right w:val="nil"/>
            </w:tcBorders>
          </w:tcPr>
          <w:p w14:paraId="1526EF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tcBorders>
              <w:top w:val="nil"/>
              <w:left w:val="nil"/>
              <w:bottom w:val="nil"/>
              <w:right w:val="nil"/>
            </w:tcBorders>
          </w:tcPr>
          <w:p w14:paraId="11BA8D4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bl>
    <w:p w14:paraId="600B3F4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54EFC289" w14:textId="77777777" w:rsidTr="00847C61">
        <w:tc>
          <w:tcPr>
            <w:tcW w:w="9360" w:type="dxa"/>
            <w:gridSpan w:val="3"/>
            <w:tcBorders>
              <w:top w:val="nil"/>
              <w:left w:val="nil"/>
              <w:bottom w:val="nil"/>
              <w:right w:val="nil"/>
            </w:tcBorders>
          </w:tcPr>
          <w:p w14:paraId="2A88960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476855D2" w14:textId="77777777" w:rsidTr="00847C61">
        <w:tc>
          <w:tcPr>
            <w:tcW w:w="450" w:type="dxa"/>
            <w:tcBorders>
              <w:top w:val="nil"/>
              <w:left w:val="nil"/>
              <w:bottom w:val="nil"/>
              <w:right w:val="nil"/>
            </w:tcBorders>
          </w:tcPr>
          <w:p w14:paraId="0D06EC9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5DB043F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4E2D0B8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12083A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62105E37" w14:textId="77777777" w:rsidTr="00847C61">
        <w:tc>
          <w:tcPr>
            <w:tcW w:w="450" w:type="dxa"/>
            <w:tcBorders>
              <w:top w:val="nil"/>
              <w:left w:val="nil"/>
              <w:bottom w:val="nil"/>
              <w:right w:val="nil"/>
            </w:tcBorders>
          </w:tcPr>
          <w:p w14:paraId="08B12831"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F5F9D8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22BAAB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gehuisvest in</w:t>
            </w:r>
            <w:r w:rsidR="00DE73DB" w:rsidRPr="00751C18">
              <w:rPr>
                <w:rFonts w:ascii="Calibri" w:hAnsi="Calibri" w:cs="Calibri"/>
                <w:color w:val="0F0F0F"/>
                <w:sz w:val="22"/>
                <w:szCs w:val="22"/>
                <w:lang w:eastAsia="en-US"/>
              </w:rPr>
              <w:fldChar w:fldCharType="end"/>
            </w:r>
          </w:p>
          <w:p w14:paraId="404245A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9767FC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VESTIGING VAN ZAAKBEHANDELENDE ORGANISATIE waar de ORGANISATORISCHE EENHEID haar activiteiten uitvoert.</w:t>
            </w:r>
          </w:p>
        </w:tc>
      </w:tr>
      <w:tr w:rsidR="00847C61" w:rsidRPr="00751C18" w14:paraId="13D04662" w14:textId="77777777" w:rsidTr="00847C61">
        <w:trPr>
          <w:trHeight w:hRule="exact" w:val="128"/>
        </w:trPr>
        <w:tc>
          <w:tcPr>
            <w:tcW w:w="450" w:type="dxa"/>
            <w:tcBorders>
              <w:top w:val="nil"/>
              <w:left w:val="nil"/>
              <w:bottom w:val="nil"/>
              <w:right w:val="nil"/>
            </w:tcBorders>
          </w:tcPr>
          <w:p w14:paraId="28FB3FE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49CFEF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91DB5B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110919B" w14:textId="77777777" w:rsidTr="00847C61">
        <w:tc>
          <w:tcPr>
            <w:tcW w:w="450" w:type="dxa"/>
            <w:tcBorders>
              <w:top w:val="nil"/>
              <w:left w:val="nil"/>
              <w:bottom w:val="nil"/>
              <w:right w:val="nil"/>
            </w:tcBorders>
          </w:tcPr>
          <w:p w14:paraId="3828D37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145B9C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AF5B61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14:paraId="7F56F77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660F7D5" w14:textId="04443B9D" w:rsidR="00847C61" w:rsidRPr="00751C18" w:rsidRDefault="00D40A2E"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4534" w:author="Arjan Kloosterboer" w:date="2017-08-08T16:14:00Z">
              <w:r w:rsidRPr="00D40A2E">
                <w:rPr>
                  <w:rFonts w:ascii="Arial" w:hAnsi="Arial" w:cs="Arial"/>
                  <w:szCs w:val="20"/>
                  <w:lang w:eastAsia="en-US"/>
                </w:rPr>
                <w:t xml:space="preserve">Een VESTIGING VAN een ZAAKBEHANDELENDE ORGANISATIE zijnde een VESTIGING. </w:t>
              </w:r>
            </w:ins>
            <w:r w:rsidR="00DE73DB" w:rsidRPr="00751C18">
              <w:rPr>
                <w:rFonts w:ascii="Arial" w:hAnsi="Arial" w:cs="Arial"/>
                <w:szCs w:val="20"/>
                <w:lang w:val="en-AU" w:eastAsia="en-US"/>
              </w:rPr>
              <w:fldChar w:fldCharType="begin" w:fldLock="1"/>
            </w:r>
            <w:r w:rsidR="00847C61" w:rsidRPr="008E0CF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00DE73DB" w:rsidRPr="00751C18">
              <w:rPr>
                <w:rFonts w:ascii="Arial" w:hAnsi="Arial" w:cs="Arial"/>
                <w:szCs w:val="20"/>
                <w:lang w:val="en-AU" w:eastAsia="en-US"/>
              </w:rPr>
              <w:fldChar w:fldCharType="end"/>
            </w:r>
          </w:p>
        </w:tc>
      </w:tr>
      <w:tr w:rsidR="00847C61" w:rsidRPr="00751C18" w14:paraId="1726B207" w14:textId="77777777" w:rsidTr="00847C61">
        <w:trPr>
          <w:trHeight w:hRule="exact" w:val="128"/>
        </w:trPr>
        <w:tc>
          <w:tcPr>
            <w:tcW w:w="450" w:type="dxa"/>
            <w:tcBorders>
              <w:top w:val="nil"/>
              <w:left w:val="nil"/>
              <w:bottom w:val="nil"/>
              <w:right w:val="nil"/>
            </w:tcBorders>
          </w:tcPr>
          <w:p w14:paraId="43AE980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C0A877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AFC2BB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42886B25" w14:textId="77777777" w:rsidR="00847C61" w:rsidRPr="00D40A2E"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0542E8BE" w14:textId="77777777" w:rsidTr="00847C61">
        <w:tc>
          <w:tcPr>
            <w:tcW w:w="9360" w:type="dxa"/>
            <w:tcBorders>
              <w:top w:val="nil"/>
              <w:left w:val="nil"/>
              <w:bottom w:val="nil"/>
              <w:right w:val="nil"/>
            </w:tcBorders>
          </w:tcPr>
          <w:p w14:paraId="0683318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7210B028"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Deze specialisatie ('subtype') van VESTIGING is opgenomen om binnen vestigingen onderscheid te kunnen maken tussen vestigingen van organisaties die zaken behandelen en vestigingen van andere organisaties. Alleen van vestigingen van zaakbehandelende organisaties leggen we de relatie naar organisatorische eenheden (en medewerkers) om op die manier uit te kunnen wisselen op welke locatie een organisatorische eenheid van een zaakbehandelende organisatie haar taken uitoefent. De specialisatie overerft alle attribuutsoorten en relatiesoorten van VESTIGING en kent zelf slechts één relatiesoort.</w:t>
            </w:r>
          </w:p>
        </w:tc>
      </w:tr>
    </w:tbl>
    <w:bookmarkStart w:id="4535" w:name="BKM_7BC2F248_B643_48ac_83E2_E4D0122FADCB"/>
    <w:bookmarkEnd w:id="4535"/>
    <w:p w14:paraId="72E77E63"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536" w:name="_Toc404268829"/>
      <w:bookmarkStart w:id="4537" w:name="_Toc517097672"/>
      <w:r w:rsidR="00847C61">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ZAAK</w:t>
      </w:r>
      <w:bookmarkEnd w:id="4536"/>
      <w:bookmarkEnd w:id="4537"/>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4C29F3" w:rsidRPr="00751C18" w14:paraId="2A77FF31" w14:textId="77777777" w:rsidTr="007A1C43">
        <w:trPr>
          <w:trHeight w:val="271"/>
        </w:trPr>
        <w:tc>
          <w:tcPr>
            <w:tcW w:w="2340" w:type="dxa"/>
            <w:gridSpan w:val="2"/>
            <w:tcBorders>
              <w:top w:val="nil"/>
              <w:left w:val="nil"/>
              <w:bottom w:val="nil"/>
              <w:right w:val="nil"/>
            </w:tcBorders>
          </w:tcPr>
          <w:bookmarkEnd w:id="70"/>
          <w:p w14:paraId="5996D6F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AC108B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p>
        </w:tc>
      </w:tr>
      <w:tr w:rsidR="004C29F3" w:rsidRPr="00751C18" w14:paraId="79CB23A9" w14:textId="77777777" w:rsidTr="007A1C43">
        <w:trPr>
          <w:trHeight w:hRule="exact" w:val="128"/>
        </w:trPr>
        <w:tc>
          <w:tcPr>
            <w:tcW w:w="2340" w:type="dxa"/>
            <w:gridSpan w:val="2"/>
            <w:tcBorders>
              <w:top w:val="nil"/>
              <w:left w:val="nil"/>
              <w:bottom w:val="nil"/>
              <w:right w:val="nil"/>
            </w:tcBorders>
          </w:tcPr>
          <w:p w14:paraId="5885C2C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E8F480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75D5CCD7" w14:textId="77777777" w:rsidTr="007A1C43">
        <w:tc>
          <w:tcPr>
            <w:tcW w:w="2340" w:type="dxa"/>
            <w:gridSpan w:val="2"/>
            <w:tcBorders>
              <w:top w:val="nil"/>
              <w:left w:val="nil"/>
              <w:bottom w:val="nil"/>
              <w:right w:val="nil"/>
            </w:tcBorders>
          </w:tcPr>
          <w:p w14:paraId="0123F28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5B1CAAE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ZAK</w:t>
            </w:r>
            <w:r w:rsidRPr="00751C18">
              <w:rPr>
                <w:rFonts w:ascii="Arial" w:hAnsi="Arial" w:cs="Arial"/>
                <w:szCs w:val="20"/>
                <w:lang w:val="en-AU" w:eastAsia="en-US"/>
              </w:rPr>
              <w:fldChar w:fldCharType="end"/>
            </w:r>
          </w:p>
        </w:tc>
      </w:tr>
      <w:tr w:rsidR="004C29F3" w:rsidRPr="00751C18" w14:paraId="1DA2F36F" w14:textId="77777777" w:rsidTr="007A1C43">
        <w:trPr>
          <w:trHeight w:hRule="exact" w:val="128"/>
        </w:trPr>
        <w:tc>
          <w:tcPr>
            <w:tcW w:w="2340" w:type="dxa"/>
            <w:gridSpan w:val="2"/>
            <w:tcBorders>
              <w:top w:val="nil"/>
              <w:left w:val="nil"/>
              <w:bottom w:val="nil"/>
              <w:right w:val="nil"/>
            </w:tcBorders>
          </w:tcPr>
          <w:p w14:paraId="262046B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F46E3E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20DA66D1" w14:textId="77777777" w:rsidTr="007A1C43">
        <w:tc>
          <w:tcPr>
            <w:tcW w:w="2340" w:type="dxa"/>
            <w:gridSpan w:val="2"/>
            <w:tcBorders>
              <w:top w:val="nil"/>
              <w:left w:val="nil"/>
              <w:bottom w:val="nil"/>
              <w:right w:val="nil"/>
            </w:tcBorders>
          </w:tcPr>
          <w:p w14:paraId="0F61B83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32E546D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4C29F3" w:rsidRPr="00751C18" w14:paraId="6C6A529F" w14:textId="77777777" w:rsidTr="007A1C43">
        <w:trPr>
          <w:trHeight w:hRule="exact" w:val="128"/>
        </w:trPr>
        <w:tc>
          <w:tcPr>
            <w:tcW w:w="2340" w:type="dxa"/>
            <w:gridSpan w:val="2"/>
            <w:tcBorders>
              <w:top w:val="nil"/>
              <w:left w:val="nil"/>
              <w:bottom w:val="nil"/>
              <w:right w:val="nil"/>
            </w:tcBorders>
          </w:tcPr>
          <w:p w14:paraId="75A71DD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72FB61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251D338F" w14:textId="77777777" w:rsidTr="007A1C43">
        <w:trPr>
          <w:trHeight w:val="230"/>
        </w:trPr>
        <w:tc>
          <w:tcPr>
            <w:tcW w:w="2340" w:type="dxa"/>
            <w:gridSpan w:val="2"/>
            <w:tcBorders>
              <w:top w:val="nil"/>
              <w:left w:val="nil"/>
              <w:bottom w:val="nil"/>
              <w:right w:val="nil"/>
            </w:tcBorders>
          </w:tcPr>
          <w:p w14:paraId="45F080A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684F0F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samenhangende hoeveelheid werk met een welgedefinieerde aanleiding en een welgedefinieerd eindresultaat, waarvan kwaliteit en doorlooptijd bewaakt moeten worden.</w:t>
            </w:r>
          </w:p>
        </w:tc>
      </w:tr>
      <w:tr w:rsidR="004C29F3" w:rsidRPr="00751C18" w14:paraId="51D16641" w14:textId="77777777" w:rsidTr="007A1C43">
        <w:trPr>
          <w:trHeight w:hRule="exact" w:val="68"/>
        </w:trPr>
        <w:tc>
          <w:tcPr>
            <w:tcW w:w="2340" w:type="dxa"/>
            <w:gridSpan w:val="2"/>
            <w:tcBorders>
              <w:top w:val="nil"/>
              <w:left w:val="nil"/>
              <w:bottom w:val="nil"/>
              <w:right w:val="nil"/>
            </w:tcBorders>
          </w:tcPr>
          <w:p w14:paraId="6C4FCA2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C0AB51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0DA289D1" w14:textId="77777777" w:rsidTr="007A1C43">
        <w:trPr>
          <w:trHeight w:val="271"/>
        </w:trPr>
        <w:tc>
          <w:tcPr>
            <w:tcW w:w="2340" w:type="dxa"/>
            <w:gridSpan w:val="2"/>
            <w:tcBorders>
              <w:top w:val="nil"/>
              <w:left w:val="nil"/>
              <w:bottom w:val="nil"/>
              <w:right w:val="nil"/>
            </w:tcBorders>
          </w:tcPr>
          <w:p w14:paraId="694CA8F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3CFB3EB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4C29F3" w:rsidRPr="00751C18" w14:paraId="567099FF" w14:textId="77777777" w:rsidTr="007A1C43">
        <w:trPr>
          <w:trHeight w:hRule="exact" w:val="128"/>
        </w:trPr>
        <w:tc>
          <w:tcPr>
            <w:tcW w:w="2340" w:type="dxa"/>
            <w:gridSpan w:val="2"/>
            <w:tcBorders>
              <w:top w:val="nil"/>
              <w:left w:val="nil"/>
              <w:bottom w:val="nil"/>
              <w:right w:val="nil"/>
            </w:tcBorders>
          </w:tcPr>
          <w:p w14:paraId="2F8DD06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E8098B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4B814CC4" w14:textId="77777777" w:rsidTr="007A1C43">
        <w:tc>
          <w:tcPr>
            <w:tcW w:w="2340" w:type="dxa"/>
            <w:gridSpan w:val="2"/>
            <w:tcBorders>
              <w:top w:val="nil"/>
              <w:left w:val="nil"/>
              <w:bottom w:val="nil"/>
              <w:right w:val="nil"/>
            </w:tcBorders>
          </w:tcPr>
          <w:p w14:paraId="38D0B7E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3A2C2B2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4C29F3" w:rsidRPr="00751C18" w14:paraId="353B09EF" w14:textId="77777777" w:rsidTr="007A1C43">
        <w:trPr>
          <w:trHeight w:hRule="exact" w:val="128"/>
        </w:trPr>
        <w:tc>
          <w:tcPr>
            <w:tcW w:w="2340" w:type="dxa"/>
            <w:gridSpan w:val="2"/>
            <w:tcBorders>
              <w:top w:val="nil"/>
              <w:left w:val="nil"/>
              <w:bottom w:val="nil"/>
              <w:right w:val="nil"/>
            </w:tcBorders>
          </w:tcPr>
          <w:p w14:paraId="3A6AD8D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00E721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6B90986A" w14:textId="77777777" w:rsidTr="007A1C43">
        <w:tc>
          <w:tcPr>
            <w:tcW w:w="2340" w:type="dxa"/>
            <w:gridSpan w:val="2"/>
            <w:tcBorders>
              <w:top w:val="nil"/>
              <w:left w:val="nil"/>
              <w:bottom w:val="nil"/>
              <w:right w:val="nil"/>
            </w:tcBorders>
          </w:tcPr>
          <w:p w14:paraId="34F8F72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4E2E917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combinatie van ‘Bronorganisatie’ en  ‘Zaakidentificatie’</w:t>
            </w:r>
          </w:p>
        </w:tc>
      </w:tr>
      <w:tr w:rsidR="004C29F3" w:rsidRPr="00751C18" w14:paraId="0F50D009" w14:textId="77777777" w:rsidTr="007A1C43">
        <w:trPr>
          <w:trHeight w:hRule="exact" w:val="128"/>
        </w:trPr>
        <w:tc>
          <w:tcPr>
            <w:tcW w:w="2340" w:type="dxa"/>
            <w:gridSpan w:val="2"/>
            <w:tcBorders>
              <w:top w:val="nil"/>
              <w:left w:val="nil"/>
              <w:bottom w:val="nil"/>
              <w:right w:val="nil"/>
            </w:tcBorders>
          </w:tcPr>
          <w:p w14:paraId="25340E3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9117F6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4C29F3" w:rsidRPr="00751C18" w14:paraId="3534B21F" w14:textId="77777777" w:rsidTr="007A1C43">
        <w:tc>
          <w:tcPr>
            <w:tcW w:w="2340" w:type="dxa"/>
            <w:gridSpan w:val="2"/>
            <w:tcBorders>
              <w:top w:val="nil"/>
              <w:left w:val="nil"/>
              <w:bottom w:val="nil"/>
              <w:right w:val="nil"/>
            </w:tcBorders>
          </w:tcPr>
          <w:p w14:paraId="2A499F4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6570D8A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zaken waarvoor de zaakbehandelende organisatie(s) het zaakgericht werken heeft ingericht.</w:t>
            </w:r>
          </w:p>
        </w:tc>
      </w:tr>
      <w:tr w:rsidR="004C29F3" w:rsidRPr="00751C18" w14:paraId="390538A6" w14:textId="77777777" w:rsidTr="007A1C43">
        <w:trPr>
          <w:trHeight w:hRule="exact" w:val="128"/>
        </w:trPr>
        <w:tc>
          <w:tcPr>
            <w:tcW w:w="2340" w:type="dxa"/>
            <w:gridSpan w:val="2"/>
            <w:tcBorders>
              <w:top w:val="nil"/>
              <w:left w:val="nil"/>
              <w:bottom w:val="nil"/>
              <w:right w:val="nil"/>
            </w:tcBorders>
          </w:tcPr>
          <w:p w14:paraId="41A22A3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53ABA2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7E5505AB" w14:textId="77777777" w:rsidTr="007A1C43">
        <w:trPr>
          <w:trHeight w:hRule="exact" w:val="256"/>
        </w:trPr>
        <w:tc>
          <w:tcPr>
            <w:tcW w:w="2340" w:type="dxa"/>
            <w:gridSpan w:val="2"/>
            <w:tcBorders>
              <w:top w:val="nil"/>
              <w:left w:val="nil"/>
              <w:bottom w:val="nil"/>
              <w:right w:val="nil"/>
            </w:tcBorders>
          </w:tcPr>
          <w:p w14:paraId="185B0C2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77EDF17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53794E81" w14:textId="77777777" w:rsidTr="007A1C43">
        <w:trPr>
          <w:trHeight w:hRule="exact" w:val="256"/>
        </w:trPr>
        <w:tc>
          <w:tcPr>
            <w:tcW w:w="2340" w:type="dxa"/>
            <w:gridSpan w:val="2"/>
            <w:tcBorders>
              <w:top w:val="nil"/>
              <w:left w:val="nil"/>
              <w:bottom w:val="nil"/>
              <w:right w:val="nil"/>
            </w:tcBorders>
          </w:tcPr>
          <w:p w14:paraId="1EC76E2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3DA945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127CB04C" w14:textId="77777777" w:rsidTr="007A1C43">
        <w:tc>
          <w:tcPr>
            <w:tcW w:w="2340" w:type="dxa"/>
            <w:gridSpan w:val="2"/>
            <w:tcBorders>
              <w:top w:val="nil"/>
              <w:left w:val="nil"/>
              <w:bottom w:val="nil"/>
              <w:right w:val="nil"/>
            </w:tcBorders>
          </w:tcPr>
          <w:p w14:paraId="6FC58B9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0889332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4C29F3" w:rsidRPr="00751C18" w14:paraId="5033D626" w14:textId="77777777" w:rsidTr="007A1C43">
        <w:tc>
          <w:tcPr>
            <w:tcW w:w="450" w:type="dxa"/>
            <w:tcBorders>
              <w:top w:val="nil"/>
              <w:left w:val="nil"/>
              <w:bottom w:val="nil"/>
              <w:right w:val="nil"/>
            </w:tcBorders>
          </w:tcPr>
          <w:p w14:paraId="5484058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538" w:name="BKM_363632A5_8F1E_43ae_AD8A_8156697E72B5"/>
          </w:p>
        </w:tc>
        <w:tc>
          <w:tcPr>
            <w:tcW w:w="2790" w:type="dxa"/>
            <w:gridSpan w:val="2"/>
            <w:tcBorders>
              <w:top w:val="nil"/>
              <w:left w:val="nil"/>
              <w:bottom w:val="nil"/>
              <w:right w:val="nil"/>
            </w:tcBorders>
          </w:tcPr>
          <w:p w14:paraId="67D44B6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565CAB7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3C29FAC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318646E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075B2F5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4C29F3" w:rsidRPr="00751C18" w14:paraId="6905D736" w14:textId="77777777" w:rsidTr="007A1C43">
        <w:tc>
          <w:tcPr>
            <w:tcW w:w="450" w:type="dxa"/>
            <w:tcBorders>
              <w:top w:val="nil"/>
              <w:left w:val="nil"/>
              <w:bottom w:val="nil"/>
              <w:right w:val="nil"/>
            </w:tcBorders>
          </w:tcPr>
          <w:p w14:paraId="6FAB5CD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C14EF8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A35149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unieke identificatie van de ZAAK binnen de organisatie die verantwoordelijk is voor de behandeling van de ZAAK.</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1163877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AN40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25103A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38"/>
      </w:tr>
      <w:tr w:rsidR="004C29F3" w:rsidRPr="00751C18" w14:paraId="3D1C5172" w14:textId="77777777" w:rsidTr="007A1C43">
        <w:tc>
          <w:tcPr>
            <w:tcW w:w="450" w:type="dxa"/>
            <w:tcBorders>
              <w:top w:val="nil"/>
              <w:left w:val="nil"/>
              <w:bottom w:val="nil"/>
              <w:right w:val="nil"/>
            </w:tcBorders>
          </w:tcPr>
          <w:p w14:paraId="201E1FA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39" w:name="BKM_B25B25A1_67ED_4cbc_BAB4_EBA6C3A5432E"/>
          </w:p>
        </w:tc>
        <w:tc>
          <w:tcPr>
            <w:tcW w:w="2790" w:type="dxa"/>
            <w:gridSpan w:val="2"/>
            <w:tcBorders>
              <w:top w:val="nil"/>
              <w:left w:val="nil"/>
              <w:bottom w:val="nil"/>
              <w:right w:val="nil"/>
            </w:tcBorders>
          </w:tcPr>
          <w:p w14:paraId="3EB0951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Bronorganisatie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75399C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Het RSIN van de Niet-natuurlijk persoon zijnde de organisatie die de zaak heeft gecreeerd.</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D3E15C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1D6EBA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39"/>
      </w:tr>
      <w:tr w:rsidR="004C29F3" w:rsidRPr="00751C18" w14:paraId="5C690D11" w14:textId="77777777" w:rsidTr="007A1C43">
        <w:tc>
          <w:tcPr>
            <w:tcW w:w="450" w:type="dxa"/>
            <w:tcBorders>
              <w:top w:val="nil"/>
              <w:left w:val="nil"/>
              <w:bottom w:val="nil"/>
              <w:right w:val="nil"/>
            </w:tcBorders>
          </w:tcPr>
          <w:p w14:paraId="026D571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40" w:name="BKM_EA5C69D7_7B05_41cd_B82D_03C85D2B624D"/>
          </w:p>
        </w:tc>
        <w:tc>
          <w:tcPr>
            <w:tcW w:w="2790" w:type="dxa"/>
            <w:gridSpan w:val="2"/>
            <w:tcBorders>
              <w:top w:val="nil"/>
              <w:left w:val="nil"/>
              <w:bottom w:val="nil"/>
              <w:right w:val="nil"/>
            </w:tcBorders>
          </w:tcPr>
          <w:p w14:paraId="37B2A43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Omschrijving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B526E7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korte omschrijving van de zaak.</w:t>
            </w:r>
          </w:p>
        </w:tc>
        <w:tc>
          <w:tcPr>
            <w:tcW w:w="1080" w:type="dxa"/>
            <w:tcBorders>
              <w:top w:val="nil"/>
              <w:left w:val="nil"/>
              <w:bottom w:val="nil"/>
              <w:right w:val="nil"/>
            </w:tcBorders>
          </w:tcPr>
          <w:p w14:paraId="046449E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AN80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673329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40"/>
      </w:tr>
      <w:tr w:rsidR="004C29F3" w:rsidRPr="00751C18" w14:paraId="5C3F54C9" w14:textId="77777777" w:rsidTr="007A1C43">
        <w:tc>
          <w:tcPr>
            <w:tcW w:w="450" w:type="dxa"/>
            <w:tcBorders>
              <w:top w:val="nil"/>
              <w:left w:val="nil"/>
              <w:bottom w:val="nil"/>
              <w:right w:val="nil"/>
            </w:tcBorders>
          </w:tcPr>
          <w:p w14:paraId="45273E2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41" w:name="BKM_C27D84E1_1C87_4ec6_A0F7_2DB5C6143D18"/>
          </w:p>
        </w:tc>
        <w:tc>
          <w:tcPr>
            <w:tcW w:w="2790" w:type="dxa"/>
            <w:gridSpan w:val="2"/>
            <w:tcBorders>
              <w:top w:val="nil"/>
              <w:left w:val="nil"/>
              <w:bottom w:val="nil"/>
              <w:right w:val="nil"/>
            </w:tcBorders>
          </w:tcPr>
          <w:p w14:paraId="0D89785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DD9ED8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toelichting op de zaak.</w:t>
            </w:r>
          </w:p>
        </w:tc>
        <w:tc>
          <w:tcPr>
            <w:tcW w:w="1080" w:type="dxa"/>
            <w:tcBorders>
              <w:top w:val="nil"/>
              <w:left w:val="nil"/>
              <w:bottom w:val="nil"/>
              <w:right w:val="nil"/>
            </w:tcBorders>
          </w:tcPr>
          <w:p w14:paraId="5C7A4B0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A9D367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41"/>
      </w:tr>
      <w:tr w:rsidR="004C29F3" w:rsidRPr="00751C18" w14:paraId="04537EFE" w14:textId="77777777" w:rsidTr="007A1C43">
        <w:tc>
          <w:tcPr>
            <w:tcW w:w="450" w:type="dxa"/>
            <w:tcBorders>
              <w:top w:val="nil"/>
              <w:left w:val="nil"/>
              <w:bottom w:val="nil"/>
              <w:right w:val="nil"/>
            </w:tcBorders>
          </w:tcPr>
          <w:p w14:paraId="04A48FE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42" w:name="BKM_200CCB8B_C5C7_41ed_8EA1_6C2143FAEE8E"/>
          </w:p>
        </w:tc>
        <w:tc>
          <w:tcPr>
            <w:tcW w:w="2790" w:type="dxa"/>
            <w:gridSpan w:val="2"/>
            <w:tcBorders>
              <w:top w:val="nil"/>
              <w:left w:val="nil"/>
              <w:bottom w:val="nil"/>
              <w:right w:val="nil"/>
            </w:tcBorders>
          </w:tcPr>
          <w:p w14:paraId="3830F4B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Registratiedatum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92A11D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datum waarop de zaakbehandelende organisatie de ZAAK heeft geregistreerd</w:t>
            </w:r>
          </w:p>
        </w:tc>
        <w:tc>
          <w:tcPr>
            <w:tcW w:w="1080" w:type="dxa"/>
            <w:tcBorders>
              <w:top w:val="nil"/>
              <w:left w:val="nil"/>
              <w:bottom w:val="nil"/>
              <w:right w:val="nil"/>
            </w:tcBorders>
          </w:tcPr>
          <w:p w14:paraId="6DFB1F6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5F0720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42"/>
      </w:tr>
      <w:tr w:rsidR="004C29F3" w:rsidRPr="00751C18" w14:paraId="2DAA29B1" w14:textId="77777777" w:rsidTr="007A1C43">
        <w:tc>
          <w:tcPr>
            <w:tcW w:w="450" w:type="dxa"/>
            <w:tcBorders>
              <w:top w:val="nil"/>
              <w:left w:val="nil"/>
              <w:bottom w:val="nil"/>
              <w:right w:val="nil"/>
            </w:tcBorders>
          </w:tcPr>
          <w:p w14:paraId="123B80D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43" w:name="BKM_745381A0_0573_4daa_8233_527C851ED627"/>
          </w:p>
        </w:tc>
        <w:tc>
          <w:tcPr>
            <w:tcW w:w="2790" w:type="dxa"/>
            <w:gridSpan w:val="2"/>
            <w:tcBorders>
              <w:top w:val="nil"/>
              <w:left w:val="nil"/>
              <w:bottom w:val="nil"/>
              <w:right w:val="nil"/>
            </w:tcBorders>
          </w:tcPr>
          <w:p w14:paraId="0FCA4BD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Verantwoordelijke organisatie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ECB3BA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Het RSIN van de Niet-natuurlijk persoon zijnde de organisatie die eindverantwoordelijk is voor de behandeling van de zaak.</w:t>
            </w:r>
          </w:p>
          <w:p w14:paraId="35BBA43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A97E78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09A61E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43"/>
      </w:tr>
      <w:tr w:rsidR="004C29F3" w:rsidRPr="00751C18" w14:paraId="020180BA" w14:textId="77777777" w:rsidTr="007A1C43">
        <w:tc>
          <w:tcPr>
            <w:tcW w:w="450" w:type="dxa"/>
            <w:tcBorders>
              <w:top w:val="nil"/>
              <w:left w:val="nil"/>
              <w:bottom w:val="nil"/>
              <w:right w:val="nil"/>
            </w:tcBorders>
          </w:tcPr>
          <w:p w14:paraId="740E382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44" w:name="BKM_94D60B00_F31B_4d52_95FB_2C2D916FE91E"/>
          </w:p>
        </w:tc>
        <w:tc>
          <w:tcPr>
            <w:tcW w:w="2790" w:type="dxa"/>
            <w:gridSpan w:val="2"/>
            <w:tcBorders>
              <w:top w:val="nil"/>
              <w:left w:val="nil"/>
              <w:bottom w:val="nil"/>
              <w:right w:val="nil"/>
            </w:tcBorders>
          </w:tcPr>
          <w:p w14:paraId="608DFE1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Einddatum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25ADB2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datum waarop de uitvoering van de zaak afgerond is.</w:t>
            </w:r>
          </w:p>
        </w:tc>
        <w:tc>
          <w:tcPr>
            <w:tcW w:w="1080" w:type="dxa"/>
            <w:tcBorders>
              <w:top w:val="nil"/>
              <w:left w:val="nil"/>
              <w:bottom w:val="nil"/>
              <w:right w:val="nil"/>
            </w:tcBorders>
          </w:tcPr>
          <w:p w14:paraId="3295621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7E11C2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44"/>
      </w:tr>
      <w:tr w:rsidR="004C29F3" w:rsidRPr="00751C18" w14:paraId="32070464" w14:textId="77777777" w:rsidTr="007A1C43">
        <w:tc>
          <w:tcPr>
            <w:tcW w:w="450" w:type="dxa"/>
            <w:tcBorders>
              <w:top w:val="nil"/>
              <w:left w:val="nil"/>
              <w:bottom w:val="nil"/>
              <w:right w:val="nil"/>
            </w:tcBorders>
          </w:tcPr>
          <w:p w14:paraId="0EB4056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45" w:name="BKM_6888533D_41DF_4209_A351_189A1C7E73CB"/>
          </w:p>
        </w:tc>
        <w:tc>
          <w:tcPr>
            <w:tcW w:w="2790" w:type="dxa"/>
            <w:gridSpan w:val="2"/>
            <w:tcBorders>
              <w:top w:val="nil"/>
              <w:left w:val="nil"/>
              <w:bottom w:val="nil"/>
              <w:right w:val="nil"/>
            </w:tcBorders>
          </w:tcPr>
          <w:p w14:paraId="2B405C9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Startdatum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F2C2C3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datum waarop met de uitvoering van de zaak is gestart</w:t>
            </w:r>
          </w:p>
        </w:tc>
        <w:tc>
          <w:tcPr>
            <w:tcW w:w="1080" w:type="dxa"/>
            <w:tcBorders>
              <w:top w:val="nil"/>
              <w:left w:val="nil"/>
              <w:bottom w:val="nil"/>
              <w:right w:val="nil"/>
            </w:tcBorders>
          </w:tcPr>
          <w:p w14:paraId="3CA86E3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4998EC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45"/>
      </w:tr>
      <w:tr w:rsidR="004C29F3" w:rsidRPr="00751C18" w14:paraId="3D267E2A" w14:textId="77777777" w:rsidTr="007A1C43">
        <w:tc>
          <w:tcPr>
            <w:tcW w:w="450" w:type="dxa"/>
            <w:tcBorders>
              <w:top w:val="nil"/>
              <w:left w:val="nil"/>
              <w:bottom w:val="nil"/>
              <w:right w:val="nil"/>
            </w:tcBorders>
          </w:tcPr>
          <w:p w14:paraId="52404E9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46" w:name="BKM_5B057B5C_A885_4f60_846E_080CA164352C"/>
          </w:p>
        </w:tc>
        <w:tc>
          <w:tcPr>
            <w:tcW w:w="2790" w:type="dxa"/>
            <w:gridSpan w:val="2"/>
            <w:tcBorders>
              <w:top w:val="nil"/>
              <w:left w:val="nil"/>
              <w:bottom w:val="nil"/>
              <w:right w:val="nil"/>
            </w:tcBorders>
          </w:tcPr>
          <w:p w14:paraId="0813BDA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Einddatum gepland</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85FEF2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datum waarop volgens de planning verwacht wordt dat de zaak afgerond wordt.</w:t>
            </w:r>
          </w:p>
        </w:tc>
        <w:tc>
          <w:tcPr>
            <w:tcW w:w="1080" w:type="dxa"/>
            <w:tcBorders>
              <w:top w:val="nil"/>
              <w:left w:val="nil"/>
              <w:bottom w:val="nil"/>
              <w:right w:val="nil"/>
            </w:tcBorders>
          </w:tcPr>
          <w:p w14:paraId="1367C26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E99CBA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46"/>
      </w:tr>
      <w:tr w:rsidR="004C29F3" w:rsidRPr="00751C18" w14:paraId="09AA3749" w14:textId="77777777" w:rsidTr="007A1C43">
        <w:tc>
          <w:tcPr>
            <w:tcW w:w="450" w:type="dxa"/>
            <w:tcBorders>
              <w:top w:val="nil"/>
              <w:left w:val="nil"/>
              <w:bottom w:val="nil"/>
              <w:right w:val="nil"/>
            </w:tcBorders>
          </w:tcPr>
          <w:p w14:paraId="08C2E97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47" w:name="BKM_E6F82191_D298_4848_92D9_7D52B8C8805F"/>
          </w:p>
        </w:tc>
        <w:tc>
          <w:tcPr>
            <w:tcW w:w="2790" w:type="dxa"/>
            <w:gridSpan w:val="2"/>
            <w:tcBorders>
              <w:top w:val="nil"/>
              <w:left w:val="nil"/>
              <w:bottom w:val="nil"/>
              <w:right w:val="nil"/>
            </w:tcBorders>
          </w:tcPr>
          <w:p w14:paraId="3882B29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Uiterlijke einddatum afdoening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90A7EE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laatste datum waarop volgens wet- en regelgeving de zaak afgerond dient te zijn.</w:t>
            </w:r>
          </w:p>
        </w:tc>
        <w:tc>
          <w:tcPr>
            <w:tcW w:w="1080" w:type="dxa"/>
            <w:tcBorders>
              <w:top w:val="nil"/>
              <w:left w:val="nil"/>
              <w:bottom w:val="nil"/>
              <w:right w:val="nil"/>
            </w:tcBorders>
          </w:tcPr>
          <w:p w14:paraId="72B376A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9DACAF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47"/>
      </w:tr>
      <w:tr w:rsidR="004C29F3" w:rsidRPr="00751C18" w14:paraId="79D45C23" w14:textId="77777777" w:rsidTr="007A1C43">
        <w:tc>
          <w:tcPr>
            <w:tcW w:w="450" w:type="dxa"/>
            <w:tcBorders>
              <w:top w:val="nil"/>
              <w:left w:val="nil"/>
              <w:bottom w:val="nil"/>
              <w:right w:val="nil"/>
            </w:tcBorders>
          </w:tcPr>
          <w:p w14:paraId="6217AA2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48" w:name="BKM_B4390740_9254_4c97_BBDF_C2D0699D1CCE"/>
          </w:p>
        </w:tc>
        <w:tc>
          <w:tcPr>
            <w:tcW w:w="2790" w:type="dxa"/>
            <w:gridSpan w:val="2"/>
            <w:tcBorders>
              <w:top w:val="nil"/>
              <w:left w:val="nil"/>
              <w:bottom w:val="nil"/>
              <w:right w:val="nil"/>
            </w:tcBorders>
          </w:tcPr>
          <w:p w14:paraId="40E7BB0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Kenmerken</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4FF47C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20723CC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Kenmerken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9930FD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4548"/>
      </w:tr>
      <w:tr w:rsidR="004C29F3" w:rsidRPr="00751C18" w14:paraId="35470E38" w14:textId="77777777" w:rsidTr="007A1C43">
        <w:tc>
          <w:tcPr>
            <w:tcW w:w="450" w:type="dxa"/>
            <w:tcBorders>
              <w:top w:val="nil"/>
              <w:left w:val="nil"/>
              <w:bottom w:val="nil"/>
              <w:right w:val="nil"/>
            </w:tcBorders>
          </w:tcPr>
          <w:p w14:paraId="62DF962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6908F0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Kenmerk bron </w:t>
            </w:r>
          </w:p>
        </w:tc>
        <w:tc>
          <w:tcPr>
            <w:tcW w:w="4230" w:type="dxa"/>
            <w:tcBorders>
              <w:top w:val="nil"/>
              <w:left w:val="nil"/>
              <w:bottom w:val="nil"/>
              <w:right w:val="nil"/>
            </w:tcBorders>
          </w:tcPr>
          <w:p w14:paraId="62CB6A6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aanduiding van de administratie waar het kenmerk op slaat.</w:t>
            </w:r>
          </w:p>
        </w:tc>
        <w:tc>
          <w:tcPr>
            <w:tcW w:w="1080" w:type="dxa"/>
            <w:tcBorders>
              <w:top w:val="nil"/>
              <w:left w:val="nil"/>
              <w:bottom w:val="nil"/>
              <w:right w:val="nil"/>
            </w:tcBorders>
          </w:tcPr>
          <w:p w14:paraId="30BE35CE"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AN40</w:t>
            </w:r>
          </w:p>
        </w:tc>
        <w:tc>
          <w:tcPr>
            <w:tcW w:w="810" w:type="dxa"/>
            <w:tcBorders>
              <w:top w:val="nil"/>
              <w:left w:val="nil"/>
              <w:bottom w:val="nil"/>
              <w:right w:val="nil"/>
            </w:tcBorders>
          </w:tcPr>
          <w:p w14:paraId="0C22FCC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7354799E" w14:textId="77777777" w:rsidTr="007A1C43">
        <w:tc>
          <w:tcPr>
            <w:tcW w:w="450" w:type="dxa"/>
            <w:tcBorders>
              <w:top w:val="nil"/>
              <w:left w:val="nil"/>
              <w:bottom w:val="nil"/>
              <w:right w:val="nil"/>
            </w:tcBorders>
          </w:tcPr>
          <w:p w14:paraId="01F9443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2BB1C4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Kenmerk </w:t>
            </w:r>
          </w:p>
        </w:tc>
        <w:tc>
          <w:tcPr>
            <w:tcW w:w="4230" w:type="dxa"/>
            <w:tcBorders>
              <w:top w:val="nil"/>
              <w:left w:val="nil"/>
              <w:bottom w:val="nil"/>
              <w:right w:val="nil"/>
            </w:tcBorders>
          </w:tcPr>
          <w:p w14:paraId="6F393E11"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Identificeert uniek de zaak in een andere administratie.</w:t>
            </w:r>
          </w:p>
        </w:tc>
        <w:tc>
          <w:tcPr>
            <w:tcW w:w="1080" w:type="dxa"/>
            <w:tcBorders>
              <w:top w:val="nil"/>
              <w:left w:val="nil"/>
              <w:bottom w:val="nil"/>
              <w:right w:val="nil"/>
            </w:tcBorders>
          </w:tcPr>
          <w:p w14:paraId="020EF45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AN40</w:t>
            </w:r>
          </w:p>
        </w:tc>
        <w:tc>
          <w:tcPr>
            <w:tcW w:w="810" w:type="dxa"/>
            <w:tcBorders>
              <w:top w:val="nil"/>
              <w:left w:val="nil"/>
              <w:bottom w:val="nil"/>
              <w:right w:val="nil"/>
            </w:tcBorders>
          </w:tcPr>
          <w:p w14:paraId="12C038E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52FDCC9F" w14:textId="77777777" w:rsidTr="007A1C43">
        <w:tc>
          <w:tcPr>
            <w:tcW w:w="450" w:type="dxa"/>
            <w:tcBorders>
              <w:top w:val="nil"/>
              <w:left w:val="nil"/>
              <w:bottom w:val="nil"/>
              <w:right w:val="nil"/>
            </w:tcBorders>
          </w:tcPr>
          <w:p w14:paraId="0ACAA8F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BC114A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Publicatiedatum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941127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Datum waarop (het starten van) de zaak gepubliceerd is of wordt.</w:t>
            </w:r>
          </w:p>
        </w:tc>
        <w:tc>
          <w:tcPr>
            <w:tcW w:w="1080" w:type="dxa"/>
            <w:tcBorders>
              <w:top w:val="nil"/>
              <w:left w:val="nil"/>
              <w:bottom w:val="nil"/>
              <w:right w:val="nil"/>
            </w:tcBorders>
          </w:tcPr>
          <w:p w14:paraId="306F59D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AD686C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tr>
      <w:tr w:rsidR="00C05716" w:rsidRPr="00751C18" w14:paraId="4678AC46" w14:textId="77777777" w:rsidTr="007A1C43">
        <w:trPr>
          <w:ins w:id="4549" w:author="Arjan Kloosterboer" w:date="2017-09-22T01:11:00Z"/>
        </w:trPr>
        <w:tc>
          <w:tcPr>
            <w:tcW w:w="450" w:type="dxa"/>
            <w:tcBorders>
              <w:top w:val="nil"/>
              <w:left w:val="nil"/>
              <w:bottom w:val="nil"/>
              <w:right w:val="nil"/>
            </w:tcBorders>
          </w:tcPr>
          <w:p w14:paraId="13F62928" w14:textId="77777777" w:rsidR="00C05716" w:rsidRPr="00751C18" w:rsidRDefault="00C05716" w:rsidP="007A1C43">
            <w:pPr>
              <w:widowControl w:val="0"/>
              <w:autoSpaceDE w:val="0"/>
              <w:autoSpaceDN w:val="0"/>
              <w:adjustRightInd w:val="0"/>
              <w:spacing w:line="240" w:lineRule="auto"/>
              <w:contextualSpacing w:val="0"/>
              <w:rPr>
                <w:ins w:id="4550" w:author="Arjan Kloosterboer" w:date="2017-09-22T01:11:00Z"/>
                <w:rFonts w:ascii="Calibri" w:hAnsi="Calibri" w:cs="Calibri"/>
                <w:color w:val="0F0F0F"/>
                <w:sz w:val="22"/>
                <w:szCs w:val="22"/>
                <w:lang w:eastAsia="en-US"/>
              </w:rPr>
            </w:pPr>
          </w:p>
        </w:tc>
        <w:tc>
          <w:tcPr>
            <w:tcW w:w="2790" w:type="dxa"/>
            <w:gridSpan w:val="2"/>
            <w:tcBorders>
              <w:top w:val="nil"/>
              <w:left w:val="nil"/>
              <w:bottom w:val="nil"/>
              <w:right w:val="nil"/>
            </w:tcBorders>
          </w:tcPr>
          <w:p w14:paraId="65959612" w14:textId="6AB52606" w:rsidR="00C05716" w:rsidRPr="00751C18" w:rsidRDefault="008872A1" w:rsidP="007A1C43">
            <w:pPr>
              <w:widowControl w:val="0"/>
              <w:autoSpaceDE w:val="0"/>
              <w:autoSpaceDN w:val="0"/>
              <w:adjustRightInd w:val="0"/>
              <w:spacing w:line="240" w:lineRule="auto"/>
              <w:contextualSpacing w:val="0"/>
              <w:rPr>
                <w:ins w:id="4551" w:author="Arjan Kloosterboer" w:date="2017-09-22T01:11:00Z"/>
                <w:rFonts w:ascii="Arial" w:hAnsi="Arial" w:cs="Arial"/>
                <w:szCs w:val="20"/>
                <w:lang w:val="en-AU" w:eastAsia="en-US"/>
              </w:rPr>
            </w:pPr>
            <w:ins w:id="4552" w:author="Arjan Kloosterboer" w:date="2017-09-22T01:11:00Z">
              <w:r>
                <w:rPr>
                  <w:rFonts w:ascii="Arial" w:hAnsi="Arial" w:cs="Arial"/>
                  <w:szCs w:val="20"/>
                  <w:lang w:val="en-AU" w:eastAsia="en-US"/>
                </w:rPr>
                <w:t>Product of dienst</w:t>
              </w:r>
            </w:ins>
          </w:p>
        </w:tc>
        <w:tc>
          <w:tcPr>
            <w:tcW w:w="4230" w:type="dxa"/>
            <w:tcBorders>
              <w:top w:val="nil"/>
              <w:left w:val="nil"/>
              <w:bottom w:val="nil"/>
              <w:right w:val="nil"/>
            </w:tcBorders>
          </w:tcPr>
          <w:p w14:paraId="36AB0B04" w14:textId="1FFB2D75" w:rsidR="00C05716" w:rsidRPr="008872A1" w:rsidRDefault="008872A1" w:rsidP="007A1C43">
            <w:pPr>
              <w:widowControl w:val="0"/>
              <w:autoSpaceDE w:val="0"/>
              <w:autoSpaceDN w:val="0"/>
              <w:adjustRightInd w:val="0"/>
              <w:spacing w:line="240" w:lineRule="auto"/>
              <w:contextualSpacing w:val="0"/>
              <w:rPr>
                <w:ins w:id="4553" w:author="Arjan Kloosterboer" w:date="2017-09-22T01:11:00Z"/>
                <w:rFonts w:ascii="Arial" w:hAnsi="Arial" w:cs="Arial"/>
                <w:szCs w:val="20"/>
                <w:lang w:eastAsia="en-US"/>
              </w:rPr>
            </w:pPr>
            <w:ins w:id="4554" w:author="Arjan Kloosterboer" w:date="2017-09-22T01:12:00Z">
              <w:r w:rsidRPr="008872A1">
                <w:rPr>
                  <w:rFonts w:ascii="Arial" w:hAnsi="Arial" w:cs="Arial"/>
                  <w:szCs w:val="20"/>
                  <w:lang w:eastAsia="en-US"/>
                </w:rPr>
                <w:t>Het product of de dienst die door de zaak wordt voortgebracht.</w:t>
              </w:r>
            </w:ins>
          </w:p>
        </w:tc>
        <w:tc>
          <w:tcPr>
            <w:tcW w:w="1080" w:type="dxa"/>
            <w:tcBorders>
              <w:top w:val="nil"/>
              <w:left w:val="nil"/>
              <w:bottom w:val="nil"/>
              <w:right w:val="nil"/>
            </w:tcBorders>
          </w:tcPr>
          <w:p w14:paraId="5AD26BC6" w14:textId="67268277" w:rsidR="00C05716" w:rsidRPr="008872A1" w:rsidRDefault="008872A1" w:rsidP="007A1C43">
            <w:pPr>
              <w:widowControl w:val="0"/>
              <w:autoSpaceDE w:val="0"/>
              <w:autoSpaceDN w:val="0"/>
              <w:adjustRightInd w:val="0"/>
              <w:spacing w:line="240" w:lineRule="auto"/>
              <w:contextualSpacing w:val="0"/>
              <w:rPr>
                <w:ins w:id="4555" w:author="Arjan Kloosterboer" w:date="2017-09-22T01:11:00Z"/>
                <w:rFonts w:ascii="Arial" w:hAnsi="Arial" w:cs="Arial"/>
                <w:szCs w:val="20"/>
                <w:lang w:eastAsia="en-US"/>
              </w:rPr>
            </w:pPr>
            <w:ins w:id="4556" w:author="Arjan Kloosterboer" w:date="2017-09-22T01:12:00Z">
              <w:r>
                <w:rPr>
                  <w:rFonts w:ascii="Arial" w:hAnsi="Arial" w:cs="Arial"/>
                  <w:szCs w:val="20"/>
                  <w:lang w:eastAsia="en-US"/>
                </w:rPr>
                <w:t>AN80</w:t>
              </w:r>
            </w:ins>
          </w:p>
        </w:tc>
        <w:tc>
          <w:tcPr>
            <w:tcW w:w="810" w:type="dxa"/>
            <w:tcBorders>
              <w:top w:val="nil"/>
              <w:left w:val="nil"/>
              <w:bottom w:val="nil"/>
              <w:right w:val="nil"/>
            </w:tcBorders>
          </w:tcPr>
          <w:p w14:paraId="557D642B" w14:textId="414AF1D8" w:rsidR="00C05716" w:rsidRPr="008872A1" w:rsidRDefault="008872A1" w:rsidP="007A1C43">
            <w:pPr>
              <w:widowControl w:val="0"/>
              <w:autoSpaceDE w:val="0"/>
              <w:autoSpaceDN w:val="0"/>
              <w:adjustRightInd w:val="0"/>
              <w:spacing w:line="240" w:lineRule="auto"/>
              <w:contextualSpacing w:val="0"/>
              <w:rPr>
                <w:ins w:id="4557" w:author="Arjan Kloosterboer" w:date="2017-09-22T01:11:00Z"/>
                <w:rFonts w:ascii="Arial" w:hAnsi="Arial" w:cs="Arial"/>
                <w:szCs w:val="20"/>
                <w:lang w:eastAsia="en-US"/>
              </w:rPr>
            </w:pPr>
            <w:ins w:id="4558" w:author="Arjan Kloosterboer" w:date="2017-09-22T01:12:00Z">
              <w:r>
                <w:rPr>
                  <w:rFonts w:ascii="Arial" w:hAnsi="Arial" w:cs="Arial"/>
                  <w:szCs w:val="20"/>
                  <w:lang w:eastAsia="en-US"/>
                </w:rPr>
                <w:t>0 - N</w:t>
              </w:r>
            </w:ins>
          </w:p>
        </w:tc>
      </w:tr>
      <w:tr w:rsidR="008843D5" w:rsidRPr="00751C18" w14:paraId="09E7A9D3" w14:textId="77777777" w:rsidTr="007A1C43">
        <w:trPr>
          <w:ins w:id="4559" w:author="Arjan Kloosterboer" w:date="2018-06-15T00:03:00Z"/>
        </w:trPr>
        <w:tc>
          <w:tcPr>
            <w:tcW w:w="450" w:type="dxa"/>
            <w:tcBorders>
              <w:top w:val="nil"/>
              <w:left w:val="nil"/>
              <w:bottom w:val="nil"/>
              <w:right w:val="nil"/>
            </w:tcBorders>
          </w:tcPr>
          <w:p w14:paraId="5C7B3B02" w14:textId="77777777" w:rsidR="008843D5" w:rsidRPr="00751C18" w:rsidRDefault="008843D5" w:rsidP="007A1C43">
            <w:pPr>
              <w:widowControl w:val="0"/>
              <w:autoSpaceDE w:val="0"/>
              <w:autoSpaceDN w:val="0"/>
              <w:adjustRightInd w:val="0"/>
              <w:spacing w:line="240" w:lineRule="auto"/>
              <w:contextualSpacing w:val="0"/>
              <w:rPr>
                <w:ins w:id="4560" w:author="Arjan Kloosterboer" w:date="2018-06-15T00:03:00Z"/>
                <w:rFonts w:ascii="Calibri" w:hAnsi="Calibri" w:cs="Calibri"/>
                <w:color w:val="0F0F0F"/>
                <w:sz w:val="22"/>
                <w:szCs w:val="22"/>
                <w:lang w:eastAsia="en-US"/>
              </w:rPr>
            </w:pPr>
          </w:p>
        </w:tc>
        <w:tc>
          <w:tcPr>
            <w:tcW w:w="2790" w:type="dxa"/>
            <w:gridSpan w:val="2"/>
            <w:tcBorders>
              <w:top w:val="nil"/>
              <w:left w:val="nil"/>
              <w:bottom w:val="nil"/>
              <w:right w:val="nil"/>
            </w:tcBorders>
          </w:tcPr>
          <w:p w14:paraId="7E939AA8" w14:textId="5B5210D5" w:rsidR="008843D5" w:rsidRDefault="008843D5" w:rsidP="007A1C43">
            <w:pPr>
              <w:widowControl w:val="0"/>
              <w:autoSpaceDE w:val="0"/>
              <w:autoSpaceDN w:val="0"/>
              <w:adjustRightInd w:val="0"/>
              <w:spacing w:line="240" w:lineRule="auto"/>
              <w:contextualSpacing w:val="0"/>
              <w:rPr>
                <w:ins w:id="4561" w:author="Arjan Kloosterboer" w:date="2018-06-15T00:03:00Z"/>
                <w:rFonts w:ascii="Arial" w:hAnsi="Arial" w:cs="Arial"/>
                <w:szCs w:val="20"/>
                <w:lang w:val="en-AU" w:eastAsia="en-US"/>
              </w:rPr>
            </w:pPr>
            <w:ins w:id="4562" w:author="Arjan Kloosterboer" w:date="2018-06-15T00:04:00Z">
              <w:r>
                <w:rPr>
                  <w:rFonts w:ascii="Arial" w:hAnsi="Arial" w:cs="Arial"/>
                  <w:szCs w:val="20"/>
                  <w:lang w:val="en-AU" w:eastAsia="en-US"/>
                </w:rPr>
                <w:t>Communicatiekanaal</w:t>
              </w:r>
            </w:ins>
          </w:p>
        </w:tc>
        <w:tc>
          <w:tcPr>
            <w:tcW w:w="4230" w:type="dxa"/>
            <w:tcBorders>
              <w:top w:val="nil"/>
              <w:left w:val="nil"/>
              <w:bottom w:val="nil"/>
              <w:right w:val="nil"/>
            </w:tcBorders>
          </w:tcPr>
          <w:p w14:paraId="7FA1248D" w14:textId="2A62C372" w:rsidR="008843D5" w:rsidRPr="008872A1" w:rsidRDefault="008843D5" w:rsidP="007A1C43">
            <w:pPr>
              <w:widowControl w:val="0"/>
              <w:autoSpaceDE w:val="0"/>
              <w:autoSpaceDN w:val="0"/>
              <w:adjustRightInd w:val="0"/>
              <w:spacing w:line="240" w:lineRule="auto"/>
              <w:contextualSpacing w:val="0"/>
              <w:rPr>
                <w:ins w:id="4563" w:author="Arjan Kloosterboer" w:date="2018-06-15T00:03:00Z"/>
                <w:rFonts w:ascii="Arial" w:hAnsi="Arial" w:cs="Arial"/>
                <w:szCs w:val="20"/>
                <w:lang w:eastAsia="en-US"/>
              </w:rPr>
            </w:pPr>
            <w:ins w:id="4564" w:author="Arjan Kloosterboer" w:date="2018-06-15T00:04:00Z">
              <w:r w:rsidRPr="00F5540B">
                <w:rPr>
                  <w:rFonts w:ascii="Calibri" w:hAnsi="Calibri" w:cs="Calibri"/>
                  <w:sz w:val="22"/>
                  <w:szCs w:val="22"/>
                </w:rPr>
                <w:t>Het medium waarlangs de aanleiding om een zaak te starten is ontvangen.</w:t>
              </w:r>
            </w:ins>
          </w:p>
        </w:tc>
        <w:tc>
          <w:tcPr>
            <w:tcW w:w="1080" w:type="dxa"/>
            <w:tcBorders>
              <w:top w:val="nil"/>
              <w:left w:val="nil"/>
              <w:bottom w:val="nil"/>
              <w:right w:val="nil"/>
            </w:tcBorders>
          </w:tcPr>
          <w:p w14:paraId="6404296F" w14:textId="399F1707" w:rsidR="008843D5" w:rsidRDefault="008843D5" w:rsidP="007A1C43">
            <w:pPr>
              <w:widowControl w:val="0"/>
              <w:autoSpaceDE w:val="0"/>
              <w:autoSpaceDN w:val="0"/>
              <w:adjustRightInd w:val="0"/>
              <w:spacing w:line="240" w:lineRule="auto"/>
              <w:contextualSpacing w:val="0"/>
              <w:rPr>
                <w:ins w:id="4565" w:author="Arjan Kloosterboer" w:date="2018-06-15T00:03:00Z"/>
                <w:rFonts w:ascii="Arial" w:hAnsi="Arial" w:cs="Arial"/>
                <w:szCs w:val="20"/>
                <w:lang w:eastAsia="en-US"/>
              </w:rPr>
            </w:pPr>
            <w:ins w:id="4566" w:author="Arjan Kloosterboer" w:date="2018-06-15T00:04:00Z">
              <w:r>
                <w:rPr>
                  <w:rFonts w:ascii="Arial" w:hAnsi="Arial" w:cs="Arial"/>
                  <w:szCs w:val="20"/>
                  <w:lang w:eastAsia="en-US"/>
                </w:rPr>
                <w:t>COMMUNICATIEKANAAL</w:t>
              </w:r>
            </w:ins>
          </w:p>
        </w:tc>
        <w:tc>
          <w:tcPr>
            <w:tcW w:w="810" w:type="dxa"/>
            <w:tcBorders>
              <w:top w:val="nil"/>
              <w:left w:val="nil"/>
              <w:bottom w:val="nil"/>
              <w:right w:val="nil"/>
            </w:tcBorders>
          </w:tcPr>
          <w:p w14:paraId="0EB67D0A" w14:textId="6DBAAC96" w:rsidR="008843D5" w:rsidRDefault="008843D5" w:rsidP="007A1C43">
            <w:pPr>
              <w:widowControl w:val="0"/>
              <w:autoSpaceDE w:val="0"/>
              <w:autoSpaceDN w:val="0"/>
              <w:adjustRightInd w:val="0"/>
              <w:spacing w:line="240" w:lineRule="auto"/>
              <w:contextualSpacing w:val="0"/>
              <w:rPr>
                <w:ins w:id="4567" w:author="Arjan Kloosterboer" w:date="2018-06-15T00:03:00Z"/>
                <w:rFonts w:ascii="Arial" w:hAnsi="Arial" w:cs="Arial"/>
                <w:szCs w:val="20"/>
                <w:lang w:eastAsia="en-US"/>
              </w:rPr>
            </w:pPr>
            <w:ins w:id="4568" w:author="Arjan Kloosterboer" w:date="2018-06-15T00:04:00Z">
              <w:r>
                <w:rPr>
                  <w:rFonts w:ascii="Arial" w:hAnsi="Arial" w:cs="Arial"/>
                  <w:szCs w:val="20"/>
                  <w:lang w:eastAsia="en-US"/>
                </w:rPr>
                <w:t>0 - 1</w:t>
              </w:r>
            </w:ins>
          </w:p>
        </w:tc>
      </w:tr>
      <w:tr w:rsidR="004C29F3" w:rsidRPr="00751C18" w14:paraId="329DB1C8" w14:textId="77777777" w:rsidTr="007A1C43">
        <w:trPr>
          <w:ins w:id="4569" w:author="Arjan Kloosterboer" w:date="2017-08-14T18:39:00Z"/>
        </w:trPr>
        <w:tc>
          <w:tcPr>
            <w:tcW w:w="450" w:type="dxa"/>
            <w:tcBorders>
              <w:top w:val="nil"/>
              <w:left w:val="nil"/>
              <w:bottom w:val="nil"/>
              <w:right w:val="nil"/>
            </w:tcBorders>
          </w:tcPr>
          <w:p w14:paraId="6D9FD669" w14:textId="77777777" w:rsidR="004C29F3" w:rsidRPr="00751C18" w:rsidRDefault="004C29F3" w:rsidP="007A1C43">
            <w:pPr>
              <w:widowControl w:val="0"/>
              <w:autoSpaceDE w:val="0"/>
              <w:autoSpaceDN w:val="0"/>
              <w:adjustRightInd w:val="0"/>
              <w:spacing w:line="240" w:lineRule="auto"/>
              <w:contextualSpacing w:val="0"/>
              <w:rPr>
                <w:ins w:id="4570"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27F17481" w14:textId="77777777" w:rsidR="004C29F3" w:rsidRPr="00061FCB" w:rsidRDefault="004C29F3" w:rsidP="007A1C43">
            <w:pPr>
              <w:widowControl w:val="0"/>
              <w:autoSpaceDE w:val="0"/>
              <w:autoSpaceDN w:val="0"/>
              <w:adjustRightInd w:val="0"/>
              <w:spacing w:line="240" w:lineRule="auto"/>
              <w:contextualSpacing w:val="0"/>
              <w:rPr>
                <w:ins w:id="4571" w:author="Arjan Kloosterboer" w:date="2017-08-14T18:39:00Z"/>
                <w:rFonts w:ascii="Calibri" w:hAnsi="Calibri" w:cs="Calibri"/>
                <w:color w:val="0F0F0F"/>
                <w:sz w:val="22"/>
                <w:szCs w:val="22"/>
                <w:lang w:eastAsia="en-US"/>
              </w:rPr>
            </w:pPr>
            <w:ins w:id="4572" w:author="Arjan Kloosterboer" w:date="2017-08-14T18:39:00Z">
              <w:r w:rsidRPr="00061FCB">
                <w:rPr>
                  <w:rFonts w:ascii="Calibri" w:hAnsi="Calibri" w:cs="Calibri"/>
                  <w:color w:val="0F0F0F"/>
                  <w:sz w:val="22"/>
                  <w:szCs w:val="22"/>
                  <w:lang w:eastAsia="en-US"/>
                </w:rPr>
                <w:t>Vertrouwelijkheidaanduiding</w:t>
              </w:r>
            </w:ins>
          </w:p>
        </w:tc>
        <w:tc>
          <w:tcPr>
            <w:tcW w:w="4230" w:type="dxa"/>
            <w:tcBorders>
              <w:top w:val="nil"/>
              <w:left w:val="nil"/>
              <w:bottom w:val="nil"/>
              <w:right w:val="nil"/>
            </w:tcBorders>
          </w:tcPr>
          <w:p w14:paraId="750F442A" w14:textId="77777777" w:rsidR="004C29F3" w:rsidRPr="00061FCB" w:rsidRDefault="004C29F3" w:rsidP="007A1C43">
            <w:pPr>
              <w:widowControl w:val="0"/>
              <w:autoSpaceDE w:val="0"/>
              <w:autoSpaceDN w:val="0"/>
              <w:adjustRightInd w:val="0"/>
              <w:spacing w:line="240" w:lineRule="auto"/>
              <w:contextualSpacing w:val="0"/>
              <w:rPr>
                <w:ins w:id="4573" w:author="Arjan Kloosterboer" w:date="2017-08-14T18:39:00Z"/>
                <w:rFonts w:ascii="Calibri" w:hAnsi="Calibri" w:cs="Calibri"/>
                <w:color w:val="0F0F0F"/>
                <w:sz w:val="22"/>
                <w:szCs w:val="22"/>
                <w:lang w:eastAsia="en-US"/>
              </w:rPr>
            </w:pPr>
            <w:ins w:id="4574" w:author="Arjan Kloosterboer" w:date="2017-08-14T18:39:00Z">
              <w:r w:rsidRPr="00061FCB">
                <w:rPr>
                  <w:rFonts w:ascii="Calibri" w:hAnsi="Calibri" w:cs="Calibri"/>
                  <w:color w:val="0F0F0F"/>
                  <w:sz w:val="22"/>
                  <w:szCs w:val="22"/>
                  <w:lang w:eastAsia="en-US"/>
                </w:rPr>
                <w:t>Aanduiding van de mate waarin het zaakdossier van de ZAAK voor de openbaarheid bestemd is.</w:t>
              </w:r>
            </w:ins>
          </w:p>
        </w:tc>
        <w:tc>
          <w:tcPr>
            <w:tcW w:w="1080" w:type="dxa"/>
            <w:tcBorders>
              <w:top w:val="nil"/>
              <w:left w:val="nil"/>
              <w:bottom w:val="nil"/>
              <w:right w:val="nil"/>
            </w:tcBorders>
          </w:tcPr>
          <w:p w14:paraId="65B6EE26" w14:textId="77777777" w:rsidR="004C29F3" w:rsidRPr="00061FCB" w:rsidRDefault="004C29F3" w:rsidP="007A1C43">
            <w:pPr>
              <w:widowControl w:val="0"/>
              <w:autoSpaceDE w:val="0"/>
              <w:autoSpaceDN w:val="0"/>
              <w:adjustRightInd w:val="0"/>
              <w:spacing w:line="240" w:lineRule="auto"/>
              <w:contextualSpacing w:val="0"/>
              <w:rPr>
                <w:ins w:id="4575" w:author="Arjan Kloosterboer" w:date="2017-08-14T18:39:00Z"/>
                <w:rFonts w:ascii="Calibri" w:hAnsi="Calibri" w:cs="Calibri"/>
                <w:color w:val="0F0F0F"/>
                <w:sz w:val="22"/>
                <w:szCs w:val="22"/>
                <w:lang w:eastAsia="en-US"/>
              </w:rPr>
            </w:pPr>
            <w:ins w:id="4576" w:author="Arjan Kloosterboer" w:date="2017-08-14T18:39:00Z">
              <w:r w:rsidRPr="00061FCB">
                <w:rPr>
                  <w:rFonts w:ascii="Calibri" w:hAnsi="Calibri" w:cs="Calibri"/>
                  <w:color w:val="0F0F0F"/>
                  <w:sz w:val="22"/>
                  <w:szCs w:val="22"/>
                  <w:lang w:eastAsia="en-US"/>
                </w:rPr>
                <w:t>vertrouwelijkheidaanduiding</w:t>
              </w:r>
            </w:ins>
          </w:p>
        </w:tc>
        <w:tc>
          <w:tcPr>
            <w:tcW w:w="810" w:type="dxa"/>
            <w:tcBorders>
              <w:top w:val="nil"/>
              <w:left w:val="nil"/>
              <w:bottom w:val="nil"/>
              <w:right w:val="nil"/>
            </w:tcBorders>
          </w:tcPr>
          <w:p w14:paraId="35DB216A" w14:textId="77777777" w:rsidR="004C29F3" w:rsidRPr="00061FCB" w:rsidRDefault="004C29F3" w:rsidP="007A1C43">
            <w:pPr>
              <w:widowControl w:val="0"/>
              <w:autoSpaceDE w:val="0"/>
              <w:autoSpaceDN w:val="0"/>
              <w:adjustRightInd w:val="0"/>
              <w:spacing w:line="240" w:lineRule="auto"/>
              <w:contextualSpacing w:val="0"/>
              <w:rPr>
                <w:ins w:id="4577" w:author="Arjan Kloosterboer" w:date="2017-08-14T18:39:00Z"/>
                <w:rFonts w:ascii="Calibri" w:hAnsi="Calibri" w:cs="Calibri"/>
                <w:color w:val="0F0F0F"/>
                <w:sz w:val="22"/>
                <w:szCs w:val="22"/>
                <w:lang w:eastAsia="en-US"/>
              </w:rPr>
            </w:pPr>
            <w:ins w:id="4578" w:author="Arjan Kloosterboer" w:date="2017-08-14T18:39:00Z">
              <w:r w:rsidRPr="00061FCB">
                <w:rPr>
                  <w:rFonts w:ascii="Calibri" w:hAnsi="Calibri" w:cs="Calibri"/>
                  <w:color w:val="0F0F0F"/>
                  <w:sz w:val="22"/>
                  <w:szCs w:val="22"/>
                  <w:lang w:eastAsia="en-US"/>
                </w:rPr>
                <w:t>0 - 1</w:t>
              </w:r>
            </w:ins>
          </w:p>
        </w:tc>
      </w:tr>
      <w:tr w:rsidR="004C29F3" w:rsidRPr="00751C18" w:rsidDel="00423B35" w14:paraId="6BDFA269" w14:textId="3C1E7A2D" w:rsidTr="007A1C43">
        <w:trPr>
          <w:del w:id="4579" w:author="Arjan Kloosterboer" w:date="2018-06-14T22:09:00Z"/>
        </w:trPr>
        <w:tc>
          <w:tcPr>
            <w:tcW w:w="450" w:type="dxa"/>
            <w:tcBorders>
              <w:top w:val="nil"/>
              <w:left w:val="nil"/>
              <w:bottom w:val="nil"/>
              <w:right w:val="nil"/>
            </w:tcBorders>
          </w:tcPr>
          <w:p w14:paraId="66BA0A10" w14:textId="10DB9F18" w:rsidR="004C29F3" w:rsidRPr="00751C18" w:rsidDel="00423B35" w:rsidRDefault="004C29F3" w:rsidP="007A1C43">
            <w:pPr>
              <w:widowControl w:val="0"/>
              <w:autoSpaceDE w:val="0"/>
              <w:autoSpaceDN w:val="0"/>
              <w:adjustRightInd w:val="0"/>
              <w:spacing w:line="240" w:lineRule="auto"/>
              <w:contextualSpacing w:val="0"/>
              <w:rPr>
                <w:del w:id="4580" w:author="Arjan Kloosterboer" w:date="2018-06-14T22:09:00Z"/>
                <w:rFonts w:ascii="Calibri" w:hAnsi="Calibri" w:cs="Calibri"/>
                <w:color w:val="0F0F0F"/>
                <w:sz w:val="22"/>
                <w:szCs w:val="22"/>
                <w:lang w:eastAsia="en-US"/>
              </w:rPr>
            </w:pPr>
            <w:bookmarkStart w:id="4581" w:name="BKM_776327B3_71E8_41f8_A7F0_06C21BC8F79C"/>
          </w:p>
        </w:tc>
        <w:tc>
          <w:tcPr>
            <w:tcW w:w="2790" w:type="dxa"/>
            <w:gridSpan w:val="2"/>
            <w:tcBorders>
              <w:top w:val="nil"/>
              <w:left w:val="nil"/>
              <w:bottom w:val="nil"/>
              <w:right w:val="nil"/>
            </w:tcBorders>
          </w:tcPr>
          <w:p w14:paraId="0A2101CD" w14:textId="568E8D96" w:rsidR="004C29F3" w:rsidRPr="00751C18" w:rsidDel="00423B35" w:rsidRDefault="004C29F3" w:rsidP="007A1C43">
            <w:pPr>
              <w:widowControl w:val="0"/>
              <w:autoSpaceDE w:val="0"/>
              <w:autoSpaceDN w:val="0"/>
              <w:adjustRightInd w:val="0"/>
              <w:spacing w:line="240" w:lineRule="auto"/>
              <w:contextualSpacing w:val="0"/>
              <w:rPr>
                <w:del w:id="4582" w:author="Arjan Kloosterboer" w:date="2018-06-14T22:09:00Z"/>
                <w:rFonts w:ascii="Calibri" w:hAnsi="Calibri" w:cs="Calibri"/>
                <w:color w:val="0F0F0F"/>
                <w:sz w:val="22"/>
                <w:szCs w:val="22"/>
                <w:lang w:eastAsia="en-US"/>
              </w:rPr>
            </w:pPr>
            <w:del w:id="4583" w:author="Arjan Kloosterboer" w:date="2018-06-14T22:09:00Z">
              <w:r w:rsidRPr="00751C18" w:rsidDel="00423B35">
                <w:rPr>
                  <w:rFonts w:ascii="Arial" w:hAnsi="Arial" w:cs="Arial"/>
                  <w:szCs w:val="20"/>
                  <w:lang w:val="en-AU" w:eastAsia="en-US"/>
                </w:rPr>
                <w:fldChar w:fldCharType="begin" w:fldLock="1"/>
              </w:r>
              <w:r w:rsidRPr="00751C18" w:rsidDel="00423B35">
                <w:rPr>
                  <w:rFonts w:ascii="Arial" w:hAnsi="Arial" w:cs="Arial"/>
                  <w:szCs w:val="20"/>
                  <w:lang w:val="en-AU" w:eastAsia="en-US"/>
                </w:rPr>
                <w:delInstrText xml:space="preserve">MERGEFIELD </w:delInstrText>
              </w:r>
              <w:r w:rsidRPr="00751C18" w:rsidDel="00423B35">
                <w:rPr>
                  <w:rFonts w:ascii="Calibri" w:hAnsi="Calibri" w:cs="Calibri"/>
                  <w:color w:val="0F0F0F"/>
                  <w:sz w:val="22"/>
                  <w:szCs w:val="22"/>
                  <w:lang w:eastAsia="en-US"/>
                </w:rPr>
                <w:delInstrText>Att.Name</w:delInstrText>
              </w:r>
              <w:r w:rsidRPr="00751C18" w:rsidDel="00423B35">
                <w:rPr>
                  <w:rFonts w:ascii="Arial" w:hAnsi="Arial" w:cs="Arial"/>
                  <w:szCs w:val="20"/>
                  <w:lang w:val="en-AU" w:eastAsia="en-US"/>
                </w:rPr>
                <w:fldChar w:fldCharType="separate"/>
              </w:r>
              <w:r w:rsidRPr="00751C18" w:rsidDel="00423B35">
                <w:rPr>
                  <w:rFonts w:ascii="Calibri" w:hAnsi="Calibri" w:cs="Calibri"/>
                  <w:color w:val="0F0F0F"/>
                  <w:sz w:val="22"/>
                  <w:szCs w:val="22"/>
                  <w:lang w:eastAsia="en-US"/>
                </w:rPr>
                <w:delText>Resultaatomschrijving</w:delText>
              </w:r>
              <w:r w:rsidRPr="00751C18" w:rsidDel="00423B35">
                <w:rPr>
                  <w:rFonts w:ascii="Arial" w:hAnsi="Arial" w:cs="Arial"/>
                  <w:szCs w:val="20"/>
                  <w:lang w:val="en-AU" w:eastAsia="en-US"/>
                </w:rPr>
                <w:fldChar w:fldCharType="end"/>
              </w:r>
            </w:del>
          </w:p>
        </w:tc>
        <w:tc>
          <w:tcPr>
            <w:tcW w:w="4230" w:type="dxa"/>
            <w:tcBorders>
              <w:top w:val="nil"/>
              <w:left w:val="nil"/>
              <w:bottom w:val="nil"/>
              <w:right w:val="nil"/>
            </w:tcBorders>
          </w:tcPr>
          <w:p w14:paraId="2F4EBDDC" w14:textId="3647A37A" w:rsidR="004C29F3" w:rsidRPr="00751C18" w:rsidDel="00423B35" w:rsidRDefault="004C29F3" w:rsidP="007A1C43">
            <w:pPr>
              <w:widowControl w:val="0"/>
              <w:autoSpaceDE w:val="0"/>
              <w:autoSpaceDN w:val="0"/>
              <w:adjustRightInd w:val="0"/>
              <w:spacing w:line="240" w:lineRule="auto"/>
              <w:contextualSpacing w:val="0"/>
              <w:rPr>
                <w:del w:id="4584" w:author="Arjan Kloosterboer" w:date="2018-06-14T22:09:00Z"/>
                <w:rFonts w:ascii="Calibri" w:hAnsi="Calibri" w:cs="Calibri"/>
                <w:color w:val="0F0F0F"/>
                <w:sz w:val="22"/>
                <w:szCs w:val="22"/>
                <w:lang w:eastAsia="en-US"/>
              </w:rPr>
            </w:pPr>
            <w:del w:id="4585" w:author="Arjan Kloosterboer" w:date="2018-06-14T22:09:00Z">
              <w:r w:rsidRPr="00751C18" w:rsidDel="00423B35">
                <w:rPr>
                  <w:rFonts w:ascii="Arial" w:hAnsi="Arial" w:cs="Arial"/>
                  <w:szCs w:val="20"/>
                  <w:lang w:val="en-AU" w:eastAsia="en-US"/>
                </w:rPr>
                <w:fldChar w:fldCharType="begin" w:fldLock="1"/>
              </w:r>
              <w:r w:rsidRPr="00751C18" w:rsidDel="00423B35">
                <w:rPr>
                  <w:rFonts w:ascii="Arial" w:hAnsi="Arial" w:cs="Arial"/>
                  <w:szCs w:val="20"/>
                  <w:lang w:eastAsia="en-US"/>
                </w:rPr>
                <w:delInstrText xml:space="preserve">MERGEFIELD </w:delInstrText>
              </w:r>
              <w:r w:rsidRPr="00751C18" w:rsidDel="00423B35">
                <w:rPr>
                  <w:rFonts w:ascii="Calibri" w:hAnsi="Calibri" w:cs="Calibri"/>
                  <w:color w:val="0F0F0F"/>
                  <w:sz w:val="22"/>
                  <w:szCs w:val="22"/>
                  <w:lang w:eastAsia="en-US"/>
                </w:rPr>
                <w:delInstrText>Att.Notes</w:delInstrText>
              </w:r>
              <w:r w:rsidRPr="00751C18" w:rsidDel="00423B35">
                <w:rPr>
                  <w:rFonts w:ascii="Arial" w:hAnsi="Arial" w:cs="Arial"/>
                  <w:szCs w:val="20"/>
                  <w:lang w:val="en-AU" w:eastAsia="en-US"/>
                </w:rPr>
                <w:fldChar w:fldCharType="end"/>
              </w:r>
              <w:r w:rsidRPr="00751C18" w:rsidDel="00423B35">
                <w:rPr>
                  <w:rFonts w:ascii="Calibri" w:hAnsi="Calibri" w:cs="Calibri"/>
                  <w:color w:val="610E6A"/>
                  <w:sz w:val="22"/>
                  <w:szCs w:val="22"/>
                  <w:lang w:eastAsia="en-US"/>
                </w:rPr>
                <w:delText>Een korte omschrijving wat het resultaat van de zaak inhoudt.</w:delText>
              </w:r>
            </w:del>
          </w:p>
        </w:tc>
        <w:tc>
          <w:tcPr>
            <w:tcW w:w="1080" w:type="dxa"/>
            <w:tcBorders>
              <w:top w:val="nil"/>
              <w:left w:val="nil"/>
              <w:bottom w:val="nil"/>
              <w:right w:val="nil"/>
            </w:tcBorders>
          </w:tcPr>
          <w:p w14:paraId="7AD67716" w14:textId="0FDF8104" w:rsidR="004C29F3" w:rsidRPr="00751C18" w:rsidDel="00423B35" w:rsidRDefault="004C29F3" w:rsidP="007A1C43">
            <w:pPr>
              <w:widowControl w:val="0"/>
              <w:autoSpaceDE w:val="0"/>
              <w:autoSpaceDN w:val="0"/>
              <w:adjustRightInd w:val="0"/>
              <w:spacing w:line="240" w:lineRule="auto"/>
              <w:contextualSpacing w:val="0"/>
              <w:rPr>
                <w:del w:id="4586" w:author="Arjan Kloosterboer" w:date="2018-06-14T22:09:00Z"/>
                <w:rFonts w:ascii="Calibri" w:hAnsi="Calibri" w:cs="Calibri"/>
                <w:color w:val="000000"/>
                <w:sz w:val="22"/>
                <w:szCs w:val="22"/>
                <w:lang w:eastAsia="en-US"/>
              </w:rPr>
            </w:pPr>
            <w:del w:id="4587" w:author="Arjan Kloosterboer" w:date="2018-06-14T22:09:00Z">
              <w:r w:rsidRPr="00751C18" w:rsidDel="00423B35">
                <w:rPr>
                  <w:rFonts w:ascii="Arial" w:hAnsi="Arial" w:cs="Arial"/>
                  <w:szCs w:val="20"/>
                  <w:lang w:val="en-AU" w:eastAsia="en-US"/>
                </w:rPr>
                <w:fldChar w:fldCharType="begin" w:fldLock="1"/>
              </w:r>
              <w:r w:rsidRPr="00751C18" w:rsidDel="00423B35">
                <w:rPr>
                  <w:rFonts w:ascii="Arial" w:hAnsi="Arial" w:cs="Arial"/>
                  <w:szCs w:val="20"/>
                  <w:lang w:val="en-AU" w:eastAsia="en-US"/>
                </w:rPr>
                <w:delInstrText xml:space="preserve">MERGEFIELD </w:delInstrText>
              </w:r>
              <w:r w:rsidRPr="00751C18" w:rsidDel="00423B35">
                <w:rPr>
                  <w:rFonts w:ascii="Calibri" w:hAnsi="Calibri" w:cs="Calibri"/>
                  <w:color w:val="000000"/>
                  <w:sz w:val="22"/>
                  <w:szCs w:val="22"/>
                  <w:lang w:eastAsia="en-US"/>
                </w:rPr>
                <w:delInstrText>Att.Type</w:delInstrText>
              </w:r>
              <w:r w:rsidRPr="00751C18" w:rsidDel="00423B35">
                <w:rPr>
                  <w:rFonts w:ascii="Arial" w:hAnsi="Arial" w:cs="Arial"/>
                  <w:szCs w:val="20"/>
                  <w:lang w:val="en-AU" w:eastAsia="en-US"/>
                </w:rPr>
                <w:fldChar w:fldCharType="separate"/>
              </w:r>
              <w:r w:rsidRPr="00751C18" w:rsidDel="00423B35">
                <w:rPr>
                  <w:rFonts w:ascii="Calibri" w:hAnsi="Calibri" w:cs="Calibri"/>
                  <w:color w:val="000000"/>
                  <w:sz w:val="22"/>
                  <w:szCs w:val="22"/>
                  <w:lang w:eastAsia="en-US"/>
                </w:rPr>
                <w:delText>AN80</w:delText>
              </w:r>
              <w:r w:rsidRPr="00751C18" w:rsidDel="00423B35">
                <w:rPr>
                  <w:rFonts w:ascii="Arial" w:hAnsi="Arial" w:cs="Arial"/>
                  <w:szCs w:val="20"/>
                  <w:lang w:val="en-AU" w:eastAsia="en-US"/>
                </w:rPr>
                <w:fldChar w:fldCharType="end"/>
              </w:r>
            </w:del>
          </w:p>
        </w:tc>
        <w:tc>
          <w:tcPr>
            <w:tcW w:w="810" w:type="dxa"/>
            <w:tcBorders>
              <w:top w:val="nil"/>
              <w:left w:val="nil"/>
              <w:bottom w:val="nil"/>
              <w:right w:val="nil"/>
            </w:tcBorders>
          </w:tcPr>
          <w:p w14:paraId="10A382DA" w14:textId="3757BDF0" w:rsidR="004C29F3" w:rsidRPr="00751C18" w:rsidDel="00423B35" w:rsidRDefault="004C29F3" w:rsidP="007A1C43">
            <w:pPr>
              <w:widowControl w:val="0"/>
              <w:autoSpaceDE w:val="0"/>
              <w:autoSpaceDN w:val="0"/>
              <w:adjustRightInd w:val="0"/>
              <w:spacing w:line="240" w:lineRule="auto"/>
              <w:contextualSpacing w:val="0"/>
              <w:rPr>
                <w:del w:id="4588" w:author="Arjan Kloosterboer" w:date="2018-06-14T22:09:00Z"/>
                <w:rFonts w:ascii="Calibri" w:hAnsi="Calibri" w:cs="Calibri"/>
                <w:color w:val="0F0F0F"/>
                <w:sz w:val="22"/>
                <w:szCs w:val="22"/>
                <w:lang w:eastAsia="en-US"/>
              </w:rPr>
            </w:pPr>
            <w:del w:id="4589" w:author="Arjan Kloosterboer" w:date="2018-06-14T22:09:00Z">
              <w:r w:rsidRPr="00751C18" w:rsidDel="00423B35">
                <w:rPr>
                  <w:rFonts w:ascii="Arial" w:hAnsi="Arial" w:cs="Arial"/>
                  <w:szCs w:val="20"/>
                  <w:lang w:val="en-AU" w:eastAsia="en-US"/>
                </w:rPr>
                <w:fldChar w:fldCharType="begin" w:fldLock="1"/>
              </w:r>
              <w:r w:rsidRPr="00751C18" w:rsidDel="00423B35">
                <w:rPr>
                  <w:rFonts w:ascii="Arial" w:hAnsi="Arial" w:cs="Arial"/>
                  <w:szCs w:val="20"/>
                  <w:lang w:val="en-AU" w:eastAsia="en-US"/>
                </w:rPr>
                <w:delInstrText xml:space="preserve">MERGEFIELD </w:delInstrText>
              </w:r>
              <w:r w:rsidRPr="00751C18" w:rsidDel="00423B35">
                <w:rPr>
                  <w:rFonts w:ascii="Calibri" w:hAnsi="Calibri" w:cs="Calibri"/>
                  <w:color w:val="0F0F0F"/>
                  <w:sz w:val="22"/>
                  <w:szCs w:val="22"/>
                  <w:lang w:eastAsia="en-US"/>
                </w:rPr>
                <w:delInstrText>Att.LowerBound</w:delInstrText>
              </w:r>
              <w:r w:rsidRPr="00751C18" w:rsidDel="00423B35">
                <w:rPr>
                  <w:rFonts w:ascii="Arial" w:hAnsi="Arial" w:cs="Arial"/>
                  <w:szCs w:val="20"/>
                  <w:lang w:val="en-AU" w:eastAsia="en-US"/>
                </w:rPr>
                <w:fldChar w:fldCharType="separate"/>
              </w:r>
              <w:r w:rsidRPr="00751C18" w:rsidDel="00423B35">
                <w:rPr>
                  <w:rFonts w:ascii="Calibri" w:hAnsi="Calibri" w:cs="Calibri"/>
                  <w:color w:val="0F0F0F"/>
                  <w:sz w:val="22"/>
                  <w:szCs w:val="22"/>
                  <w:lang w:eastAsia="en-US"/>
                </w:rPr>
                <w:delText>0</w:delText>
              </w:r>
              <w:r w:rsidRPr="00751C18" w:rsidDel="00423B35">
                <w:rPr>
                  <w:rFonts w:ascii="Arial" w:hAnsi="Arial" w:cs="Arial"/>
                  <w:szCs w:val="20"/>
                  <w:lang w:val="en-AU" w:eastAsia="en-US"/>
                </w:rPr>
                <w:fldChar w:fldCharType="end"/>
              </w:r>
              <w:r w:rsidRPr="00751C18" w:rsidDel="00423B35">
                <w:rPr>
                  <w:rFonts w:ascii="Calibri" w:hAnsi="Calibri" w:cs="Calibri"/>
                  <w:color w:val="0F0F0F"/>
                  <w:sz w:val="22"/>
                  <w:szCs w:val="22"/>
                  <w:lang w:eastAsia="en-US"/>
                </w:rPr>
                <w:delText xml:space="preserve"> - </w:delText>
              </w:r>
              <w:r w:rsidRPr="00751C18" w:rsidDel="00423B35">
                <w:rPr>
                  <w:rFonts w:ascii="Calibri" w:hAnsi="Calibri" w:cs="Calibri"/>
                  <w:color w:val="0F0F0F"/>
                  <w:sz w:val="22"/>
                  <w:szCs w:val="22"/>
                  <w:lang w:eastAsia="en-US"/>
                </w:rPr>
                <w:fldChar w:fldCharType="begin" w:fldLock="1"/>
              </w:r>
              <w:r w:rsidRPr="00751C18" w:rsidDel="00423B35">
                <w:rPr>
                  <w:rFonts w:ascii="Calibri" w:hAnsi="Calibri" w:cs="Calibri"/>
                  <w:color w:val="0F0F0F"/>
                  <w:sz w:val="22"/>
                  <w:szCs w:val="22"/>
                  <w:lang w:eastAsia="en-US"/>
                </w:rPr>
                <w:delInstrText>MERGEFIELD Att.UpperBound</w:delInstrText>
              </w:r>
              <w:r w:rsidRPr="00751C18" w:rsidDel="00423B35">
                <w:rPr>
                  <w:rFonts w:ascii="Calibri" w:hAnsi="Calibri" w:cs="Calibri"/>
                  <w:color w:val="0F0F0F"/>
                  <w:sz w:val="22"/>
                  <w:szCs w:val="22"/>
                  <w:lang w:eastAsia="en-US"/>
                </w:rPr>
                <w:fldChar w:fldCharType="separate"/>
              </w:r>
              <w:r w:rsidRPr="00751C18" w:rsidDel="00423B35">
                <w:rPr>
                  <w:rFonts w:ascii="Calibri" w:hAnsi="Calibri" w:cs="Calibri"/>
                  <w:color w:val="0F0F0F"/>
                  <w:sz w:val="22"/>
                  <w:szCs w:val="22"/>
                  <w:lang w:eastAsia="en-US"/>
                </w:rPr>
                <w:delText>1</w:delText>
              </w:r>
              <w:r w:rsidRPr="00751C18" w:rsidDel="00423B35">
                <w:rPr>
                  <w:rFonts w:ascii="Calibri" w:hAnsi="Calibri" w:cs="Calibri"/>
                  <w:color w:val="0F0F0F"/>
                  <w:sz w:val="22"/>
                  <w:szCs w:val="22"/>
                  <w:lang w:eastAsia="en-US"/>
                </w:rPr>
                <w:fldChar w:fldCharType="end"/>
              </w:r>
            </w:del>
          </w:p>
        </w:tc>
        <w:bookmarkEnd w:id="4581"/>
      </w:tr>
      <w:tr w:rsidR="004C29F3" w:rsidRPr="00751C18" w14:paraId="45E69553" w14:textId="77777777" w:rsidTr="007A1C43">
        <w:trPr>
          <w:ins w:id="4590" w:author="Arjan Kloosterboer" w:date="2017-08-14T18:39:00Z"/>
        </w:trPr>
        <w:tc>
          <w:tcPr>
            <w:tcW w:w="450" w:type="dxa"/>
            <w:tcBorders>
              <w:top w:val="nil"/>
              <w:left w:val="nil"/>
              <w:bottom w:val="nil"/>
              <w:right w:val="nil"/>
            </w:tcBorders>
          </w:tcPr>
          <w:p w14:paraId="7D667F57" w14:textId="77777777" w:rsidR="004C29F3" w:rsidRPr="00751C18" w:rsidRDefault="004C29F3" w:rsidP="007A1C43">
            <w:pPr>
              <w:widowControl w:val="0"/>
              <w:autoSpaceDE w:val="0"/>
              <w:autoSpaceDN w:val="0"/>
              <w:adjustRightInd w:val="0"/>
              <w:spacing w:line="240" w:lineRule="auto"/>
              <w:contextualSpacing w:val="0"/>
              <w:rPr>
                <w:ins w:id="4591"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60302DB5" w14:textId="77777777" w:rsidR="004C29F3" w:rsidRPr="00304FA4" w:rsidRDefault="004C29F3" w:rsidP="007A1C43">
            <w:pPr>
              <w:widowControl w:val="0"/>
              <w:autoSpaceDE w:val="0"/>
              <w:autoSpaceDN w:val="0"/>
              <w:adjustRightInd w:val="0"/>
              <w:spacing w:line="240" w:lineRule="auto"/>
              <w:contextualSpacing w:val="0"/>
              <w:rPr>
                <w:ins w:id="4592" w:author="Arjan Kloosterboer" w:date="2017-08-14T18:39:00Z"/>
                <w:rFonts w:ascii="Calibri" w:hAnsi="Calibri" w:cs="Calibri"/>
                <w:color w:val="0F0F0F"/>
                <w:sz w:val="22"/>
                <w:szCs w:val="22"/>
                <w:lang w:eastAsia="en-US"/>
              </w:rPr>
            </w:pPr>
            <w:ins w:id="4593" w:author="Arjan Kloosterboer" w:date="2017-08-14T18:39:00Z">
              <w:r w:rsidRPr="00304FA4">
                <w:rPr>
                  <w:rFonts w:ascii="Calibri" w:hAnsi="Calibri" w:cs="Calibri"/>
                  <w:color w:val="0F0F0F"/>
                  <w:sz w:val="22"/>
                  <w:szCs w:val="22"/>
                  <w:lang w:eastAsia="en-US"/>
                </w:rPr>
                <w:t>Procesobject</w:t>
              </w:r>
              <w:r>
                <w:rPr>
                  <w:rFonts w:ascii="Calibri" w:hAnsi="Calibri" w:cs="Calibri"/>
                  <w:color w:val="0F0F0F"/>
                  <w:sz w:val="22"/>
                  <w:szCs w:val="22"/>
                  <w:lang w:eastAsia="en-US"/>
                </w:rPr>
                <w:t>aard</w:t>
              </w:r>
            </w:ins>
          </w:p>
        </w:tc>
        <w:tc>
          <w:tcPr>
            <w:tcW w:w="4230" w:type="dxa"/>
            <w:tcBorders>
              <w:top w:val="nil"/>
              <w:left w:val="nil"/>
              <w:bottom w:val="nil"/>
              <w:right w:val="nil"/>
            </w:tcBorders>
          </w:tcPr>
          <w:p w14:paraId="33565165" w14:textId="77777777" w:rsidR="004C29F3" w:rsidRPr="00304FA4" w:rsidRDefault="004C29F3" w:rsidP="007A1C43">
            <w:pPr>
              <w:widowControl w:val="0"/>
              <w:autoSpaceDE w:val="0"/>
              <w:autoSpaceDN w:val="0"/>
              <w:adjustRightInd w:val="0"/>
              <w:spacing w:line="240" w:lineRule="auto"/>
              <w:contextualSpacing w:val="0"/>
              <w:rPr>
                <w:ins w:id="4594" w:author="Arjan Kloosterboer" w:date="2017-08-14T18:39:00Z"/>
                <w:rFonts w:ascii="Calibri" w:hAnsi="Calibri" w:cs="Calibri"/>
                <w:color w:val="0F0F0F"/>
                <w:sz w:val="22"/>
                <w:szCs w:val="22"/>
                <w:lang w:eastAsia="en-US"/>
              </w:rPr>
            </w:pPr>
            <w:ins w:id="4595" w:author="Arjan Kloosterboer" w:date="2017-08-14T18:39:00Z">
              <w:r w:rsidRPr="00F70576">
                <w:rPr>
                  <w:rFonts w:ascii="Calibri" w:hAnsi="Calibri" w:cs="Calibri"/>
                  <w:color w:val="0F0F0F"/>
                  <w:sz w:val="22"/>
                  <w:szCs w:val="22"/>
                  <w:lang w:eastAsia="en-US"/>
                </w:rPr>
                <w:t xml:space="preserve">Omschrijving van het object, subject of gebeurtenis waarop, vanuit archiveringsoptiek, </w:t>
              </w:r>
              <w:r>
                <w:rPr>
                  <w:rFonts w:ascii="Calibri" w:hAnsi="Calibri" w:cs="Calibri"/>
                  <w:color w:val="0F0F0F"/>
                  <w:sz w:val="22"/>
                  <w:szCs w:val="22"/>
                  <w:lang w:eastAsia="en-US"/>
                </w:rPr>
                <w:t>de zaak</w:t>
              </w:r>
              <w:r w:rsidRPr="00F70576">
                <w:rPr>
                  <w:rFonts w:ascii="Calibri" w:hAnsi="Calibri" w:cs="Calibri"/>
                  <w:color w:val="0F0F0F"/>
                  <w:sz w:val="22"/>
                  <w:szCs w:val="22"/>
                  <w:lang w:eastAsia="en-US"/>
                </w:rPr>
                <w:t xml:space="preserve"> betrekking heeft</w:t>
              </w:r>
            </w:ins>
          </w:p>
        </w:tc>
        <w:tc>
          <w:tcPr>
            <w:tcW w:w="1080" w:type="dxa"/>
            <w:tcBorders>
              <w:top w:val="nil"/>
              <w:left w:val="nil"/>
              <w:bottom w:val="nil"/>
              <w:right w:val="nil"/>
            </w:tcBorders>
          </w:tcPr>
          <w:p w14:paraId="117D64F7" w14:textId="77777777" w:rsidR="004C29F3" w:rsidRPr="00304FA4" w:rsidRDefault="004C29F3" w:rsidP="007A1C43">
            <w:pPr>
              <w:widowControl w:val="0"/>
              <w:autoSpaceDE w:val="0"/>
              <w:autoSpaceDN w:val="0"/>
              <w:adjustRightInd w:val="0"/>
              <w:spacing w:line="240" w:lineRule="auto"/>
              <w:contextualSpacing w:val="0"/>
              <w:rPr>
                <w:ins w:id="4596" w:author="Arjan Kloosterboer" w:date="2017-08-14T18:39:00Z"/>
                <w:rFonts w:ascii="Calibri" w:hAnsi="Calibri" w:cs="Calibri"/>
                <w:color w:val="0F0F0F"/>
                <w:sz w:val="22"/>
                <w:szCs w:val="22"/>
                <w:lang w:eastAsia="en-US"/>
              </w:rPr>
            </w:pPr>
            <w:ins w:id="4597" w:author="Arjan Kloosterboer" w:date="2017-08-14T18:39:00Z">
              <w:r>
                <w:rPr>
                  <w:rFonts w:ascii="Calibri" w:hAnsi="Calibri" w:cs="Calibri"/>
                  <w:color w:val="0F0F0F"/>
                  <w:sz w:val="22"/>
                  <w:szCs w:val="22"/>
                  <w:lang w:eastAsia="en-US"/>
                </w:rPr>
                <w:t>AN200</w:t>
              </w:r>
            </w:ins>
          </w:p>
        </w:tc>
        <w:tc>
          <w:tcPr>
            <w:tcW w:w="810" w:type="dxa"/>
            <w:tcBorders>
              <w:top w:val="nil"/>
              <w:left w:val="nil"/>
              <w:bottom w:val="nil"/>
              <w:right w:val="nil"/>
            </w:tcBorders>
          </w:tcPr>
          <w:p w14:paraId="1296FFF8" w14:textId="77777777" w:rsidR="004C29F3" w:rsidRPr="00304FA4" w:rsidRDefault="004C29F3" w:rsidP="007A1C43">
            <w:pPr>
              <w:widowControl w:val="0"/>
              <w:autoSpaceDE w:val="0"/>
              <w:autoSpaceDN w:val="0"/>
              <w:adjustRightInd w:val="0"/>
              <w:spacing w:line="240" w:lineRule="auto"/>
              <w:contextualSpacing w:val="0"/>
              <w:rPr>
                <w:ins w:id="4598" w:author="Arjan Kloosterboer" w:date="2017-08-14T18:39:00Z"/>
                <w:rFonts w:ascii="Calibri" w:hAnsi="Calibri" w:cs="Calibri"/>
                <w:color w:val="0F0F0F"/>
                <w:sz w:val="22"/>
                <w:szCs w:val="22"/>
                <w:lang w:eastAsia="en-US"/>
              </w:rPr>
            </w:pPr>
            <w:ins w:id="4599" w:author="Arjan Kloosterboer" w:date="2017-08-14T18:39:00Z">
              <w:r>
                <w:rPr>
                  <w:rFonts w:ascii="Calibri" w:hAnsi="Calibri" w:cs="Calibri"/>
                  <w:color w:val="0F0F0F"/>
                  <w:sz w:val="22"/>
                  <w:szCs w:val="22"/>
                  <w:lang w:eastAsia="en-US"/>
                </w:rPr>
                <w:t>0 - 1</w:t>
              </w:r>
            </w:ins>
          </w:p>
        </w:tc>
      </w:tr>
      <w:tr w:rsidR="004C29F3" w:rsidRPr="00751C18" w14:paraId="07608B2F" w14:textId="77777777" w:rsidTr="007A1C43">
        <w:tc>
          <w:tcPr>
            <w:tcW w:w="450" w:type="dxa"/>
            <w:tcBorders>
              <w:top w:val="nil"/>
              <w:left w:val="nil"/>
              <w:bottom w:val="nil"/>
              <w:right w:val="nil"/>
            </w:tcBorders>
          </w:tcPr>
          <w:p w14:paraId="39FB6EE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00" w:name="BKM_1EFA2D76_E623_429e_BF3A_700E3E1611FD"/>
          </w:p>
        </w:tc>
        <w:tc>
          <w:tcPr>
            <w:tcW w:w="2790" w:type="dxa"/>
            <w:gridSpan w:val="2"/>
            <w:tcBorders>
              <w:top w:val="nil"/>
              <w:left w:val="nil"/>
              <w:bottom w:val="nil"/>
              <w:right w:val="nil"/>
            </w:tcBorders>
          </w:tcPr>
          <w:p w14:paraId="7DD9DD3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Resultaattoelichting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A08969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toelichting op wat het resultaat van de zaak inhoudt.</w:t>
            </w:r>
          </w:p>
        </w:tc>
        <w:tc>
          <w:tcPr>
            <w:tcW w:w="1080" w:type="dxa"/>
            <w:tcBorders>
              <w:top w:val="nil"/>
              <w:left w:val="nil"/>
              <w:bottom w:val="nil"/>
              <w:right w:val="nil"/>
            </w:tcBorders>
          </w:tcPr>
          <w:p w14:paraId="26870D2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611792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00"/>
      </w:tr>
      <w:tr w:rsidR="004C29F3" w:rsidRPr="00751C18" w14:paraId="610CAE81" w14:textId="77777777" w:rsidTr="007A1C43">
        <w:trPr>
          <w:ins w:id="4601" w:author="Arjan Kloosterboer" w:date="2017-08-14T18:39:00Z"/>
        </w:trPr>
        <w:tc>
          <w:tcPr>
            <w:tcW w:w="450" w:type="dxa"/>
            <w:tcBorders>
              <w:top w:val="nil"/>
              <w:left w:val="nil"/>
              <w:bottom w:val="nil"/>
              <w:right w:val="nil"/>
            </w:tcBorders>
          </w:tcPr>
          <w:p w14:paraId="1DC8334A" w14:textId="77777777" w:rsidR="004C29F3" w:rsidRPr="00751C18" w:rsidRDefault="004C29F3" w:rsidP="007A1C43">
            <w:pPr>
              <w:widowControl w:val="0"/>
              <w:autoSpaceDE w:val="0"/>
              <w:autoSpaceDN w:val="0"/>
              <w:adjustRightInd w:val="0"/>
              <w:spacing w:line="240" w:lineRule="auto"/>
              <w:contextualSpacing w:val="0"/>
              <w:rPr>
                <w:ins w:id="4602"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24644D9D" w14:textId="77777777" w:rsidR="004C29F3" w:rsidRPr="005E7F52" w:rsidRDefault="004C29F3" w:rsidP="007A1C43">
            <w:pPr>
              <w:widowControl w:val="0"/>
              <w:autoSpaceDE w:val="0"/>
              <w:autoSpaceDN w:val="0"/>
              <w:adjustRightInd w:val="0"/>
              <w:spacing w:line="240" w:lineRule="auto"/>
              <w:contextualSpacing w:val="0"/>
              <w:rPr>
                <w:ins w:id="4603" w:author="Arjan Kloosterboer" w:date="2017-08-14T18:39:00Z"/>
                <w:rFonts w:ascii="Calibri" w:hAnsi="Calibri" w:cs="Calibri"/>
                <w:color w:val="0F0F0F"/>
                <w:sz w:val="22"/>
                <w:szCs w:val="22"/>
                <w:lang w:eastAsia="en-US"/>
              </w:rPr>
            </w:pPr>
            <w:ins w:id="4604" w:author="Arjan Kloosterboer" w:date="2017-08-14T18:39:00Z">
              <w:r w:rsidRPr="005E7F52">
                <w:rPr>
                  <w:rFonts w:ascii="Calibri" w:hAnsi="Calibri" w:cs="Calibri"/>
                  <w:color w:val="0F0F0F"/>
                  <w:sz w:val="22"/>
                  <w:szCs w:val="22"/>
                  <w:lang w:eastAsia="en-US"/>
                </w:rPr>
                <w:t>Selectielijstklasse</w:t>
              </w:r>
            </w:ins>
          </w:p>
        </w:tc>
        <w:tc>
          <w:tcPr>
            <w:tcW w:w="4230" w:type="dxa"/>
            <w:tcBorders>
              <w:top w:val="nil"/>
              <w:left w:val="nil"/>
              <w:bottom w:val="nil"/>
              <w:right w:val="nil"/>
            </w:tcBorders>
          </w:tcPr>
          <w:p w14:paraId="37024E90" w14:textId="77777777" w:rsidR="004C29F3" w:rsidRPr="005E7F52" w:rsidRDefault="004C29F3" w:rsidP="007A1C43">
            <w:pPr>
              <w:widowControl w:val="0"/>
              <w:autoSpaceDE w:val="0"/>
              <w:autoSpaceDN w:val="0"/>
              <w:adjustRightInd w:val="0"/>
              <w:spacing w:line="240" w:lineRule="auto"/>
              <w:contextualSpacing w:val="0"/>
              <w:rPr>
                <w:ins w:id="4605" w:author="Arjan Kloosterboer" w:date="2017-08-14T18:39:00Z"/>
                <w:rFonts w:ascii="Calibri" w:hAnsi="Calibri" w:cs="Calibri"/>
                <w:color w:val="0F0F0F"/>
                <w:sz w:val="22"/>
                <w:szCs w:val="22"/>
                <w:lang w:eastAsia="en-US"/>
              </w:rPr>
            </w:pPr>
            <w:ins w:id="4606" w:author="Arjan Kloosterboer" w:date="2017-08-14T18:39:00Z">
              <w:r w:rsidRPr="005E7F52">
                <w:rPr>
                  <w:rFonts w:ascii="Calibri" w:hAnsi="Calibri" w:cs="Calibri"/>
                  <w:color w:val="0F0F0F"/>
                  <w:sz w:val="22"/>
                  <w:szCs w:val="22"/>
                  <w:lang w:eastAsia="en-US"/>
                </w:rPr>
                <w:t>De categorie in de Selectielijst Archiefbescheiden die, gezien het zaaktype, het resultaat en het procesobject van de zaak, bepalend is voor het archiefregime van de zaak.</w:t>
              </w:r>
            </w:ins>
          </w:p>
        </w:tc>
        <w:tc>
          <w:tcPr>
            <w:tcW w:w="1080" w:type="dxa"/>
            <w:tcBorders>
              <w:top w:val="nil"/>
              <w:left w:val="nil"/>
              <w:bottom w:val="nil"/>
              <w:right w:val="nil"/>
            </w:tcBorders>
          </w:tcPr>
          <w:p w14:paraId="6E8CAB93" w14:textId="77777777" w:rsidR="004C29F3" w:rsidRPr="005E7F52" w:rsidRDefault="004C29F3" w:rsidP="007A1C43">
            <w:pPr>
              <w:widowControl w:val="0"/>
              <w:autoSpaceDE w:val="0"/>
              <w:autoSpaceDN w:val="0"/>
              <w:adjustRightInd w:val="0"/>
              <w:spacing w:line="240" w:lineRule="auto"/>
              <w:contextualSpacing w:val="0"/>
              <w:rPr>
                <w:ins w:id="4607" w:author="Arjan Kloosterboer" w:date="2017-08-14T18:39:00Z"/>
                <w:rFonts w:ascii="Calibri" w:hAnsi="Calibri" w:cs="Calibri"/>
                <w:color w:val="0F0F0F"/>
                <w:sz w:val="22"/>
                <w:szCs w:val="22"/>
                <w:lang w:eastAsia="en-US"/>
              </w:rPr>
            </w:pPr>
            <w:ins w:id="4608" w:author="Arjan Kloosterboer" w:date="2017-08-14T18:39:00Z">
              <w:r w:rsidRPr="005E7F52">
                <w:rPr>
                  <w:rFonts w:ascii="Calibri" w:hAnsi="Calibri" w:cs="Calibri"/>
                  <w:color w:val="0F0F0F"/>
                  <w:sz w:val="22"/>
                  <w:szCs w:val="22"/>
                  <w:lang w:eastAsia="en-US"/>
                </w:rPr>
                <w:t>Groep</w:t>
              </w:r>
            </w:ins>
          </w:p>
        </w:tc>
        <w:tc>
          <w:tcPr>
            <w:tcW w:w="810" w:type="dxa"/>
            <w:tcBorders>
              <w:top w:val="nil"/>
              <w:left w:val="nil"/>
              <w:bottom w:val="nil"/>
              <w:right w:val="nil"/>
            </w:tcBorders>
          </w:tcPr>
          <w:p w14:paraId="259F0843" w14:textId="77777777" w:rsidR="004C29F3" w:rsidRPr="005E7F52" w:rsidRDefault="004C29F3" w:rsidP="007A1C43">
            <w:pPr>
              <w:widowControl w:val="0"/>
              <w:autoSpaceDE w:val="0"/>
              <w:autoSpaceDN w:val="0"/>
              <w:adjustRightInd w:val="0"/>
              <w:spacing w:line="240" w:lineRule="auto"/>
              <w:contextualSpacing w:val="0"/>
              <w:rPr>
                <w:ins w:id="4609" w:author="Arjan Kloosterboer" w:date="2017-08-14T18:39:00Z"/>
                <w:rFonts w:ascii="Calibri" w:hAnsi="Calibri" w:cs="Calibri"/>
                <w:color w:val="0F0F0F"/>
                <w:sz w:val="22"/>
                <w:szCs w:val="22"/>
                <w:lang w:eastAsia="en-US"/>
              </w:rPr>
            </w:pPr>
            <w:ins w:id="4610" w:author="Arjan Kloosterboer" w:date="2017-08-14T18:39:00Z">
              <w:r w:rsidRPr="005E7F52">
                <w:rPr>
                  <w:rFonts w:ascii="Calibri" w:hAnsi="Calibri" w:cs="Calibri"/>
                  <w:color w:val="0F0F0F"/>
                  <w:sz w:val="22"/>
                  <w:szCs w:val="22"/>
                  <w:lang w:eastAsia="en-US"/>
                </w:rPr>
                <w:t>0 - 1</w:t>
              </w:r>
            </w:ins>
          </w:p>
        </w:tc>
      </w:tr>
      <w:tr w:rsidR="004C29F3" w:rsidRPr="00751C18" w14:paraId="63C51B92" w14:textId="77777777" w:rsidTr="007A1C43">
        <w:trPr>
          <w:ins w:id="4611" w:author="Arjan Kloosterboer" w:date="2017-08-14T18:39:00Z"/>
        </w:trPr>
        <w:tc>
          <w:tcPr>
            <w:tcW w:w="450" w:type="dxa"/>
            <w:tcBorders>
              <w:top w:val="nil"/>
              <w:left w:val="nil"/>
              <w:bottom w:val="nil"/>
              <w:right w:val="nil"/>
            </w:tcBorders>
          </w:tcPr>
          <w:p w14:paraId="3E8F8599" w14:textId="77777777" w:rsidR="004C29F3" w:rsidRPr="00751C18" w:rsidRDefault="004C29F3" w:rsidP="007A1C43">
            <w:pPr>
              <w:widowControl w:val="0"/>
              <w:autoSpaceDE w:val="0"/>
              <w:autoSpaceDN w:val="0"/>
              <w:adjustRightInd w:val="0"/>
              <w:spacing w:line="240" w:lineRule="auto"/>
              <w:contextualSpacing w:val="0"/>
              <w:rPr>
                <w:ins w:id="4612"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2305064A" w14:textId="7A553817" w:rsidR="004C29F3" w:rsidRPr="00751C18" w:rsidRDefault="004C29F3" w:rsidP="007A1C43">
            <w:pPr>
              <w:widowControl w:val="0"/>
              <w:autoSpaceDE w:val="0"/>
              <w:autoSpaceDN w:val="0"/>
              <w:adjustRightInd w:val="0"/>
              <w:spacing w:line="240" w:lineRule="auto"/>
              <w:contextualSpacing w:val="0"/>
              <w:rPr>
                <w:ins w:id="4613" w:author="Arjan Kloosterboer" w:date="2017-08-14T18:39:00Z"/>
                <w:rFonts w:ascii="Arial" w:hAnsi="Arial" w:cs="Arial"/>
                <w:szCs w:val="20"/>
                <w:lang w:val="en-AU" w:eastAsia="en-US"/>
              </w:rPr>
            </w:pPr>
            <w:ins w:id="4614" w:author="Arjan Kloosterboer" w:date="2017-08-14T18:39:00Z">
              <w:r>
                <w:rPr>
                  <w:rFonts w:ascii="Calibri" w:hAnsi="Calibri"/>
                  <w:color w:val="0F0F0F"/>
                  <w:sz w:val="22"/>
                </w:rPr>
                <w:t>- Selectielijst</w:t>
              </w:r>
            </w:ins>
            <w:ins w:id="4615" w:author="Arjan Kloosterboer" w:date="2017-09-19T18:55:00Z">
              <w:r w:rsidR="001E2703">
                <w:rPr>
                  <w:rFonts w:ascii="Calibri" w:hAnsi="Calibri"/>
                  <w:color w:val="0F0F0F"/>
                  <w:sz w:val="22"/>
                </w:rPr>
                <w:t>-omschrijving</w:t>
              </w:r>
            </w:ins>
          </w:p>
        </w:tc>
        <w:tc>
          <w:tcPr>
            <w:tcW w:w="4230" w:type="dxa"/>
            <w:tcBorders>
              <w:top w:val="nil"/>
              <w:left w:val="nil"/>
              <w:bottom w:val="nil"/>
              <w:right w:val="nil"/>
            </w:tcBorders>
          </w:tcPr>
          <w:p w14:paraId="12CF1835" w14:textId="0FEDCB02" w:rsidR="004C29F3" w:rsidRPr="005E7F52" w:rsidRDefault="001E2703" w:rsidP="007A1C43">
            <w:pPr>
              <w:widowControl w:val="0"/>
              <w:autoSpaceDE w:val="0"/>
              <w:autoSpaceDN w:val="0"/>
              <w:adjustRightInd w:val="0"/>
              <w:spacing w:line="240" w:lineRule="auto"/>
              <w:contextualSpacing w:val="0"/>
              <w:rPr>
                <w:ins w:id="4616" w:author="Arjan Kloosterboer" w:date="2017-08-14T18:39:00Z"/>
                <w:rFonts w:ascii="Arial" w:hAnsi="Arial" w:cs="Arial"/>
                <w:szCs w:val="20"/>
                <w:lang w:eastAsia="en-US"/>
              </w:rPr>
            </w:pPr>
            <w:ins w:id="4617" w:author="Arjan Kloosterboer" w:date="2017-09-19T18:56:00Z">
              <w:r w:rsidRPr="001E2703">
                <w:rPr>
                  <w:rFonts w:ascii="Calibri" w:hAnsi="Calibri"/>
                  <w:color w:val="000000"/>
                  <w:sz w:val="22"/>
                </w:rPr>
                <w:t>Benaming en versie-aanduiding van de selectielijst archiefbescheiden die geldend is voor (archivering van) de zaak.</w:t>
              </w:r>
            </w:ins>
            <w:ins w:id="4618" w:author="Arjan Kloosterboer" w:date="2017-08-14T18:39:00Z">
              <w:r w:rsidR="004C29F3">
                <w:rPr>
                  <w:rFonts w:ascii="Calibri" w:hAnsi="Calibri"/>
                  <w:color w:val="000000"/>
                  <w:sz w:val="22"/>
                </w:rPr>
                <w:t xml:space="preserve"> </w:t>
              </w:r>
            </w:ins>
          </w:p>
        </w:tc>
        <w:tc>
          <w:tcPr>
            <w:tcW w:w="1080" w:type="dxa"/>
            <w:tcBorders>
              <w:top w:val="nil"/>
              <w:left w:val="nil"/>
              <w:bottom w:val="nil"/>
              <w:right w:val="nil"/>
            </w:tcBorders>
          </w:tcPr>
          <w:p w14:paraId="2DE05C22" w14:textId="71B53BA1" w:rsidR="004C29F3" w:rsidRPr="00751C18" w:rsidRDefault="001E2703" w:rsidP="007A1C43">
            <w:pPr>
              <w:widowControl w:val="0"/>
              <w:autoSpaceDE w:val="0"/>
              <w:autoSpaceDN w:val="0"/>
              <w:adjustRightInd w:val="0"/>
              <w:spacing w:line="240" w:lineRule="auto"/>
              <w:contextualSpacing w:val="0"/>
              <w:rPr>
                <w:ins w:id="4619" w:author="Arjan Kloosterboer" w:date="2017-08-14T18:39:00Z"/>
                <w:rFonts w:ascii="Arial" w:hAnsi="Arial" w:cs="Arial"/>
                <w:szCs w:val="20"/>
                <w:lang w:val="en-AU" w:eastAsia="en-US"/>
              </w:rPr>
            </w:pPr>
            <w:ins w:id="4620" w:author="Arjan Kloosterboer" w:date="2017-08-14T18:39:00Z">
              <w:r>
                <w:rPr>
                  <w:rFonts w:ascii="Calibri" w:hAnsi="Calibri"/>
                  <w:color w:val="0F0F0F"/>
                  <w:sz w:val="22"/>
                </w:rPr>
                <w:t>AN8</w:t>
              </w:r>
              <w:r w:rsidR="004C29F3">
                <w:rPr>
                  <w:rFonts w:ascii="Calibri" w:hAnsi="Calibri"/>
                  <w:color w:val="0F0F0F"/>
                  <w:sz w:val="22"/>
                </w:rPr>
                <w:t>0</w:t>
              </w:r>
            </w:ins>
          </w:p>
        </w:tc>
        <w:tc>
          <w:tcPr>
            <w:tcW w:w="810" w:type="dxa"/>
            <w:tcBorders>
              <w:top w:val="nil"/>
              <w:left w:val="nil"/>
              <w:bottom w:val="nil"/>
              <w:right w:val="nil"/>
            </w:tcBorders>
          </w:tcPr>
          <w:p w14:paraId="133B44A5" w14:textId="77777777" w:rsidR="004C29F3" w:rsidRPr="00751C18" w:rsidRDefault="004C29F3" w:rsidP="007A1C43">
            <w:pPr>
              <w:widowControl w:val="0"/>
              <w:autoSpaceDE w:val="0"/>
              <w:autoSpaceDN w:val="0"/>
              <w:adjustRightInd w:val="0"/>
              <w:spacing w:line="240" w:lineRule="auto"/>
              <w:contextualSpacing w:val="0"/>
              <w:rPr>
                <w:ins w:id="4621" w:author="Arjan Kloosterboer" w:date="2017-08-14T18:39:00Z"/>
                <w:rFonts w:ascii="Arial" w:hAnsi="Arial" w:cs="Arial"/>
                <w:szCs w:val="20"/>
                <w:lang w:val="en-AU" w:eastAsia="en-US"/>
              </w:rPr>
            </w:pPr>
            <w:ins w:id="4622" w:author="Arjan Kloosterboer" w:date="2017-08-14T18:39:00Z">
              <w:r>
                <w:rPr>
                  <w:rFonts w:ascii="Calibri" w:hAnsi="Calibri"/>
                  <w:color w:val="0F0F0F"/>
                  <w:sz w:val="22"/>
                </w:rPr>
                <w:t>1 - 1</w:t>
              </w:r>
            </w:ins>
          </w:p>
        </w:tc>
      </w:tr>
      <w:tr w:rsidR="004C29F3" w:rsidRPr="00751C18" w14:paraId="357EAFA6" w14:textId="77777777" w:rsidTr="007A1C43">
        <w:trPr>
          <w:ins w:id="4623" w:author="Arjan Kloosterboer" w:date="2017-08-14T18:39:00Z"/>
        </w:trPr>
        <w:tc>
          <w:tcPr>
            <w:tcW w:w="450" w:type="dxa"/>
            <w:tcBorders>
              <w:top w:val="nil"/>
              <w:left w:val="nil"/>
              <w:bottom w:val="nil"/>
              <w:right w:val="nil"/>
            </w:tcBorders>
          </w:tcPr>
          <w:p w14:paraId="1BBFA1A2" w14:textId="77777777" w:rsidR="004C29F3" w:rsidRPr="00751C18" w:rsidRDefault="004C29F3" w:rsidP="007A1C43">
            <w:pPr>
              <w:widowControl w:val="0"/>
              <w:autoSpaceDE w:val="0"/>
              <w:autoSpaceDN w:val="0"/>
              <w:adjustRightInd w:val="0"/>
              <w:spacing w:line="240" w:lineRule="auto"/>
              <w:contextualSpacing w:val="0"/>
              <w:rPr>
                <w:ins w:id="4624"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21A8856A" w14:textId="77777777" w:rsidR="004C29F3" w:rsidRPr="00751C18" w:rsidRDefault="004C29F3" w:rsidP="007A1C43">
            <w:pPr>
              <w:widowControl w:val="0"/>
              <w:autoSpaceDE w:val="0"/>
              <w:autoSpaceDN w:val="0"/>
              <w:adjustRightInd w:val="0"/>
              <w:spacing w:line="240" w:lineRule="auto"/>
              <w:contextualSpacing w:val="0"/>
              <w:rPr>
                <w:ins w:id="4625" w:author="Arjan Kloosterboer" w:date="2017-08-14T18:39:00Z"/>
                <w:rFonts w:ascii="Arial" w:hAnsi="Arial" w:cs="Arial"/>
                <w:szCs w:val="20"/>
                <w:lang w:val="en-AU" w:eastAsia="en-US"/>
              </w:rPr>
            </w:pPr>
            <w:ins w:id="4626" w:author="Arjan Kloosterboer" w:date="2017-08-14T18:39:00Z">
              <w:r>
                <w:rPr>
                  <w:rFonts w:ascii="Calibri" w:hAnsi="Calibri"/>
                  <w:color w:val="0F0F0F"/>
                  <w:sz w:val="22"/>
                </w:rPr>
                <w:t>- Nummer klasse</w:t>
              </w:r>
            </w:ins>
          </w:p>
        </w:tc>
        <w:tc>
          <w:tcPr>
            <w:tcW w:w="4230" w:type="dxa"/>
            <w:tcBorders>
              <w:top w:val="nil"/>
              <w:left w:val="nil"/>
              <w:bottom w:val="nil"/>
              <w:right w:val="nil"/>
            </w:tcBorders>
          </w:tcPr>
          <w:p w14:paraId="59130ADF" w14:textId="77777777" w:rsidR="004C29F3" w:rsidRPr="005E7F52" w:rsidRDefault="004C29F3" w:rsidP="007A1C43">
            <w:pPr>
              <w:widowControl w:val="0"/>
              <w:autoSpaceDE w:val="0"/>
              <w:autoSpaceDN w:val="0"/>
              <w:adjustRightInd w:val="0"/>
              <w:spacing w:line="240" w:lineRule="auto"/>
              <w:contextualSpacing w:val="0"/>
              <w:rPr>
                <w:ins w:id="4627" w:author="Arjan Kloosterboer" w:date="2017-08-14T18:39:00Z"/>
                <w:rFonts w:ascii="Arial" w:hAnsi="Arial" w:cs="Arial"/>
                <w:szCs w:val="20"/>
                <w:lang w:eastAsia="en-US"/>
              </w:rPr>
            </w:pPr>
            <w:ins w:id="4628" w:author="Arjan Kloosterboer" w:date="2017-08-14T18:39:00Z">
              <w:r>
                <w:rPr>
                  <w:rFonts w:ascii="Calibri" w:hAnsi="Calibri"/>
                  <w:color w:val="000000"/>
                  <w:sz w:val="22"/>
                </w:rPr>
                <w:t>De aanduiding van een unieke vermelding van waarderingskenmerken in de Selectielijst Archiefbescheiden.</w:t>
              </w:r>
            </w:ins>
          </w:p>
        </w:tc>
        <w:tc>
          <w:tcPr>
            <w:tcW w:w="1080" w:type="dxa"/>
            <w:tcBorders>
              <w:top w:val="nil"/>
              <w:left w:val="nil"/>
              <w:bottom w:val="nil"/>
              <w:right w:val="nil"/>
            </w:tcBorders>
          </w:tcPr>
          <w:p w14:paraId="4A950545" w14:textId="77777777" w:rsidR="004C29F3" w:rsidRPr="00751C18" w:rsidRDefault="004C29F3" w:rsidP="007A1C43">
            <w:pPr>
              <w:widowControl w:val="0"/>
              <w:autoSpaceDE w:val="0"/>
              <w:autoSpaceDN w:val="0"/>
              <w:adjustRightInd w:val="0"/>
              <w:spacing w:line="240" w:lineRule="auto"/>
              <w:contextualSpacing w:val="0"/>
              <w:rPr>
                <w:ins w:id="4629" w:author="Arjan Kloosterboer" w:date="2017-08-14T18:39:00Z"/>
                <w:rFonts w:ascii="Arial" w:hAnsi="Arial" w:cs="Arial"/>
                <w:szCs w:val="20"/>
                <w:lang w:val="en-AU" w:eastAsia="en-US"/>
              </w:rPr>
            </w:pPr>
            <w:ins w:id="4630" w:author="Arjan Kloosterboer" w:date="2017-08-14T18:39:00Z">
              <w:r>
                <w:rPr>
                  <w:rFonts w:ascii="Calibri" w:hAnsi="Calibri"/>
                  <w:color w:val="0F0F0F"/>
                  <w:sz w:val="22"/>
                </w:rPr>
                <w:t>AN20</w:t>
              </w:r>
            </w:ins>
          </w:p>
        </w:tc>
        <w:tc>
          <w:tcPr>
            <w:tcW w:w="810" w:type="dxa"/>
            <w:tcBorders>
              <w:top w:val="nil"/>
              <w:left w:val="nil"/>
              <w:bottom w:val="nil"/>
              <w:right w:val="nil"/>
            </w:tcBorders>
          </w:tcPr>
          <w:p w14:paraId="51F8165C" w14:textId="77777777" w:rsidR="004C29F3" w:rsidRPr="00751C18" w:rsidRDefault="004C29F3" w:rsidP="007A1C43">
            <w:pPr>
              <w:widowControl w:val="0"/>
              <w:autoSpaceDE w:val="0"/>
              <w:autoSpaceDN w:val="0"/>
              <w:adjustRightInd w:val="0"/>
              <w:spacing w:line="240" w:lineRule="auto"/>
              <w:contextualSpacing w:val="0"/>
              <w:rPr>
                <w:ins w:id="4631" w:author="Arjan Kloosterboer" w:date="2017-08-14T18:39:00Z"/>
                <w:rFonts w:ascii="Arial" w:hAnsi="Arial" w:cs="Arial"/>
                <w:szCs w:val="20"/>
                <w:lang w:val="en-AU" w:eastAsia="en-US"/>
              </w:rPr>
            </w:pPr>
            <w:ins w:id="4632" w:author="Arjan Kloosterboer" w:date="2017-08-14T18:39:00Z">
              <w:r>
                <w:rPr>
                  <w:rFonts w:ascii="Calibri" w:hAnsi="Calibri"/>
                  <w:color w:val="0F0F0F"/>
                  <w:sz w:val="22"/>
                </w:rPr>
                <w:t>1 - 1</w:t>
              </w:r>
            </w:ins>
          </w:p>
        </w:tc>
      </w:tr>
      <w:tr w:rsidR="004C29F3" w:rsidRPr="00751C18" w14:paraId="43965572" w14:textId="77777777" w:rsidTr="007A1C43">
        <w:tc>
          <w:tcPr>
            <w:tcW w:w="450" w:type="dxa"/>
            <w:tcBorders>
              <w:top w:val="nil"/>
              <w:left w:val="nil"/>
              <w:bottom w:val="nil"/>
              <w:right w:val="nil"/>
            </w:tcBorders>
          </w:tcPr>
          <w:p w14:paraId="5825402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33" w:name="BKM_7CD86512_436C_4d63_9BC0_2724FAE4CA2F"/>
          </w:p>
        </w:tc>
        <w:tc>
          <w:tcPr>
            <w:tcW w:w="2790" w:type="dxa"/>
            <w:gridSpan w:val="2"/>
            <w:tcBorders>
              <w:top w:val="nil"/>
              <w:left w:val="nil"/>
              <w:bottom w:val="nil"/>
              <w:right w:val="nil"/>
            </w:tcBorders>
          </w:tcPr>
          <w:p w14:paraId="281C0C7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Archiefnominatie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717E0D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Aanduiding of het zaakdossier blijvend bewaard of na een bepaalde termijn vernietigd moet worden.</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4A19723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AN16</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D40A21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33"/>
      </w:tr>
      <w:tr w:rsidR="004C29F3" w:rsidRPr="00751C18" w14:paraId="50118503" w14:textId="77777777" w:rsidTr="007A1C43">
        <w:tc>
          <w:tcPr>
            <w:tcW w:w="450" w:type="dxa"/>
            <w:tcBorders>
              <w:top w:val="nil"/>
              <w:left w:val="nil"/>
              <w:bottom w:val="nil"/>
              <w:right w:val="nil"/>
            </w:tcBorders>
          </w:tcPr>
          <w:p w14:paraId="7958C62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34" w:name="BKM_83118799_13A0_4b9a_A0D0_F2149EC56621"/>
          </w:p>
        </w:tc>
        <w:tc>
          <w:tcPr>
            <w:tcW w:w="2790" w:type="dxa"/>
            <w:gridSpan w:val="2"/>
            <w:tcBorders>
              <w:top w:val="nil"/>
              <w:left w:val="nil"/>
              <w:bottom w:val="nil"/>
              <w:right w:val="nil"/>
            </w:tcBorders>
          </w:tcPr>
          <w:p w14:paraId="5DB610B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Archiefstatus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CAD35B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fase waarin het zaakdossier zich qua archivering bevindt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0BF3A95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DB551D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34"/>
      </w:tr>
      <w:tr w:rsidR="004C29F3" w:rsidRPr="00751C18" w14:paraId="603E4447" w14:textId="77777777" w:rsidTr="007A1C43">
        <w:tc>
          <w:tcPr>
            <w:tcW w:w="450" w:type="dxa"/>
            <w:tcBorders>
              <w:top w:val="nil"/>
              <w:left w:val="nil"/>
              <w:bottom w:val="nil"/>
              <w:right w:val="nil"/>
            </w:tcBorders>
          </w:tcPr>
          <w:p w14:paraId="4B28B11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35" w:name="BKM_95D1CF5F_7994_46f6_84FF_0EC1C5E55606"/>
          </w:p>
        </w:tc>
        <w:tc>
          <w:tcPr>
            <w:tcW w:w="2790" w:type="dxa"/>
            <w:gridSpan w:val="2"/>
            <w:tcBorders>
              <w:top w:val="nil"/>
              <w:left w:val="nil"/>
              <w:bottom w:val="nil"/>
              <w:right w:val="nil"/>
            </w:tcBorders>
          </w:tcPr>
          <w:p w14:paraId="731F640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Archiefactiedatum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64D26C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000000"/>
                <w:sz w:val="22"/>
                <w:szCs w:val="22"/>
                <w:lang w:eastAsia="en-US"/>
              </w:rPr>
              <w:t>De datum waarop het gearchiveerde zaakdossier  vernietigd moet worden dan wel overgebracht moet worden naar een archiefbewaarplaats.</w:t>
            </w:r>
          </w:p>
        </w:tc>
        <w:tc>
          <w:tcPr>
            <w:tcW w:w="1080" w:type="dxa"/>
            <w:tcBorders>
              <w:top w:val="nil"/>
              <w:left w:val="nil"/>
              <w:bottom w:val="nil"/>
              <w:right w:val="nil"/>
            </w:tcBorders>
          </w:tcPr>
          <w:p w14:paraId="28D4753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9A23E5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35"/>
      </w:tr>
      <w:tr w:rsidR="004C29F3" w:rsidRPr="00751C18" w14:paraId="3803EAAD" w14:textId="77777777" w:rsidTr="007A1C43">
        <w:trPr>
          <w:ins w:id="4636" w:author="Arjan Kloosterboer" w:date="2017-08-14T18:39:00Z"/>
        </w:trPr>
        <w:tc>
          <w:tcPr>
            <w:tcW w:w="450" w:type="dxa"/>
            <w:tcBorders>
              <w:top w:val="nil"/>
              <w:left w:val="nil"/>
              <w:bottom w:val="nil"/>
              <w:right w:val="nil"/>
            </w:tcBorders>
          </w:tcPr>
          <w:p w14:paraId="4FCE4C4E" w14:textId="77777777" w:rsidR="004C29F3" w:rsidRPr="00751C18" w:rsidRDefault="004C29F3" w:rsidP="007A1C43">
            <w:pPr>
              <w:widowControl w:val="0"/>
              <w:autoSpaceDE w:val="0"/>
              <w:autoSpaceDN w:val="0"/>
              <w:adjustRightInd w:val="0"/>
              <w:spacing w:line="240" w:lineRule="auto"/>
              <w:contextualSpacing w:val="0"/>
              <w:rPr>
                <w:ins w:id="4637"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3852377C" w14:textId="77777777" w:rsidR="004C29F3" w:rsidRPr="00304FA4" w:rsidRDefault="004C29F3" w:rsidP="007A1C43">
            <w:pPr>
              <w:widowControl w:val="0"/>
              <w:autoSpaceDE w:val="0"/>
              <w:autoSpaceDN w:val="0"/>
              <w:adjustRightInd w:val="0"/>
              <w:spacing w:line="240" w:lineRule="auto"/>
              <w:contextualSpacing w:val="0"/>
              <w:rPr>
                <w:ins w:id="4638" w:author="Arjan Kloosterboer" w:date="2017-08-14T18:39:00Z"/>
                <w:rFonts w:ascii="Calibri" w:hAnsi="Calibri" w:cs="Calibri"/>
                <w:color w:val="0F0F0F"/>
                <w:sz w:val="22"/>
                <w:szCs w:val="22"/>
                <w:lang w:eastAsia="en-US"/>
              </w:rPr>
            </w:pPr>
            <w:ins w:id="4639" w:author="Arjan Kloosterboer" w:date="2017-08-14T18:39:00Z">
              <w:r w:rsidRPr="00304FA4">
                <w:rPr>
                  <w:rFonts w:ascii="Calibri" w:hAnsi="Calibri" w:cs="Calibri"/>
                  <w:color w:val="0F0F0F"/>
                  <w:sz w:val="22"/>
                  <w:szCs w:val="22"/>
                  <w:lang w:eastAsia="en-US"/>
                </w:rPr>
                <w:t>Procesobject</w:t>
              </w:r>
            </w:ins>
          </w:p>
        </w:tc>
        <w:tc>
          <w:tcPr>
            <w:tcW w:w="4230" w:type="dxa"/>
            <w:tcBorders>
              <w:top w:val="nil"/>
              <w:left w:val="nil"/>
              <w:bottom w:val="nil"/>
              <w:right w:val="nil"/>
            </w:tcBorders>
          </w:tcPr>
          <w:p w14:paraId="45276025" w14:textId="77777777" w:rsidR="004C29F3" w:rsidRPr="00304FA4" w:rsidRDefault="004C29F3" w:rsidP="007A1C43">
            <w:pPr>
              <w:widowControl w:val="0"/>
              <w:autoSpaceDE w:val="0"/>
              <w:autoSpaceDN w:val="0"/>
              <w:adjustRightInd w:val="0"/>
              <w:spacing w:line="240" w:lineRule="auto"/>
              <w:contextualSpacing w:val="0"/>
              <w:rPr>
                <w:ins w:id="4640" w:author="Arjan Kloosterboer" w:date="2017-08-14T18:39:00Z"/>
                <w:rFonts w:ascii="Calibri" w:hAnsi="Calibri" w:cs="Calibri"/>
                <w:color w:val="0F0F0F"/>
                <w:sz w:val="22"/>
                <w:szCs w:val="22"/>
                <w:lang w:eastAsia="en-US"/>
              </w:rPr>
            </w:pPr>
            <w:ins w:id="4641" w:author="Arjan Kloosterboer" w:date="2017-08-14T18:39:00Z">
              <w:r>
                <w:rPr>
                  <w:rFonts w:ascii="Calibri" w:hAnsi="Calibri" w:cs="Calibri"/>
                  <w:color w:val="0F0F0F"/>
                  <w:sz w:val="22"/>
                  <w:szCs w:val="22"/>
                  <w:lang w:eastAsia="en-US"/>
                </w:rPr>
                <w:t xml:space="preserve">Specificatie van de attribuutsoort van </w:t>
              </w:r>
              <w:r w:rsidRPr="00F70576">
                <w:rPr>
                  <w:rFonts w:ascii="Calibri" w:hAnsi="Calibri" w:cs="Calibri"/>
                  <w:color w:val="0F0F0F"/>
                  <w:sz w:val="22"/>
                  <w:szCs w:val="22"/>
                  <w:lang w:eastAsia="en-US"/>
                </w:rPr>
                <w:t xml:space="preserve">het object, subject of gebeurtenis waarop, vanuit archiveringsoptiek, </w:t>
              </w:r>
              <w:r>
                <w:rPr>
                  <w:rFonts w:ascii="Calibri" w:hAnsi="Calibri" w:cs="Calibri"/>
                  <w:color w:val="0F0F0F"/>
                  <w:sz w:val="22"/>
                  <w:szCs w:val="22"/>
                  <w:lang w:eastAsia="en-US"/>
                </w:rPr>
                <w:t>de zaak</w:t>
              </w:r>
              <w:r w:rsidRPr="00F70576">
                <w:rPr>
                  <w:rFonts w:ascii="Calibri" w:hAnsi="Calibri" w:cs="Calibri"/>
                  <w:color w:val="0F0F0F"/>
                  <w:sz w:val="22"/>
                  <w:szCs w:val="22"/>
                  <w:lang w:eastAsia="en-US"/>
                </w:rPr>
                <w:t xml:space="preserve"> betrekking heeft</w:t>
              </w:r>
              <w:r>
                <w:rPr>
                  <w:rFonts w:ascii="Calibri" w:hAnsi="Calibri" w:cs="Calibri"/>
                  <w:color w:val="0F0F0F"/>
                  <w:sz w:val="22"/>
                  <w:szCs w:val="22"/>
                  <w:lang w:eastAsia="en-US"/>
                </w:rPr>
                <w:t xml:space="preserve"> en </w:t>
              </w:r>
              <w:r w:rsidRPr="0079521D">
                <w:rPr>
                  <w:rFonts w:ascii="Calibri" w:hAnsi="Calibri" w:cs="Calibri"/>
                  <w:color w:val="0F0F0F"/>
                  <w:sz w:val="22"/>
                  <w:szCs w:val="22"/>
                  <w:lang w:eastAsia="en-US"/>
                </w:rPr>
                <w:t>dat bepalend is voor de sta</w:t>
              </w:r>
              <w:r>
                <w:rPr>
                  <w:rFonts w:ascii="Calibri" w:hAnsi="Calibri" w:cs="Calibri"/>
                  <w:color w:val="0F0F0F"/>
                  <w:sz w:val="22"/>
                  <w:szCs w:val="22"/>
                  <w:lang w:eastAsia="en-US"/>
                </w:rPr>
                <w:t>r</w:t>
              </w:r>
              <w:r w:rsidRPr="0079521D">
                <w:rPr>
                  <w:rFonts w:ascii="Calibri" w:hAnsi="Calibri" w:cs="Calibri"/>
                  <w:color w:val="0F0F0F"/>
                  <w:sz w:val="22"/>
                  <w:szCs w:val="22"/>
                  <w:lang w:eastAsia="en-US"/>
                </w:rPr>
                <w:t>t van de archiefactietermijn</w:t>
              </w:r>
              <w:r>
                <w:rPr>
                  <w:rFonts w:ascii="Calibri" w:hAnsi="Calibri" w:cs="Calibri"/>
                  <w:color w:val="0F0F0F"/>
                  <w:sz w:val="22"/>
                  <w:szCs w:val="22"/>
                  <w:lang w:eastAsia="en-US"/>
                </w:rPr>
                <w:t>.</w:t>
              </w:r>
            </w:ins>
          </w:p>
        </w:tc>
        <w:tc>
          <w:tcPr>
            <w:tcW w:w="1080" w:type="dxa"/>
            <w:tcBorders>
              <w:top w:val="nil"/>
              <w:left w:val="nil"/>
              <w:bottom w:val="nil"/>
              <w:right w:val="nil"/>
            </w:tcBorders>
          </w:tcPr>
          <w:p w14:paraId="12A04BF4" w14:textId="77777777" w:rsidR="004C29F3" w:rsidRPr="00304FA4" w:rsidRDefault="004C29F3" w:rsidP="007A1C43">
            <w:pPr>
              <w:widowControl w:val="0"/>
              <w:autoSpaceDE w:val="0"/>
              <w:autoSpaceDN w:val="0"/>
              <w:adjustRightInd w:val="0"/>
              <w:spacing w:line="240" w:lineRule="auto"/>
              <w:contextualSpacing w:val="0"/>
              <w:rPr>
                <w:ins w:id="4642" w:author="Arjan Kloosterboer" w:date="2017-08-14T18:39:00Z"/>
                <w:rFonts w:ascii="Calibri" w:hAnsi="Calibri" w:cs="Calibri"/>
                <w:color w:val="0F0F0F"/>
                <w:sz w:val="22"/>
                <w:szCs w:val="22"/>
                <w:lang w:eastAsia="en-US"/>
              </w:rPr>
            </w:pPr>
            <w:ins w:id="4643" w:author="Arjan Kloosterboer" w:date="2017-08-14T18:39:00Z">
              <w:r>
                <w:rPr>
                  <w:rFonts w:ascii="Calibri" w:hAnsi="Calibri" w:cs="Calibri"/>
                  <w:color w:val="0F0F0F"/>
                  <w:sz w:val="22"/>
                  <w:szCs w:val="22"/>
                  <w:lang w:eastAsia="en-US"/>
                </w:rPr>
                <w:t>groep</w:t>
              </w:r>
            </w:ins>
          </w:p>
        </w:tc>
        <w:tc>
          <w:tcPr>
            <w:tcW w:w="810" w:type="dxa"/>
            <w:tcBorders>
              <w:top w:val="nil"/>
              <w:left w:val="nil"/>
              <w:bottom w:val="nil"/>
              <w:right w:val="nil"/>
            </w:tcBorders>
          </w:tcPr>
          <w:p w14:paraId="2A8E8152" w14:textId="77777777" w:rsidR="004C29F3" w:rsidRPr="00304FA4" w:rsidRDefault="004C29F3" w:rsidP="007A1C43">
            <w:pPr>
              <w:widowControl w:val="0"/>
              <w:autoSpaceDE w:val="0"/>
              <w:autoSpaceDN w:val="0"/>
              <w:adjustRightInd w:val="0"/>
              <w:spacing w:line="240" w:lineRule="auto"/>
              <w:contextualSpacing w:val="0"/>
              <w:rPr>
                <w:ins w:id="4644" w:author="Arjan Kloosterboer" w:date="2017-08-14T18:39:00Z"/>
                <w:rFonts w:ascii="Calibri" w:hAnsi="Calibri" w:cs="Calibri"/>
                <w:color w:val="0F0F0F"/>
                <w:sz w:val="22"/>
                <w:szCs w:val="22"/>
                <w:lang w:eastAsia="en-US"/>
              </w:rPr>
            </w:pPr>
            <w:ins w:id="4645" w:author="Arjan Kloosterboer" w:date="2017-08-14T18:39:00Z">
              <w:r>
                <w:rPr>
                  <w:rFonts w:ascii="Calibri" w:hAnsi="Calibri" w:cs="Calibri"/>
                  <w:color w:val="0F0F0F"/>
                  <w:sz w:val="22"/>
                  <w:szCs w:val="22"/>
                  <w:lang w:eastAsia="en-US"/>
                </w:rPr>
                <w:t>0 - 1</w:t>
              </w:r>
            </w:ins>
          </w:p>
        </w:tc>
      </w:tr>
      <w:tr w:rsidR="004C29F3" w:rsidRPr="00751C18" w14:paraId="259EFAB7" w14:textId="77777777" w:rsidTr="007A1C43">
        <w:trPr>
          <w:ins w:id="4646" w:author="Arjan Kloosterboer" w:date="2017-08-14T18:39:00Z"/>
        </w:trPr>
        <w:tc>
          <w:tcPr>
            <w:tcW w:w="450" w:type="dxa"/>
            <w:tcBorders>
              <w:top w:val="nil"/>
              <w:left w:val="nil"/>
              <w:bottom w:val="nil"/>
              <w:right w:val="nil"/>
            </w:tcBorders>
          </w:tcPr>
          <w:p w14:paraId="094EB80E" w14:textId="77777777" w:rsidR="004C29F3" w:rsidRPr="00751C18" w:rsidRDefault="004C29F3" w:rsidP="007A1C43">
            <w:pPr>
              <w:widowControl w:val="0"/>
              <w:autoSpaceDE w:val="0"/>
              <w:autoSpaceDN w:val="0"/>
              <w:adjustRightInd w:val="0"/>
              <w:spacing w:line="240" w:lineRule="auto"/>
              <w:contextualSpacing w:val="0"/>
              <w:rPr>
                <w:ins w:id="4647"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2BF7B652" w14:textId="77777777" w:rsidR="004C29F3" w:rsidRPr="00304FA4" w:rsidRDefault="004C29F3" w:rsidP="007A1C43">
            <w:pPr>
              <w:widowControl w:val="0"/>
              <w:autoSpaceDE w:val="0"/>
              <w:autoSpaceDN w:val="0"/>
              <w:adjustRightInd w:val="0"/>
              <w:spacing w:line="240" w:lineRule="auto"/>
              <w:contextualSpacing w:val="0"/>
              <w:rPr>
                <w:ins w:id="4648" w:author="Arjan Kloosterboer" w:date="2017-08-14T18:39:00Z"/>
                <w:rFonts w:ascii="Calibri" w:hAnsi="Calibri" w:cs="Calibri"/>
                <w:color w:val="0F0F0F"/>
                <w:sz w:val="22"/>
                <w:szCs w:val="22"/>
                <w:lang w:eastAsia="en-US"/>
              </w:rPr>
            </w:pPr>
            <w:ins w:id="4649" w:author="Arjan Kloosterboer" w:date="2017-08-14T18:39:00Z">
              <w:r w:rsidRPr="00304FA4">
                <w:rPr>
                  <w:rFonts w:ascii="Calibri" w:hAnsi="Calibri" w:cs="Calibri"/>
                  <w:color w:val="0F0F0F"/>
                  <w:sz w:val="22"/>
                  <w:szCs w:val="22"/>
                  <w:lang w:eastAsia="en-US"/>
                </w:rPr>
                <w:t>- Registratie</w:t>
              </w:r>
            </w:ins>
          </w:p>
        </w:tc>
        <w:tc>
          <w:tcPr>
            <w:tcW w:w="4230" w:type="dxa"/>
            <w:tcBorders>
              <w:top w:val="nil"/>
              <w:left w:val="nil"/>
              <w:bottom w:val="nil"/>
              <w:right w:val="nil"/>
            </w:tcBorders>
          </w:tcPr>
          <w:p w14:paraId="591A3B55" w14:textId="77777777" w:rsidR="004C29F3" w:rsidRPr="00304FA4" w:rsidRDefault="004C29F3" w:rsidP="007A1C43">
            <w:pPr>
              <w:widowControl w:val="0"/>
              <w:autoSpaceDE w:val="0"/>
              <w:autoSpaceDN w:val="0"/>
              <w:adjustRightInd w:val="0"/>
              <w:spacing w:line="240" w:lineRule="auto"/>
              <w:contextualSpacing w:val="0"/>
              <w:rPr>
                <w:ins w:id="4650" w:author="Arjan Kloosterboer" w:date="2017-08-14T18:39:00Z"/>
                <w:rFonts w:ascii="Calibri" w:hAnsi="Calibri" w:cs="Calibri"/>
                <w:color w:val="0F0F0F"/>
                <w:sz w:val="22"/>
                <w:szCs w:val="22"/>
                <w:lang w:eastAsia="en-US"/>
              </w:rPr>
            </w:pPr>
            <w:ins w:id="4651" w:author="Arjan Kloosterboer" w:date="2017-08-14T18:39:00Z">
              <w:r>
                <w:rPr>
                  <w:rFonts w:ascii="Calibri" w:hAnsi="Calibri" w:cs="Calibri"/>
                  <w:color w:val="0F0F0F"/>
                  <w:sz w:val="22"/>
                  <w:szCs w:val="22"/>
                  <w:lang w:eastAsia="en-US"/>
                </w:rPr>
                <w:t>De naam van de registratie waarvan het procesobject deel uit maakt.</w:t>
              </w:r>
            </w:ins>
          </w:p>
        </w:tc>
        <w:tc>
          <w:tcPr>
            <w:tcW w:w="1080" w:type="dxa"/>
            <w:tcBorders>
              <w:top w:val="nil"/>
              <w:left w:val="nil"/>
              <w:bottom w:val="nil"/>
              <w:right w:val="nil"/>
            </w:tcBorders>
          </w:tcPr>
          <w:p w14:paraId="5E631A06" w14:textId="303426F1" w:rsidR="004C29F3" w:rsidRPr="00304FA4" w:rsidRDefault="004C29F3" w:rsidP="007A1C43">
            <w:pPr>
              <w:widowControl w:val="0"/>
              <w:autoSpaceDE w:val="0"/>
              <w:autoSpaceDN w:val="0"/>
              <w:adjustRightInd w:val="0"/>
              <w:spacing w:line="240" w:lineRule="auto"/>
              <w:contextualSpacing w:val="0"/>
              <w:rPr>
                <w:ins w:id="4652" w:author="Arjan Kloosterboer" w:date="2017-08-14T18:39:00Z"/>
                <w:rFonts w:ascii="Calibri" w:hAnsi="Calibri" w:cs="Calibri"/>
                <w:color w:val="0F0F0F"/>
                <w:sz w:val="22"/>
                <w:szCs w:val="22"/>
                <w:lang w:eastAsia="en-US"/>
              </w:rPr>
            </w:pPr>
            <w:ins w:id="4653" w:author="Arjan Kloosterboer" w:date="2017-08-14T18:39:00Z">
              <w:r>
                <w:rPr>
                  <w:rFonts w:ascii="Calibri" w:hAnsi="Calibri" w:cs="Calibri"/>
                  <w:color w:val="0F0F0F"/>
                  <w:sz w:val="22"/>
                  <w:szCs w:val="22"/>
                  <w:lang w:eastAsia="en-US"/>
                </w:rPr>
                <w:t>AN</w:t>
              </w:r>
            </w:ins>
          </w:p>
        </w:tc>
        <w:tc>
          <w:tcPr>
            <w:tcW w:w="810" w:type="dxa"/>
            <w:tcBorders>
              <w:top w:val="nil"/>
              <w:left w:val="nil"/>
              <w:bottom w:val="nil"/>
              <w:right w:val="nil"/>
            </w:tcBorders>
          </w:tcPr>
          <w:p w14:paraId="1AEA3279" w14:textId="77777777" w:rsidR="004C29F3" w:rsidRPr="00304FA4" w:rsidRDefault="004C29F3" w:rsidP="007A1C43">
            <w:pPr>
              <w:widowControl w:val="0"/>
              <w:autoSpaceDE w:val="0"/>
              <w:autoSpaceDN w:val="0"/>
              <w:adjustRightInd w:val="0"/>
              <w:spacing w:line="240" w:lineRule="auto"/>
              <w:contextualSpacing w:val="0"/>
              <w:rPr>
                <w:ins w:id="4654" w:author="Arjan Kloosterboer" w:date="2017-08-14T18:39:00Z"/>
                <w:rFonts w:ascii="Calibri" w:hAnsi="Calibri" w:cs="Calibri"/>
                <w:color w:val="0F0F0F"/>
                <w:sz w:val="22"/>
                <w:szCs w:val="22"/>
                <w:lang w:eastAsia="en-US"/>
              </w:rPr>
            </w:pPr>
            <w:ins w:id="4655" w:author="Arjan Kloosterboer" w:date="2017-08-14T18:39:00Z">
              <w:r>
                <w:rPr>
                  <w:rFonts w:ascii="Calibri" w:hAnsi="Calibri" w:cs="Calibri"/>
                  <w:color w:val="0F0F0F"/>
                  <w:sz w:val="22"/>
                  <w:szCs w:val="22"/>
                  <w:lang w:eastAsia="en-US"/>
                </w:rPr>
                <w:t>1 - 1</w:t>
              </w:r>
            </w:ins>
          </w:p>
        </w:tc>
      </w:tr>
      <w:tr w:rsidR="004C29F3" w:rsidRPr="00751C18" w14:paraId="6673E05A" w14:textId="77777777" w:rsidTr="007A1C43">
        <w:trPr>
          <w:ins w:id="4656" w:author="Arjan Kloosterboer" w:date="2017-08-14T18:39:00Z"/>
        </w:trPr>
        <w:tc>
          <w:tcPr>
            <w:tcW w:w="450" w:type="dxa"/>
            <w:tcBorders>
              <w:top w:val="nil"/>
              <w:left w:val="nil"/>
              <w:bottom w:val="nil"/>
              <w:right w:val="nil"/>
            </w:tcBorders>
          </w:tcPr>
          <w:p w14:paraId="5F04FF24" w14:textId="77777777" w:rsidR="004C29F3" w:rsidRPr="00751C18" w:rsidRDefault="004C29F3" w:rsidP="007A1C43">
            <w:pPr>
              <w:widowControl w:val="0"/>
              <w:autoSpaceDE w:val="0"/>
              <w:autoSpaceDN w:val="0"/>
              <w:adjustRightInd w:val="0"/>
              <w:spacing w:line="240" w:lineRule="auto"/>
              <w:contextualSpacing w:val="0"/>
              <w:rPr>
                <w:ins w:id="4657"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5DBCFEEA" w14:textId="77777777" w:rsidR="004C29F3" w:rsidRPr="00304FA4" w:rsidRDefault="004C29F3" w:rsidP="007A1C43">
            <w:pPr>
              <w:widowControl w:val="0"/>
              <w:autoSpaceDE w:val="0"/>
              <w:autoSpaceDN w:val="0"/>
              <w:adjustRightInd w:val="0"/>
              <w:spacing w:line="240" w:lineRule="auto"/>
              <w:contextualSpacing w:val="0"/>
              <w:rPr>
                <w:ins w:id="4658" w:author="Arjan Kloosterboer" w:date="2017-08-14T18:39:00Z"/>
                <w:rFonts w:ascii="Calibri" w:hAnsi="Calibri" w:cs="Calibri"/>
                <w:color w:val="0F0F0F"/>
                <w:sz w:val="22"/>
                <w:szCs w:val="22"/>
                <w:lang w:eastAsia="en-US"/>
              </w:rPr>
            </w:pPr>
            <w:ins w:id="4659" w:author="Arjan Kloosterboer" w:date="2017-08-14T18:39:00Z">
              <w:r w:rsidRPr="00304FA4">
                <w:rPr>
                  <w:rFonts w:ascii="Calibri" w:hAnsi="Calibri" w:cs="Calibri"/>
                  <w:color w:val="0F0F0F"/>
                  <w:sz w:val="22"/>
                  <w:szCs w:val="22"/>
                  <w:lang w:eastAsia="en-US"/>
                </w:rPr>
                <w:t>- Objecttype</w:t>
              </w:r>
            </w:ins>
          </w:p>
        </w:tc>
        <w:tc>
          <w:tcPr>
            <w:tcW w:w="4230" w:type="dxa"/>
            <w:tcBorders>
              <w:top w:val="nil"/>
              <w:left w:val="nil"/>
              <w:bottom w:val="nil"/>
              <w:right w:val="nil"/>
            </w:tcBorders>
          </w:tcPr>
          <w:p w14:paraId="368C33FF" w14:textId="77777777" w:rsidR="004C29F3" w:rsidRPr="00304FA4" w:rsidRDefault="004C29F3" w:rsidP="007A1C43">
            <w:pPr>
              <w:widowControl w:val="0"/>
              <w:autoSpaceDE w:val="0"/>
              <w:autoSpaceDN w:val="0"/>
              <w:adjustRightInd w:val="0"/>
              <w:spacing w:line="240" w:lineRule="auto"/>
              <w:contextualSpacing w:val="0"/>
              <w:rPr>
                <w:ins w:id="4660" w:author="Arjan Kloosterboer" w:date="2017-08-14T18:39:00Z"/>
                <w:rFonts w:ascii="Calibri" w:hAnsi="Calibri" w:cs="Calibri"/>
                <w:color w:val="0F0F0F"/>
                <w:sz w:val="22"/>
                <w:szCs w:val="22"/>
                <w:lang w:eastAsia="en-US"/>
              </w:rPr>
            </w:pPr>
            <w:ins w:id="4661" w:author="Arjan Kloosterboer" w:date="2017-08-14T18:39:00Z">
              <w:r>
                <w:rPr>
                  <w:rFonts w:ascii="Arial" w:hAnsi="Arial" w:cs="Arial"/>
                  <w:szCs w:val="20"/>
                  <w:lang w:eastAsia="en-US"/>
                </w:rPr>
                <w:t>Het soort object dat het procesobject representeert.</w:t>
              </w:r>
            </w:ins>
          </w:p>
        </w:tc>
        <w:tc>
          <w:tcPr>
            <w:tcW w:w="1080" w:type="dxa"/>
            <w:tcBorders>
              <w:top w:val="nil"/>
              <w:left w:val="nil"/>
              <w:bottom w:val="nil"/>
              <w:right w:val="nil"/>
            </w:tcBorders>
          </w:tcPr>
          <w:p w14:paraId="3BB38113" w14:textId="71B51456" w:rsidR="004C29F3" w:rsidRPr="00304FA4" w:rsidRDefault="004C29F3" w:rsidP="007A1C43">
            <w:pPr>
              <w:widowControl w:val="0"/>
              <w:autoSpaceDE w:val="0"/>
              <w:autoSpaceDN w:val="0"/>
              <w:adjustRightInd w:val="0"/>
              <w:spacing w:line="240" w:lineRule="auto"/>
              <w:contextualSpacing w:val="0"/>
              <w:rPr>
                <w:ins w:id="4662" w:author="Arjan Kloosterboer" w:date="2017-08-14T18:39:00Z"/>
                <w:rFonts w:ascii="Calibri" w:hAnsi="Calibri" w:cs="Calibri"/>
                <w:color w:val="0F0F0F"/>
                <w:sz w:val="22"/>
                <w:szCs w:val="22"/>
                <w:lang w:eastAsia="en-US"/>
              </w:rPr>
            </w:pPr>
            <w:ins w:id="4663" w:author="Arjan Kloosterboer" w:date="2017-08-14T18:39:00Z">
              <w:r>
                <w:rPr>
                  <w:rFonts w:ascii="Calibri" w:hAnsi="Calibri" w:cs="Calibri"/>
                  <w:color w:val="0F0F0F"/>
                  <w:sz w:val="22"/>
                  <w:szCs w:val="22"/>
                  <w:lang w:eastAsia="en-US"/>
                </w:rPr>
                <w:t>AN</w:t>
              </w:r>
            </w:ins>
          </w:p>
        </w:tc>
        <w:tc>
          <w:tcPr>
            <w:tcW w:w="810" w:type="dxa"/>
            <w:tcBorders>
              <w:top w:val="nil"/>
              <w:left w:val="nil"/>
              <w:bottom w:val="nil"/>
              <w:right w:val="nil"/>
            </w:tcBorders>
          </w:tcPr>
          <w:p w14:paraId="706B7BA8" w14:textId="77777777" w:rsidR="004C29F3" w:rsidRPr="00304FA4" w:rsidRDefault="004C29F3" w:rsidP="007A1C43">
            <w:pPr>
              <w:widowControl w:val="0"/>
              <w:autoSpaceDE w:val="0"/>
              <w:autoSpaceDN w:val="0"/>
              <w:adjustRightInd w:val="0"/>
              <w:spacing w:line="240" w:lineRule="auto"/>
              <w:contextualSpacing w:val="0"/>
              <w:rPr>
                <w:ins w:id="4664" w:author="Arjan Kloosterboer" w:date="2017-08-14T18:39:00Z"/>
                <w:rFonts w:ascii="Calibri" w:hAnsi="Calibri" w:cs="Calibri"/>
                <w:color w:val="0F0F0F"/>
                <w:sz w:val="22"/>
                <w:szCs w:val="22"/>
                <w:lang w:eastAsia="en-US"/>
              </w:rPr>
            </w:pPr>
            <w:ins w:id="4665" w:author="Arjan Kloosterboer" w:date="2017-08-14T18:39:00Z">
              <w:r>
                <w:rPr>
                  <w:rFonts w:ascii="Calibri" w:hAnsi="Calibri" w:cs="Calibri"/>
                  <w:color w:val="0F0F0F"/>
                  <w:sz w:val="22"/>
                  <w:szCs w:val="22"/>
                  <w:lang w:eastAsia="en-US"/>
                </w:rPr>
                <w:t>1 - 1</w:t>
              </w:r>
            </w:ins>
          </w:p>
        </w:tc>
      </w:tr>
      <w:tr w:rsidR="004C29F3" w:rsidRPr="00751C18" w14:paraId="7BC8824D" w14:textId="77777777" w:rsidTr="007A1C43">
        <w:trPr>
          <w:ins w:id="4666" w:author="Arjan Kloosterboer" w:date="2017-08-14T18:39:00Z"/>
        </w:trPr>
        <w:tc>
          <w:tcPr>
            <w:tcW w:w="450" w:type="dxa"/>
            <w:tcBorders>
              <w:top w:val="nil"/>
              <w:left w:val="nil"/>
              <w:bottom w:val="nil"/>
              <w:right w:val="nil"/>
            </w:tcBorders>
          </w:tcPr>
          <w:p w14:paraId="0672D482" w14:textId="77777777" w:rsidR="004C29F3" w:rsidRPr="00751C18" w:rsidRDefault="004C29F3" w:rsidP="007A1C43">
            <w:pPr>
              <w:widowControl w:val="0"/>
              <w:autoSpaceDE w:val="0"/>
              <w:autoSpaceDN w:val="0"/>
              <w:adjustRightInd w:val="0"/>
              <w:spacing w:line="240" w:lineRule="auto"/>
              <w:contextualSpacing w:val="0"/>
              <w:rPr>
                <w:ins w:id="4667"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7E4F43B5" w14:textId="77777777" w:rsidR="004C29F3" w:rsidRPr="00304FA4" w:rsidRDefault="004C29F3" w:rsidP="007A1C43">
            <w:pPr>
              <w:widowControl w:val="0"/>
              <w:autoSpaceDE w:val="0"/>
              <w:autoSpaceDN w:val="0"/>
              <w:adjustRightInd w:val="0"/>
              <w:spacing w:line="240" w:lineRule="auto"/>
              <w:contextualSpacing w:val="0"/>
              <w:rPr>
                <w:ins w:id="4668" w:author="Arjan Kloosterboer" w:date="2017-08-14T18:39:00Z"/>
                <w:rFonts w:ascii="Calibri" w:hAnsi="Calibri" w:cs="Calibri"/>
                <w:color w:val="0F0F0F"/>
                <w:sz w:val="22"/>
                <w:szCs w:val="22"/>
                <w:lang w:eastAsia="en-US"/>
              </w:rPr>
            </w:pPr>
            <w:ins w:id="4669" w:author="Arjan Kloosterboer" w:date="2017-08-14T18:39:00Z">
              <w:r w:rsidRPr="00304FA4">
                <w:rPr>
                  <w:rFonts w:ascii="Calibri" w:hAnsi="Calibri" w:cs="Calibri"/>
                  <w:color w:val="0F0F0F"/>
                  <w:sz w:val="22"/>
                  <w:szCs w:val="22"/>
                  <w:lang w:eastAsia="en-US"/>
                </w:rPr>
                <w:t>- Identificatie</w:t>
              </w:r>
            </w:ins>
          </w:p>
        </w:tc>
        <w:tc>
          <w:tcPr>
            <w:tcW w:w="4230" w:type="dxa"/>
            <w:tcBorders>
              <w:top w:val="nil"/>
              <w:left w:val="nil"/>
              <w:bottom w:val="nil"/>
              <w:right w:val="nil"/>
            </w:tcBorders>
          </w:tcPr>
          <w:p w14:paraId="41E577B5" w14:textId="77777777" w:rsidR="004C29F3" w:rsidRPr="00304FA4" w:rsidRDefault="004C29F3" w:rsidP="007A1C43">
            <w:pPr>
              <w:widowControl w:val="0"/>
              <w:autoSpaceDE w:val="0"/>
              <w:autoSpaceDN w:val="0"/>
              <w:adjustRightInd w:val="0"/>
              <w:spacing w:line="240" w:lineRule="auto"/>
              <w:contextualSpacing w:val="0"/>
              <w:rPr>
                <w:ins w:id="4670" w:author="Arjan Kloosterboer" w:date="2017-08-14T18:39:00Z"/>
                <w:rFonts w:ascii="Calibri" w:hAnsi="Calibri" w:cs="Calibri"/>
                <w:color w:val="0F0F0F"/>
                <w:sz w:val="22"/>
                <w:szCs w:val="22"/>
                <w:lang w:eastAsia="en-US"/>
              </w:rPr>
            </w:pPr>
            <w:ins w:id="4671" w:author="Arjan Kloosterboer" w:date="2017-08-14T18:39:00Z">
              <w:r>
                <w:rPr>
                  <w:rFonts w:ascii="Calibri" w:hAnsi="Calibri" w:cs="Calibri"/>
                  <w:color w:val="0F0F0F"/>
                  <w:sz w:val="22"/>
                  <w:szCs w:val="22"/>
                  <w:lang w:eastAsia="en-US"/>
                </w:rPr>
                <w:t>De unieke aanduiding van het procesobject.</w:t>
              </w:r>
            </w:ins>
          </w:p>
        </w:tc>
        <w:tc>
          <w:tcPr>
            <w:tcW w:w="1080" w:type="dxa"/>
            <w:tcBorders>
              <w:top w:val="nil"/>
              <w:left w:val="nil"/>
              <w:bottom w:val="nil"/>
              <w:right w:val="nil"/>
            </w:tcBorders>
          </w:tcPr>
          <w:p w14:paraId="1B2E2576" w14:textId="77777777" w:rsidR="004C29F3" w:rsidRPr="00304FA4" w:rsidRDefault="004C29F3" w:rsidP="007A1C43">
            <w:pPr>
              <w:widowControl w:val="0"/>
              <w:autoSpaceDE w:val="0"/>
              <w:autoSpaceDN w:val="0"/>
              <w:adjustRightInd w:val="0"/>
              <w:spacing w:line="240" w:lineRule="auto"/>
              <w:contextualSpacing w:val="0"/>
              <w:rPr>
                <w:ins w:id="4672" w:author="Arjan Kloosterboer" w:date="2017-08-14T18:39:00Z"/>
                <w:rFonts w:ascii="Calibri" w:hAnsi="Calibri" w:cs="Calibri"/>
                <w:color w:val="0F0F0F"/>
                <w:sz w:val="22"/>
                <w:szCs w:val="22"/>
                <w:lang w:eastAsia="en-US"/>
              </w:rPr>
            </w:pPr>
            <w:ins w:id="4673" w:author="Arjan Kloosterboer" w:date="2017-08-14T18:39:00Z">
              <w:r>
                <w:rPr>
                  <w:rFonts w:ascii="Calibri" w:hAnsi="Calibri" w:cs="Calibri"/>
                  <w:color w:val="0F0F0F"/>
                  <w:sz w:val="22"/>
                  <w:szCs w:val="22"/>
                  <w:lang w:eastAsia="en-US"/>
                </w:rPr>
                <w:t>AN</w:t>
              </w:r>
            </w:ins>
          </w:p>
        </w:tc>
        <w:tc>
          <w:tcPr>
            <w:tcW w:w="810" w:type="dxa"/>
            <w:tcBorders>
              <w:top w:val="nil"/>
              <w:left w:val="nil"/>
              <w:bottom w:val="nil"/>
              <w:right w:val="nil"/>
            </w:tcBorders>
          </w:tcPr>
          <w:p w14:paraId="545FD703" w14:textId="77777777" w:rsidR="004C29F3" w:rsidRPr="00304FA4" w:rsidRDefault="004C29F3" w:rsidP="007A1C43">
            <w:pPr>
              <w:widowControl w:val="0"/>
              <w:autoSpaceDE w:val="0"/>
              <w:autoSpaceDN w:val="0"/>
              <w:adjustRightInd w:val="0"/>
              <w:spacing w:line="240" w:lineRule="auto"/>
              <w:contextualSpacing w:val="0"/>
              <w:rPr>
                <w:ins w:id="4674" w:author="Arjan Kloosterboer" w:date="2017-08-14T18:39:00Z"/>
                <w:rFonts w:ascii="Calibri" w:hAnsi="Calibri" w:cs="Calibri"/>
                <w:color w:val="0F0F0F"/>
                <w:sz w:val="22"/>
                <w:szCs w:val="22"/>
                <w:lang w:eastAsia="en-US"/>
              </w:rPr>
            </w:pPr>
            <w:ins w:id="4675" w:author="Arjan Kloosterboer" w:date="2017-08-14T18:39:00Z">
              <w:r>
                <w:rPr>
                  <w:rFonts w:ascii="Calibri" w:hAnsi="Calibri" w:cs="Calibri"/>
                  <w:color w:val="0F0F0F"/>
                  <w:sz w:val="22"/>
                  <w:szCs w:val="22"/>
                  <w:lang w:eastAsia="en-US"/>
                </w:rPr>
                <w:t>1 - 1</w:t>
              </w:r>
            </w:ins>
          </w:p>
        </w:tc>
      </w:tr>
      <w:tr w:rsidR="004C29F3" w:rsidRPr="00751C18" w14:paraId="07467399" w14:textId="77777777" w:rsidTr="007A1C43">
        <w:trPr>
          <w:ins w:id="4676" w:author="Arjan Kloosterboer" w:date="2017-08-14T18:39:00Z"/>
        </w:trPr>
        <w:tc>
          <w:tcPr>
            <w:tcW w:w="450" w:type="dxa"/>
            <w:tcBorders>
              <w:top w:val="nil"/>
              <w:left w:val="nil"/>
              <w:bottom w:val="nil"/>
              <w:right w:val="nil"/>
            </w:tcBorders>
          </w:tcPr>
          <w:p w14:paraId="563BB99C" w14:textId="77777777" w:rsidR="004C29F3" w:rsidRPr="00751C18" w:rsidRDefault="004C29F3" w:rsidP="007A1C43">
            <w:pPr>
              <w:widowControl w:val="0"/>
              <w:autoSpaceDE w:val="0"/>
              <w:autoSpaceDN w:val="0"/>
              <w:adjustRightInd w:val="0"/>
              <w:spacing w:line="240" w:lineRule="auto"/>
              <w:contextualSpacing w:val="0"/>
              <w:rPr>
                <w:ins w:id="4677"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4C4C7667" w14:textId="77777777" w:rsidR="004C29F3" w:rsidRPr="00304FA4" w:rsidRDefault="004C29F3" w:rsidP="007A1C43">
            <w:pPr>
              <w:widowControl w:val="0"/>
              <w:autoSpaceDE w:val="0"/>
              <w:autoSpaceDN w:val="0"/>
              <w:adjustRightInd w:val="0"/>
              <w:spacing w:line="240" w:lineRule="auto"/>
              <w:contextualSpacing w:val="0"/>
              <w:rPr>
                <w:ins w:id="4678" w:author="Arjan Kloosterboer" w:date="2017-08-14T18:39:00Z"/>
                <w:rFonts w:ascii="Calibri" w:hAnsi="Calibri" w:cs="Calibri"/>
                <w:color w:val="0F0F0F"/>
                <w:sz w:val="22"/>
                <w:szCs w:val="22"/>
                <w:lang w:eastAsia="en-US"/>
              </w:rPr>
            </w:pPr>
            <w:ins w:id="4679" w:author="Arjan Kloosterboer" w:date="2017-08-14T18:39:00Z">
              <w:r w:rsidRPr="00304FA4">
                <w:rPr>
                  <w:rFonts w:ascii="Calibri" w:hAnsi="Calibri" w:cs="Calibri"/>
                  <w:color w:val="0F0F0F"/>
                  <w:sz w:val="22"/>
                  <w:szCs w:val="22"/>
                  <w:lang w:eastAsia="en-US"/>
                </w:rPr>
                <w:t>- Datum</w:t>
              </w:r>
              <w:r>
                <w:rPr>
                  <w:rFonts w:ascii="Calibri" w:hAnsi="Calibri" w:cs="Calibri"/>
                  <w:color w:val="0F0F0F"/>
                  <w:sz w:val="22"/>
                  <w:szCs w:val="22"/>
                  <w:lang w:eastAsia="en-US"/>
                </w:rPr>
                <w:t>kenmerk</w:t>
              </w:r>
            </w:ins>
          </w:p>
        </w:tc>
        <w:tc>
          <w:tcPr>
            <w:tcW w:w="4230" w:type="dxa"/>
            <w:tcBorders>
              <w:top w:val="nil"/>
              <w:left w:val="nil"/>
              <w:bottom w:val="nil"/>
              <w:right w:val="nil"/>
            </w:tcBorders>
          </w:tcPr>
          <w:p w14:paraId="2C673A5D" w14:textId="77777777" w:rsidR="004C29F3" w:rsidRPr="00304FA4" w:rsidRDefault="004C29F3" w:rsidP="007A1C43">
            <w:pPr>
              <w:widowControl w:val="0"/>
              <w:autoSpaceDE w:val="0"/>
              <w:autoSpaceDN w:val="0"/>
              <w:adjustRightInd w:val="0"/>
              <w:spacing w:line="240" w:lineRule="auto"/>
              <w:contextualSpacing w:val="0"/>
              <w:rPr>
                <w:ins w:id="4680" w:author="Arjan Kloosterboer" w:date="2017-08-14T18:39:00Z"/>
                <w:rFonts w:ascii="Calibri" w:hAnsi="Calibri" w:cs="Calibri"/>
                <w:color w:val="0F0F0F"/>
                <w:sz w:val="22"/>
                <w:szCs w:val="22"/>
                <w:lang w:eastAsia="en-US"/>
              </w:rPr>
            </w:pPr>
            <w:ins w:id="4681" w:author="Arjan Kloosterboer" w:date="2017-08-14T18:39:00Z">
              <w:r>
                <w:rPr>
                  <w:rFonts w:ascii="Calibri" w:hAnsi="Calibri" w:cs="Calibri"/>
                  <w:color w:val="0F0F0F"/>
                  <w:sz w:val="22"/>
                  <w:szCs w:val="22"/>
                  <w:lang w:eastAsia="en-US"/>
                </w:rPr>
                <w:t xml:space="preserve">De naam van de attribuutsoort van het procesobject </w:t>
              </w:r>
              <w:r w:rsidRPr="0079521D">
                <w:rPr>
                  <w:rFonts w:ascii="Calibri" w:hAnsi="Calibri" w:cs="Calibri"/>
                  <w:color w:val="0F0F0F"/>
                  <w:sz w:val="22"/>
                  <w:szCs w:val="22"/>
                  <w:lang w:eastAsia="en-US"/>
                </w:rPr>
                <w:t xml:space="preserve">dat bepalend is voor </w:t>
              </w:r>
              <w:r>
                <w:rPr>
                  <w:rFonts w:ascii="Calibri" w:hAnsi="Calibri" w:cs="Calibri"/>
                  <w:color w:val="0F0F0F"/>
                  <w:sz w:val="22"/>
                  <w:szCs w:val="22"/>
                  <w:lang w:eastAsia="en-US"/>
                </w:rPr>
                <w:t>het einde</w:t>
              </w:r>
              <w:r w:rsidRPr="0079521D">
                <w:rPr>
                  <w:rFonts w:ascii="Calibri" w:hAnsi="Calibri" w:cs="Calibri"/>
                  <w:color w:val="0F0F0F"/>
                  <w:sz w:val="22"/>
                  <w:szCs w:val="22"/>
                  <w:lang w:eastAsia="en-US"/>
                </w:rPr>
                <w:t xml:space="preserve"> van de </w:t>
              </w:r>
              <w:r>
                <w:rPr>
                  <w:rFonts w:ascii="Calibri" w:hAnsi="Calibri" w:cs="Calibri"/>
                  <w:color w:val="0F0F0F"/>
                  <w:sz w:val="22"/>
                  <w:szCs w:val="22"/>
                  <w:lang w:eastAsia="en-US"/>
                </w:rPr>
                <w:t>proces</w:t>
              </w:r>
              <w:r w:rsidRPr="0079521D">
                <w:rPr>
                  <w:rFonts w:ascii="Calibri" w:hAnsi="Calibri" w:cs="Calibri"/>
                  <w:color w:val="0F0F0F"/>
                  <w:sz w:val="22"/>
                  <w:szCs w:val="22"/>
                  <w:lang w:eastAsia="en-US"/>
                </w:rPr>
                <w:t>termijn</w:t>
              </w:r>
              <w:r>
                <w:rPr>
                  <w:rFonts w:ascii="Calibri" w:hAnsi="Calibri" w:cs="Calibri"/>
                  <w:color w:val="0F0F0F"/>
                  <w:sz w:val="22"/>
                  <w:szCs w:val="22"/>
                  <w:lang w:eastAsia="en-US"/>
                </w:rPr>
                <w:t>.</w:t>
              </w:r>
            </w:ins>
          </w:p>
        </w:tc>
        <w:tc>
          <w:tcPr>
            <w:tcW w:w="1080" w:type="dxa"/>
            <w:tcBorders>
              <w:top w:val="nil"/>
              <w:left w:val="nil"/>
              <w:bottom w:val="nil"/>
              <w:right w:val="nil"/>
            </w:tcBorders>
          </w:tcPr>
          <w:p w14:paraId="0F36DFAC" w14:textId="2C818519" w:rsidR="004C29F3" w:rsidRPr="00304FA4" w:rsidRDefault="004C29F3" w:rsidP="007A1C43">
            <w:pPr>
              <w:widowControl w:val="0"/>
              <w:autoSpaceDE w:val="0"/>
              <w:autoSpaceDN w:val="0"/>
              <w:adjustRightInd w:val="0"/>
              <w:spacing w:line="240" w:lineRule="auto"/>
              <w:contextualSpacing w:val="0"/>
              <w:rPr>
                <w:ins w:id="4682" w:author="Arjan Kloosterboer" w:date="2017-08-14T18:39:00Z"/>
                <w:rFonts w:ascii="Calibri" w:hAnsi="Calibri" w:cs="Calibri"/>
                <w:color w:val="0F0F0F"/>
                <w:sz w:val="22"/>
                <w:szCs w:val="22"/>
                <w:lang w:eastAsia="en-US"/>
              </w:rPr>
            </w:pPr>
            <w:ins w:id="4683" w:author="Arjan Kloosterboer" w:date="2017-08-14T18:39:00Z">
              <w:r>
                <w:rPr>
                  <w:rFonts w:ascii="Calibri" w:hAnsi="Calibri" w:cs="Calibri"/>
                  <w:color w:val="0F0F0F"/>
                  <w:sz w:val="22"/>
                  <w:szCs w:val="22"/>
                  <w:lang w:eastAsia="en-US"/>
                </w:rPr>
                <w:t>AN</w:t>
              </w:r>
            </w:ins>
          </w:p>
        </w:tc>
        <w:tc>
          <w:tcPr>
            <w:tcW w:w="810" w:type="dxa"/>
            <w:tcBorders>
              <w:top w:val="nil"/>
              <w:left w:val="nil"/>
              <w:bottom w:val="nil"/>
              <w:right w:val="nil"/>
            </w:tcBorders>
          </w:tcPr>
          <w:p w14:paraId="472F93D0" w14:textId="77777777" w:rsidR="004C29F3" w:rsidRPr="00304FA4" w:rsidRDefault="004C29F3" w:rsidP="007A1C43">
            <w:pPr>
              <w:widowControl w:val="0"/>
              <w:autoSpaceDE w:val="0"/>
              <w:autoSpaceDN w:val="0"/>
              <w:adjustRightInd w:val="0"/>
              <w:spacing w:line="240" w:lineRule="auto"/>
              <w:contextualSpacing w:val="0"/>
              <w:rPr>
                <w:ins w:id="4684" w:author="Arjan Kloosterboer" w:date="2017-08-14T18:39:00Z"/>
                <w:rFonts w:ascii="Calibri" w:hAnsi="Calibri" w:cs="Calibri"/>
                <w:color w:val="0F0F0F"/>
                <w:sz w:val="22"/>
                <w:szCs w:val="22"/>
                <w:lang w:eastAsia="en-US"/>
              </w:rPr>
            </w:pPr>
            <w:ins w:id="4685" w:author="Arjan Kloosterboer" w:date="2017-08-14T18:39:00Z">
              <w:r>
                <w:rPr>
                  <w:rFonts w:ascii="Calibri" w:hAnsi="Calibri" w:cs="Calibri"/>
                  <w:color w:val="0F0F0F"/>
                  <w:sz w:val="22"/>
                  <w:szCs w:val="22"/>
                  <w:lang w:eastAsia="en-US"/>
                </w:rPr>
                <w:t>1 - 1</w:t>
              </w:r>
            </w:ins>
          </w:p>
        </w:tc>
      </w:tr>
      <w:tr w:rsidR="004C29F3" w:rsidRPr="00751C18" w14:paraId="27125D22" w14:textId="77777777" w:rsidTr="007A1C43">
        <w:trPr>
          <w:ins w:id="4686" w:author="Arjan Kloosterboer" w:date="2017-08-14T18:39:00Z"/>
        </w:trPr>
        <w:tc>
          <w:tcPr>
            <w:tcW w:w="450" w:type="dxa"/>
            <w:tcBorders>
              <w:top w:val="nil"/>
              <w:left w:val="nil"/>
              <w:bottom w:val="nil"/>
              <w:right w:val="nil"/>
            </w:tcBorders>
          </w:tcPr>
          <w:p w14:paraId="34CD70AD" w14:textId="77777777" w:rsidR="004C29F3" w:rsidRPr="00751C18" w:rsidRDefault="004C29F3" w:rsidP="007A1C43">
            <w:pPr>
              <w:widowControl w:val="0"/>
              <w:autoSpaceDE w:val="0"/>
              <w:autoSpaceDN w:val="0"/>
              <w:adjustRightInd w:val="0"/>
              <w:spacing w:line="240" w:lineRule="auto"/>
              <w:contextualSpacing w:val="0"/>
              <w:rPr>
                <w:ins w:id="4687"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48686A40" w14:textId="77777777" w:rsidR="004C29F3" w:rsidRPr="00304FA4" w:rsidRDefault="004C29F3" w:rsidP="007A1C43">
            <w:pPr>
              <w:widowControl w:val="0"/>
              <w:autoSpaceDE w:val="0"/>
              <w:autoSpaceDN w:val="0"/>
              <w:adjustRightInd w:val="0"/>
              <w:spacing w:line="240" w:lineRule="auto"/>
              <w:contextualSpacing w:val="0"/>
              <w:rPr>
                <w:ins w:id="4688" w:author="Arjan Kloosterboer" w:date="2017-08-14T18:39:00Z"/>
                <w:rFonts w:ascii="Calibri" w:hAnsi="Calibri" w:cs="Calibri"/>
                <w:color w:val="0F0F0F"/>
                <w:sz w:val="22"/>
                <w:szCs w:val="22"/>
                <w:lang w:eastAsia="en-US"/>
              </w:rPr>
            </w:pPr>
            <w:ins w:id="4689" w:author="Arjan Kloosterboer" w:date="2017-08-14T18:39:00Z">
              <w:r>
                <w:rPr>
                  <w:rFonts w:ascii="Calibri" w:hAnsi="Calibri" w:cs="Calibri"/>
                  <w:color w:val="0F0F0F"/>
                  <w:sz w:val="22"/>
                  <w:szCs w:val="22"/>
                  <w:lang w:eastAsia="en-US"/>
                </w:rPr>
                <w:t>Startdatum bewaartermijn</w:t>
              </w:r>
            </w:ins>
          </w:p>
        </w:tc>
        <w:tc>
          <w:tcPr>
            <w:tcW w:w="4230" w:type="dxa"/>
            <w:tcBorders>
              <w:top w:val="nil"/>
              <w:left w:val="nil"/>
              <w:bottom w:val="nil"/>
              <w:right w:val="nil"/>
            </w:tcBorders>
          </w:tcPr>
          <w:p w14:paraId="68C0E513" w14:textId="77777777" w:rsidR="004C29F3" w:rsidRPr="0079521D" w:rsidRDefault="004C29F3" w:rsidP="007A1C43">
            <w:pPr>
              <w:widowControl w:val="0"/>
              <w:autoSpaceDE w:val="0"/>
              <w:autoSpaceDN w:val="0"/>
              <w:adjustRightInd w:val="0"/>
              <w:spacing w:line="240" w:lineRule="auto"/>
              <w:contextualSpacing w:val="0"/>
              <w:rPr>
                <w:ins w:id="4690" w:author="Arjan Kloosterboer" w:date="2017-08-14T18:39:00Z"/>
                <w:rFonts w:ascii="Calibri" w:hAnsi="Calibri" w:cs="Calibri"/>
                <w:color w:val="0F0F0F"/>
                <w:sz w:val="22"/>
                <w:szCs w:val="22"/>
                <w:lang w:eastAsia="en-US"/>
              </w:rPr>
            </w:pPr>
            <w:ins w:id="4691" w:author="Arjan Kloosterboer" w:date="2017-08-14T18:39:00Z">
              <w:r>
                <w:rPr>
                  <w:rFonts w:ascii="Calibri" w:hAnsi="Calibri" w:cs="Calibri"/>
                  <w:color w:val="0F0F0F"/>
                  <w:sz w:val="22"/>
                  <w:szCs w:val="22"/>
                  <w:lang w:eastAsia="en-US"/>
                </w:rPr>
                <w:t xml:space="preserve">De datum die de start markeert van de </w:t>
              </w:r>
              <w:r>
                <w:rPr>
                  <w:rFonts w:ascii="Calibri" w:hAnsi="Calibri" w:cs="Calibri"/>
                  <w:color w:val="0F0F0F"/>
                  <w:sz w:val="22"/>
                  <w:szCs w:val="22"/>
                  <w:lang w:eastAsia="en-US"/>
                </w:rPr>
                <w:lastRenderedPageBreak/>
                <w:t xml:space="preserve">termijn waarop het zaakdossier vernietigd  moet worden. </w:t>
              </w:r>
            </w:ins>
          </w:p>
        </w:tc>
        <w:tc>
          <w:tcPr>
            <w:tcW w:w="1080" w:type="dxa"/>
            <w:tcBorders>
              <w:top w:val="nil"/>
              <w:left w:val="nil"/>
              <w:bottom w:val="nil"/>
              <w:right w:val="nil"/>
            </w:tcBorders>
          </w:tcPr>
          <w:p w14:paraId="4B210336" w14:textId="77777777" w:rsidR="004C29F3" w:rsidRDefault="004C29F3" w:rsidP="007A1C43">
            <w:pPr>
              <w:widowControl w:val="0"/>
              <w:autoSpaceDE w:val="0"/>
              <w:autoSpaceDN w:val="0"/>
              <w:adjustRightInd w:val="0"/>
              <w:spacing w:line="240" w:lineRule="auto"/>
              <w:contextualSpacing w:val="0"/>
              <w:rPr>
                <w:ins w:id="4692" w:author="Arjan Kloosterboer" w:date="2017-08-14T18:39:00Z"/>
                <w:rFonts w:ascii="Calibri" w:hAnsi="Calibri" w:cs="Calibri"/>
                <w:color w:val="0F0F0F"/>
                <w:sz w:val="22"/>
                <w:szCs w:val="22"/>
                <w:lang w:eastAsia="en-US"/>
              </w:rPr>
            </w:pPr>
            <w:ins w:id="4693" w:author="Arjan Kloosterboer" w:date="2017-08-14T18:39:00Z">
              <w:r>
                <w:rPr>
                  <w:rFonts w:ascii="Calibri" w:hAnsi="Calibri" w:cs="Calibri"/>
                  <w:color w:val="0F0F0F"/>
                  <w:sz w:val="22"/>
                  <w:szCs w:val="22"/>
                  <w:lang w:eastAsia="en-US"/>
                </w:rPr>
                <w:lastRenderedPageBreak/>
                <w:t>datum</w:t>
              </w:r>
            </w:ins>
          </w:p>
        </w:tc>
        <w:tc>
          <w:tcPr>
            <w:tcW w:w="810" w:type="dxa"/>
            <w:tcBorders>
              <w:top w:val="nil"/>
              <w:left w:val="nil"/>
              <w:bottom w:val="nil"/>
              <w:right w:val="nil"/>
            </w:tcBorders>
          </w:tcPr>
          <w:p w14:paraId="4C850B61" w14:textId="77777777" w:rsidR="004C29F3" w:rsidRDefault="004C29F3" w:rsidP="007A1C43">
            <w:pPr>
              <w:widowControl w:val="0"/>
              <w:autoSpaceDE w:val="0"/>
              <w:autoSpaceDN w:val="0"/>
              <w:adjustRightInd w:val="0"/>
              <w:spacing w:line="240" w:lineRule="auto"/>
              <w:contextualSpacing w:val="0"/>
              <w:rPr>
                <w:ins w:id="4694" w:author="Arjan Kloosterboer" w:date="2017-08-14T18:39:00Z"/>
                <w:rFonts w:ascii="Calibri" w:hAnsi="Calibri" w:cs="Calibri"/>
                <w:color w:val="0F0F0F"/>
                <w:sz w:val="22"/>
                <w:szCs w:val="22"/>
                <w:lang w:eastAsia="en-US"/>
              </w:rPr>
            </w:pPr>
            <w:ins w:id="4695" w:author="Arjan Kloosterboer" w:date="2017-08-14T18:39:00Z">
              <w:r>
                <w:rPr>
                  <w:rFonts w:ascii="Calibri" w:hAnsi="Calibri" w:cs="Calibri"/>
                  <w:color w:val="0F0F0F"/>
                  <w:sz w:val="22"/>
                  <w:szCs w:val="22"/>
                  <w:lang w:eastAsia="en-US"/>
                </w:rPr>
                <w:t>0 - 1</w:t>
              </w:r>
            </w:ins>
          </w:p>
        </w:tc>
      </w:tr>
      <w:tr w:rsidR="004C29F3" w:rsidRPr="00751C18" w14:paraId="6E763EE0" w14:textId="77777777" w:rsidTr="007A1C43">
        <w:tc>
          <w:tcPr>
            <w:tcW w:w="450" w:type="dxa"/>
            <w:tcBorders>
              <w:top w:val="nil"/>
              <w:left w:val="nil"/>
              <w:bottom w:val="nil"/>
              <w:right w:val="nil"/>
            </w:tcBorders>
          </w:tcPr>
          <w:p w14:paraId="2838ACB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96" w:name="BKM_AB37B072_E532_4ac1_93CA_EF6ECFC85551"/>
          </w:p>
        </w:tc>
        <w:tc>
          <w:tcPr>
            <w:tcW w:w="2790" w:type="dxa"/>
            <w:gridSpan w:val="2"/>
            <w:tcBorders>
              <w:top w:val="nil"/>
              <w:left w:val="nil"/>
              <w:bottom w:val="nil"/>
              <w:right w:val="nil"/>
            </w:tcBorders>
          </w:tcPr>
          <w:p w14:paraId="2147108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Betalingsindicatie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E528E7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Indicatie of de, met behandeling van de zaak gemoeide, kosten betaald zijn door de desbetreffende betrokkene.</w:t>
            </w:r>
          </w:p>
        </w:tc>
        <w:tc>
          <w:tcPr>
            <w:tcW w:w="1080" w:type="dxa"/>
            <w:tcBorders>
              <w:top w:val="nil"/>
              <w:left w:val="nil"/>
              <w:bottom w:val="nil"/>
              <w:right w:val="nil"/>
            </w:tcBorders>
          </w:tcPr>
          <w:p w14:paraId="002F7F1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AN12</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92C2AE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96"/>
      </w:tr>
      <w:tr w:rsidR="004C29F3" w:rsidRPr="00751C18" w14:paraId="6327ABA7" w14:textId="77777777" w:rsidTr="007A1C43">
        <w:tc>
          <w:tcPr>
            <w:tcW w:w="450" w:type="dxa"/>
            <w:tcBorders>
              <w:top w:val="nil"/>
              <w:left w:val="nil"/>
              <w:bottom w:val="nil"/>
              <w:right w:val="nil"/>
            </w:tcBorders>
          </w:tcPr>
          <w:p w14:paraId="4956FBA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97" w:name="BKM_A7A56294_D2F6_46a5_802F_07883A4947F2"/>
          </w:p>
        </w:tc>
        <w:tc>
          <w:tcPr>
            <w:tcW w:w="2790" w:type="dxa"/>
            <w:gridSpan w:val="2"/>
            <w:tcBorders>
              <w:top w:val="nil"/>
              <w:left w:val="nil"/>
              <w:bottom w:val="nil"/>
              <w:right w:val="nil"/>
            </w:tcBorders>
          </w:tcPr>
          <w:p w14:paraId="29002AD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Laatste betaaldatum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677CA9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datum waarop de meest recente betaling is verwerkt van kosten die gemoeid zijn met behandeling van de zaak.</w:t>
            </w:r>
          </w:p>
        </w:tc>
        <w:tc>
          <w:tcPr>
            <w:tcW w:w="1080" w:type="dxa"/>
            <w:tcBorders>
              <w:top w:val="nil"/>
              <w:left w:val="nil"/>
              <w:bottom w:val="nil"/>
              <w:right w:val="nil"/>
            </w:tcBorders>
          </w:tcPr>
          <w:p w14:paraId="3CA449A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datum/tijd (JJJJMMDDHHMM)</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5A9EE4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97"/>
      </w:tr>
      <w:tr w:rsidR="004C29F3" w:rsidRPr="00751C18" w14:paraId="7AD1EE69" w14:textId="77777777" w:rsidTr="007A1C43">
        <w:tc>
          <w:tcPr>
            <w:tcW w:w="450" w:type="dxa"/>
            <w:tcBorders>
              <w:top w:val="nil"/>
              <w:left w:val="nil"/>
              <w:bottom w:val="nil"/>
              <w:right w:val="nil"/>
            </w:tcBorders>
          </w:tcPr>
          <w:p w14:paraId="03F121E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98" w:name="BKM_1709F1A0_E022_46eb_BBDB_67F561618FFA"/>
          </w:p>
        </w:tc>
        <w:tc>
          <w:tcPr>
            <w:tcW w:w="2790" w:type="dxa"/>
            <w:gridSpan w:val="2"/>
            <w:tcBorders>
              <w:top w:val="nil"/>
              <w:left w:val="nil"/>
              <w:bottom w:val="nil"/>
              <w:right w:val="nil"/>
            </w:tcBorders>
          </w:tcPr>
          <w:p w14:paraId="54AE548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Opschorting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EEDFFC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4B79963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Opschorting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2845C3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98"/>
      </w:tr>
      <w:tr w:rsidR="004C29F3" w:rsidRPr="00751C18" w14:paraId="59F5DF44" w14:textId="77777777" w:rsidTr="007A1C43">
        <w:tc>
          <w:tcPr>
            <w:tcW w:w="450" w:type="dxa"/>
            <w:tcBorders>
              <w:top w:val="nil"/>
              <w:left w:val="nil"/>
              <w:bottom w:val="nil"/>
              <w:right w:val="nil"/>
            </w:tcBorders>
          </w:tcPr>
          <w:p w14:paraId="62B422D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3A94CC7"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Indicatie opschorting </w:t>
            </w:r>
          </w:p>
        </w:tc>
        <w:tc>
          <w:tcPr>
            <w:tcW w:w="4230" w:type="dxa"/>
            <w:tcBorders>
              <w:top w:val="nil"/>
              <w:left w:val="nil"/>
              <w:bottom w:val="nil"/>
              <w:right w:val="nil"/>
            </w:tcBorders>
          </w:tcPr>
          <w:p w14:paraId="00F32A6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of de behandeling van de ZAAK tijdelijk is opgeschort.</w:t>
            </w:r>
          </w:p>
        </w:tc>
        <w:tc>
          <w:tcPr>
            <w:tcW w:w="1080" w:type="dxa"/>
            <w:tcBorders>
              <w:top w:val="nil"/>
              <w:left w:val="nil"/>
              <w:bottom w:val="nil"/>
              <w:right w:val="nil"/>
            </w:tcBorders>
          </w:tcPr>
          <w:p w14:paraId="0BADE55F"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A1</w:t>
            </w:r>
          </w:p>
        </w:tc>
        <w:tc>
          <w:tcPr>
            <w:tcW w:w="810" w:type="dxa"/>
            <w:tcBorders>
              <w:top w:val="nil"/>
              <w:left w:val="nil"/>
              <w:bottom w:val="nil"/>
              <w:right w:val="nil"/>
            </w:tcBorders>
          </w:tcPr>
          <w:p w14:paraId="294512F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0A777091" w14:textId="77777777" w:rsidTr="007A1C43">
        <w:tc>
          <w:tcPr>
            <w:tcW w:w="450" w:type="dxa"/>
            <w:tcBorders>
              <w:top w:val="nil"/>
              <w:left w:val="nil"/>
              <w:bottom w:val="nil"/>
              <w:right w:val="nil"/>
            </w:tcBorders>
          </w:tcPr>
          <w:p w14:paraId="48831F1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94D70C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Reden opschorting </w:t>
            </w:r>
          </w:p>
        </w:tc>
        <w:tc>
          <w:tcPr>
            <w:tcW w:w="4230" w:type="dxa"/>
            <w:tcBorders>
              <w:top w:val="nil"/>
              <w:left w:val="nil"/>
              <w:bottom w:val="nil"/>
              <w:right w:val="nil"/>
            </w:tcBorders>
          </w:tcPr>
          <w:p w14:paraId="5AED5D6F"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Omschrijving van de reden voor het opschorten van de behandeling van de zaak.</w:t>
            </w:r>
          </w:p>
        </w:tc>
        <w:tc>
          <w:tcPr>
            <w:tcW w:w="1080" w:type="dxa"/>
            <w:tcBorders>
              <w:top w:val="nil"/>
              <w:left w:val="nil"/>
              <w:bottom w:val="nil"/>
              <w:right w:val="nil"/>
            </w:tcBorders>
          </w:tcPr>
          <w:p w14:paraId="5F2659E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AN200</w:t>
            </w:r>
          </w:p>
        </w:tc>
        <w:tc>
          <w:tcPr>
            <w:tcW w:w="810" w:type="dxa"/>
            <w:tcBorders>
              <w:top w:val="nil"/>
              <w:left w:val="nil"/>
              <w:bottom w:val="nil"/>
              <w:right w:val="nil"/>
            </w:tcBorders>
          </w:tcPr>
          <w:p w14:paraId="5D546A1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0D9659D7" w14:textId="77777777" w:rsidTr="007A1C43">
        <w:tc>
          <w:tcPr>
            <w:tcW w:w="450" w:type="dxa"/>
            <w:tcBorders>
              <w:top w:val="nil"/>
              <w:left w:val="nil"/>
              <w:bottom w:val="nil"/>
              <w:right w:val="nil"/>
            </w:tcBorders>
          </w:tcPr>
          <w:p w14:paraId="23262D9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99" w:name="BKM_DCC08F9E_D84A_405a_923B_C20EE2394DAE"/>
          </w:p>
        </w:tc>
        <w:tc>
          <w:tcPr>
            <w:tcW w:w="2790" w:type="dxa"/>
            <w:gridSpan w:val="2"/>
            <w:tcBorders>
              <w:top w:val="nil"/>
              <w:left w:val="nil"/>
              <w:bottom w:val="nil"/>
              <w:right w:val="nil"/>
            </w:tcBorders>
          </w:tcPr>
          <w:p w14:paraId="0AAFB53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Verlenging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1C739F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2307D42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Verlenging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E61EB8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99"/>
      </w:tr>
      <w:tr w:rsidR="004C29F3" w:rsidRPr="00751C18" w14:paraId="41C0AA59" w14:textId="77777777" w:rsidTr="007A1C43">
        <w:tc>
          <w:tcPr>
            <w:tcW w:w="450" w:type="dxa"/>
            <w:tcBorders>
              <w:top w:val="nil"/>
              <w:left w:val="nil"/>
              <w:bottom w:val="nil"/>
              <w:right w:val="nil"/>
            </w:tcBorders>
          </w:tcPr>
          <w:p w14:paraId="5C0149D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87BD5C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Reden verlenging </w:t>
            </w:r>
          </w:p>
        </w:tc>
        <w:tc>
          <w:tcPr>
            <w:tcW w:w="4230" w:type="dxa"/>
            <w:tcBorders>
              <w:top w:val="nil"/>
              <w:left w:val="nil"/>
              <w:bottom w:val="nil"/>
              <w:right w:val="nil"/>
            </w:tcBorders>
          </w:tcPr>
          <w:p w14:paraId="01C48D4F"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Omschrijving van de reden voor het verlengen van de behandeling van de zaak.</w:t>
            </w:r>
          </w:p>
        </w:tc>
        <w:tc>
          <w:tcPr>
            <w:tcW w:w="1080" w:type="dxa"/>
            <w:tcBorders>
              <w:top w:val="nil"/>
              <w:left w:val="nil"/>
              <w:bottom w:val="nil"/>
              <w:right w:val="nil"/>
            </w:tcBorders>
          </w:tcPr>
          <w:p w14:paraId="6C6DBFA7"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AN200</w:t>
            </w:r>
          </w:p>
        </w:tc>
        <w:tc>
          <w:tcPr>
            <w:tcW w:w="810" w:type="dxa"/>
            <w:tcBorders>
              <w:top w:val="nil"/>
              <w:left w:val="nil"/>
              <w:bottom w:val="nil"/>
              <w:right w:val="nil"/>
            </w:tcBorders>
          </w:tcPr>
          <w:p w14:paraId="495E4D1A"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2A39BAA6" w14:textId="77777777" w:rsidTr="007A1C43">
        <w:tc>
          <w:tcPr>
            <w:tcW w:w="450" w:type="dxa"/>
            <w:tcBorders>
              <w:top w:val="nil"/>
              <w:left w:val="nil"/>
              <w:bottom w:val="nil"/>
              <w:right w:val="nil"/>
            </w:tcBorders>
          </w:tcPr>
          <w:p w14:paraId="1753F24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A813388"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Duur verlenging </w:t>
            </w:r>
          </w:p>
        </w:tc>
        <w:tc>
          <w:tcPr>
            <w:tcW w:w="4230" w:type="dxa"/>
            <w:tcBorders>
              <w:top w:val="nil"/>
              <w:left w:val="nil"/>
              <w:bottom w:val="nil"/>
              <w:right w:val="nil"/>
            </w:tcBorders>
          </w:tcPr>
          <w:p w14:paraId="19A2975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Het aantal werkbare dagen waarmee de doorlooptijd van de behandeling van de ZAAK is verlengd (of verkort) ten opzichte van de eerder gecommuniceerde doorlooptijd.</w:t>
            </w:r>
          </w:p>
        </w:tc>
        <w:tc>
          <w:tcPr>
            <w:tcW w:w="1080" w:type="dxa"/>
            <w:tcBorders>
              <w:top w:val="nil"/>
              <w:left w:val="nil"/>
              <w:bottom w:val="nil"/>
              <w:right w:val="nil"/>
            </w:tcBorders>
          </w:tcPr>
          <w:p w14:paraId="0D93A6AA"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N3</w:t>
            </w:r>
          </w:p>
        </w:tc>
        <w:tc>
          <w:tcPr>
            <w:tcW w:w="810" w:type="dxa"/>
            <w:tcBorders>
              <w:top w:val="nil"/>
              <w:left w:val="nil"/>
              <w:bottom w:val="nil"/>
              <w:right w:val="nil"/>
            </w:tcBorders>
          </w:tcPr>
          <w:p w14:paraId="746D8FF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6A4F2BEE" w14:textId="77777777" w:rsidTr="007A1C43">
        <w:tc>
          <w:tcPr>
            <w:tcW w:w="450" w:type="dxa"/>
            <w:tcBorders>
              <w:top w:val="nil"/>
              <w:left w:val="nil"/>
              <w:bottom w:val="nil"/>
              <w:right w:val="nil"/>
            </w:tcBorders>
          </w:tcPr>
          <w:p w14:paraId="03BA2EC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700" w:name="BKM_4B755315_BBCC_4e13_8D6C_4970B80B53DC"/>
          </w:p>
        </w:tc>
        <w:tc>
          <w:tcPr>
            <w:tcW w:w="2790" w:type="dxa"/>
            <w:gridSpan w:val="2"/>
            <w:tcBorders>
              <w:top w:val="nil"/>
              <w:left w:val="nil"/>
              <w:bottom w:val="nil"/>
              <w:right w:val="nil"/>
            </w:tcBorders>
          </w:tcPr>
          <w:p w14:paraId="18A12BD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Zaakgeometrie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A1A81C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De minimaal tweedimensionale geometrische representatie van de lokatie, relatief ten opzichte van de aarde, waarop de zaak betrekking heeft.</w:t>
            </w:r>
          </w:p>
        </w:tc>
        <w:tc>
          <w:tcPr>
            <w:tcW w:w="1080" w:type="dxa"/>
            <w:tcBorders>
              <w:top w:val="nil"/>
              <w:left w:val="nil"/>
              <w:bottom w:val="nil"/>
              <w:right w:val="nil"/>
            </w:tcBorders>
          </w:tcPr>
          <w:p w14:paraId="65F1D0D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443BEC">
              <w:rPr>
                <w:rFonts w:ascii="Arial" w:hAnsi="Arial" w:cs="Arial"/>
                <w:szCs w:val="20"/>
                <w:lang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del w:id="4701" w:author="Arjan Kloosterboer" w:date="2017-08-14T18:39:00Z">
              <w:r w:rsidRPr="00751C18">
                <w:rPr>
                  <w:rFonts w:ascii="Calibri" w:hAnsi="Calibri" w:cs="Calibri"/>
                  <w:color w:val="000000"/>
                  <w:sz w:val="22"/>
                  <w:szCs w:val="22"/>
                  <w:lang w:eastAsia="en-US"/>
                </w:rPr>
                <w:delText>GML: PuntLijnVlakMultivlak</w:delText>
              </w:r>
            </w:del>
            <w:ins w:id="4702" w:author="Arjan Kloosterboer" w:date="2017-08-14T18:39:00Z">
              <w:r w:rsidRPr="00751C18">
                <w:rPr>
                  <w:rFonts w:ascii="Calibri" w:hAnsi="Calibri" w:cs="Calibri"/>
                  <w:color w:val="000000"/>
                  <w:sz w:val="22"/>
                  <w:szCs w:val="22"/>
                  <w:lang w:eastAsia="en-US"/>
                </w:rPr>
                <w:t xml:space="preserve"> PuntLijn</w:t>
              </w:r>
              <w:r>
                <w:rPr>
                  <w:rFonts w:ascii="Calibri" w:hAnsi="Calibri" w:cs="Calibri"/>
                  <w:color w:val="000000"/>
                  <w:sz w:val="22"/>
                  <w:szCs w:val="22"/>
                  <w:lang w:eastAsia="en-US"/>
                </w:rPr>
                <w:t>(</w:t>
              </w:r>
              <w:r w:rsidRPr="00751C18">
                <w:rPr>
                  <w:rFonts w:ascii="Calibri" w:hAnsi="Calibri" w:cs="Calibri"/>
                  <w:color w:val="000000"/>
                  <w:sz w:val="22"/>
                  <w:szCs w:val="22"/>
                  <w:lang w:eastAsia="en-US"/>
                </w:rPr>
                <w:t>Multi</w:t>
              </w:r>
              <w:r>
                <w:rPr>
                  <w:rFonts w:ascii="Calibri" w:hAnsi="Calibri" w:cs="Calibri"/>
                  <w:color w:val="000000"/>
                  <w:sz w:val="22"/>
                  <w:szCs w:val="22"/>
                  <w:lang w:eastAsia="en-US"/>
                </w:rPr>
                <w:t>)V</w:t>
              </w:r>
              <w:r w:rsidRPr="00751C18">
                <w:rPr>
                  <w:rFonts w:ascii="Calibri" w:hAnsi="Calibri" w:cs="Calibri"/>
                  <w:color w:val="000000"/>
                  <w:sz w:val="22"/>
                  <w:szCs w:val="22"/>
                  <w:lang w:eastAsia="en-US"/>
                </w:rPr>
                <w:t>lak</w:t>
              </w:r>
            </w:ins>
            <w:r w:rsidRPr="00751C18">
              <w:rPr>
                <w:rFonts w:ascii="Arial" w:hAnsi="Arial" w:cs="Arial"/>
                <w:szCs w:val="20"/>
                <w:lang w:val="en-AU" w:eastAsia="en-US"/>
              </w:rPr>
              <w:fldChar w:fldCharType="end"/>
            </w:r>
          </w:p>
        </w:tc>
        <w:tc>
          <w:tcPr>
            <w:tcW w:w="810" w:type="dxa"/>
            <w:tcBorders>
              <w:top w:val="nil"/>
              <w:left w:val="nil"/>
              <w:bottom w:val="nil"/>
              <w:right w:val="nil"/>
            </w:tcBorders>
          </w:tcPr>
          <w:p w14:paraId="08E5934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700"/>
      </w:tr>
      <w:tr w:rsidR="004C29F3" w:rsidRPr="00751C18" w14:paraId="34BFBF55" w14:textId="77777777" w:rsidTr="007A1C43">
        <w:tc>
          <w:tcPr>
            <w:tcW w:w="450" w:type="dxa"/>
            <w:tcBorders>
              <w:top w:val="nil"/>
              <w:left w:val="nil"/>
              <w:bottom w:val="nil"/>
              <w:right w:val="nil"/>
            </w:tcBorders>
          </w:tcPr>
          <w:p w14:paraId="7A554B4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703" w:name="BKM_187C1D54_0665_4298_BC06_E4F11785E0BC"/>
          </w:p>
        </w:tc>
        <w:tc>
          <w:tcPr>
            <w:tcW w:w="2790" w:type="dxa"/>
            <w:gridSpan w:val="2"/>
            <w:tcBorders>
              <w:top w:val="nil"/>
              <w:left w:val="nil"/>
              <w:bottom w:val="nil"/>
              <w:right w:val="nil"/>
            </w:tcBorders>
          </w:tcPr>
          <w:p w14:paraId="35370D9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Ander zaakobject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C10FEF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5311606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Ander zaakobject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CAB5A9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4703"/>
      </w:tr>
      <w:tr w:rsidR="004C29F3" w:rsidRPr="00751C18" w14:paraId="1CE9F3E7" w14:textId="77777777" w:rsidTr="007A1C43">
        <w:tc>
          <w:tcPr>
            <w:tcW w:w="450" w:type="dxa"/>
            <w:tcBorders>
              <w:top w:val="nil"/>
              <w:left w:val="nil"/>
              <w:bottom w:val="nil"/>
              <w:right w:val="nil"/>
            </w:tcBorders>
          </w:tcPr>
          <w:p w14:paraId="3B1BDD3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7038AA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aanduiding </w:t>
            </w:r>
          </w:p>
        </w:tc>
        <w:tc>
          <w:tcPr>
            <w:tcW w:w="4230" w:type="dxa"/>
            <w:tcBorders>
              <w:top w:val="nil"/>
              <w:left w:val="nil"/>
              <w:bottom w:val="nil"/>
              <w:right w:val="nil"/>
            </w:tcBorders>
          </w:tcPr>
          <w:p w14:paraId="1DEB47E5"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Een identificerende beschrijving van het ANDER ZAAKOBJECT.</w:t>
            </w:r>
          </w:p>
        </w:tc>
        <w:tc>
          <w:tcPr>
            <w:tcW w:w="1080" w:type="dxa"/>
            <w:tcBorders>
              <w:top w:val="nil"/>
              <w:left w:val="nil"/>
              <w:bottom w:val="nil"/>
              <w:right w:val="nil"/>
            </w:tcBorders>
          </w:tcPr>
          <w:p w14:paraId="6631CF2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14:paraId="1FE485B3"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777F5E61" w14:textId="77777777" w:rsidTr="007A1C43">
        <w:tc>
          <w:tcPr>
            <w:tcW w:w="450" w:type="dxa"/>
            <w:tcBorders>
              <w:top w:val="nil"/>
              <w:left w:val="nil"/>
              <w:bottom w:val="nil"/>
              <w:right w:val="nil"/>
            </w:tcBorders>
          </w:tcPr>
          <w:p w14:paraId="563EB08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E06C2B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omschrijving </w:t>
            </w:r>
          </w:p>
        </w:tc>
        <w:tc>
          <w:tcPr>
            <w:tcW w:w="4230" w:type="dxa"/>
            <w:tcBorders>
              <w:top w:val="nil"/>
              <w:left w:val="nil"/>
              <w:bottom w:val="nil"/>
              <w:right w:val="nil"/>
            </w:tcBorders>
          </w:tcPr>
          <w:p w14:paraId="2468F5F8"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Een korte omschrijving van de aard van het ANDER ZAAKOBJECT.</w:t>
            </w:r>
          </w:p>
        </w:tc>
        <w:tc>
          <w:tcPr>
            <w:tcW w:w="1080" w:type="dxa"/>
            <w:tcBorders>
              <w:top w:val="nil"/>
              <w:left w:val="nil"/>
              <w:bottom w:val="nil"/>
              <w:right w:val="nil"/>
            </w:tcBorders>
          </w:tcPr>
          <w:p w14:paraId="69B0FED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14:paraId="462E40F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3F27F8AE" w14:textId="77777777" w:rsidTr="007A1C43">
        <w:tc>
          <w:tcPr>
            <w:tcW w:w="450" w:type="dxa"/>
            <w:tcBorders>
              <w:top w:val="nil"/>
              <w:left w:val="nil"/>
              <w:bottom w:val="nil"/>
              <w:right w:val="nil"/>
            </w:tcBorders>
          </w:tcPr>
          <w:p w14:paraId="6C54ABD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7515A02"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lokatie </w:t>
            </w:r>
          </w:p>
        </w:tc>
        <w:tc>
          <w:tcPr>
            <w:tcW w:w="4230" w:type="dxa"/>
            <w:tcBorders>
              <w:top w:val="nil"/>
              <w:left w:val="nil"/>
              <w:bottom w:val="nil"/>
              <w:right w:val="nil"/>
            </w:tcBorders>
          </w:tcPr>
          <w:p w14:paraId="56F6BECA"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minimaal tweedimensionale geometrische representatie van de ligging of de omtrek van het ANDER ZAAKOBJECT.</w:t>
            </w:r>
          </w:p>
        </w:tc>
        <w:tc>
          <w:tcPr>
            <w:tcW w:w="1080" w:type="dxa"/>
            <w:tcBorders>
              <w:top w:val="nil"/>
              <w:left w:val="nil"/>
              <w:bottom w:val="nil"/>
              <w:right w:val="nil"/>
            </w:tcBorders>
          </w:tcPr>
          <w:p w14:paraId="530230D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del w:id="4704" w:author="Arjan Kloosterboer" w:date="2017-08-14T18:39:00Z">
              <w:r w:rsidRPr="00752EA5">
                <w:rPr>
                  <w:rFonts w:ascii="Calibri" w:hAnsi="Calibri" w:cs="Arial"/>
                  <w:color w:val="000000"/>
                  <w:sz w:val="22"/>
                  <w:szCs w:val="20"/>
                  <w:lang w:eastAsia="en-US"/>
                </w:rPr>
                <w:delText>AN80</w:delText>
              </w:r>
            </w:del>
            <w:ins w:id="4705" w:author="Arjan Kloosterboer" w:date="2017-08-14T18:39:00Z">
              <w:r w:rsidRPr="00751C18">
                <w:rPr>
                  <w:rFonts w:ascii="Calibri" w:hAnsi="Calibri" w:cs="Calibri"/>
                  <w:color w:val="000000"/>
                  <w:sz w:val="22"/>
                  <w:szCs w:val="22"/>
                  <w:lang w:eastAsia="en-US"/>
                </w:rPr>
                <w:t xml:space="preserve"> PuntLijn</w:t>
              </w:r>
              <w:r>
                <w:rPr>
                  <w:rFonts w:ascii="Calibri" w:hAnsi="Calibri" w:cs="Calibri"/>
                  <w:color w:val="000000"/>
                  <w:sz w:val="22"/>
                  <w:szCs w:val="22"/>
                  <w:lang w:eastAsia="en-US"/>
                </w:rPr>
                <w:t>(</w:t>
              </w:r>
              <w:r w:rsidRPr="00751C18">
                <w:rPr>
                  <w:rFonts w:ascii="Calibri" w:hAnsi="Calibri" w:cs="Calibri"/>
                  <w:color w:val="000000"/>
                  <w:sz w:val="22"/>
                  <w:szCs w:val="22"/>
                  <w:lang w:eastAsia="en-US"/>
                </w:rPr>
                <w:t>Multi</w:t>
              </w:r>
              <w:r>
                <w:rPr>
                  <w:rFonts w:ascii="Calibri" w:hAnsi="Calibri" w:cs="Calibri"/>
                  <w:color w:val="000000"/>
                  <w:sz w:val="22"/>
                  <w:szCs w:val="22"/>
                  <w:lang w:eastAsia="en-US"/>
                </w:rPr>
                <w:t>)V</w:t>
              </w:r>
              <w:r w:rsidRPr="00751C18">
                <w:rPr>
                  <w:rFonts w:ascii="Calibri" w:hAnsi="Calibri" w:cs="Calibri"/>
                  <w:color w:val="000000"/>
                  <w:sz w:val="22"/>
                  <w:szCs w:val="22"/>
                  <w:lang w:eastAsia="en-US"/>
                </w:rPr>
                <w:t>lak</w:t>
              </w:r>
            </w:ins>
          </w:p>
        </w:tc>
        <w:tc>
          <w:tcPr>
            <w:tcW w:w="810" w:type="dxa"/>
            <w:tcBorders>
              <w:top w:val="nil"/>
              <w:left w:val="nil"/>
              <w:bottom w:val="nil"/>
              <w:right w:val="nil"/>
            </w:tcBorders>
          </w:tcPr>
          <w:p w14:paraId="1618595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10750858" w14:textId="77777777" w:rsidTr="007A1C43">
        <w:tc>
          <w:tcPr>
            <w:tcW w:w="450" w:type="dxa"/>
            <w:tcBorders>
              <w:top w:val="nil"/>
              <w:left w:val="nil"/>
              <w:bottom w:val="nil"/>
              <w:right w:val="nil"/>
            </w:tcBorders>
          </w:tcPr>
          <w:p w14:paraId="7B7C0D2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111076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registratie </w:t>
            </w:r>
          </w:p>
        </w:tc>
        <w:tc>
          <w:tcPr>
            <w:tcW w:w="4230" w:type="dxa"/>
            <w:tcBorders>
              <w:top w:val="nil"/>
              <w:left w:val="nil"/>
              <w:bottom w:val="nil"/>
              <w:right w:val="nil"/>
            </w:tcBorders>
          </w:tcPr>
          <w:p w14:paraId="6556C96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naam van de registratie waarin gegevens van het ANDER ZAAKOBJECT worden beheerd.</w:t>
            </w:r>
          </w:p>
        </w:tc>
        <w:tc>
          <w:tcPr>
            <w:tcW w:w="1080" w:type="dxa"/>
            <w:tcBorders>
              <w:top w:val="nil"/>
              <w:left w:val="nil"/>
              <w:bottom w:val="nil"/>
              <w:right w:val="nil"/>
            </w:tcBorders>
          </w:tcPr>
          <w:p w14:paraId="4D7A127E" w14:textId="6703A0C5"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del w:id="4706" w:author="Arjan Kloosterboer" w:date="2017-08-14T18:39:00Z">
              <w:r w:rsidRPr="00751C18">
                <w:rPr>
                  <w:rFonts w:ascii="Calibri" w:hAnsi="Calibri" w:cs="Arial"/>
                  <w:color w:val="000000"/>
                  <w:sz w:val="22"/>
                  <w:szCs w:val="20"/>
                  <w:lang w:val="en-AU" w:eastAsia="en-US"/>
                </w:rPr>
                <w:delText>GML</w:delText>
              </w:r>
            </w:del>
            <w:ins w:id="4707" w:author="Arjan Kloosterboer" w:date="2017-08-14T18:39:00Z">
              <w:r w:rsidR="0054401C">
                <w:rPr>
                  <w:rFonts w:ascii="Calibri" w:hAnsi="Calibri" w:cs="Arial"/>
                  <w:color w:val="000000"/>
                  <w:sz w:val="22"/>
                  <w:szCs w:val="20"/>
                  <w:lang w:val="en-AU" w:eastAsia="en-US"/>
                </w:rPr>
                <w:t>AN5</w:t>
              </w:r>
              <w:r>
                <w:rPr>
                  <w:rFonts w:ascii="Calibri" w:hAnsi="Calibri" w:cs="Arial"/>
                  <w:color w:val="000000"/>
                  <w:sz w:val="22"/>
                  <w:szCs w:val="20"/>
                  <w:lang w:val="en-AU" w:eastAsia="en-US"/>
                </w:rPr>
                <w:t>0</w:t>
              </w:r>
            </w:ins>
          </w:p>
        </w:tc>
        <w:tc>
          <w:tcPr>
            <w:tcW w:w="810" w:type="dxa"/>
            <w:tcBorders>
              <w:top w:val="nil"/>
              <w:left w:val="nil"/>
              <w:bottom w:val="nil"/>
              <w:right w:val="nil"/>
            </w:tcBorders>
          </w:tcPr>
          <w:p w14:paraId="5F2458F1"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794A3CD9" w14:textId="77777777" w:rsidTr="007A1C43">
        <w:tc>
          <w:tcPr>
            <w:tcW w:w="450" w:type="dxa"/>
            <w:tcBorders>
              <w:top w:val="nil"/>
              <w:left w:val="nil"/>
              <w:bottom w:val="nil"/>
              <w:right w:val="nil"/>
            </w:tcBorders>
          </w:tcPr>
          <w:p w14:paraId="74CDD5E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708" w:name="BKM_D641AAD9_3ECF_4a21_9F27_20C0C094ED8A"/>
          </w:p>
        </w:tc>
        <w:tc>
          <w:tcPr>
            <w:tcW w:w="2790" w:type="dxa"/>
            <w:gridSpan w:val="2"/>
            <w:tcBorders>
              <w:top w:val="nil"/>
              <w:left w:val="nil"/>
              <w:bottom w:val="nil"/>
              <w:right w:val="nil"/>
            </w:tcBorders>
          </w:tcPr>
          <w:p w14:paraId="179513F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Eigenschap</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D2C5C3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39DAE0F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Eigenschap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CF4E03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4708"/>
      </w:tr>
      <w:tr w:rsidR="004C29F3" w:rsidRPr="00751C18" w14:paraId="43637991" w14:textId="77777777" w:rsidTr="007A1C43">
        <w:tc>
          <w:tcPr>
            <w:tcW w:w="450" w:type="dxa"/>
            <w:tcBorders>
              <w:top w:val="nil"/>
              <w:left w:val="nil"/>
              <w:bottom w:val="nil"/>
              <w:right w:val="nil"/>
            </w:tcBorders>
          </w:tcPr>
          <w:p w14:paraId="300D4AB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709" w:name="BKM_E5AF0E35_090C_4143_ACB2_075E54EAFEE8"/>
          </w:p>
        </w:tc>
        <w:tc>
          <w:tcPr>
            <w:tcW w:w="2790" w:type="dxa"/>
            <w:gridSpan w:val="2"/>
            <w:tcBorders>
              <w:top w:val="nil"/>
              <w:left w:val="nil"/>
              <w:bottom w:val="nil"/>
              <w:right w:val="nil"/>
            </w:tcBorders>
          </w:tcPr>
          <w:p w14:paraId="08F922E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Gerelateerde externe ZAAK</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8BBF2F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3D65F1A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Gerelateerde externe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AF3BB4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4709"/>
      </w:tr>
      <w:tr w:rsidR="004C29F3" w:rsidRPr="00751C18" w14:paraId="361F2EE1" w14:textId="77777777" w:rsidTr="007A1C43">
        <w:tc>
          <w:tcPr>
            <w:tcW w:w="450" w:type="dxa"/>
            <w:tcBorders>
              <w:top w:val="nil"/>
              <w:left w:val="nil"/>
              <w:bottom w:val="nil"/>
              <w:right w:val="nil"/>
            </w:tcBorders>
          </w:tcPr>
          <w:p w14:paraId="5A3B780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6799CC2"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Aanvraagdatum </w:t>
            </w:r>
          </w:p>
        </w:tc>
        <w:tc>
          <w:tcPr>
            <w:tcW w:w="4230" w:type="dxa"/>
            <w:tcBorders>
              <w:top w:val="nil"/>
              <w:left w:val="nil"/>
              <w:bottom w:val="nil"/>
              <w:right w:val="nil"/>
            </w:tcBorders>
          </w:tcPr>
          <w:p w14:paraId="727F98F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datum waarop verzocht is om de behandeling van de gerelateerde ZAAK uit te gaan voeren.</w:t>
            </w:r>
          </w:p>
        </w:tc>
        <w:tc>
          <w:tcPr>
            <w:tcW w:w="1080" w:type="dxa"/>
            <w:tcBorders>
              <w:top w:val="nil"/>
              <w:left w:val="nil"/>
              <w:bottom w:val="nil"/>
              <w:right w:val="nil"/>
            </w:tcBorders>
          </w:tcPr>
          <w:p w14:paraId="241D0BF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14:paraId="095FAA91"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37E0A96E" w14:textId="77777777" w:rsidTr="007A1C43">
        <w:tc>
          <w:tcPr>
            <w:tcW w:w="450" w:type="dxa"/>
            <w:tcBorders>
              <w:top w:val="nil"/>
              <w:left w:val="nil"/>
              <w:bottom w:val="nil"/>
              <w:right w:val="nil"/>
            </w:tcBorders>
          </w:tcPr>
          <w:p w14:paraId="65563C0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84A1E5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Aard relatie </w:t>
            </w:r>
          </w:p>
        </w:tc>
        <w:tc>
          <w:tcPr>
            <w:tcW w:w="4230" w:type="dxa"/>
            <w:tcBorders>
              <w:top w:val="nil"/>
              <w:left w:val="nil"/>
              <w:bottom w:val="nil"/>
              <w:right w:val="nil"/>
            </w:tcBorders>
          </w:tcPr>
          <w:p w14:paraId="0E7B50E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van de rol van de gerelateerde zaak ten aanzien van de onderhanden ZAAK</w:t>
            </w:r>
          </w:p>
        </w:tc>
        <w:tc>
          <w:tcPr>
            <w:tcW w:w="1080" w:type="dxa"/>
            <w:tcBorders>
              <w:top w:val="nil"/>
              <w:left w:val="nil"/>
              <w:bottom w:val="nil"/>
              <w:right w:val="nil"/>
            </w:tcBorders>
          </w:tcPr>
          <w:p w14:paraId="2BDC024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AN15</w:t>
            </w:r>
          </w:p>
        </w:tc>
        <w:tc>
          <w:tcPr>
            <w:tcW w:w="810" w:type="dxa"/>
            <w:tcBorders>
              <w:top w:val="nil"/>
              <w:left w:val="nil"/>
              <w:bottom w:val="nil"/>
              <w:right w:val="nil"/>
            </w:tcBorders>
          </w:tcPr>
          <w:p w14:paraId="324FBBB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07687CE3" w14:textId="77777777" w:rsidTr="007A1C43">
        <w:tc>
          <w:tcPr>
            <w:tcW w:w="450" w:type="dxa"/>
            <w:tcBorders>
              <w:top w:val="nil"/>
              <w:left w:val="nil"/>
              <w:bottom w:val="nil"/>
              <w:right w:val="nil"/>
            </w:tcBorders>
          </w:tcPr>
          <w:p w14:paraId="40D0ADE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0ACB26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Datum status gezet </w:t>
            </w:r>
          </w:p>
        </w:tc>
        <w:tc>
          <w:tcPr>
            <w:tcW w:w="4230" w:type="dxa"/>
            <w:tcBorders>
              <w:top w:val="nil"/>
              <w:left w:val="nil"/>
              <w:bottom w:val="nil"/>
              <w:right w:val="nil"/>
            </w:tcBorders>
          </w:tcPr>
          <w:p w14:paraId="1C446BA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datum waarop de gerelateerde ZAAK de laatst bekende status heeft verkregen.</w:t>
            </w:r>
          </w:p>
        </w:tc>
        <w:tc>
          <w:tcPr>
            <w:tcW w:w="1080" w:type="dxa"/>
            <w:tcBorders>
              <w:top w:val="nil"/>
              <w:left w:val="nil"/>
              <w:bottom w:val="nil"/>
              <w:right w:val="nil"/>
            </w:tcBorders>
          </w:tcPr>
          <w:p w14:paraId="07E226B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(JJJJMMDDUUMM)</w:t>
            </w:r>
          </w:p>
        </w:tc>
        <w:tc>
          <w:tcPr>
            <w:tcW w:w="810" w:type="dxa"/>
            <w:tcBorders>
              <w:top w:val="nil"/>
              <w:left w:val="nil"/>
              <w:bottom w:val="nil"/>
              <w:right w:val="nil"/>
            </w:tcBorders>
          </w:tcPr>
          <w:p w14:paraId="09F4979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7B82977B" w14:textId="77777777" w:rsidTr="007A1C43">
        <w:tc>
          <w:tcPr>
            <w:tcW w:w="450" w:type="dxa"/>
            <w:tcBorders>
              <w:top w:val="nil"/>
              <w:left w:val="nil"/>
              <w:bottom w:val="nil"/>
              <w:right w:val="nil"/>
            </w:tcBorders>
          </w:tcPr>
          <w:p w14:paraId="4E8BBBB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1AC9472"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Einddatum </w:t>
            </w:r>
          </w:p>
        </w:tc>
        <w:tc>
          <w:tcPr>
            <w:tcW w:w="4230" w:type="dxa"/>
            <w:tcBorders>
              <w:top w:val="nil"/>
              <w:left w:val="nil"/>
              <w:bottom w:val="nil"/>
              <w:right w:val="nil"/>
            </w:tcBorders>
          </w:tcPr>
          <w:p w14:paraId="34C7D22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datum waarop de uitvoering van de gerelateerde ZAAK afgerond is.</w:t>
            </w:r>
          </w:p>
        </w:tc>
        <w:tc>
          <w:tcPr>
            <w:tcW w:w="1080" w:type="dxa"/>
            <w:tcBorders>
              <w:top w:val="nil"/>
              <w:left w:val="nil"/>
              <w:bottom w:val="nil"/>
              <w:right w:val="nil"/>
            </w:tcBorders>
          </w:tcPr>
          <w:p w14:paraId="70D4E10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14:paraId="31C8B2D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546C4770" w14:textId="77777777" w:rsidTr="007A1C43">
        <w:tc>
          <w:tcPr>
            <w:tcW w:w="450" w:type="dxa"/>
            <w:tcBorders>
              <w:top w:val="nil"/>
              <w:left w:val="nil"/>
              <w:bottom w:val="nil"/>
              <w:right w:val="nil"/>
            </w:tcBorders>
          </w:tcPr>
          <w:p w14:paraId="5BFA49A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BE8BB87"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Resultaatomschrijving </w:t>
            </w:r>
          </w:p>
        </w:tc>
        <w:tc>
          <w:tcPr>
            <w:tcW w:w="4230" w:type="dxa"/>
            <w:tcBorders>
              <w:top w:val="nil"/>
              <w:left w:val="nil"/>
              <w:bottom w:val="nil"/>
              <w:right w:val="nil"/>
            </w:tcBorders>
          </w:tcPr>
          <w:p w14:paraId="1A6EE96F"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Een korte omschrijving wat het resultaat van de gerelateerde ZAAK inhoudt.</w:t>
            </w:r>
          </w:p>
        </w:tc>
        <w:tc>
          <w:tcPr>
            <w:tcW w:w="1080" w:type="dxa"/>
            <w:tcBorders>
              <w:top w:val="nil"/>
              <w:left w:val="nil"/>
              <w:bottom w:val="nil"/>
              <w:right w:val="nil"/>
            </w:tcBorders>
          </w:tcPr>
          <w:p w14:paraId="2BFE146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14:paraId="4D626FEA"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74C27634" w14:textId="77777777" w:rsidTr="007A1C43">
        <w:tc>
          <w:tcPr>
            <w:tcW w:w="450" w:type="dxa"/>
            <w:tcBorders>
              <w:top w:val="nil"/>
              <w:left w:val="nil"/>
              <w:bottom w:val="nil"/>
              <w:right w:val="nil"/>
            </w:tcBorders>
          </w:tcPr>
          <w:p w14:paraId="58FD6EF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D964343"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Startdatum </w:t>
            </w:r>
          </w:p>
        </w:tc>
        <w:tc>
          <w:tcPr>
            <w:tcW w:w="4230" w:type="dxa"/>
            <w:tcBorders>
              <w:top w:val="nil"/>
              <w:left w:val="nil"/>
              <w:bottom w:val="nil"/>
              <w:right w:val="nil"/>
            </w:tcBorders>
          </w:tcPr>
          <w:p w14:paraId="589F12C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datum waarop met de uitvoering van de gerelateerde ZAAK is gestart</w:t>
            </w:r>
          </w:p>
        </w:tc>
        <w:tc>
          <w:tcPr>
            <w:tcW w:w="1080" w:type="dxa"/>
            <w:tcBorders>
              <w:top w:val="nil"/>
              <w:left w:val="nil"/>
              <w:bottom w:val="nil"/>
              <w:right w:val="nil"/>
            </w:tcBorders>
          </w:tcPr>
          <w:p w14:paraId="69A0CB1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14:paraId="589C06E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2AB6E5C3" w14:textId="77777777" w:rsidTr="007A1C43">
        <w:tc>
          <w:tcPr>
            <w:tcW w:w="450" w:type="dxa"/>
            <w:tcBorders>
              <w:top w:val="nil"/>
              <w:left w:val="nil"/>
              <w:bottom w:val="nil"/>
              <w:right w:val="nil"/>
            </w:tcBorders>
          </w:tcPr>
          <w:p w14:paraId="633DAD5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030A805"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Status-omschrijving generiek </w:t>
            </w:r>
          </w:p>
        </w:tc>
        <w:tc>
          <w:tcPr>
            <w:tcW w:w="4230" w:type="dxa"/>
            <w:tcBorders>
              <w:top w:val="nil"/>
              <w:left w:val="nil"/>
              <w:bottom w:val="nil"/>
              <w:right w:val="nil"/>
            </w:tcBorders>
          </w:tcPr>
          <w:p w14:paraId="75AA9C7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 xml:space="preserve">Algemeen gehanteerde omschrijving van de aard van de laatst bekende status van de gerelateerde ZAAK. </w:t>
            </w:r>
          </w:p>
        </w:tc>
        <w:tc>
          <w:tcPr>
            <w:tcW w:w="1080" w:type="dxa"/>
            <w:tcBorders>
              <w:top w:val="nil"/>
              <w:left w:val="nil"/>
              <w:bottom w:val="nil"/>
              <w:right w:val="nil"/>
            </w:tcBorders>
          </w:tcPr>
          <w:p w14:paraId="2D4224A1"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14:paraId="5D83F76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2B74AAD5" w14:textId="77777777" w:rsidTr="007A1C43">
        <w:tc>
          <w:tcPr>
            <w:tcW w:w="450" w:type="dxa"/>
            <w:tcBorders>
              <w:top w:val="nil"/>
              <w:left w:val="nil"/>
              <w:bottom w:val="nil"/>
              <w:right w:val="nil"/>
            </w:tcBorders>
          </w:tcPr>
          <w:p w14:paraId="45993E4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2F74532"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Verantwoordelijke organisatie </w:t>
            </w:r>
          </w:p>
        </w:tc>
        <w:tc>
          <w:tcPr>
            <w:tcW w:w="4230" w:type="dxa"/>
            <w:tcBorders>
              <w:top w:val="nil"/>
              <w:left w:val="nil"/>
              <w:bottom w:val="nil"/>
              <w:right w:val="nil"/>
            </w:tcBorders>
          </w:tcPr>
          <w:p w14:paraId="03265E5E"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Het RSIN van de organisatie die verantwoordelijk is voor de behandeling van de gerelateerde ZAAK.</w:t>
            </w:r>
          </w:p>
        </w:tc>
        <w:tc>
          <w:tcPr>
            <w:tcW w:w="1080" w:type="dxa"/>
            <w:tcBorders>
              <w:top w:val="nil"/>
              <w:left w:val="nil"/>
              <w:bottom w:val="nil"/>
              <w:right w:val="nil"/>
            </w:tcBorders>
          </w:tcPr>
          <w:p w14:paraId="71FEEF6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N9</w:t>
            </w:r>
          </w:p>
        </w:tc>
        <w:tc>
          <w:tcPr>
            <w:tcW w:w="810" w:type="dxa"/>
            <w:tcBorders>
              <w:top w:val="nil"/>
              <w:left w:val="nil"/>
              <w:bottom w:val="nil"/>
              <w:right w:val="nil"/>
            </w:tcBorders>
          </w:tcPr>
          <w:p w14:paraId="5C32FF3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38FA3613" w14:textId="77777777" w:rsidTr="007A1C43">
        <w:tc>
          <w:tcPr>
            <w:tcW w:w="450" w:type="dxa"/>
            <w:tcBorders>
              <w:top w:val="nil"/>
              <w:left w:val="nil"/>
              <w:bottom w:val="nil"/>
              <w:right w:val="nil"/>
            </w:tcBorders>
          </w:tcPr>
          <w:p w14:paraId="35CA716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26DC6A7"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Zaakidentificatie </w:t>
            </w:r>
          </w:p>
        </w:tc>
        <w:tc>
          <w:tcPr>
            <w:tcW w:w="4230" w:type="dxa"/>
            <w:tcBorders>
              <w:top w:val="nil"/>
              <w:left w:val="nil"/>
              <w:bottom w:val="nil"/>
              <w:right w:val="nil"/>
            </w:tcBorders>
          </w:tcPr>
          <w:p w14:paraId="386AB1A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unieke identificatie van de gerelateerde ZAAK.</w:t>
            </w:r>
          </w:p>
        </w:tc>
        <w:tc>
          <w:tcPr>
            <w:tcW w:w="1080" w:type="dxa"/>
            <w:tcBorders>
              <w:top w:val="nil"/>
              <w:left w:val="nil"/>
              <w:bottom w:val="nil"/>
              <w:right w:val="nil"/>
            </w:tcBorders>
          </w:tcPr>
          <w:p w14:paraId="702E74B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AN40</w:t>
            </w:r>
          </w:p>
        </w:tc>
        <w:tc>
          <w:tcPr>
            <w:tcW w:w="810" w:type="dxa"/>
            <w:tcBorders>
              <w:top w:val="nil"/>
              <w:left w:val="nil"/>
              <w:bottom w:val="nil"/>
              <w:right w:val="nil"/>
            </w:tcBorders>
          </w:tcPr>
          <w:p w14:paraId="413F6B0A"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6DB62752" w14:textId="77777777" w:rsidTr="007A1C43">
        <w:tc>
          <w:tcPr>
            <w:tcW w:w="450" w:type="dxa"/>
            <w:tcBorders>
              <w:top w:val="nil"/>
              <w:left w:val="nil"/>
              <w:bottom w:val="nil"/>
              <w:right w:val="nil"/>
            </w:tcBorders>
          </w:tcPr>
          <w:p w14:paraId="71F94FC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475FC61"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Zaaktype-omschrijving generiek </w:t>
            </w:r>
          </w:p>
        </w:tc>
        <w:tc>
          <w:tcPr>
            <w:tcW w:w="4230" w:type="dxa"/>
            <w:tcBorders>
              <w:top w:val="nil"/>
              <w:left w:val="nil"/>
              <w:bottom w:val="nil"/>
              <w:right w:val="nil"/>
            </w:tcBorders>
          </w:tcPr>
          <w:p w14:paraId="3D5FD78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Algemeen gehanteerde omschrijving van de aard van ZAAKen van het ZAAKTYPE waartoe de gerelateerde zaak behoort.</w:t>
            </w:r>
          </w:p>
        </w:tc>
        <w:tc>
          <w:tcPr>
            <w:tcW w:w="1080" w:type="dxa"/>
            <w:tcBorders>
              <w:top w:val="nil"/>
              <w:left w:val="nil"/>
              <w:bottom w:val="nil"/>
              <w:right w:val="nil"/>
            </w:tcBorders>
          </w:tcPr>
          <w:p w14:paraId="20DD0C8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14:paraId="5B3725E8"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15DD43A3" w14:textId="77777777" w:rsidTr="007A1C43">
        <w:tc>
          <w:tcPr>
            <w:tcW w:w="450" w:type="dxa"/>
            <w:tcBorders>
              <w:top w:val="nil"/>
              <w:left w:val="nil"/>
              <w:bottom w:val="nil"/>
              <w:right w:val="nil"/>
            </w:tcBorders>
          </w:tcPr>
          <w:p w14:paraId="000F602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8E8E9F8"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Zaaktypecode </w:t>
            </w:r>
          </w:p>
        </w:tc>
        <w:tc>
          <w:tcPr>
            <w:tcW w:w="4230" w:type="dxa"/>
            <w:tcBorders>
              <w:top w:val="nil"/>
              <w:left w:val="nil"/>
              <w:bottom w:val="nil"/>
              <w:right w:val="nil"/>
            </w:tcBorders>
          </w:tcPr>
          <w:p w14:paraId="4A64D092"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algemeen gehanteerde code van de aard van ZAAKen van het ZAAKTYPE waartoe de gerelateerde zaak behoort</w:t>
            </w:r>
          </w:p>
        </w:tc>
        <w:tc>
          <w:tcPr>
            <w:tcW w:w="1080" w:type="dxa"/>
            <w:tcBorders>
              <w:top w:val="nil"/>
              <w:left w:val="nil"/>
              <w:bottom w:val="nil"/>
              <w:right w:val="nil"/>
            </w:tcBorders>
          </w:tcPr>
          <w:p w14:paraId="18A253B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N4</w:t>
            </w:r>
          </w:p>
        </w:tc>
        <w:tc>
          <w:tcPr>
            <w:tcW w:w="810" w:type="dxa"/>
            <w:tcBorders>
              <w:top w:val="nil"/>
              <w:left w:val="nil"/>
              <w:bottom w:val="nil"/>
              <w:right w:val="nil"/>
            </w:tcBorders>
          </w:tcPr>
          <w:p w14:paraId="26729C27"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bl>
    <w:p w14:paraId="647871EB" w14:textId="77777777" w:rsidR="004C29F3" w:rsidRPr="00751C18" w:rsidRDefault="004C29F3" w:rsidP="004C29F3">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4C29F3" w:rsidRPr="00751C18" w14:paraId="3FA95A44" w14:textId="77777777" w:rsidTr="007A1C43">
        <w:tc>
          <w:tcPr>
            <w:tcW w:w="9360" w:type="dxa"/>
            <w:gridSpan w:val="3"/>
            <w:tcBorders>
              <w:top w:val="nil"/>
              <w:left w:val="nil"/>
              <w:bottom w:val="nil"/>
              <w:right w:val="nil"/>
            </w:tcBorders>
          </w:tcPr>
          <w:p w14:paraId="7BB73CE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4C29F3" w:rsidRPr="00751C18" w14:paraId="628A9AD8" w14:textId="77777777" w:rsidTr="007A1C43">
        <w:tc>
          <w:tcPr>
            <w:tcW w:w="450" w:type="dxa"/>
            <w:tcBorders>
              <w:top w:val="nil"/>
              <w:left w:val="nil"/>
              <w:bottom w:val="nil"/>
              <w:right w:val="nil"/>
            </w:tcBorders>
          </w:tcPr>
          <w:p w14:paraId="5EF8BA7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071575C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5D54A01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28DBCA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4C29F3" w:rsidRPr="00751C18" w14:paraId="7CAEA6EC" w14:textId="77777777" w:rsidTr="007A1C43">
        <w:tc>
          <w:tcPr>
            <w:tcW w:w="450" w:type="dxa"/>
            <w:tcBorders>
              <w:top w:val="nil"/>
              <w:left w:val="nil"/>
              <w:bottom w:val="nil"/>
              <w:right w:val="nil"/>
            </w:tcBorders>
          </w:tcPr>
          <w:p w14:paraId="7A63444E"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D405D7F" w14:textId="77777777" w:rsidR="004C29F3" w:rsidRPr="00751C18" w:rsidRDefault="004C29F3" w:rsidP="007A1C43">
            <w:pPr>
              <w:widowControl w:val="0"/>
              <w:autoSpaceDE w:val="0"/>
              <w:autoSpaceDN w:val="0"/>
              <w:adjustRightInd w:val="0"/>
              <w:spacing w:line="240" w:lineRule="auto"/>
              <w:contextualSpacing w:val="0"/>
              <w:rPr>
                <w:del w:id="4710" w:author="Arjan Kloosterboer" w:date="2017-08-14T18:39:00Z"/>
                <w:rFonts w:ascii="Calibri" w:hAnsi="Calibri" w:cs="Calibri"/>
                <w:color w:val="0F0F0F"/>
                <w:sz w:val="22"/>
                <w:szCs w:val="22"/>
                <w:lang w:eastAsia="en-US"/>
              </w:rPr>
            </w:pPr>
            <w:del w:id="4711" w:author="Arjan Kloosterboer" w:date="2017-08-14T18:39:00Z">
              <w:r w:rsidRPr="00751C18">
                <w:rPr>
                  <w:rFonts w:ascii="Arial" w:hAnsi="Arial" w:cs="Arial"/>
                  <w:szCs w:val="20"/>
                  <w:lang w:val="en-AU" w:eastAsia="en-US"/>
                </w:rPr>
                <w:fldChar w:fldCharType="begin" w:fldLock="1"/>
              </w:r>
              <w:r w:rsidRPr="00751C18">
                <w:rPr>
                  <w:rFonts w:ascii="Arial" w:hAnsi="Arial" w:cs="Arial"/>
                  <w:szCs w:val="20"/>
                  <w:lang w:val="en-AU" w:eastAsia="en-US"/>
                </w:rPr>
                <w:delInstrText xml:space="preserve">MERGEFIELD </w:delInstrText>
              </w:r>
              <w:r w:rsidRPr="00751C18">
                <w:rPr>
                  <w:rFonts w:ascii="Calibri" w:hAnsi="Calibri" w:cs="Calibri"/>
                  <w:color w:val="0F0F0F"/>
                  <w:sz w:val="22"/>
                  <w:szCs w:val="22"/>
                  <w:lang w:eastAsia="en-US"/>
                </w:rPr>
                <w:delInstrText>Element.Name</w:del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delText>OBJECT</w:delTex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delText xml:space="preserve">  [</w:delTex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delInstrText>MERGEFIELD ConnSource.Cardinality</w:del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delText>0..1</w:delTex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delText>]</w:delText>
              </w:r>
            </w:del>
          </w:p>
          <w:p w14:paraId="394FA009" w14:textId="77777777" w:rsidR="004C29F3" w:rsidRPr="00751C18" w:rsidRDefault="004C29F3" w:rsidP="007A1C43">
            <w:pPr>
              <w:widowControl w:val="0"/>
              <w:autoSpaceDE w:val="0"/>
              <w:autoSpaceDN w:val="0"/>
              <w:adjustRightInd w:val="0"/>
              <w:spacing w:line="240" w:lineRule="auto"/>
              <w:contextualSpacing w:val="0"/>
              <w:rPr>
                <w:ins w:id="4712" w:author="Arjan Kloosterboer" w:date="2017-08-14T18:39:00Z"/>
                <w:rFonts w:ascii="Calibri" w:hAnsi="Calibri" w:cs="Calibri"/>
                <w:color w:val="0F0F0F"/>
                <w:sz w:val="22"/>
                <w:szCs w:val="22"/>
                <w:lang w:eastAsia="en-US"/>
              </w:rPr>
            </w:pPr>
            <w:ins w:id="4713" w:author="Arjan Kloosterboer" w:date="2017-08-14T18:39:00Z">
              <w:r w:rsidRPr="00672763">
                <w:rPr>
                  <w:rFonts w:ascii="Arial" w:hAnsi="Arial" w:cs="Arial"/>
                  <w:szCs w:val="20"/>
                  <w:lang w:eastAsia="en-US"/>
                </w:rPr>
                <w:t>ZAAK</w:t>
              </w:r>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1..*</w:t>
              </w:r>
              <w:r w:rsidRPr="00751C18">
                <w:rPr>
                  <w:rFonts w:ascii="Calibri" w:hAnsi="Calibri" w:cs="Calibri"/>
                  <w:color w:val="0F0F0F"/>
                  <w:sz w:val="22"/>
                  <w:szCs w:val="22"/>
                  <w:lang w:eastAsia="en-US"/>
                </w:rPr>
                <w:t>]</w:t>
              </w:r>
            </w:ins>
          </w:p>
          <w:p w14:paraId="3EBB5D6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betreft</w:t>
            </w:r>
            <w:r w:rsidRPr="00751C18">
              <w:rPr>
                <w:rFonts w:ascii="Calibri" w:hAnsi="Calibri" w:cs="Calibri"/>
                <w:color w:val="0F0F0F"/>
                <w:sz w:val="22"/>
                <w:szCs w:val="22"/>
                <w:lang w:eastAsia="en-US"/>
              </w:rPr>
              <w:fldChar w:fldCharType="end"/>
            </w:r>
          </w:p>
          <w:p w14:paraId="34F9F92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del w:id="4714" w:author="Arjan Kloosterboer" w:date="2017-08-14T18:39:00Z">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delInstrText>MERGEFIELD Element.Name</w:del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delText>ZAAK</w:delTex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delText xml:space="preserve">  [</w:delTex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delInstrText>MERGEFIELD ConnTarget.Cardinality</w:del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delText>1</w:delTex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delText>]</w:delText>
              </w:r>
            </w:del>
            <w:ins w:id="4715" w:author="Arjan Kloosterboer" w:date="2017-08-14T18:39:00Z">
              <w:r>
                <w:rPr>
                  <w:rFonts w:ascii="Calibri" w:hAnsi="Calibri" w:cs="Calibri"/>
                  <w:color w:val="0F0F0F"/>
                  <w:sz w:val="22"/>
                  <w:szCs w:val="22"/>
                  <w:lang w:eastAsia="en-US"/>
                </w:rPr>
                <w:t>OBJECT</w:t>
              </w:r>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0..*</w:t>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74D724E0" w14:textId="4E647F1E"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del w:id="4716" w:author="Arjan Kloosterboer" w:date="2018-06-17T22:57:00Z">
              <w:r w:rsidRPr="00751C18" w:rsidDel="00977BFE">
                <w:rPr>
                  <w:rFonts w:ascii="Calibri" w:hAnsi="Calibri" w:cs="Calibri"/>
                  <w:color w:val="610E6A"/>
                  <w:sz w:val="22"/>
                  <w:szCs w:val="22"/>
                  <w:lang w:eastAsia="en-US"/>
                </w:rPr>
                <w:delText>De ZAAKen die betrekking hebben op h</w:delText>
              </w:r>
            </w:del>
            <w:ins w:id="4717" w:author="Arjan Kloosterboer" w:date="2018-06-17T22:58:00Z">
              <w:r w:rsidR="00977BFE">
                <w:rPr>
                  <w:rFonts w:ascii="Calibri" w:hAnsi="Calibri" w:cs="Calibri"/>
                  <w:color w:val="610E6A"/>
                  <w:sz w:val="22"/>
                  <w:szCs w:val="22"/>
                  <w:lang w:eastAsia="en-US"/>
                </w:rPr>
                <w:t>H</w:t>
              </w:r>
            </w:ins>
            <w:r w:rsidRPr="00751C18">
              <w:rPr>
                <w:rFonts w:ascii="Calibri" w:hAnsi="Calibri" w:cs="Calibri"/>
                <w:color w:val="610E6A"/>
                <w:sz w:val="22"/>
                <w:szCs w:val="22"/>
                <w:lang w:eastAsia="en-US"/>
              </w:rPr>
              <w:t>et OBJECT</w:t>
            </w:r>
            <w:ins w:id="4718" w:author="Arjan Kloosterboer" w:date="2018-06-17T22:58:00Z">
              <w:r w:rsidR="00977BFE">
                <w:rPr>
                  <w:color w:val="610E6A"/>
                </w:rPr>
                <w:t xml:space="preserve"> waarop de ZAAK betrekking heeft.</w:t>
              </w:r>
            </w:ins>
          </w:p>
        </w:tc>
      </w:tr>
      <w:tr w:rsidR="004C29F3" w:rsidRPr="00751C18" w14:paraId="74E9E742" w14:textId="77777777" w:rsidTr="007A1C43">
        <w:trPr>
          <w:trHeight w:hRule="exact" w:val="128"/>
        </w:trPr>
        <w:tc>
          <w:tcPr>
            <w:tcW w:w="450" w:type="dxa"/>
            <w:tcBorders>
              <w:top w:val="nil"/>
              <w:left w:val="nil"/>
              <w:bottom w:val="nil"/>
              <w:right w:val="nil"/>
            </w:tcBorders>
          </w:tcPr>
          <w:p w14:paraId="5346AE2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5995240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99504E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6E676AA7" w14:textId="77777777" w:rsidTr="007A1C43">
        <w:tc>
          <w:tcPr>
            <w:tcW w:w="450" w:type="dxa"/>
            <w:tcBorders>
              <w:top w:val="nil"/>
              <w:left w:val="nil"/>
              <w:bottom w:val="nil"/>
              <w:right w:val="nil"/>
            </w:tcBorders>
          </w:tcPr>
          <w:p w14:paraId="4C59CAE8"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BCA10E8" w14:textId="77777777" w:rsidR="004C29F3" w:rsidRPr="00751C18" w:rsidRDefault="004C29F3" w:rsidP="007A1C43">
            <w:pPr>
              <w:widowControl w:val="0"/>
              <w:autoSpaceDE w:val="0"/>
              <w:autoSpaceDN w:val="0"/>
              <w:adjustRightInd w:val="0"/>
              <w:spacing w:line="240" w:lineRule="auto"/>
              <w:contextualSpacing w:val="0"/>
              <w:rPr>
                <w:del w:id="4719" w:author="Arjan Kloosterboer" w:date="2017-08-14T18:39:00Z"/>
                <w:rFonts w:ascii="Calibri" w:hAnsi="Calibri" w:cs="Calibri"/>
                <w:color w:val="0F0F0F"/>
                <w:sz w:val="22"/>
                <w:szCs w:val="22"/>
                <w:lang w:eastAsia="en-US"/>
              </w:rPr>
            </w:pPr>
            <w:del w:id="4720" w:author="Arjan Kloosterboer" w:date="2017-08-14T18:39:00Z">
              <w:r w:rsidRPr="00751C18">
                <w:rPr>
                  <w:rFonts w:ascii="Arial" w:hAnsi="Arial" w:cs="Arial"/>
                  <w:szCs w:val="20"/>
                  <w:lang w:val="en-AU" w:eastAsia="en-US"/>
                </w:rPr>
                <w:fldChar w:fldCharType="begin" w:fldLock="1"/>
              </w:r>
              <w:r w:rsidRPr="00751C18">
                <w:rPr>
                  <w:rFonts w:ascii="Arial" w:hAnsi="Arial" w:cs="Arial"/>
                  <w:szCs w:val="20"/>
                  <w:lang w:val="en-AU" w:eastAsia="en-US"/>
                </w:rPr>
                <w:delInstrText xml:space="preserve">MERGEFIELD </w:delInstrText>
              </w:r>
              <w:r w:rsidRPr="00751C18">
                <w:rPr>
                  <w:rFonts w:ascii="Calibri" w:hAnsi="Calibri" w:cs="Calibri"/>
                  <w:color w:val="0F0F0F"/>
                  <w:sz w:val="22"/>
                  <w:szCs w:val="22"/>
                  <w:lang w:eastAsia="en-US"/>
                </w:rPr>
                <w:delInstrText>Element.Name</w:del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delText>ZAAK</w:delTex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delText xml:space="preserve">  [</w:delTex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delInstrText>MERGEFIELD ConnSource.Cardinality</w:del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delText>1</w:delTex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delText>]</w:delText>
              </w:r>
            </w:del>
          </w:p>
          <w:p w14:paraId="01F759F8" w14:textId="77777777" w:rsidR="004C29F3" w:rsidRPr="00751C18" w:rsidRDefault="004C29F3" w:rsidP="007A1C43">
            <w:pPr>
              <w:widowControl w:val="0"/>
              <w:autoSpaceDE w:val="0"/>
              <w:autoSpaceDN w:val="0"/>
              <w:adjustRightInd w:val="0"/>
              <w:spacing w:line="240" w:lineRule="auto"/>
              <w:contextualSpacing w:val="0"/>
              <w:rPr>
                <w:del w:id="4721" w:author="Arjan Kloosterboer" w:date="2017-08-14T18:39:00Z"/>
                <w:rFonts w:ascii="Calibri" w:hAnsi="Calibri" w:cs="Calibri"/>
                <w:color w:val="0F0F0F"/>
                <w:sz w:val="22"/>
                <w:szCs w:val="22"/>
                <w:lang w:eastAsia="en-US"/>
              </w:rPr>
            </w:pPr>
            <w:del w:id="4722" w:author="Arjan Kloosterboer" w:date="2017-08-14T18:39:00Z">
              <w:r w:rsidRPr="00751C18">
                <w:rPr>
                  <w:rFonts w:ascii="Calibri" w:hAnsi="Calibri" w:cs="Calibri"/>
                  <w:color w:val="0F0F0F"/>
                  <w:sz w:val="22"/>
                  <w:szCs w:val="22"/>
                  <w:lang w:eastAsia="en-US"/>
                </w:rPr>
                <w:delText xml:space="preserve">  </w:delTex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delInstrText>MERGEFIELD Connector.Name</w:del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delText>heeft</w:delText>
              </w:r>
              <w:r w:rsidRPr="00751C18">
                <w:rPr>
                  <w:rFonts w:ascii="Calibri" w:hAnsi="Calibri" w:cs="Calibri"/>
                  <w:color w:val="0F0F0F"/>
                  <w:sz w:val="22"/>
                  <w:szCs w:val="22"/>
                  <w:lang w:eastAsia="en-US"/>
                </w:rPr>
                <w:fldChar w:fldCharType="end"/>
              </w:r>
            </w:del>
          </w:p>
          <w:p w14:paraId="09432FB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id="4723" w:author="Arjan Kloosterboer" w:date="2017-08-14T18:39:00Z">
              <w:r>
                <w:rPr>
                  <w:rFonts w:ascii="Calibri" w:hAnsi="Calibri" w:cs="Calibri"/>
                  <w:color w:val="0F0F0F"/>
                  <w:sz w:val="22"/>
                  <w:szCs w:val="22"/>
                  <w:lang w:eastAsia="en-US"/>
                </w:rPr>
                <w:t xml:space="preserve"> </w:t>
              </w:r>
              <w:r>
                <w:rPr>
                  <w:rFonts w:ascii="Calibri" w:hAnsi="Calibri" w:cs="Calibri"/>
                  <w:color w:val="0F0F0F"/>
                  <w:sz w:val="22"/>
                  <w:szCs w:val="22"/>
                  <w:lang w:eastAsia="en-US"/>
                </w:rPr>
                <w:br/>
                <w:t>van</w:t>
              </w:r>
              <w:r>
                <w:rPr>
                  <w:rFonts w:ascii="Calibri" w:hAnsi="Calibri" w:cs="Calibri"/>
                  <w:color w:val="0F0F0F"/>
                  <w:sz w:val="22"/>
                  <w:szCs w:val="22"/>
                  <w:lang w:eastAsia="en-US"/>
                </w:rPr>
                <w:br/>
                <w:t>ZAAK [1]</w:t>
              </w:r>
            </w:ins>
          </w:p>
        </w:tc>
        <w:tc>
          <w:tcPr>
            <w:tcW w:w="6120" w:type="dxa"/>
            <w:tcBorders>
              <w:top w:val="nil"/>
              <w:left w:val="nil"/>
              <w:bottom w:val="nil"/>
              <w:right w:val="nil"/>
            </w:tcBorders>
          </w:tcPr>
          <w:p w14:paraId="718AA1A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del w:id="4724" w:author="Arjan Kloosterboer" w:date="2017-08-14T18:39:00Z">
              <w:r w:rsidRPr="00751C18">
                <w:rPr>
                  <w:rFonts w:ascii="Arial" w:hAnsi="Arial" w:cs="Arial"/>
                  <w:szCs w:val="20"/>
                  <w:lang w:val="en-AU" w:eastAsia="en-US"/>
                </w:rPr>
                <w:fldChar w:fldCharType="begin" w:fldLock="1"/>
              </w:r>
              <w:r w:rsidRPr="00751C18">
                <w:rPr>
                  <w:rFonts w:ascii="Arial" w:hAnsi="Arial" w:cs="Arial"/>
                  <w:szCs w:val="20"/>
                  <w:lang w:eastAsia="en-US"/>
                </w:rPr>
                <w:delInstrText xml:space="preserve">MERGEFIELD </w:delInstrText>
              </w:r>
              <w:r w:rsidRPr="00751C18">
                <w:rPr>
                  <w:rFonts w:ascii="Calibri" w:hAnsi="Calibri" w:cs="Calibri"/>
                  <w:color w:val="0F0F0F"/>
                  <w:sz w:val="22"/>
                  <w:szCs w:val="22"/>
                  <w:lang w:eastAsia="en-US"/>
                </w:rPr>
                <w:delInstrText>Connector.Notes</w:delInstrText>
              </w:r>
              <w:r w:rsidRPr="00751C18">
                <w:rPr>
                  <w:rFonts w:ascii="Arial" w:hAnsi="Arial" w:cs="Arial"/>
                  <w:szCs w:val="20"/>
                  <w:lang w:val="en-AU" w:eastAsia="en-US"/>
                </w:rPr>
                <w:fldChar w:fldCharType="end"/>
              </w:r>
            </w:del>
            <w:r w:rsidRPr="006E62F5">
              <w:rPr>
                <w:rFonts w:ascii="Arial" w:hAnsi="Arial" w:cs="Arial"/>
                <w:szCs w:val="20"/>
                <w:lang w:eastAsia="en-US"/>
              </w:rPr>
              <w:t>De STATUS</w:t>
            </w:r>
            <w:del w:id="4725" w:author="Arjan Kloosterboer" w:date="2017-08-14T18:39:00Z">
              <w:r w:rsidRPr="00751C18">
                <w:rPr>
                  <w:rFonts w:ascii="Calibri" w:hAnsi="Calibri" w:cs="Calibri"/>
                  <w:color w:val="610E6A"/>
                  <w:sz w:val="22"/>
                  <w:szCs w:val="22"/>
                  <w:lang w:eastAsia="en-US"/>
                </w:rPr>
                <w:delText>sen</w:delText>
              </w:r>
            </w:del>
            <w:r w:rsidRPr="006E62F5">
              <w:rPr>
                <w:rFonts w:ascii="Arial" w:hAnsi="Arial" w:cs="Arial"/>
                <w:szCs w:val="20"/>
                <w:lang w:eastAsia="en-US"/>
              </w:rPr>
              <w:t xml:space="preserve"> die </w:t>
            </w:r>
            <w:del w:id="4726" w:author="Arjan Kloosterboer" w:date="2017-08-14T18:39:00Z">
              <w:r w:rsidRPr="00751C18">
                <w:rPr>
                  <w:rFonts w:ascii="Calibri" w:hAnsi="Calibri" w:cs="Calibri"/>
                  <w:color w:val="610E6A"/>
                  <w:sz w:val="22"/>
                  <w:szCs w:val="22"/>
                  <w:lang w:eastAsia="en-US"/>
                </w:rPr>
                <w:delText xml:space="preserve">bereikt zijn </w:delText>
              </w:r>
            </w:del>
            <w:r w:rsidRPr="006E62F5">
              <w:rPr>
                <w:rFonts w:ascii="Arial" w:hAnsi="Arial" w:cs="Arial"/>
                <w:szCs w:val="20"/>
                <w:lang w:eastAsia="en-US"/>
              </w:rPr>
              <w:t>gedurende de behandeling van de ZAAK</w:t>
            </w:r>
            <w:ins w:id="4727" w:author="Arjan Kloosterboer" w:date="2017-08-14T18:39:00Z">
              <w:r w:rsidRPr="006E62F5">
                <w:rPr>
                  <w:rFonts w:ascii="Arial" w:hAnsi="Arial" w:cs="Arial"/>
                  <w:szCs w:val="20"/>
                  <w:lang w:eastAsia="en-US"/>
                </w:rPr>
                <w:t xml:space="preserve"> bereikt is</w:t>
              </w:r>
            </w:ins>
            <w:r w:rsidRPr="00751C18">
              <w:rPr>
                <w:rFonts w:ascii="Calibri" w:hAnsi="Calibri" w:cs="Calibri"/>
                <w:color w:val="610E6A"/>
                <w:sz w:val="22"/>
                <w:szCs w:val="22"/>
                <w:lang w:eastAsia="en-US"/>
              </w:rPr>
              <w:t>.</w:t>
            </w:r>
          </w:p>
        </w:tc>
      </w:tr>
      <w:tr w:rsidR="004C29F3" w:rsidRPr="00751C18" w14:paraId="1AEFAA38" w14:textId="77777777" w:rsidTr="007A1C43">
        <w:trPr>
          <w:trHeight w:hRule="exact" w:val="128"/>
        </w:trPr>
        <w:tc>
          <w:tcPr>
            <w:tcW w:w="450" w:type="dxa"/>
            <w:tcBorders>
              <w:top w:val="nil"/>
              <w:left w:val="nil"/>
              <w:bottom w:val="nil"/>
              <w:right w:val="nil"/>
            </w:tcBorders>
          </w:tcPr>
          <w:p w14:paraId="10737D2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399638E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312FFE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2FA0974B" w14:textId="77777777" w:rsidTr="007A1C43">
        <w:tc>
          <w:tcPr>
            <w:tcW w:w="450" w:type="dxa"/>
            <w:tcBorders>
              <w:top w:val="nil"/>
              <w:left w:val="nil"/>
              <w:bottom w:val="nil"/>
              <w:right w:val="nil"/>
            </w:tcBorders>
          </w:tcPr>
          <w:p w14:paraId="7761D865"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FB7816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3DECC0E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betrekking op</w:t>
            </w:r>
            <w:r w:rsidRPr="00751C18">
              <w:rPr>
                <w:rFonts w:ascii="Calibri" w:hAnsi="Calibri" w:cs="Calibri"/>
                <w:color w:val="0F0F0F"/>
                <w:sz w:val="22"/>
                <w:szCs w:val="22"/>
                <w:lang w:eastAsia="en-US"/>
              </w:rPr>
              <w:fldChar w:fldCharType="end"/>
            </w:r>
          </w:p>
          <w:p w14:paraId="3EB178C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973EEE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ZAAK waarop het KLANTCONTACT betrekking heeft.</w:t>
            </w:r>
            <w:r w:rsidRPr="00751C18">
              <w:rPr>
                <w:rFonts w:ascii="Arial" w:hAnsi="Arial" w:cs="Arial"/>
                <w:szCs w:val="20"/>
                <w:lang w:val="en-AU" w:eastAsia="en-US"/>
              </w:rPr>
              <w:fldChar w:fldCharType="end"/>
            </w:r>
          </w:p>
        </w:tc>
      </w:tr>
      <w:tr w:rsidR="004C29F3" w:rsidRPr="00751C18" w14:paraId="2A94A043" w14:textId="77777777" w:rsidTr="007A1C43">
        <w:trPr>
          <w:trHeight w:hRule="exact" w:val="128"/>
        </w:trPr>
        <w:tc>
          <w:tcPr>
            <w:tcW w:w="450" w:type="dxa"/>
            <w:tcBorders>
              <w:top w:val="nil"/>
              <w:left w:val="nil"/>
              <w:bottom w:val="nil"/>
              <w:right w:val="nil"/>
            </w:tcBorders>
          </w:tcPr>
          <w:p w14:paraId="3ED8D264"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F0C1E5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EF5E66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4616BE6E" w14:textId="77777777" w:rsidTr="007A1C43">
        <w:tc>
          <w:tcPr>
            <w:tcW w:w="450" w:type="dxa"/>
            <w:tcBorders>
              <w:top w:val="nil"/>
              <w:left w:val="nil"/>
              <w:bottom w:val="nil"/>
              <w:right w:val="nil"/>
            </w:tcBorders>
          </w:tcPr>
          <w:p w14:paraId="22D4EF93"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DF7ADF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AE34D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del w:id="4728" w:author="Arjan Kloosterboer" w:date="2017-08-14T18:39:00Z">
              <w:r w:rsidRPr="00751C18">
                <w:rPr>
                  <w:rFonts w:ascii="Calibri" w:hAnsi="Calibri" w:cs="Calibri"/>
                  <w:color w:val="0F0F0F"/>
                  <w:sz w:val="22"/>
                  <w:szCs w:val="22"/>
                  <w:lang w:eastAsia="en-US"/>
                </w:rPr>
                <w:delText>1</w:delText>
              </w:r>
            </w:del>
            <w:ins w:id="4729" w:author="Arjan Kloosterboer" w:date="2017-08-14T18:39:00Z">
              <w:r w:rsidRPr="00751C18" w:rsidDel="00AE34DA">
                <w:rPr>
                  <w:rFonts w:ascii="Calibri" w:hAnsi="Calibri" w:cs="Calibri"/>
                  <w:color w:val="0F0F0F"/>
                  <w:sz w:val="22"/>
                  <w:szCs w:val="22"/>
                  <w:lang w:eastAsia="en-US"/>
                </w:rPr>
                <w:t xml:space="preserve"> </w:t>
              </w:r>
            </w:ins>
            <w:r w:rsidRPr="00751C18">
              <w:rPr>
                <w:rFonts w:ascii="Calibri" w:hAnsi="Calibri" w:cs="Calibri"/>
                <w:color w:val="0F0F0F"/>
                <w:sz w:val="22"/>
                <w:szCs w:val="22"/>
                <w:lang w:eastAsia="en-US"/>
              </w:rPr>
              <w:fldChar w:fldCharType="end"/>
            </w:r>
            <w:del w:id="4730" w:author="Arjan Kloosterboer" w:date="2017-08-14T18:39:00Z">
              <w:r w:rsidRPr="00751C18">
                <w:rPr>
                  <w:rFonts w:ascii="Calibri" w:hAnsi="Calibri" w:cs="Calibri"/>
                  <w:color w:val="0F0F0F"/>
                  <w:sz w:val="22"/>
                  <w:szCs w:val="22"/>
                  <w:lang w:eastAsia="en-US"/>
                </w:rPr>
                <w:delText>]</w:delText>
              </w:r>
            </w:del>
            <w:ins w:id="4731" w:author="Arjan Kloosterboer" w:date="2017-08-14T18:39:00Z">
              <w:r>
                <w:rPr>
                  <w:rFonts w:ascii="Calibri" w:hAnsi="Calibri" w:cs="Calibri"/>
                  <w:color w:val="0F0F0F"/>
                  <w:sz w:val="22"/>
                  <w:szCs w:val="22"/>
                  <w:lang w:eastAsia="en-US"/>
                </w:rPr>
                <w:t>*</w:t>
              </w:r>
              <w:r w:rsidRPr="00751C18">
                <w:rPr>
                  <w:rFonts w:ascii="Calibri" w:hAnsi="Calibri" w:cs="Calibri"/>
                  <w:color w:val="0F0F0F"/>
                  <w:sz w:val="22"/>
                  <w:szCs w:val="22"/>
                  <w:lang w:eastAsia="en-US"/>
                </w:rPr>
                <w:t>]</w:t>
              </w:r>
            </w:ins>
          </w:p>
          <w:p w14:paraId="01D90B10" w14:textId="77777777" w:rsidR="004C29F3" w:rsidRPr="00751C18" w:rsidRDefault="004C29F3" w:rsidP="007A1C43">
            <w:pPr>
              <w:widowControl w:val="0"/>
              <w:autoSpaceDE w:val="0"/>
              <w:autoSpaceDN w:val="0"/>
              <w:adjustRightInd w:val="0"/>
              <w:spacing w:line="240" w:lineRule="auto"/>
              <w:contextualSpacing w:val="0"/>
              <w:rPr>
                <w:del w:id="4732" w:author="Arjan Kloosterboer" w:date="2017-08-14T18:39:00Z"/>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heeft </w:t>
            </w:r>
            <w:del w:id="4733" w:author="Arjan Kloosterboer" w:date="2017-08-14T18:39:00Z">
              <w:r w:rsidRPr="00751C18">
                <w:rPr>
                  <w:rFonts w:ascii="Calibri" w:hAnsi="Calibri" w:cs="Calibri"/>
                  <w:color w:val="0F0F0F"/>
                  <w:sz w:val="22"/>
                  <w:szCs w:val="22"/>
                  <w:lang w:eastAsia="en-US"/>
                </w:rPr>
                <w:delText>gerelateerde</w:delText>
              </w:r>
            </w:del>
            <w:r w:rsidRPr="00751C18">
              <w:rPr>
                <w:rFonts w:ascii="Calibri" w:hAnsi="Calibri" w:cs="Calibri"/>
                <w:color w:val="0F0F0F"/>
                <w:sz w:val="22"/>
                <w:szCs w:val="22"/>
                <w:lang w:eastAsia="en-US"/>
              </w:rPr>
              <w:fldChar w:fldCharType="end"/>
            </w:r>
          </w:p>
          <w:p w14:paraId="7E8A18BC" w14:textId="77777777" w:rsidR="004C29F3" w:rsidRPr="00751C18" w:rsidRDefault="004C29F3" w:rsidP="007A1C43">
            <w:pPr>
              <w:widowControl w:val="0"/>
              <w:autoSpaceDE w:val="0"/>
              <w:autoSpaceDN w:val="0"/>
              <w:adjustRightInd w:val="0"/>
              <w:spacing w:line="240" w:lineRule="auto"/>
              <w:contextualSpacing w:val="0"/>
              <w:rPr>
                <w:ins w:id="4734" w:author="Arjan Kloosterboer" w:date="2017-08-14T18:39:00Z"/>
                <w:rFonts w:ascii="Calibri" w:hAnsi="Calibri" w:cs="Calibri"/>
                <w:color w:val="0F0F0F"/>
                <w:sz w:val="22"/>
                <w:szCs w:val="22"/>
                <w:lang w:eastAsia="en-US"/>
              </w:rPr>
            </w:pPr>
            <w:ins w:id="4735" w:author="Arjan Kloosterboer" w:date="2017-08-14T18:39:00Z">
              <w:r>
                <w:rPr>
                  <w:rFonts w:ascii="Calibri" w:hAnsi="Calibri" w:cs="Calibri"/>
                  <w:color w:val="0F0F0F"/>
                  <w:sz w:val="22"/>
                  <w:szCs w:val="22"/>
                  <w:lang w:eastAsia="en-US"/>
                </w:rPr>
                <w:t>relevante andere</w:t>
              </w:r>
            </w:ins>
          </w:p>
          <w:p w14:paraId="12E3DFC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B0CD36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andere ZAAKen die relevant zijn voor de ZAAK.</w:t>
            </w:r>
            <w:r w:rsidRPr="00751C18">
              <w:rPr>
                <w:rFonts w:ascii="Arial" w:hAnsi="Arial" w:cs="Arial"/>
                <w:szCs w:val="20"/>
                <w:lang w:val="en-AU" w:eastAsia="en-US"/>
              </w:rPr>
              <w:fldChar w:fldCharType="end"/>
            </w:r>
          </w:p>
        </w:tc>
      </w:tr>
      <w:tr w:rsidR="004C29F3" w:rsidRPr="00751C18" w14:paraId="35298E33" w14:textId="77777777" w:rsidTr="007A1C43">
        <w:trPr>
          <w:trHeight w:hRule="exact" w:val="128"/>
        </w:trPr>
        <w:tc>
          <w:tcPr>
            <w:tcW w:w="450" w:type="dxa"/>
            <w:tcBorders>
              <w:top w:val="nil"/>
              <w:left w:val="nil"/>
              <w:bottom w:val="nil"/>
              <w:right w:val="nil"/>
            </w:tcBorders>
          </w:tcPr>
          <w:p w14:paraId="71945BA6"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38CD96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D7D260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62E846D2" w14:textId="77777777" w:rsidTr="007A1C43">
        <w:tc>
          <w:tcPr>
            <w:tcW w:w="450" w:type="dxa"/>
            <w:tcBorders>
              <w:top w:val="nil"/>
              <w:left w:val="nil"/>
              <w:bottom w:val="nil"/>
              <w:right w:val="nil"/>
            </w:tcBorders>
          </w:tcPr>
          <w:p w14:paraId="16410D53"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8A8F7F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653E0EF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heeft rol in </w:t>
            </w:r>
            <w:r w:rsidRPr="00751C18">
              <w:rPr>
                <w:rFonts w:ascii="Calibri" w:hAnsi="Calibri" w:cs="Calibri"/>
                <w:color w:val="0F0F0F"/>
                <w:sz w:val="22"/>
                <w:szCs w:val="22"/>
                <w:lang w:eastAsia="en-US"/>
              </w:rPr>
              <w:fldChar w:fldCharType="end"/>
            </w:r>
          </w:p>
          <w:p w14:paraId="18D09E6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658ACC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taken, rechten en/of verplichtingen die een specifieke betrokkene heeft ten aanzien van een specifieke zaak.</w:t>
            </w:r>
          </w:p>
        </w:tc>
      </w:tr>
      <w:tr w:rsidR="004C29F3" w:rsidRPr="00751C18" w14:paraId="19D201F7" w14:textId="77777777" w:rsidTr="007A1C43">
        <w:trPr>
          <w:trHeight w:hRule="exact" w:val="128"/>
        </w:trPr>
        <w:tc>
          <w:tcPr>
            <w:tcW w:w="450" w:type="dxa"/>
            <w:tcBorders>
              <w:top w:val="nil"/>
              <w:left w:val="nil"/>
              <w:bottom w:val="nil"/>
              <w:right w:val="nil"/>
            </w:tcBorders>
          </w:tcPr>
          <w:p w14:paraId="03F1D6E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6FCE5C5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AB9828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450C2140" w14:textId="77777777" w:rsidTr="007A1C43">
        <w:tc>
          <w:tcPr>
            <w:tcW w:w="450" w:type="dxa"/>
            <w:tcBorders>
              <w:top w:val="nil"/>
              <w:left w:val="nil"/>
              <w:bottom w:val="nil"/>
              <w:right w:val="nil"/>
            </w:tcBorders>
          </w:tcPr>
          <w:p w14:paraId="28A210B0"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C66ED0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439F1AA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deelzaak van</w:t>
            </w:r>
            <w:r w:rsidRPr="00751C18">
              <w:rPr>
                <w:rFonts w:ascii="Calibri" w:hAnsi="Calibri" w:cs="Calibri"/>
                <w:color w:val="0F0F0F"/>
                <w:sz w:val="22"/>
                <w:szCs w:val="22"/>
                <w:lang w:eastAsia="en-US"/>
              </w:rPr>
              <w:fldChar w:fldCharType="end"/>
            </w:r>
          </w:p>
          <w:p w14:paraId="49CD4F4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466565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verwijzing naar de ZAAK, waarom verzocht is door de initiator daarvan, die behandeld wordt in twee of meer separate ZAAKen waarvan de onderhavige ZAAK er één is.</w:t>
            </w:r>
            <w:r w:rsidRPr="00751C18">
              <w:rPr>
                <w:rFonts w:ascii="Arial" w:hAnsi="Arial" w:cs="Arial"/>
                <w:szCs w:val="20"/>
                <w:lang w:val="en-AU" w:eastAsia="en-US"/>
              </w:rPr>
              <w:fldChar w:fldCharType="end"/>
            </w:r>
          </w:p>
        </w:tc>
      </w:tr>
      <w:tr w:rsidR="004C29F3" w:rsidRPr="00751C18" w14:paraId="751A8063" w14:textId="77777777" w:rsidTr="007A1C43">
        <w:trPr>
          <w:trHeight w:hRule="exact" w:val="128"/>
        </w:trPr>
        <w:tc>
          <w:tcPr>
            <w:tcW w:w="450" w:type="dxa"/>
            <w:tcBorders>
              <w:top w:val="nil"/>
              <w:left w:val="nil"/>
              <w:bottom w:val="nil"/>
              <w:right w:val="nil"/>
            </w:tcBorders>
          </w:tcPr>
          <w:p w14:paraId="7D646A90"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059201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631872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311B97BA" w14:textId="77777777" w:rsidTr="007A1C43">
        <w:tc>
          <w:tcPr>
            <w:tcW w:w="450" w:type="dxa"/>
            <w:tcBorders>
              <w:top w:val="nil"/>
              <w:left w:val="nil"/>
              <w:bottom w:val="nil"/>
              <w:right w:val="nil"/>
            </w:tcBorders>
          </w:tcPr>
          <w:p w14:paraId="14BC5007"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756CBF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77DBE87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uitkomst van</w:t>
            </w:r>
            <w:r w:rsidRPr="00751C18">
              <w:rPr>
                <w:rFonts w:ascii="Calibri" w:hAnsi="Calibri" w:cs="Calibri"/>
                <w:color w:val="0F0F0F"/>
                <w:sz w:val="22"/>
                <w:szCs w:val="22"/>
                <w:lang w:eastAsia="en-US"/>
              </w:rPr>
              <w:fldChar w:fldCharType="end"/>
            </w:r>
          </w:p>
          <w:p w14:paraId="4A723BB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del w:id="4736" w:author="Arjan Kloosterboer" w:date="2017-08-14T18:39:00Z">
              <w:r w:rsidRPr="00751C18">
                <w:rPr>
                  <w:rFonts w:ascii="Calibri" w:hAnsi="Calibri" w:cs="Calibri"/>
                  <w:color w:val="0F0F0F"/>
                  <w:sz w:val="22"/>
                  <w:szCs w:val="22"/>
                  <w:lang w:eastAsia="en-US"/>
                </w:rPr>
                <w:delText>[</w:delText>
              </w:r>
            </w:del>
            <w:ins w:id="4737" w:author="Arjan Kloosterboer" w:date="2017-08-14T18:39:00Z">
              <w:r w:rsidRPr="00751C18">
                <w:rPr>
                  <w:rFonts w:ascii="Calibri" w:hAnsi="Calibri" w:cs="Calibri"/>
                  <w:color w:val="0F0F0F"/>
                  <w:sz w:val="22"/>
                  <w:szCs w:val="22"/>
                  <w:lang w:eastAsia="en-US"/>
                </w:rPr>
                <w:t>[</w:t>
              </w:r>
              <w:r>
                <w:rPr>
                  <w:rFonts w:ascii="Calibri" w:hAnsi="Calibri" w:cs="Calibri"/>
                  <w:color w:val="0F0F0F"/>
                  <w:sz w:val="22"/>
                  <w:szCs w:val="22"/>
                  <w:lang w:eastAsia="en-US"/>
                </w:rPr>
                <w:t>0..</w:t>
              </w:r>
            </w:ins>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B6948D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Aanduiding van de ZAAK waarbinnen het BESLUIT genomen is.</w:t>
            </w:r>
          </w:p>
        </w:tc>
      </w:tr>
      <w:tr w:rsidR="004C29F3" w:rsidRPr="00751C18" w14:paraId="6CB29964" w14:textId="77777777" w:rsidTr="007A1C43">
        <w:trPr>
          <w:trHeight w:hRule="exact" w:val="128"/>
        </w:trPr>
        <w:tc>
          <w:tcPr>
            <w:tcW w:w="450" w:type="dxa"/>
            <w:tcBorders>
              <w:top w:val="nil"/>
              <w:left w:val="nil"/>
              <w:bottom w:val="nil"/>
              <w:right w:val="nil"/>
            </w:tcBorders>
          </w:tcPr>
          <w:p w14:paraId="0A98829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7D6309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F13265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3348E251" w14:textId="77777777" w:rsidTr="007A1C43">
        <w:tc>
          <w:tcPr>
            <w:tcW w:w="450" w:type="dxa"/>
            <w:tcBorders>
              <w:top w:val="nil"/>
              <w:left w:val="nil"/>
              <w:bottom w:val="nil"/>
              <w:right w:val="nil"/>
            </w:tcBorders>
          </w:tcPr>
          <w:p w14:paraId="1AB37D9A"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2E6428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D55494">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0694119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Pr="00751C18">
              <w:rPr>
                <w:rFonts w:ascii="Calibri" w:hAnsi="Calibri" w:cs="Calibri"/>
                <w:color w:val="0F0F0F"/>
                <w:sz w:val="22"/>
                <w:szCs w:val="22"/>
                <w:lang w:eastAsia="en-US"/>
              </w:rPr>
              <w:fldChar w:fldCharType="end"/>
            </w:r>
            <w:ins w:id="4738" w:author="Arjan Kloosterboer" w:date="2017-08-14T18:39:00Z">
              <w:r>
                <w:rPr>
                  <w:rFonts w:ascii="Calibri" w:hAnsi="Calibri" w:cs="Calibri"/>
                  <w:color w:val="0F0F0F"/>
                  <w:sz w:val="22"/>
                  <w:szCs w:val="22"/>
                  <w:lang w:eastAsia="en-US"/>
                </w:rPr>
                <w:t xml:space="preserve"> versie van </w:t>
              </w:r>
            </w:ins>
          </w:p>
          <w:p w14:paraId="7974673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ZAAKTYPE</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1A85EC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Aanduiding van de aard van de ZAAK.</w:t>
            </w:r>
          </w:p>
        </w:tc>
      </w:tr>
      <w:tr w:rsidR="004C29F3" w:rsidRPr="00751C18" w14:paraId="0781C057" w14:textId="77777777" w:rsidTr="007A1C43">
        <w:trPr>
          <w:trHeight w:hRule="exact" w:val="128"/>
        </w:trPr>
        <w:tc>
          <w:tcPr>
            <w:tcW w:w="450" w:type="dxa"/>
            <w:tcBorders>
              <w:top w:val="nil"/>
              <w:left w:val="nil"/>
              <w:bottom w:val="nil"/>
              <w:right w:val="nil"/>
            </w:tcBorders>
          </w:tcPr>
          <w:p w14:paraId="0E1F181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59EC077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EE6CE3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08A44400" w14:textId="77777777" w:rsidTr="007A1C43">
        <w:tc>
          <w:tcPr>
            <w:tcW w:w="450" w:type="dxa"/>
            <w:tcBorders>
              <w:top w:val="nil"/>
              <w:left w:val="nil"/>
              <w:bottom w:val="nil"/>
              <w:right w:val="nil"/>
            </w:tcBorders>
          </w:tcPr>
          <w:p w14:paraId="17BC9177"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8253D2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07A6C5A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kent</w:t>
            </w:r>
            <w:r w:rsidRPr="00751C18">
              <w:rPr>
                <w:rFonts w:ascii="Calibri" w:hAnsi="Calibri" w:cs="Calibri"/>
                <w:color w:val="0F0F0F"/>
                <w:sz w:val="22"/>
                <w:szCs w:val="22"/>
                <w:lang w:eastAsia="en-US"/>
              </w:rPr>
              <w:fldChar w:fldCharType="end"/>
            </w:r>
          </w:p>
          <w:p w14:paraId="23F84C2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78EB43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relatie tussen een ZAAK en een INFORMATIEOBJECT dat relevant is voor de behandeling van die ZAAK en/of gecreëerd is in het kader van de behandeling van die ZAAK</w:t>
            </w:r>
            <w:r w:rsidRPr="00751C18">
              <w:rPr>
                <w:rFonts w:ascii="Arial" w:hAnsi="Arial" w:cs="Arial"/>
                <w:szCs w:val="20"/>
                <w:lang w:val="en-AU" w:eastAsia="en-US"/>
              </w:rPr>
              <w:fldChar w:fldCharType="end"/>
            </w:r>
          </w:p>
        </w:tc>
      </w:tr>
      <w:tr w:rsidR="004C29F3" w:rsidRPr="00751C18" w14:paraId="259C213E" w14:textId="77777777" w:rsidTr="007A1C43">
        <w:trPr>
          <w:trHeight w:hRule="exact" w:val="128"/>
        </w:trPr>
        <w:tc>
          <w:tcPr>
            <w:tcW w:w="450" w:type="dxa"/>
            <w:tcBorders>
              <w:top w:val="nil"/>
              <w:left w:val="nil"/>
              <w:bottom w:val="nil"/>
              <w:right w:val="nil"/>
            </w:tcBorders>
          </w:tcPr>
          <w:p w14:paraId="20D17950"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F27A63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49F5B27" w14:textId="7175BBC1" w:rsidR="004C29F3" w:rsidRDefault="004C29F3" w:rsidP="007A1C43">
            <w:pPr>
              <w:widowControl w:val="0"/>
              <w:autoSpaceDE w:val="0"/>
              <w:autoSpaceDN w:val="0"/>
              <w:adjustRightInd w:val="0"/>
              <w:spacing w:line="240" w:lineRule="auto"/>
              <w:contextualSpacing w:val="0"/>
              <w:rPr>
                <w:ins w:id="4739" w:author="Arjan Kloosterboer" w:date="2018-06-14T22:09:00Z"/>
                <w:rFonts w:ascii="Calibri" w:hAnsi="Calibri" w:cs="Calibri"/>
                <w:color w:val="0F0F0F"/>
                <w:sz w:val="22"/>
                <w:szCs w:val="22"/>
                <w:lang w:eastAsia="en-US"/>
              </w:rPr>
            </w:pPr>
          </w:p>
          <w:p w14:paraId="4CB0BEFE" w14:textId="77777777" w:rsidR="00A20AE0" w:rsidRDefault="00A20AE0" w:rsidP="007A1C43">
            <w:pPr>
              <w:widowControl w:val="0"/>
              <w:autoSpaceDE w:val="0"/>
              <w:autoSpaceDN w:val="0"/>
              <w:adjustRightInd w:val="0"/>
              <w:spacing w:line="240" w:lineRule="auto"/>
              <w:contextualSpacing w:val="0"/>
              <w:rPr>
                <w:ins w:id="4740" w:author="Arjan Kloosterboer" w:date="2018-06-14T22:09:00Z"/>
                <w:rFonts w:ascii="Calibri" w:hAnsi="Calibri" w:cs="Calibri"/>
                <w:color w:val="0F0F0F"/>
                <w:sz w:val="22"/>
                <w:szCs w:val="22"/>
                <w:lang w:eastAsia="en-US"/>
              </w:rPr>
            </w:pPr>
          </w:p>
          <w:p w14:paraId="71F34E05" w14:textId="77777777" w:rsidR="00423B35" w:rsidRDefault="00423B35" w:rsidP="007A1C43">
            <w:pPr>
              <w:widowControl w:val="0"/>
              <w:autoSpaceDE w:val="0"/>
              <w:autoSpaceDN w:val="0"/>
              <w:adjustRightInd w:val="0"/>
              <w:spacing w:line="240" w:lineRule="auto"/>
              <w:contextualSpacing w:val="0"/>
              <w:rPr>
                <w:ins w:id="4741" w:author="Arjan Kloosterboer" w:date="2018-06-14T22:09:00Z"/>
                <w:rFonts w:ascii="Calibri" w:hAnsi="Calibri" w:cs="Calibri"/>
                <w:color w:val="0F0F0F"/>
                <w:sz w:val="22"/>
                <w:szCs w:val="22"/>
                <w:lang w:eastAsia="en-US"/>
              </w:rPr>
            </w:pPr>
          </w:p>
          <w:p w14:paraId="4F204FA4" w14:textId="4078B638" w:rsidR="00423B35" w:rsidRPr="00751C18" w:rsidRDefault="00423B35"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A20AE0" w:rsidRPr="00751C18" w14:paraId="75D4C88F" w14:textId="77777777" w:rsidTr="00A20AE0">
        <w:trPr>
          <w:trHeight w:hRule="exact" w:val="928"/>
        </w:trPr>
        <w:tc>
          <w:tcPr>
            <w:tcW w:w="450" w:type="dxa"/>
            <w:tcBorders>
              <w:top w:val="nil"/>
              <w:left w:val="nil"/>
              <w:bottom w:val="nil"/>
              <w:right w:val="nil"/>
            </w:tcBorders>
          </w:tcPr>
          <w:p w14:paraId="65DB07DD" w14:textId="77777777" w:rsidR="00A20AE0" w:rsidRPr="00751C18" w:rsidRDefault="00A20AE0"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0DC321E" w14:textId="77777777" w:rsidR="00A20AE0" w:rsidRPr="00751C18" w:rsidRDefault="00A20AE0" w:rsidP="00A20AE0">
            <w:pPr>
              <w:widowControl w:val="0"/>
              <w:autoSpaceDE w:val="0"/>
              <w:autoSpaceDN w:val="0"/>
              <w:adjustRightInd w:val="0"/>
              <w:spacing w:line="240" w:lineRule="auto"/>
              <w:contextualSpacing w:val="0"/>
              <w:rPr>
                <w:ins w:id="4742" w:author="Arjan Kloosterboer" w:date="2018-06-14T22:11:00Z"/>
                <w:rFonts w:ascii="Calibri" w:hAnsi="Calibri" w:cs="Calibri"/>
                <w:color w:val="0F0F0F"/>
                <w:sz w:val="22"/>
                <w:szCs w:val="22"/>
                <w:lang w:eastAsia="en-US"/>
              </w:rPr>
            </w:pPr>
            <w:ins w:id="4743" w:author="Arjan Kloosterboer" w:date="2018-06-14T22:11: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7A7B8197" w14:textId="1657DB41" w:rsidR="00A20AE0" w:rsidRPr="00751C18" w:rsidRDefault="00A20AE0" w:rsidP="00A20AE0">
            <w:pPr>
              <w:widowControl w:val="0"/>
              <w:autoSpaceDE w:val="0"/>
              <w:autoSpaceDN w:val="0"/>
              <w:adjustRightInd w:val="0"/>
              <w:spacing w:line="240" w:lineRule="auto"/>
              <w:contextualSpacing w:val="0"/>
              <w:rPr>
                <w:ins w:id="4744" w:author="Arjan Kloosterboer" w:date="2018-06-14T22:11:00Z"/>
                <w:rFonts w:ascii="Calibri" w:hAnsi="Calibri" w:cs="Calibri"/>
                <w:color w:val="0F0F0F"/>
                <w:sz w:val="22"/>
                <w:szCs w:val="22"/>
                <w:lang w:eastAsia="en-US"/>
              </w:rPr>
            </w:pPr>
            <w:ins w:id="4745" w:author="Arjan Kloosterboer" w:date="2018-06-14T22:11:00Z">
              <w:r w:rsidRPr="00751C18">
                <w:rPr>
                  <w:rFonts w:ascii="Calibri" w:hAnsi="Calibri" w:cs="Calibri"/>
                  <w:color w:val="0F0F0F"/>
                  <w:sz w:val="22"/>
                  <w:szCs w:val="22"/>
                  <w:lang w:eastAsia="en-US"/>
                </w:rPr>
                <w:t xml:space="preserve">  </w:t>
              </w:r>
            </w:ins>
            <w:ins w:id="4746" w:author="Arjan Kloosterboer" w:date="2018-06-14T22:22:00Z">
              <w:r w:rsidR="00624810">
                <w:rPr>
                  <w:rFonts w:ascii="Calibri" w:hAnsi="Calibri" w:cs="Calibri"/>
                  <w:color w:val="0F0F0F"/>
                  <w:sz w:val="22"/>
                  <w:szCs w:val="22"/>
                  <w:lang w:eastAsia="en-US"/>
                </w:rPr>
                <w:t>h</w:t>
              </w:r>
            </w:ins>
            <w:ins w:id="4747" w:author="Arjan Kloosterboer" w:date="2018-06-14T22:12:00Z">
              <w:r>
                <w:rPr>
                  <w:rFonts w:ascii="Calibri" w:hAnsi="Calibri" w:cs="Calibri"/>
                  <w:color w:val="0F0F0F"/>
                  <w:sz w:val="22"/>
                  <w:szCs w:val="22"/>
                  <w:lang w:eastAsia="en-US"/>
                </w:rPr>
                <w:t>eeft bij afronding</w:t>
              </w:r>
            </w:ins>
          </w:p>
          <w:p w14:paraId="1EC9836D" w14:textId="3638F331" w:rsidR="00A20AE0" w:rsidRPr="00751C18" w:rsidRDefault="00A20AE0" w:rsidP="00A20AE0">
            <w:pPr>
              <w:widowControl w:val="0"/>
              <w:autoSpaceDE w:val="0"/>
              <w:autoSpaceDN w:val="0"/>
              <w:adjustRightInd w:val="0"/>
              <w:spacing w:line="240" w:lineRule="auto"/>
              <w:contextualSpacing w:val="0"/>
              <w:rPr>
                <w:rFonts w:ascii="Calibri" w:hAnsi="Calibri" w:cs="Calibri"/>
                <w:color w:val="0F0F0F"/>
                <w:sz w:val="22"/>
                <w:szCs w:val="22"/>
                <w:lang w:eastAsia="en-US"/>
              </w:rPr>
            </w:pPr>
            <w:ins w:id="4748" w:author="Arjan Kloosterboer" w:date="2018-06-14T22:12:00Z">
              <w:r>
                <w:rPr>
                  <w:rFonts w:ascii="Calibri" w:hAnsi="Calibri" w:cs="Calibri"/>
                  <w:color w:val="0F0F0F"/>
                  <w:sz w:val="22"/>
                  <w:szCs w:val="22"/>
                  <w:lang w:eastAsia="en-US"/>
                </w:rPr>
                <w:t>RESULTAATTYPE</w:t>
              </w:r>
            </w:ins>
            <w:ins w:id="4749" w:author="Arjan Kloosterboer" w:date="2018-06-14T22:11:00Z">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ins>
            <w:ins w:id="4750" w:author="Arjan Kloosterboer" w:date="2018-06-14T22:12:00Z">
              <w:r>
                <w:rPr>
                  <w:rFonts w:ascii="Calibri" w:hAnsi="Calibri" w:cs="Calibri"/>
                  <w:color w:val="0F0F0F"/>
                  <w:sz w:val="22"/>
                  <w:szCs w:val="22"/>
                  <w:lang w:eastAsia="en-US"/>
                </w:rPr>
                <w:t>0</w:t>
              </w:r>
            </w:ins>
            <w:ins w:id="4751" w:author="Arjan Kloosterboer" w:date="2018-06-14T22:11:00Z">
              <w:r w:rsidRPr="00751C18">
                <w:rPr>
                  <w:rFonts w:ascii="Calibri" w:hAnsi="Calibri" w:cs="Calibri"/>
                  <w:color w:val="0F0F0F"/>
                  <w:sz w:val="22"/>
                  <w:szCs w:val="22"/>
                  <w:lang w:eastAsia="en-US"/>
                </w:rPr>
                <w:t>..</w:t>
              </w:r>
            </w:ins>
            <w:ins w:id="4752" w:author="Arjan Kloosterboer" w:date="2018-06-14T22:12:00Z">
              <w:r>
                <w:rPr>
                  <w:rFonts w:ascii="Calibri" w:hAnsi="Calibri" w:cs="Calibri"/>
                  <w:color w:val="0F0F0F"/>
                  <w:sz w:val="22"/>
                  <w:szCs w:val="22"/>
                  <w:lang w:eastAsia="en-US"/>
                </w:rPr>
                <w:t>1</w:t>
              </w:r>
            </w:ins>
            <w:ins w:id="4753" w:author="Arjan Kloosterboer" w:date="2018-06-14T22:11:00Z">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33C3B3C8" w14:textId="191C29D0" w:rsidR="00A20AE0" w:rsidRDefault="00A20AE0"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ins w:id="4754" w:author="Arjan Kloosterboer" w:date="2018-06-14T22:13:00Z">
              <w:r w:rsidRPr="00A20AE0">
                <w:rPr>
                  <w:rFonts w:ascii="Calibri" w:hAnsi="Calibri" w:cs="Calibri"/>
                  <w:color w:val="0F0F0F"/>
                  <w:sz w:val="22"/>
                  <w:szCs w:val="22"/>
                  <w:lang w:eastAsia="en-US"/>
                </w:rPr>
                <w:t>Het resultaat dat bij afronding van de zaak bereikt is.</w:t>
              </w:r>
            </w:ins>
          </w:p>
        </w:tc>
      </w:tr>
    </w:tbl>
    <w:p w14:paraId="71B4191E" w14:textId="77777777" w:rsidR="004C29F3" w:rsidRPr="00751C18" w:rsidRDefault="004C29F3" w:rsidP="004C29F3">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4C29F3" w:rsidRPr="00751C18" w14:paraId="5E2628E3" w14:textId="77777777" w:rsidTr="007A1C43">
        <w:tc>
          <w:tcPr>
            <w:tcW w:w="9360" w:type="dxa"/>
            <w:tcBorders>
              <w:top w:val="nil"/>
              <w:left w:val="nil"/>
              <w:bottom w:val="nil"/>
              <w:right w:val="nil"/>
            </w:tcBorders>
          </w:tcPr>
          <w:p w14:paraId="25348CA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6C05E7EB"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ZAAK vormt de kern van het zaakgericht werken. Wat in een individueel geval een ZAAK is, waar die begint en waar die eindigt, wordt bekeken vanuit het perspectief van de initiator van de ZAAK (burger, bedrijf, medewerker, etc.). Het traject van (aan)vraag cq. aanleiding voor de ZAAK tot en met de levering van de producten/of diensten die een passend antwoord vormen op die aanleiding, bepaalt de omvang en afbakening van de ZAAK. Hiermee komt de afbakening van een ZAAK overeen met een bedrijfsproces: ‘van klant tot klant’. Dit betekent onder meer dat onderdelen van bedrijfsprocessen geen zelfstandige zaken vormen. Het betekent ook dat een aanleiding die niet leidt tot de start van de uitvoering van een bedrijfsproces, niet leidt tot een ZAAK (deze wordt behandeld in het kader van een reeds lopende ZAAK).</w:t>
            </w:r>
          </w:p>
          <w:p w14:paraId="399F141D"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 de praktijk kan dit tot problemen leiden als de gewenste producten en diensten in verschillende bedrijfsprocessen vervaardigd worden d.w.z. voor elk gewenst product of dienst, of groep daarvan, is een zelfstandig bedrijfsproces operationeel. De ZAAK wordt dan behandeld in deelzaken door per deelzaak één bedrijfsproces uit te voeren. Met de ‘hoofdzaak’ wordt gecoördineerd dat de optelsom van de te leveren producten en diensten beantwoord aan de oorspronkelijke klantvraag. Zowel een ZAAK zonder deelzaken als een deelzaak betreft dus telkens één bedrijfsproces. Ook een ‘deelzaak’ modelleren we als een ZAAK. Deze is gerelateerd aan de ‘hoofdzaak’: de ZAAK die het gevolg is van het verzoek van de initiator. Door deze onderlinge relatering cq. clustering wordt het zaakgericht werken voor de behandelende organisatie(s) beheersbaar èn blijft het mogelijk de initiator van de ZAAK vanuit zijn perspectief te informeren. Het relateren van hoofd- en deelzaken modelleren we met de relatiesoort 'ZAAK is deelzaak van ZAAK'.</w:t>
            </w:r>
          </w:p>
          <w:p w14:paraId="26D36C30"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 samenwerkingen tussen organisaties komt het steeds vaker voor dat een organisatie gevraagd wordt een bijdrage te leveren aan een ZAAK van een andere organisatie. Ook binnen organisaties komt dit voor. We doelen hiermee dus niet op de situatie dat meerdere organisatiedelen gezamenlijk uitvoering (zouden moeten) geven aan één bedrijfsproces cq. ZAAK. In dergelijke samenwerkingen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binnen hetzelfde informatiedomein opereren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groepattribuutsoort ‘Gerelateerde externe ZAAK’.</w:t>
            </w:r>
          </w:p>
          <w:p w14:paraId="17EA2423"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Elke ZAAK heeft ‘ergens betrekking op’ wat we modelleren met de relatie naar ZAAKOBJECT. In het geval dat de ZAAK op geen van de, met ZAAKOBJECT bedoelde, objecten betrekking heeft, wordt het object van de ZAAK vastgelegd met de attribuutgroep ‘Ander zaakobject’. Soms </w:t>
            </w:r>
            <w:r w:rsidRPr="00751C18">
              <w:rPr>
                <w:rFonts w:ascii="Calibri" w:hAnsi="Calibri" w:cs="Calibri"/>
                <w:color w:val="0F0F0F"/>
                <w:sz w:val="22"/>
                <w:szCs w:val="22"/>
                <w:lang w:eastAsia="en-US"/>
              </w:rPr>
              <w:lastRenderedPageBreak/>
              <w:t xml:space="preserve">heeft de ene ZAAK betrekking op een andere ZAAK, zoals een bezwaarzaak die volgt op een vergunningzaak. Dit modelleren we eveneens met de relatie ‘ZAAK heeft gerelateerde ZAAK’. De aard van de relatie modelleren we met de relatieklasse ZAKENRELATIE. </w:t>
            </w:r>
          </w:p>
          <w:p w14:paraId="0C791D1F"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Ook heeft elke ZAAK één of meer betrokkenen, wat we modelleren via de ROL.</w:t>
            </w:r>
          </w:p>
          <w:p w14:paraId="1D5EEFE7"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ZAAK, met eventuele deelzaken (of alleen de verwijzing daarnaar) dan wel de verwijzing naar de ‘hoofdzaak’, alle kenmerken, alle daaraan gerelateerde INFORMATIEOBJECTen en alle andere gerelateerde gegevens (via ROL, ZAAKOBJECT, etc.) vormen gezamenlijk het zaakdossier. Het zaakdossier modelleren we dus niet als apart objecttype. Evenmin modelleren we een zgn. objectdossier. Dit betreft immers alle zaken, met bijbehorende kenmerken en INFORMATIEOBJECTen, eventueel van bepaalde ZAAKTYPEn, die gerelateerd zijn aan een bepaald OBJECT.</w:t>
            </w:r>
          </w:p>
        </w:tc>
      </w:tr>
    </w:tbl>
    <w:p w14:paraId="78FB809A" w14:textId="77777777" w:rsidR="004C29F3" w:rsidRDefault="004C29F3" w:rsidP="004C29F3"/>
    <w:p w14:paraId="25390567" w14:textId="77777777" w:rsidR="00847C61" w:rsidRPr="0066451F" w:rsidRDefault="00DE73DB" w:rsidP="00847C61">
      <w:pPr>
        <w:pStyle w:val="Kop2"/>
        <w:rPr>
          <w:rFonts w:ascii="Arial" w:hAnsi="Arial"/>
          <w:sz w:val="30"/>
        </w:rPr>
      </w:pPr>
      <w:r w:rsidRPr="0066451F">
        <w:rPr>
          <w:rFonts w:ascii="Arial" w:hAnsi="Arial"/>
          <w:lang w:val="en-AU"/>
        </w:rPr>
        <w:lastRenderedPageBreak/>
        <w:fldChar w:fldCharType="begin" w:fldLock="1"/>
      </w:r>
      <w:r w:rsidR="00847C61" w:rsidRPr="0066451F">
        <w:rPr>
          <w:rFonts w:ascii="Arial" w:hAnsi="Arial"/>
          <w:lang w:val="en-AU"/>
        </w:rPr>
        <w:instrText xml:space="preserve">MERGEFIELD </w:instrText>
      </w:r>
      <w:r w:rsidR="00847C61" w:rsidRPr="0066451F">
        <w:instrText>Element.Stereotype</w:instrText>
      </w:r>
      <w:r w:rsidRPr="0066451F">
        <w:rPr>
          <w:rFonts w:ascii="Arial" w:hAnsi="Arial"/>
          <w:lang w:val="en-AU"/>
        </w:rPr>
        <w:fldChar w:fldCharType="separate"/>
      </w:r>
      <w:bookmarkStart w:id="4755" w:name="_Toc404268830"/>
      <w:bookmarkStart w:id="4756" w:name="_Toc517097673"/>
      <w:r w:rsidR="00847C61">
        <w:t>Objecttype</w:t>
      </w:r>
      <w:r w:rsidRPr="0066451F">
        <w:rPr>
          <w:rFonts w:ascii="Arial" w:hAnsi="Arial"/>
          <w:lang w:val="en-AU"/>
        </w:rPr>
        <w:fldChar w:fldCharType="end"/>
      </w:r>
      <w:r w:rsidR="00847C61" w:rsidRPr="0066451F">
        <w:t xml:space="preserve"> </w:t>
      </w:r>
      <w:r w:rsidR="003B6B78">
        <w:fldChar w:fldCharType="begin" w:fldLock="1"/>
      </w:r>
      <w:r w:rsidR="003B6B78">
        <w:instrText>MERGEFIELD Element.Name</w:instrText>
      </w:r>
      <w:r w:rsidR="003B6B78">
        <w:fldChar w:fldCharType="separate"/>
      </w:r>
      <w:r w:rsidR="00847C61" w:rsidRPr="0066451F">
        <w:t>ZAAKTYPE</w:t>
      </w:r>
      <w:bookmarkEnd w:id="4755"/>
      <w:bookmarkEnd w:id="4756"/>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66451F" w14:paraId="197573D6" w14:textId="77777777" w:rsidTr="00256F29">
        <w:trPr>
          <w:trHeight w:val="271"/>
        </w:trPr>
        <w:tc>
          <w:tcPr>
            <w:tcW w:w="2340" w:type="dxa"/>
            <w:gridSpan w:val="2"/>
            <w:tcBorders>
              <w:top w:val="nil"/>
              <w:left w:val="nil"/>
              <w:bottom w:val="nil"/>
              <w:right w:val="nil"/>
            </w:tcBorders>
          </w:tcPr>
          <w:p w14:paraId="179116B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4220DBA"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w:t>
            </w:r>
            <w:r w:rsidRPr="0066451F">
              <w:rPr>
                <w:rFonts w:ascii="Arial" w:hAnsi="Arial" w:cs="Arial"/>
                <w:szCs w:val="24"/>
                <w:lang w:val="en-AU" w:eastAsia="en-US"/>
              </w:rPr>
              <w:fldChar w:fldCharType="end"/>
            </w:r>
          </w:p>
        </w:tc>
      </w:tr>
      <w:tr w:rsidR="00847C61" w:rsidRPr="0066451F" w14:paraId="0E0F7382" w14:textId="77777777" w:rsidTr="00256F29">
        <w:trPr>
          <w:trHeight w:hRule="exact" w:val="128"/>
        </w:trPr>
        <w:tc>
          <w:tcPr>
            <w:tcW w:w="2340" w:type="dxa"/>
            <w:gridSpan w:val="2"/>
            <w:tcBorders>
              <w:top w:val="nil"/>
              <w:left w:val="nil"/>
              <w:bottom w:val="nil"/>
              <w:right w:val="nil"/>
            </w:tcBorders>
          </w:tcPr>
          <w:p w14:paraId="49E9955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113C23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5457C770" w14:textId="77777777" w:rsidTr="00256F29">
        <w:trPr>
          <w:trHeight w:val="151"/>
        </w:trPr>
        <w:tc>
          <w:tcPr>
            <w:tcW w:w="2340" w:type="dxa"/>
            <w:gridSpan w:val="2"/>
            <w:tcBorders>
              <w:top w:val="nil"/>
              <w:left w:val="nil"/>
              <w:bottom w:val="nil"/>
              <w:right w:val="nil"/>
            </w:tcBorders>
          </w:tcPr>
          <w:p w14:paraId="01CEF16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7B10F36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ZTC</w:t>
            </w:r>
          </w:p>
        </w:tc>
      </w:tr>
      <w:tr w:rsidR="00847C61" w:rsidRPr="0066451F" w14:paraId="48B01D4D" w14:textId="77777777" w:rsidTr="00256F29">
        <w:trPr>
          <w:trHeight w:hRule="exact" w:val="128"/>
        </w:trPr>
        <w:tc>
          <w:tcPr>
            <w:tcW w:w="2340" w:type="dxa"/>
            <w:gridSpan w:val="2"/>
            <w:tcBorders>
              <w:top w:val="nil"/>
              <w:left w:val="nil"/>
              <w:bottom w:val="nil"/>
              <w:right w:val="nil"/>
            </w:tcBorders>
          </w:tcPr>
          <w:p w14:paraId="468AE3A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94BB6C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16707F56" w14:textId="77777777" w:rsidTr="00256F29">
        <w:tc>
          <w:tcPr>
            <w:tcW w:w="2340" w:type="dxa"/>
            <w:gridSpan w:val="2"/>
            <w:tcBorders>
              <w:top w:val="nil"/>
              <w:left w:val="nil"/>
              <w:bottom w:val="nil"/>
              <w:right w:val="nil"/>
            </w:tcBorders>
          </w:tcPr>
          <w:p w14:paraId="2760FC7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4EC27E3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1 juni 2008</w:t>
            </w:r>
          </w:p>
        </w:tc>
      </w:tr>
      <w:tr w:rsidR="00847C61" w:rsidRPr="0066451F" w14:paraId="60DC9103" w14:textId="77777777" w:rsidTr="00256F29">
        <w:trPr>
          <w:trHeight w:hRule="exact" w:val="241"/>
        </w:trPr>
        <w:tc>
          <w:tcPr>
            <w:tcW w:w="2340" w:type="dxa"/>
            <w:gridSpan w:val="2"/>
            <w:tcBorders>
              <w:top w:val="nil"/>
              <w:left w:val="nil"/>
              <w:bottom w:val="nil"/>
              <w:right w:val="nil"/>
            </w:tcBorders>
          </w:tcPr>
          <w:p w14:paraId="74D1D60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10D28A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61F6CEFB" w14:textId="77777777" w:rsidTr="00256F29">
        <w:tc>
          <w:tcPr>
            <w:tcW w:w="2340" w:type="dxa"/>
            <w:gridSpan w:val="2"/>
            <w:tcBorders>
              <w:top w:val="nil"/>
              <w:left w:val="nil"/>
              <w:bottom w:val="nil"/>
              <w:right w:val="nil"/>
            </w:tcBorders>
          </w:tcPr>
          <w:p w14:paraId="08B408D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DC3F76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6E3F2F39" w14:textId="77777777" w:rsidTr="00256F29">
        <w:tc>
          <w:tcPr>
            <w:tcW w:w="450" w:type="dxa"/>
            <w:tcBorders>
              <w:top w:val="nil"/>
              <w:left w:val="nil"/>
              <w:bottom w:val="nil"/>
              <w:right w:val="nil"/>
            </w:tcBorders>
          </w:tcPr>
          <w:p w14:paraId="546F659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757" w:name="BKM_000065B2_C28B_4563_919F_EF277E9A9C70"/>
          </w:p>
        </w:tc>
        <w:tc>
          <w:tcPr>
            <w:tcW w:w="2790" w:type="dxa"/>
            <w:gridSpan w:val="2"/>
            <w:tcBorders>
              <w:top w:val="nil"/>
              <w:left w:val="nil"/>
              <w:bottom w:val="nil"/>
              <w:right w:val="nil"/>
            </w:tcBorders>
          </w:tcPr>
          <w:p w14:paraId="5099866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Attribuutnaam</w:t>
            </w:r>
          </w:p>
        </w:tc>
        <w:tc>
          <w:tcPr>
            <w:tcW w:w="6120" w:type="dxa"/>
            <w:tcBorders>
              <w:top w:val="nil"/>
              <w:left w:val="nil"/>
              <w:bottom w:val="nil"/>
              <w:right w:val="nil"/>
            </w:tcBorders>
          </w:tcPr>
          <w:p w14:paraId="2CC720B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00000"/>
                <w:sz w:val="22"/>
                <w:szCs w:val="24"/>
                <w:lang w:eastAsia="en-US"/>
              </w:rPr>
              <w:t>Herkomst</w:t>
            </w:r>
          </w:p>
        </w:tc>
      </w:tr>
      <w:tr w:rsidR="00847C61" w:rsidRPr="0066451F" w14:paraId="33325191" w14:textId="77777777" w:rsidTr="00256F29">
        <w:tc>
          <w:tcPr>
            <w:tcW w:w="450" w:type="dxa"/>
            <w:tcBorders>
              <w:top w:val="nil"/>
              <w:left w:val="nil"/>
              <w:bottom w:val="nil"/>
              <w:right w:val="nil"/>
            </w:tcBorders>
          </w:tcPr>
          <w:p w14:paraId="09038BA1"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81064F2"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Zaaktype-identificatie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7FD805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Zaaktype-identificatie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757"/>
      </w:tr>
      <w:tr w:rsidR="00847C61" w:rsidRPr="0066451F" w14:paraId="6A9AF76F" w14:textId="77777777" w:rsidTr="00256F29">
        <w:tc>
          <w:tcPr>
            <w:tcW w:w="450" w:type="dxa"/>
            <w:tcBorders>
              <w:top w:val="nil"/>
              <w:left w:val="nil"/>
              <w:bottom w:val="nil"/>
              <w:right w:val="nil"/>
            </w:tcBorders>
          </w:tcPr>
          <w:p w14:paraId="2C70031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758" w:name="BKM_9C4B2FF1_6328_49d7_A377_FC43F69A34D4"/>
          </w:p>
        </w:tc>
        <w:tc>
          <w:tcPr>
            <w:tcW w:w="2790" w:type="dxa"/>
            <w:gridSpan w:val="2"/>
            <w:tcBorders>
              <w:top w:val="nil"/>
              <w:left w:val="nil"/>
              <w:bottom w:val="nil"/>
              <w:right w:val="nil"/>
            </w:tcBorders>
          </w:tcPr>
          <w:p w14:paraId="603353E8"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Zaaktype-omschrijving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2C26E13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Zaaktype-omschrijving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758"/>
      </w:tr>
      <w:tr w:rsidR="00847C61" w:rsidRPr="0066451F" w14:paraId="1DE1389F" w14:textId="77777777" w:rsidTr="00256F29">
        <w:tc>
          <w:tcPr>
            <w:tcW w:w="450" w:type="dxa"/>
            <w:tcBorders>
              <w:top w:val="nil"/>
              <w:left w:val="nil"/>
              <w:bottom w:val="nil"/>
              <w:right w:val="nil"/>
            </w:tcBorders>
          </w:tcPr>
          <w:p w14:paraId="5613523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759" w:name="BKM_DB505100_7FB3_4af4_A403_B733D3BEC5E6"/>
          </w:p>
        </w:tc>
        <w:tc>
          <w:tcPr>
            <w:tcW w:w="2790" w:type="dxa"/>
            <w:gridSpan w:val="2"/>
            <w:tcBorders>
              <w:top w:val="nil"/>
              <w:left w:val="nil"/>
              <w:bottom w:val="nil"/>
              <w:right w:val="nil"/>
            </w:tcBorders>
          </w:tcPr>
          <w:p w14:paraId="3E45C93E"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Domein</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1646316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CATALOGUS</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Domein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759"/>
      </w:tr>
      <w:tr w:rsidR="00847C61" w:rsidRPr="0066451F" w14:paraId="7FA48316" w14:textId="77777777" w:rsidTr="00256F29">
        <w:tc>
          <w:tcPr>
            <w:tcW w:w="450" w:type="dxa"/>
            <w:tcBorders>
              <w:top w:val="nil"/>
              <w:left w:val="nil"/>
              <w:bottom w:val="nil"/>
              <w:right w:val="nil"/>
            </w:tcBorders>
          </w:tcPr>
          <w:p w14:paraId="6445F231"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760" w:name="BKM_414E4D56_38FE_425e_948B_85AF8A72926A"/>
          </w:p>
        </w:tc>
        <w:tc>
          <w:tcPr>
            <w:tcW w:w="2790" w:type="dxa"/>
            <w:gridSpan w:val="2"/>
            <w:tcBorders>
              <w:top w:val="nil"/>
              <w:left w:val="nil"/>
              <w:bottom w:val="nil"/>
              <w:right w:val="nil"/>
            </w:tcBorders>
          </w:tcPr>
          <w:p w14:paraId="6A69381C"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Zaaktype-omschrijving generiek</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619A831B"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Zaaktype-omschrijving generiek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760"/>
      </w:tr>
      <w:tr w:rsidR="00847C61" w:rsidRPr="00022289" w14:paraId="358D35F5" w14:textId="77777777" w:rsidTr="00256F29">
        <w:tc>
          <w:tcPr>
            <w:tcW w:w="450" w:type="dxa"/>
            <w:tcBorders>
              <w:top w:val="nil"/>
              <w:left w:val="nil"/>
              <w:bottom w:val="nil"/>
              <w:right w:val="nil"/>
            </w:tcBorders>
          </w:tcPr>
          <w:p w14:paraId="6545F2D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761" w:name="BKM_C6624ECE_CC8A_4a73_8721_8F162DFF0F82"/>
          </w:p>
        </w:tc>
        <w:tc>
          <w:tcPr>
            <w:tcW w:w="2790" w:type="dxa"/>
            <w:gridSpan w:val="2"/>
            <w:tcBorders>
              <w:top w:val="nil"/>
              <w:left w:val="nil"/>
              <w:bottom w:val="nil"/>
              <w:right w:val="nil"/>
            </w:tcBorders>
          </w:tcPr>
          <w:p w14:paraId="47828BCF"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RSIN</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63A4C4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66451F">
              <w:rPr>
                <w:rFonts w:ascii="Calibri" w:hAnsi="Calibri" w:cs="Arial"/>
                <w:color w:val="000000"/>
                <w:sz w:val="22"/>
                <w:szCs w:val="24"/>
                <w:lang w:val="en-US" w:eastAsia="en-US"/>
              </w:rPr>
              <w:t>ZTC</w:t>
            </w:r>
            <w:r>
              <w:rPr>
                <w:rFonts w:ascii="Calibri" w:hAnsi="Calibri" w:cs="Arial"/>
                <w:color w:val="000000"/>
                <w:sz w:val="22"/>
                <w:szCs w:val="24"/>
                <w:lang w:val="en-US" w:eastAsia="en-US"/>
              </w:rPr>
              <w:t>.(Objecttype)</w:t>
            </w:r>
            <w:r w:rsidRPr="0066451F">
              <w:rPr>
                <w:rFonts w:ascii="Calibri" w:hAnsi="Calibri" w:cs="Arial"/>
                <w:color w:val="000000"/>
                <w:sz w:val="22"/>
                <w:szCs w:val="24"/>
                <w:lang w:val="en-US" w:eastAsia="en-US"/>
              </w:rPr>
              <w:t>CATALOGUS</w:t>
            </w:r>
            <w:r>
              <w:rPr>
                <w:rFonts w:ascii="Calibri" w:hAnsi="Calibri" w:cs="Arial"/>
                <w:color w:val="000000"/>
                <w:sz w:val="22"/>
                <w:szCs w:val="24"/>
                <w:lang w:val="en-US" w:eastAsia="en-US"/>
              </w:rPr>
              <w:t>.(Attribuutsoort)</w:t>
            </w:r>
            <w:r w:rsidRPr="0066451F">
              <w:rPr>
                <w:rFonts w:ascii="Calibri" w:hAnsi="Calibri" w:cs="Arial"/>
                <w:color w:val="000000"/>
                <w:sz w:val="22"/>
                <w:szCs w:val="24"/>
                <w:lang w:val="en-US" w:eastAsia="en-US"/>
              </w:rPr>
              <w:t xml:space="preserve">RSIN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val="en-US" w:eastAsia="en-US"/>
              </w:rPr>
              <w:instrText>MERGEFIELD Att.Type</w:instrText>
            </w:r>
            <w:r w:rsidR="00DE73DB" w:rsidRPr="0066451F">
              <w:rPr>
                <w:rFonts w:ascii="Calibri" w:hAnsi="Calibri" w:cs="Arial"/>
                <w:color w:val="000000"/>
                <w:sz w:val="22"/>
                <w:szCs w:val="24"/>
                <w:lang w:eastAsia="en-US"/>
              </w:rPr>
              <w:fldChar w:fldCharType="end"/>
            </w:r>
          </w:p>
        </w:tc>
        <w:bookmarkEnd w:id="4761"/>
      </w:tr>
      <w:tr w:rsidR="00847C61" w:rsidRPr="0066451F" w14:paraId="1FE0BBA4" w14:textId="77777777" w:rsidTr="00256F29">
        <w:tc>
          <w:tcPr>
            <w:tcW w:w="450" w:type="dxa"/>
            <w:tcBorders>
              <w:top w:val="nil"/>
              <w:left w:val="nil"/>
              <w:bottom w:val="nil"/>
              <w:right w:val="nil"/>
            </w:tcBorders>
          </w:tcPr>
          <w:p w14:paraId="055BBCB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4762" w:name="BKM_BFF727E9_2AE9_4ddd_8FD0_108CAAD6950C"/>
          </w:p>
        </w:tc>
        <w:tc>
          <w:tcPr>
            <w:tcW w:w="2790" w:type="dxa"/>
            <w:gridSpan w:val="2"/>
            <w:tcBorders>
              <w:top w:val="nil"/>
              <w:left w:val="nil"/>
              <w:bottom w:val="nil"/>
              <w:right w:val="nil"/>
            </w:tcBorders>
          </w:tcPr>
          <w:p w14:paraId="2B63819D"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Trefwoord</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2370224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Trefwoord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762"/>
      </w:tr>
      <w:tr w:rsidR="00847C61" w:rsidRPr="0066451F" w14:paraId="74F58FE2" w14:textId="77777777" w:rsidTr="00256F29">
        <w:tc>
          <w:tcPr>
            <w:tcW w:w="450" w:type="dxa"/>
            <w:tcBorders>
              <w:top w:val="nil"/>
              <w:left w:val="nil"/>
              <w:bottom w:val="nil"/>
              <w:right w:val="nil"/>
            </w:tcBorders>
          </w:tcPr>
          <w:p w14:paraId="0B8B49F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763" w:name="BKM_4A92F6D5_16C9_4272_8926_9760C1C24569"/>
          </w:p>
        </w:tc>
        <w:tc>
          <w:tcPr>
            <w:tcW w:w="2790" w:type="dxa"/>
            <w:gridSpan w:val="2"/>
            <w:tcBorders>
              <w:top w:val="nil"/>
              <w:left w:val="nil"/>
              <w:bottom w:val="nil"/>
              <w:right w:val="nil"/>
            </w:tcBorders>
          </w:tcPr>
          <w:p w14:paraId="79A2265B"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Doorlooptijd behandeling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CA65AC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Doorlooptijd behandeling ZAAKTYPE</w:t>
            </w:r>
          </w:p>
        </w:tc>
        <w:bookmarkEnd w:id="4763"/>
      </w:tr>
      <w:tr w:rsidR="00847C61" w:rsidRPr="0066451F" w14:paraId="6881473F" w14:textId="77777777" w:rsidTr="00256F29">
        <w:tc>
          <w:tcPr>
            <w:tcW w:w="450" w:type="dxa"/>
            <w:tcBorders>
              <w:top w:val="nil"/>
              <w:left w:val="nil"/>
              <w:bottom w:val="nil"/>
              <w:right w:val="nil"/>
            </w:tcBorders>
          </w:tcPr>
          <w:p w14:paraId="0B9DBA2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CFB371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Periodeduur </w:t>
            </w:r>
          </w:p>
        </w:tc>
        <w:tc>
          <w:tcPr>
            <w:tcW w:w="6120" w:type="dxa"/>
            <w:tcBorders>
              <w:top w:val="nil"/>
              <w:left w:val="nil"/>
              <w:bottom w:val="nil"/>
              <w:right w:val="nil"/>
            </w:tcBorders>
          </w:tcPr>
          <w:p w14:paraId="0C7E68A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Periodeduur  </w:t>
            </w:r>
          </w:p>
        </w:tc>
      </w:tr>
      <w:tr w:rsidR="00847C61" w:rsidRPr="0066451F" w14:paraId="02B731E1" w14:textId="77777777" w:rsidTr="00256F29">
        <w:tc>
          <w:tcPr>
            <w:tcW w:w="450" w:type="dxa"/>
            <w:tcBorders>
              <w:top w:val="nil"/>
              <w:left w:val="nil"/>
              <w:bottom w:val="nil"/>
              <w:right w:val="nil"/>
            </w:tcBorders>
          </w:tcPr>
          <w:p w14:paraId="42973CC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F02EED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Periode-eenheid </w:t>
            </w:r>
          </w:p>
        </w:tc>
        <w:tc>
          <w:tcPr>
            <w:tcW w:w="6120" w:type="dxa"/>
            <w:tcBorders>
              <w:top w:val="nil"/>
              <w:left w:val="nil"/>
              <w:bottom w:val="nil"/>
              <w:right w:val="nil"/>
            </w:tcBorders>
          </w:tcPr>
          <w:p w14:paraId="6E926EF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Periode-eenheid  </w:t>
            </w:r>
          </w:p>
        </w:tc>
      </w:tr>
      <w:tr w:rsidR="00847C61" w:rsidRPr="0066451F" w14:paraId="60AF1119" w14:textId="77777777" w:rsidTr="00256F29">
        <w:tc>
          <w:tcPr>
            <w:tcW w:w="450" w:type="dxa"/>
            <w:tcBorders>
              <w:top w:val="nil"/>
              <w:left w:val="nil"/>
              <w:bottom w:val="nil"/>
              <w:right w:val="nil"/>
            </w:tcBorders>
          </w:tcPr>
          <w:p w14:paraId="490130D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764" w:name="BKM_732E7649_4B85_4170_9BF8_BB1CF1E93B8B"/>
          </w:p>
        </w:tc>
        <w:tc>
          <w:tcPr>
            <w:tcW w:w="2790" w:type="dxa"/>
            <w:gridSpan w:val="2"/>
            <w:tcBorders>
              <w:top w:val="nil"/>
              <w:left w:val="nil"/>
              <w:bottom w:val="nil"/>
              <w:right w:val="nil"/>
            </w:tcBorders>
          </w:tcPr>
          <w:p w14:paraId="4DBCB454"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Servicenorm behandeling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B5ED8C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Servicenorm behandeling ZAAKTYPE</w:t>
            </w:r>
          </w:p>
        </w:tc>
        <w:bookmarkEnd w:id="4764"/>
      </w:tr>
      <w:tr w:rsidR="00847C61" w:rsidRPr="0066451F" w14:paraId="3884CCBB" w14:textId="77777777" w:rsidTr="00256F29">
        <w:tc>
          <w:tcPr>
            <w:tcW w:w="450" w:type="dxa"/>
            <w:tcBorders>
              <w:top w:val="nil"/>
              <w:left w:val="nil"/>
              <w:bottom w:val="nil"/>
              <w:right w:val="nil"/>
            </w:tcBorders>
          </w:tcPr>
          <w:p w14:paraId="372FDED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285F55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Periodeduur </w:t>
            </w:r>
          </w:p>
        </w:tc>
        <w:tc>
          <w:tcPr>
            <w:tcW w:w="6120" w:type="dxa"/>
            <w:tcBorders>
              <w:top w:val="nil"/>
              <w:left w:val="nil"/>
              <w:bottom w:val="nil"/>
              <w:right w:val="nil"/>
            </w:tcBorders>
          </w:tcPr>
          <w:p w14:paraId="2821ECC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Servicenorm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Periodeduur  </w:t>
            </w:r>
          </w:p>
        </w:tc>
      </w:tr>
      <w:tr w:rsidR="00847C61" w:rsidRPr="0066451F" w14:paraId="04532D2A" w14:textId="77777777" w:rsidTr="00256F29">
        <w:tc>
          <w:tcPr>
            <w:tcW w:w="450" w:type="dxa"/>
            <w:tcBorders>
              <w:top w:val="nil"/>
              <w:left w:val="nil"/>
              <w:bottom w:val="nil"/>
              <w:right w:val="nil"/>
            </w:tcBorders>
          </w:tcPr>
          <w:p w14:paraId="59AEFE3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95C885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Periode-eenheid </w:t>
            </w:r>
          </w:p>
        </w:tc>
        <w:tc>
          <w:tcPr>
            <w:tcW w:w="6120" w:type="dxa"/>
            <w:tcBorders>
              <w:top w:val="nil"/>
              <w:left w:val="nil"/>
              <w:bottom w:val="nil"/>
              <w:right w:val="nil"/>
            </w:tcBorders>
          </w:tcPr>
          <w:p w14:paraId="5DE70FB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Servicenorm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Periode-eenheid  </w:t>
            </w:r>
          </w:p>
        </w:tc>
      </w:tr>
      <w:tr w:rsidR="00ED5A3E" w:rsidRPr="0066451F" w14:paraId="6EED74B2" w14:textId="77777777" w:rsidTr="00256F29">
        <w:tc>
          <w:tcPr>
            <w:tcW w:w="450" w:type="dxa"/>
            <w:tcBorders>
              <w:top w:val="nil"/>
              <w:left w:val="nil"/>
              <w:bottom w:val="nil"/>
              <w:right w:val="nil"/>
            </w:tcBorders>
          </w:tcPr>
          <w:p w14:paraId="0AA2998F" w14:textId="77777777" w:rsidR="00ED5A3E" w:rsidRPr="0066451F" w:rsidRDefault="00ED5A3E" w:rsidP="00ED5A3E">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AE9A93D" w14:textId="26343E6E" w:rsidR="00ED5A3E" w:rsidRPr="0066451F" w:rsidRDefault="00ED5A3E" w:rsidP="00ED5A3E">
            <w:pPr>
              <w:widowControl w:val="0"/>
              <w:autoSpaceDE w:val="0"/>
              <w:autoSpaceDN w:val="0"/>
              <w:adjustRightInd w:val="0"/>
              <w:spacing w:line="240" w:lineRule="auto"/>
              <w:contextualSpacing w:val="0"/>
              <w:rPr>
                <w:rFonts w:ascii="Arial" w:hAnsi="Arial" w:cs="Arial"/>
                <w:szCs w:val="24"/>
                <w:lang w:val="en-AU" w:eastAsia="en-US"/>
              </w:rPr>
            </w:pPr>
            <w:ins w:id="4765" w:author="Arjan Kloosterboer" w:date="2017-08-14T17:50:00Z">
              <w:r w:rsidRPr="001746BB">
                <w:rPr>
                  <w:rFonts w:ascii="Calibri" w:hAnsi="Calibri" w:cs="Calibri"/>
                  <w:color w:val="0F0F0F"/>
                  <w:sz w:val="22"/>
                  <w:szCs w:val="22"/>
                  <w:lang w:eastAsia="en-US"/>
                </w:rPr>
                <w:t>Selectielijst-procestype</w:t>
              </w:r>
            </w:ins>
          </w:p>
        </w:tc>
        <w:tc>
          <w:tcPr>
            <w:tcW w:w="6120" w:type="dxa"/>
            <w:tcBorders>
              <w:top w:val="nil"/>
              <w:left w:val="nil"/>
              <w:bottom w:val="nil"/>
              <w:right w:val="nil"/>
            </w:tcBorders>
          </w:tcPr>
          <w:p w14:paraId="110E5C09" w14:textId="635F4736" w:rsidR="00ED5A3E" w:rsidRPr="0066451F" w:rsidRDefault="00ED5A3E" w:rsidP="00ED5A3E">
            <w:pPr>
              <w:widowControl w:val="0"/>
              <w:autoSpaceDE w:val="0"/>
              <w:autoSpaceDN w:val="0"/>
              <w:adjustRightInd w:val="0"/>
              <w:spacing w:line="240" w:lineRule="auto"/>
              <w:contextualSpacing w:val="0"/>
              <w:rPr>
                <w:rFonts w:ascii="Calibri" w:hAnsi="Calibri" w:cs="Arial"/>
                <w:color w:val="000000"/>
                <w:sz w:val="22"/>
                <w:szCs w:val="24"/>
                <w:lang w:eastAsia="en-US"/>
              </w:rPr>
            </w:pPr>
            <w:ins w:id="4766" w:author="Arjan Kloosterboer" w:date="2017-08-14T17:50: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.(Groepattribuutsoort)</w:t>
              </w:r>
              <w:r w:rsidRPr="001746BB">
                <w:rPr>
                  <w:rFonts w:ascii="Calibri" w:hAnsi="Calibri" w:cs="Calibri"/>
                  <w:color w:val="0F0F0F"/>
                  <w:sz w:val="22"/>
                  <w:szCs w:val="22"/>
                  <w:lang w:eastAsia="en-US"/>
                </w:rPr>
                <w:t>Selectielijst-procestype</w:t>
              </w:r>
            </w:ins>
          </w:p>
        </w:tc>
      </w:tr>
      <w:tr w:rsidR="00ED5A3E" w:rsidRPr="0066451F" w14:paraId="63CC9714" w14:textId="77777777" w:rsidTr="00256F29">
        <w:tc>
          <w:tcPr>
            <w:tcW w:w="450" w:type="dxa"/>
            <w:tcBorders>
              <w:top w:val="nil"/>
              <w:left w:val="nil"/>
              <w:bottom w:val="nil"/>
              <w:right w:val="nil"/>
            </w:tcBorders>
          </w:tcPr>
          <w:p w14:paraId="68AEABFA" w14:textId="77777777" w:rsidR="00ED5A3E" w:rsidRPr="0066451F" w:rsidRDefault="00ED5A3E" w:rsidP="00ED5A3E">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0088A0A" w14:textId="3D4BDA14" w:rsidR="00ED5A3E" w:rsidRPr="0066451F" w:rsidRDefault="00ED5A3E" w:rsidP="00ED5A3E">
            <w:pPr>
              <w:widowControl w:val="0"/>
              <w:autoSpaceDE w:val="0"/>
              <w:autoSpaceDN w:val="0"/>
              <w:adjustRightInd w:val="0"/>
              <w:spacing w:line="240" w:lineRule="auto"/>
              <w:contextualSpacing w:val="0"/>
              <w:rPr>
                <w:rFonts w:ascii="Arial" w:hAnsi="Arial" w:cs="Arial"/>
                <w:szCs w:val="24"/>
                <w:lang w:val="en-AU" w:eastAsia="en-US"/>
              </w:rPr>
            </w:pPr>
            <w:ins w:id="4767" w:author="Arjan Kloosterboer" w:date="2017-08-14T17:50:00Z">
              <w:r w:rsidRPr="001746BB">
                <w:rPr>
                  <w:rFonts w:ascii="Calibri" w:hAnsi="Calibri" w:cs="Calibri"/>
                  <w:color w:val="0F0F0F"/>
                  <w:sz w:val="22"/>
                  <w:szCs w:val="22"/>
                  <w:lang w:eastAsia="en-US"/>
                </w:rPr>
                <w:t>- Naam</w:t>
              </w:r>
            </w:ins>
          </w:p>
        </w:tc>
        <w:tc>
          <w:tcPr>
            <w:tcW w:w="6120" w:type="dxa"/>
            <w:tcBorders>
              <w:top w:val="nil"/>
              <w:left w:val="nil"/>
              <w:bottom w:val="nil"/>
              <w:right w:val="nil"/>
            </w:tcBorders>
          </w:tcPr>
          <w:p w14:paraId="32A44A8B" w14:textId="1A4CBAA0" w:rsidR="00ED5A3E" w:rsidRPr="0066451F" w:rsidRDefault="00ED5A3E" w:rsidP="00ED5A3E">
            <w:pPr>
              <w:widowControl w:val="0"/>
              <w:autoSpaceDE w:val="0"/>
              <w:autoSpaceDN w:val="0"/>
              <w:adjustRightInd w:val="0"/>
              <w:spacing w:line="240" w:lineRule="auto"/>
              <w:contextualSpacing w:val="0"/>
              <w:rPr>
                <w:rFonts w:ascii="Calibri" w:hAnsi="Calibri" w:cs="Arial"/>
                <w:color w:val="000000"/>
                <w:sz w:val="22"/>
                <w:szCs w:val="24"/>
                <w:lang w:eastAsia="en-US"/>
              </w:rPr>
            </w:pPr>
            <w:ins w:id="4768" w:author="Arjan Kloosterboer" w:date="2017-08-14T17:51: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.(Groepattribuutsoort)</w:t>
              </w:r>
              <w:r w:rsidRPr="001746BB">
                <w:rPr>
                  <w:rFonts w:ascii="Calibri" w:hAnsi="Calibri" w:cs="Calibri"/>
                  <w:color w:val="0F0F0F"/>
                  <w:sz w:val="22"/>
                  <w:szCs w:val="22"/>
                  <w:lang w:eastAsia="en-US"/>
                </w:rPr>
                <w:t>Selectielijst-procestype</w:t>
              </w:r>
              <w:r>
                <w:rPr>
                  <w:rFonts w:ascii="Calibri" w:hAnsi="Calibri" w:cs="Calibri"/>
                  <w:color w:val="0F0F0F"/>
                  <w:sz w:val="22"/>
                  <w:szCs w:val="22"/>
                  <w:lang w:eastAsia="en-US"/>
                </w:rPr>
                <w:t>.(Attribuutsoort)Naam</w:t>
              </w:r>
            </w:ins>
          </w:p>
        </w:tc>
      </w:tr>
      <w:tr w:rsidR="00ED5A3E" w:rsidRPr="0066451F" w14:paraId="329FA790" w14:textId="77777777" w:rsidTr="00256F29">
        <w:tc>
          <w:tcPr>
            <w:tcW w:w="450" w:type="dxa"/>
            <w:tcBorders>
              <w:top w:val="nil"/>
              <w:left w:val="nil"/>
              <w:bottom w:val="nil"/>
              <w:right w:val="nil"/>
            </w:tcBorders>
          </w:tcPr>
          <w:p w14:paraId="4A055483" w14:textId="77777777" w:rsidR="00ED5A3E" w:rsidRPr="0066451F" w:rsidRDefault="00ED5A3E" w:rsidP="00ED5A3E">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987F0D1" w14:textId="21F9FC1F" w:rsidR="00ED5A3E" w:rsidRPr="00ED5A3E" w:rsidRDefault="00ED5A3E" w:rsidP="00ED5A3E">
            <w:pPr>
              <w:widowControl w:val="0"/>
              <w:autoSpaceDE w:val="0"/>
              <w:autoSpaceDN w:val="0"/>
              <w:adjustRightInd w:val="0"/>
              <w:spacing w:line="240" w:lineRule="auto"/>
              <w:contextualSpacing w:val="0"/>
              <w:rPr>
                <w:rFonts w:ascii="Arial" w:hAnsi="Arial" w:cs="Arial"/>
                <w:szCs w:val="24"/>
                <w:lang w:eastAsia="en-US"/>
              </w:rPr>
            </w:pPr>
            <w:ins w:id="4769" w:author="Arjan Kloosterboer" w:date="2017-08-14T17:50:00Z">
              <w:r w:rsidRPr="001746BB">
                <w:rPr>
                  <w:rFonts w:ascii="Calibri" w:hAnsi="Calibri" w:cs="Calibri"/>
                  <w:color w:val="0F0F0F"/>
                  <w:sz w:val="22"/>
                  <w:szCs w:val="22"/>
                  <w:lang w:eastAsia="en-US"/>
                </w:rPr>
                <w:t>- Nummer</w:t>
              </w:r>
            </w:ins>
          </w:p>
        </w:tc>
        <w:tc>
          <w:tcPr>
            <w:tcW w:w="6120" w:type="dxa"/>
            <w:tcBorders>
              <w:top w:val="nil"/>
              <w:left w:val="nil"/>
              <w:bottom w:val="nil"/>
              <w:right w:val="nil"/>
            </w:tcBorders>
          </w:tcPr>
          <w:p w14:paraId="7F2E69D9" w14:textId="46C05206" w:rsidR="00ED5A3E" w:rsidRPr="0066451F" w:rsidRDefault="00ED5A3E" w:rsidP="00ED5A3E">
            <w:pPr>
              <w:widowControl w:val="0"/>
              <w:autoSpaceDE w:val="0"/>
              <w:autoSpaceDN w:val="0"/>
              <w:adjustRightInd w:val="0"/>
              <w:spacing w:line="240" w:lineRule="auto"/>
              <w:contextualSpacing w:val="0"/>
              <w:rPr>
                <w:rFonts w:ascii="Calibri" w:hAnsi="Calibri" w:cs="Arial"/>
                <w:color w:val="000000"/>
                <w:sz w:val="22"/>
                <w:szCs w:val="24"/>
                <w:lang w:eastAsia="en-US"/>
              </w:rPr>
            </w:pPr>
            <w:ins w:id="4770" w:author="Arjan Kloosterboer" w:date="2017-08-14T17:51:00Z">
              <w:r w:rsidRPr="000373AD">
                <w:rPr>
                  <w:rFonts w:ascii="Calibri" w:hAnsi="Calibri" w:cs="Arial"/>
                  <w:color w:val="000000"/>
                  <w:sz w:val="22"/>
                  <w:szCs w:val="24"/>
                  <w:lang w:eastAsia="en-US"/>
                </w:rPr>
                <w:t>ZTC.(Objecttype)ZAAKTYPE.(Groepattribuutsoort)</w:t>
              </w:r>
              <w:r w:rsidRPr="000373AD">
                <w:rPr>
                  <w:rFonts w:ascii="Calibri" w:hAnsi="Calibri" w:cs="Calibri"/>
                  <w:color w:val="0F0F0F"/>
                  <w:sz w:val="22"/>
                  <w:szCs w:val="22"/>
                  <w:lang w:eastAsia="en-US"/>
                </w:rPr>
                <w:t>Selectielijst-procestype.(Attribuutsoort)</w:t>
              </w:r>
            </w:ins>
            <w:ins w:id="4771" w:author="Arjan Kloosterboer" w:date="2017-08-14T17:52:00Z">
              <w:r>
                <w:rPr>
                  <w:rFonts w:ascii="Calibri" w:hAnsi="Calibri" w:cs="Calibri"/>
                  <w:color w:val="0F0F0F"/>
                  <w:sz w:val="22"/>
                  <w:szCs w:val="22"/>
                  <w:lang w:eastAsia="en-US"/>
                </w:rPr>
                <w:t>Nummer</w:t>
              </w:r>
            </w:ins>
          </w:p>
        </w:tc>
      </w:tr>
      <w:tr w:rsidR="00ED5A3E" w:rsidRPr="0066451F" w14:paraId="0DDE616A" w14:textId="77777777" w:rsidTr="00256F29">
        <w:tc>
          <w:tcPr>
            <w:tcW w:w="450" w:type="dxa"/>
            <w:tcBorders>
              <w:top w:val="nil"/>
              <w:left w:val="nil"/>
              <w:bottom w:val="nil"/>
              <w:right w:val="nil"/>
            </w:tcBorders>
          </w:tcPr>
          <w:p w14:paraId="5518B0D2" w14:textId="77777777" w:rsidR="00ED5A3E" w:rsidRPr="0066451F" w:rsidRDefault="00ED5A3E" w:rsidP="00ED5A3E">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F444520" w14:textId="0E49F659" w:rsidR="00ED5A3E" w:rsidRPr="00ED5A3E" w:rsidRDefault="00ED5A3E" w:rsidP="00ED5A3E">
            <w:pPr>
              <w:widowControl w:val="0"/>
              <w:autoSpaceDE w:val="0"/>
              <w:autoSpaceDN w:val="0"/>
              <w:adjustRightInd w:val="0"/>
              <w:spacing w:line="240" w:lineRule="auto"/>
              <w:contextualSpacing w:val="0"/>
              <w:rPr>
                <w:rFonts w:ascii="Arial" w:hAnsi="Arial" w:cs="Arial"/>
                <w:szCs w:val="24"/>
                <w:lang w:eastAsia="en-US"/>
              </w:rPr>
            </w:pPr>
            <w:ins w:id="4772" w:author="Arjan Kloosterboer" w:date="2017-08-14T17:50:00Z">
              <w:r w:rsidRPr="001746BB">
                <w:rPr>
                  <w:rFonts w:ascii="Calibri" w:hAnsi="Calibri" w:cs="Calibri"/>
                  <w:color w:val="0F0F0F"/>
                  <w:sz w:val="22"/>
                  <w:szCs w:val="22"/>
                  <w:lang w:eastAsia="en-US"/>
                </w:rPr>
                <w:t>- Procesobjecttype</w:t>
              </w:r>
            </w:ins>
          </w:p>
        </w:tc>
        <w:tc>
          <w:tcPr>
            <w:tcW w:w="6120" w:type="dxa"/>
            <w:tcBorders>
              <w:top w:val="nil"/>
              <w:left w:val="nil"/>
              <w:bottom w:val="nil"/>
              <w:right w:val="nil"/>
            </w:tcBorders>
          </w:tcPr>
          <w:p w14:paraId="691CB87C" w14:textId="3652DCFD" w:rsidR="00ED5A3E" w:rsidRPr="0066451F" w:rsidRDefault="00ED5A3E" w:rsidP="00ED5A3E">
            <w:pPr>
              <w:widowControl w:val="0"/>
              <w:autoSpaceDE w:val="0"/>
              <w:autoSpaceDN w:val="0"/>
              <w:adjustRightInd w:val="0"/>
              <w:spacing w:line="240" w:lineRule="auto"/>
              <w:contextualSpacing w:val="0"/>
              <w:rPr>
                <w:rFonts w:ascii="Calibri" w:hAnsi="Calibri" w:cs="Arial"/>
                <w:color w:val="000000"/>
                <w:sz w:val="22"/>
                <w:szCs w:val="24"/>
                <w:lang w:eastAsia="en-US"/>
              </w:rPr>
            </w:pPr>
            <w:ins w:id="4773" w:author="Arjan Kloosterboer" w:date="2017-08-14T17:51:00Z">
              <w:r w:rsidRPr="000373AD">
                <w:rPr>
                  <w:rFonts w:ascii="Calibri" w:hAnsi="Calibri" w:cs="Arial"/>
                  <w:color w:val="000000"/>
                  <w:sz w:val="22"/>
                  <w:szCs w:val="24"/>
                  <w:lang w:eastAsia="en-US"/>
                </w:rPr>
                <w:t>ZTC.(Objecttype)ZAAKTYPE.(Groepattribuutsoort)</w:t>
              </w:r>
              <w:r w:rsidRPr="000373AD">
                <w:rPr>
                  <w:rFonts w:ascii="Calibri" w:hAnsi="Calibri" w:cs="Calibri"/>
                  <w:color w:val="0F0F0F"/>
                  <w:sz w:val="22"/>
                  <w:szCs w:val="22"/>
                  <w:lang w:eastAsia="en-US"/>
                </w:rPr>
                <w:t>Selectielijst-procestype.(Attribuutsoort)</w:t>
              </w:r>
            </w:ins>
            <w:ins w:id="4774" w:author="Arjan Kloosterboer" w:date="2017-08-14T17:52:00Z">
              <w:r>
                <w:rPr>
                  <w:rFonts w:ascii="Calibri" w:hAnsi="Calibri" w:cs="Calibri"/>
                  <w:color w:val="0F0F0F"/>
                  <w:sz w:val="22"/>
                  <w:szCs w:val="22"/>
                  <w:lang w:eastAsia="en-US"/>
                </w:rPr>
                <w:t>Procesobjecttyp</w:t>
              </w:r>
            </w:ins>
          </w:p>
        </w:tc>
      </w:tr>
      <w:tr w:rsidR="00847C61" w:rsidRPr="0066451F" w14:paraId="7B02391B" w14:textId="77777777" w:rsidTr="00256F29">
        <w:tc>
          <w:tcPr>
            <w:tcW w:w="450" w:type="dxa"/>
            <w:tcBorders>
              <w:top w:val="nil"/>
              <w:left w:val="nil"/>
              <w:bottom w:val="nil"/>
              <w:right w:val="nil"/>
            </w:tcBorders>
          </w:tcPr>
          <w:p w14:paraId="05F8488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775" w:name="BKM_DE79D38C_3FA5_4a23_B5BC_D14843F79725"/>
          </w:p>
        </w:tc>
        <w:tc>
          <w:tcPr>
            <w:tcW w:w="2790" w:type="dxa"/>
            <w:gridSpan w:val="2"/>
            <w:tcBorders>
              <w:top w:val="nil"/>
              <w:left w:val="nil"/>
              <w:bottom w:val="nil"/>
              <w:right w:val="nil"/>
            </w:tcBorders>
          </w:tcPr>
          <w:p w14:paraId="21031339" w14:textId="554F3F31"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ED5A3E">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Archiefclassificatie</w:t>
            </w:r>
            <w:del w:id="4776" w:author="Arjan Kloosterboer" w:date="2017-08-14T11:03:00Z">
              <w:r w:rsidR="00847C61" w:rsidRPr="0066451F" w:rsidDel="00C401C3">
                <w:rPr>
                  <w:rFonts w:ascii="Calibri" w:hAnsi="Calibri" w:cs="Arial"/>
                  <w:color w:val="0F0F0F"/>
                  <w:sz w:val="22"/>
                  <w:szCs w:val="24"/>
                  <w:lang w:eastAsia="en-US"/>
                </w:rPr>
                <w:delText>code</w:delText>
              </w:r>
            </w:del>
            <w:r w:rsidRPr="0066451F">
              <w:rPr>
                <w:rFonts w:ascii="Arial" w:hAnsi="Arial" w:cs="Arial"/>
                <w:szCs w:val="24"/>
                <w:lang w:val="en-AU" w:eastAsia="en-US"/>
              </w:rPr>
              <w:fldChar w:fldCharType="end"/>
            </w:r>
          </w:p>
        </w:tc>
        <w:tc>
          <w:tcPr>
            <w:tcW w:w="6120" w:type="dxa"/>
            <w:tcBorders>
              <w:top w:val="nil"/>
              <w:left w:val="nil"/>
              <w:bottom w:val="nil"/>
              <w:right w:val="nil"/>
            </w:tcBorders>
          </w:tcPr>
          <w:p w14:paraId="0E0543AF" w14:textId="14820C86"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w:t>
            </w:r>
            <w:ins w:id="4777" w:author="Arjan Kloosterboer" w:date="2017-08-14T11:04:00Z">
              <w:r w:rsidR="00C401C3">
                <w:rPr>
                  <w:rFonts w:ascii="Calibri" w:hAnsi="Calibri" w:cs="Arial"/>
                  <w:color w:val="000000"/>
                  <w:sz w:val="22"/>
                  <w:szCs w:val="24"/>
                  <w:lang w:eastAsia="en-US"/>
                </w:rPr>
                <w:t>Groep</w:t>
              </w:r>
            </w:ins>
            <w:del w:id="4778" w:author="Arjan Kloosterboer" w:date="2017-08-14T11:04:00Z">
              <w:r w:rsidDel="00C401C3">
                <w:rPr>
                  <w:rFonts w:ascii="Calibri" w:hAnsi="Calibri" w:cs="Arial"/>
                  <w:color w:val="000000"/>
                  <w:sz w:val="22"/>
                  <w:szCs w:val="24"/>
                  <w:lang w:eastAsia="en-US"/>
                </w:rPr>
                <w:delText>A</w:delText>
              </w:r>
            </w:del>
            <w:ins w:id="4779" w:author="Arjan Kloosterboer" w:date="2017-08-14T11:04:00Z">
              <w:r w:rsidR="00C401C3">
                <w:rPr>
                  <w:rFonts w:ascii="Calibri" w:hAnsi="Calibri" w:cs="Arial"/>
                  <w:color w:val="000000"/>
                  <w:sz w:val="22"/>
                  <w:szCs w:val="24"/>
                  <w:lang w:eastAsia="en-US"/>
                </w:rPr>
                <w:t>a</w:t>
              </w:r>
            </w:ins>
            <w:r>
              <w:rPr>
                <w:rFonts w:ascii="Calibri" w:hAnsi="Calibri" w:cs="Arial"/>
                <w:color w:val="000000"/>
                <w:sz w:val="22"/>
                <w:szCs w:val="24"/>
                <w:lang w:eastAsia="en-US"/>
              </w:rPr>
              <w:t>ttribuutsoort)</w:t>
            </w:r>
            <w:r w:rsidRPr="0066451F">
              <w:rPr>
                <w:rFonts w:ascii="Calibri" w:hAnsi="Calibri" w:cs="Arial"/>
                <w:color w:val="000000"/>
                <w:sz w:val="22"/>
                <w:szCs w:val="24"/>
                <w:lang w:eastAsia="en-US"/>
              </w:rPr>
              <w:t>Archiefclassificatie</w:t>
            </w:r>
            <w:del w:id="4780" w:author="Arjan Kloosterboer" w:date="2017-08-14T11:04:00Z">
              <w:r w:rsidRPr="0066451F" w:rsidDel="00C401C3">
                <w:rPr>
                  <w:rFonts w:ascii="Calibri" w:hAnsi="Calibri" w:cs="Arial"/>
                  <w:color w:val="000000"/>
                  <w:sz w:val="22"/>
                  <w:szCs w:val="24"/>
                  <w:lang w:eastAsia="en-US"/>
                </w:rPr>
                <w:delText>code</w:delText>
              </w:r>
            </w:del>
            <w:r w:rsidRPr="0066451F">
              <w:rPr>
                <w:rFonts w:ascii="Calibri" w:hAnsi="Calibri" w:cs="Arial"/>
                <w:color w:val="000000"/>
                <w:sz w:val="22"/>
                <w:szCs w:val="24"/>
                <w:lang w:eastAsia="en-US"/>
              </w:rPr>
              <w:t xml:space="preserve"> </w:t>
            </w:r>
            <w:ins w:id="4781" w:author="Arjan Kloosterboer" w:date="2017-08-14T11:07:00Z">
              <w:r w:rsidR="009B56AC">
                <w:rPr>
                  <w:rFonts w:ascii="Calibri" w:hAnsi="Calibri" w:cs="Arial"/>
                  <w:color w:val="000000"/>
                  <w:sz w:val="22"/>
                  <w:szCs w:val="24"/>
                  <w:lang w:eastAsia="en-US"/>
                </w:rPr>
                <w:t>ZAAKTYPE</w:t>
              </w:r>
            </w:ins>
            <w:r w:rsidRPr="0066451F">
              <w:rPr>
                <w:rFonts w:ascii="Calibri" w:hAnsi="Calibri" w:cs="Arial"/>
                <w:color w:val="000000"/>
                <w:sz w:val="22"/>
                <w:szCs w:val="24"/>
                <w:lang w:eastAsia="en-US"/>
              </w:rPr>
              <w:t xml:space="preserv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775"/>
      </w:tr>
      <w:tr w:rsidR="00C401C3" w:rsidRPr="0066451F" w14:paraId="224A7647" w14:textId="77777777" w:rsidTr="00256F29">
        <w:tc>
          <w:tcPr>
            <w:tcW w:w="450" w:type="dxa"/>
            <w:tcBorders>
              <w:top w:val="nil"/>
              <w:left w:val="nil"/>
              <w:bottom w:val="nil"/>
              <w:right w:val="nil"/>
            </w:tcBorders>
          </w:tcPr>
          <w:p w14:paraId="316CE309" w14:textId="77777777" w:rsidR="00C401C3" w:rsidRPr="0066451F" w:rsidRDefault="00C401C3" w:rsidP="00C401C3">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94E9F8B" w14:textId="41B47EB8" w:rsidR="00C401C3" w:rsidRPr="0066451F" w:rsidRDefault="00C401C3" w:rsidP="00C401C3">
            <w:pPr>
              <w:widowControl w:val="0"/>
              <w:autoSpaceDE w:val="0"/>
              <w:autoSpaceDN w:val="0"/>
              <w:adjustRightInd w:val="0"/>
              <w:spacing w:line="240" w:lineRule="auto"/>
              <w:contextualSpacing w:val="0"/>
              <w:rPr>
                <w:rFonts w:ascii="Arial" w:hAnsi="Arial" w:cs="Arial"/>
                <w:szCs w:val="24"/>
                <w:lang w:val="en-AU" w:eastAsia="en-US"/>
              </w:rPr>
            </w:pPr>
            <w:ins w:id="4782" w:author="Arjan Kloosterboer" w:date="2017-08-14T11:06:00Z">
              <w:r>
                <w:rPr>
                  <w:rFonts w:ascii="Calibri" w:hAnsi="Calibri" w:cs="Calibri"/>
                  <w:color w:val="0F0F0F"/>
                  <w:sz w:val="22"/>
                  <w:szCs w:val="22"/>
                  <w:lang w:eastAsia="en-US"/>
                </w:rPr>
                <w:t xml:space="preserve">- </w:t>
              </w:r>
              <w:r w:rsidRPr="00A37DB4">
                <w:rPr>
                  <w:rFonts w:ascii="Calibri" w:hAnsi="Calibri" w:cs="Calibri"/>
                  <w:color w:val="0F0F0F"/>
                  <w:sz w:val="22"/>
                  <w:szCs w:val="22"/>
                  <w:lang w:eastAsia="en-US"/>
                </w:rPr>
                <w:t>Indicatie</w:t>
              </w:r>
            </w:ins>
            <w:ins w:id="4783" w:author="Arjan Kloosterboer" w:date="2017-08-14T11:17:00Z">
              <w:r w:rsidR="00DB4E16">
                <w:rPr>
                  <w:rFonts w:ascii="Calibri" w:hAnsi="Calibri" w:cs="Calibri"/>
                  <w:color w:val="0F0F0F"/>
                  <w:sz w:val="22"/>
                  <w:szCs w:val="22"/>
                  <w:lang w:eastAsia="en-US"/>
                </w:rPr>
                <w:t xml:space="preserve"> ZTC</w:t>
              </w:r>
            </w:ins>
          </w:p>
        </w:tc>
        <w:tc>
          <w:tcPr>
            <w:tcW w:w="6120" w:type="dxa"/>
            <w:tcBorders>
              <w:top w:val="nil"/>
              <w:left w:val="nil"/>
              <w:bottom w:val="nil"/>
              <w:right w:val="nil"/>
            </w:tcBorders>
          </w:tcPr>
          <w:p w14:paraId="184B7815" w14:textId="0BAA52FA" w:rsidR="00C401C3" w:rsidRPr="0066451F" w:rsidRDefault="009B56AC" w:rsidP="00C401C3">
            <w:pPr>
              <w:widowControl w:val="0"/>
              <w:autoSpaceDE w:val="0"/>
              <w:autoSpaceDN w:val="0"/>
              <w:adjustRightInd w:val="0"/>
              <w:spacing w:line="240" w:lineRule="auto"/>
              <w:contextualSpacing w:val="0"/>
              <w:rPr>
                <w:rFonts w:ascii="Calibri" w:hAnsi="Calibri" w:cs="Arial"/>
                <w:color w:val="000000"/>
                <w:sz w:val="22"/>
                <w:szCs w:val="24"/>
                <w:lang w:eastAsia="en-US"/>
              </w:rPr>
            </w:pPr>
            <w:ins w:id="4784" w:author="Arjan Kloosterboer" w:date="2017-08-14T11:07: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 xml:space="preserve">Archiefclassificatie </w:t>
              </w:r>
              <w:r>
                <w:rPr>
                  <w:rFonts w:ascii="Calibri" w:hAnsi="Calibri" w:cs="Arial"/>
                  <w:color w:val="000000"/>
                  <w:sz w:val="22"/>
                  <w:szCs w:val="24"/>
                  <w:lang w:eastAsia="en-US"/>
                </w:rPr>
                <w:t>ZAAKTYPE.(Attribuutsoort)Indicatie</w:t>
              </w:r>
            </w:ins>
            <w:ins w:id="4785" w:author="Arjan Kloosterboer" w:date="2017-08-14T11:17:00Z">
              <w:r w:rsidR="00DB4E16">
                <w:rPr>
                  <w:rFonts w:ascii="Calibri" w:hAnsi="Calibri" w:cs="Arial"/>
                  <w:color w:val="000000"/>
                  <w:sz w:val="22"/>
                  <w:szCs w:val="24"/>
                  <w:lang w:eastAsia="en-US"/>
                </w:rPr>
                <w:t xml:space="preserve"> ZTC</w:t>
              </w:r>
            </w:ins>
          </w:p>
        </w:tc>
      </w:tr>
      <w:tr w:rsidR="009B56AC" w:rsidRPr="0066451F" w14:paraId="39B61EFF" w14:textId="77777777" w:rsidTr="00256F29">
        <w:tc>
          <w:tcPr>
            <w:tcW w:w="450" w:type="dxa"/>
            <w:tcBorders>
              <w:top w:val="nil"/>
              <w:left w:val="nil"/>
              <w:bottom w:val="nil"/>
              <w:right w:val="nil"/>
            </w:tcBorders>
          </w:tcPr>
          <w:p w14:paraId="1095EDB9" w14:textId="77777777" w:rsidR="009B56AC" w:rsidRPr="0066451F" w:rsidRDefault="009B56AC" w:rsidP="009B56A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2CD87EE" w14:textId="0D6FDFE3" w:rsidR="009B56AC" w:rsidRPr="009B56AC" w:rsidRDefault="009B56AC" w:rsidP="009B56AC">
            <w:pPr>
              <w:widowControl w:val="0"/>
              <w:autoSpaceDE w:val="0"/>
              <w:autoSpaceDN w:val="0"/>
              <w:adjustRightInd w:val="0"/>
              <w:spacing w:line="240" w:lineRule="auto"/>
              <w:contextualSpacing w:val="0"/>
              <w:rPr>
                <w:rFonts w:ascii="Arial" w:hAnsi="Arial" w:cs="Arial"/>
                <w:szCs w:val="24"/>
                <w:lang w:eastAsia="en-US"/>
              </w:rPr>
            </w:pPr>
            <w:ins w:id="4786" w:author="Arjan Kloosterboer" w:date="2017-08-14T11:06:00Z">
              <w:r>
                <w:rPr>
                  <w:rFonts w:ascii="Calibri" w:hAnsi="Calibri" w:cs="Calibri"/>
                  <w:color w:val="0F0F0F"/>
                  <w:sz w:val="22"/>
                  <w:szCs w:val="22"/>
                  <w:lang w:eastAsia="en-US"/>
                </w:rPr>
                <w:t xml:space="preserve">- </w:t>
              </w:r>
              <w:r w:rsidRPr="00A37DB4">
                <w:rPr>
                  <w:rFonts w:ascii="Calibri" w:hAnsi="Calibri" w:cs="Calibri"/>
                  <w:color w:val="0F0F0F"/>
                  <w:sz w:val="22"/>
                  <w:szCs w:val="22"/>
                  <w:lang w:eastAsia="en-US"/>
                </w:rPr>
                <w:t>Bron</w:t>
              </w:r>
            </w:ins>
          </w:p>
        </w:tc>
        <w:tc>
          <w:tcPr>
            <w:tcW w:w="6120" w:type="dxa"/>
            <w:tcBorders>
              <w:top w:val="nil"/>
              <w:left w:val="nil"/>
              <w:bottom w:val="nil"/>
              <w:right w:val="nil"/>
            </w:tcBorders>
          </w:tcPr>
          <w:p w14:paraId="01E4985F" w14:textId="54E9E199" w:rsidR="009B56AC" w:rsidRPr="0066451F" w:rsidRDefault="009B56AC" w:rsidP="009B56AC">
            <w:pPr>
              <w:widowControl w:val="0"/>
              <w:autoSpaceDE w:val="0"/>
              <w:autoSpaceDN w:val="0"/>
              <w:adjustRightInd w:val="0"/>
              <w:spacing w:line="240" w:lineRule="auto"/>
              <w:contextualSpacing w:val="0"/>
              <w:rPr>
                <w:rFonts w:ascii="Calibri" w:hAnsi="Calibri" w:cs="Arial"/>
                <w:color w:val="000000"/>
                <w:sz w:val="22"/>
                <w:szCs w:val="24"/>
                <w:lang w:eastAsia="en-US"/>
              </w:rPr>
            </w:pPr>
            <w:ins w:id="4787" w:author="Arjan Kloosterboer" w:date="2017-08-14T11:08:00Z">
              <w:r w:rsidRPr="007B3291">
                <w:rPr>
                  <w:rFonts w:ascii="Calibri" w:hAnsi="Calibri" w:cs="Arial"/>
                  <w:color w:val="000000"/>
                  <w:sz w:val="22"/>
                  <w:szCs w:val="24"/>
                  <w:lang w:eastAsia="en-US"/>
                </w:rPr>
                <w:t>ZTC.(Objecttype)ZAAKTYPE.(Groepattribuutsoort)Archiefclassificatie ZAAKTYPE.(Attribuutsoort)</w:t>
              </w:r>
              <w:r>
                <w:rPr>
                  <w:rFonts w:ascii="Calibri" w:hAnsi="Calibri" w:cs="Arial"/>
                  <w:color w:val="000000"/>
                  <w:sz w:val="22"/>
                  <w:szCs w:val="24"/>
                  <w:lang w:eastAsia="en-US"/>
                </w:rPr>
                <w:t>Bron</w:t>
              </w:r>
            </w:ins>
          </w:p>
        </w:tc>
      </w:tr>
      <w:tr w:rsidR="009B56AC" w:rsidRPr="0066451F" w14:paraId="4902803E" w14:textId="77777777" w:rsidTr="00256F29">
        <w:tc>
          <w:tcPr>
            <w:tcW w:w="450" w:type="dxa"/>
            <w:tcBorders>
              <w:top w:val="nil"/>
              <w:left w:val="nil"/>
              <w:bottom w:val="nil"/>
              <w:right w:val="nil"/>
            </w:tcBorders>
          </w:tcPr>
          <w:p w14:paraId="31BE1D9A" w14:textId="77777777" w:rsidR="009B56AC" w:rsidRPr="0066451F" w:rsidRDefault="009B56AC" w:rsidP="009B56A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5825F1B" w14:textId="17ECC00A" w:rsidR="009B56AC" w:rsidRPr="009B56AC" w:rsidRDefault="009B56AC" w:rsidP="009B56AC">
            <w:pPr>
              <w:widowControl w:val="0"/>
              <w:autoSpaceDE w:val="0"/>
              <w:autoSpaceDN w:val="0"/>
              <w:adjustRightInd w:val="0"/>
              <w:spacing w:line="240" w:lineRule="auto"/>
              <w:contextualSpacing w:val="0"/>
              <w:rPr>
                <w:rFonts w:ascii="Arial" w:hAnsi="Arial" w:cs="Arial"/>
                <w:szCs w:val="24"/>
                <w:lang w:eastAsia="en-US"/>
              </w:rPr>
            </w:pPr>
            <w:ins w:id="4788" w:author="Arjan Kloosterboer" w:date="2017-08-14T11:06:00Z">
              <w:r>
                <w:rPr>
                  <w:rFonts w:ascii="Calibri" w:hAnsi="Calibri" w:cs="Calibri"/>
                  <w:color w:val="0F0F0F"/>
                  <w:sz w:val="22"/>
                  <w:szCs w:val="22"/>
                  <w:lang w:eastAsia="en-US"/>
                </w:rPr>
                <w:t xml:space="preserve">- </w:t>
              </w:r>
              <w:r w:rsidRPr="00A37DB4">
                <w:rPr>
                  <w:rFonts w:ascii="Calibri" w:hAnsi="Calibri" w:cs="Calibri"/>
                  <w:color w:val="0F0F0F"/>
                  <w:sz w:val="22"/>
                  <w:szCs w:val="22"/>
                  <w:lang w:eastAsia="en-US"/>
                </w:rPr>
                <w:t>Code</w:t>
              </w:r>
            </w:ins>
          </w:p>
        </w:tc>
        <w:tc>
          <w:tcPr>
            <w:tcW w:w="6120" w:type="dxa"/>
            <w:tcBorders>
              <w:top w:val="nil"/>
              <w:left w:val="nil"/>
              <w:bottom w:val="nil"/>
              <w:right w:val="nil"/>
            </w:tcBorders>
          </w:tcPr>
          <w:p w14:paraId="5587778F" w14:textId="4E785043" w:rsidR="009B56AC" w:rsidRPr="0066451F" w:rsidRDefault="009B56AC" w:rsidP="009B56AC">
            <w:pPr>
              <w:widowControl w:val="0"/>
              <w:autoSpaceDE w:val="0"/>
              <w:autoSpaceDN w:val="0"/>
              <w:adjustRightInd w:val="0"/>
              <w:spacing w:line="240" w:lineRule="auto"/>
              <w:contextualSpacing w:val="0"/>
              <w:rPr>
                <w:rFonts w:ascii="Calibri" w:hAnsi="Calibri" w:cs="Arial"/>
                <w:color w:val="000000"/>
                <w:sz w:val="22"/>
                <w:szCs w:val="24"/>
                <w:lang w:eastAsia="en-US"/>
              </w:rPr>
            </w:pPr>
            <w:ins w:id="4789" w:author="Arjan Kloosterboer" w:date="2017-08-14T11:08:00Z">
              <w:r w:rsidRPr="007B3291">
                <w:rPr>
                  <w:rFonts w:ascii="Calibri" w:hAnsi="Calibri" w:cs="Arial"/>
                  <w:color w:val="000000"/>
                  <w:sz w:val="22"/>
                  <w:szCs w:val="24"/>
                  <w:lang w:eastAsia="en-US"/>
                </w:rPr>
                <w:t>ZTC.(Objecttype)ZAAKTYPE.(Groepattribuutsoort)Archiefclassificatie ZAAKTYPE.(Attribuutsoort)</w:t>
              </w:r>
              <w:r>
                <w:rPr>
                  <w:rFonts w:ascii="Calibri" w:hAnsi="Calibri" w:cs="Arial"/>
                  <w:color w:val="000000"/>
                  <w:sz w:val="22"/>
                  <w:szCs w:val="24"/>
                  <w:lang w:eastAsia="en-US"/>
                </w:rPr>
                <w:t>Code</w:t>
              </w:r>
            </w:ins>
          </w:p>
        </w:tc>
      </w:tr>
      <w:tr w:rsidR="00847C61" w:rsidRPr="0066451F" w14:paraId="6EF4446F" w14:textId="77777777" w:rsidTr="00256F29">
        <w:tc>
          <w:tcPr>
            <w:tcW w:w="450" w:type="dxa"/>
            <w:tcBorders>
              <w:top w:val="nil"/>
              <w:left w:val="nil"/>
              <w:bottom w:val="nil"/>
              <w:right w:val="nil"/>
            </w:tcBorders>
          </w:tcPr>
          <w:p w14:paraId="1F55CB4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790" w:name="BKM_EB6CF0C9_1321_41ca_BF8F_6B8A0A308136"/>
          </w:p>
        </w:tc>
        <w:tc>
          <w:tcPr>
            <w:tcW w:w="2790" w:type="dxa"/>
            <w:gridSpan w:val="2"/>
            <w:tcBorders>
              <w:top w:val="nil"/>
              <w:left w:val="nil"/>
              <w:bottom w:val="nil"/>
              <w:right w:val="nil"/>
            </w:tcBorders>
          </w:tcPr>
          <w:p w14:paraId="3964300B"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9B56AC">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Vertrouwelijk aanduiding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393FA4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Vertrouwelijkheidaanduiding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790"/>
      </w:tr>
      <w:tr w:rsidR="004A2ABC" w:rsidRPr="0066451F" w14:paraId="0C9D9082" w14:textId="77777777" w:rsidTr="00256F29">
        <w:tc>
          <w:tcPr>
            <w:tcW w:w="450" w:type="dxa"/>
            <w:tcBorders>
              <w:top w:val="nil"/>
              <w:left w:val="nil"/>
              <w:bottom w:val="nil"/>
              <w:right w:val="nil"/>
            </w:tcBorders>
          </w:tcPr>
          <w:p w14:paraId="1AD27EFE"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85E978A" w14:textId="5CA414A1" w:rsidR="004A2ABC" w:rsidRPr="004A2ABC"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ins w:id="4791" w:author="Arjan Kloosterboer" w:date="2017-03-07T15:51:00Z">
              <w:r w:rsidRPr="004A2ABC">
                <w:rPr>
                  <w:rFonts w:ascii="Calibri" w:hAnsi="Calibri" w:cs="Arial"/>
                  <w:color w:val="0F0F0F"/>
                  <w:sz w:val="22"/>
                  <w:szCs w:val="24"/>
                  <w:lang w:eastAsia="en-US"/>
                </w:rPr>
                <w:t>Opschorting/aanhouding mogelijk</w:t>
              </w:r>
            </w:ins>
          </w:p>
        </w:tc>
        <w:tc>
          <w:tcPr>
            <w:tcW w:w="6120" w:type="dxa"/>
            <w:tcBorders>
              <w:top w:val="nil"/>
              <w:left w:val="nil"/>
              <w:bottom w:val="nil"/>
              <w:right w:val="nil"/>
            </w:tcBorders>
          </w:tcPr>
          <w:p w14:paraId="7FE8449F" w14:textId="072A6F06" w:rsidR="004A2ABC" w:rsidRPr="0066451F" w:rsidRDefault="004A2ABC" w:rsidP="004A2ABC">
            <w:pPr>
              <w:widowControl w:val="0"/>
              <w:autoSpaceDE w:val="0"/>
              <w:autoSpaceDN w:val="0"/>
              <w:adjustRightInd w:val="0"/>
              <w:spacing w:line="240" w:lineRule="auto"/>
              <w:contextualSpacing w:val="0"/>
              <w:rPr>
                <w:rFonts w:ascii="Calibri" w:hAnsi="Calibri" w:cs="Arial"/>
                <w:color w:val="000000"/>
                <w:sz w:val="22"/>
                <w:szCs w:val="24"/>
                <w:lang w:eastAsia="en-US"/>
              </w:rPr>
            </w:pPr>
            <w:ins w:id="4792" w:author="Arjan Kloosterboer" w:date="2017-03-07T15:56: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ins>
            <w:ins w:id="4793" w:author="Arjan Kloosterboer" w:date="2017-03-07T15:55:00Z">
              <w:r w:rsidRPr="004A2ABC">
                <w:rPr>
                  <w:rFonts w:ascii="Calibri" w:hAnsi="Calibri" w:cs="Arial"/>
                  <w:color w:val="0F0F0F"/>
                  <w:sz w:val="22"/>
                  <w:szCs w:val="24"/>
                  <w:lang w:eastAsia="en-US"/>
                </w:rPr>
                <w:t>Opschorting/aanhouding mogelijk</w:t>
              </w:r>
            </w:ins>
          </w:p>
        </w:tc>
      </w:tr>
      <w:tr w:rsidR="004A2ABC" w:rsidRPr="0066451F" w14:paraId="28E436DF" w14:textId="77777777" w:rsidTr="00256F29">
        <w:tc>
          <w:tcPr>
            <w:tcW w:w="450" w:type="dxa"/>
            <w:tcBorders>
              <w:top w:val="nil"/>
              <w:left w:val="nil"/>
              <w:bottom w:val="nil"/>
              <w:right w:val="nil"/>
            </w:tcBorders>
          </w:tcPr>
          <w:p w14:paraId="7B28699E"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868D5F9" w14:textId="1DB8599B" w:rsidR="004A2ABC" w:rsidRPr="004A2ABC"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ins w:id="4794" w:author="Arjan Kloosterboer" w:date="2017-03-07T15:51:00Z">
              <w:r w:rsidRPr="004A2ABC">
                <w:rPr>
                  <w:rFonts w:ascii="Calibri" w:hAnsi="Calibri" w:cs="Arial"/>
                  <w:color w:val="0F0F0F"/>
                  <w:sz w:val="22"/>
                  <w:szCs w:val="24"/>
                  <w:lang w:eastAsia="en-US"/>
                </w:rPr>
                <w:t>Verlenging mogelijk</w:t>
              </w:r>
            </w:ins>
          </w:p>
        </w:tc>
        <w:tc>
          <w:tcPr>
            <w:tcW w:w="6120" w:type="dxa"/>
            <w:tcBorders>
              <w:top w:val="nil"/>
              <w:left w:val="nil"/>
              <w:bottom w:val="nil"/>
              <w:right w:val="nil"/>
            </w:tcBorders>
          </w:tcPr>
          <w:p w14:paraId="48E589CC" w14:textId="36D11057" w:rsidR="004A2ABC" w:rsidRPr="0066451F" w:rsidRDefault="004A2ABC" w:rsidP="004A2ABC">
            <w:pPr>
              <w:widowControl w:val="0"/>
              <w:autoSpaceDE w:val="0"/>
              <w:autoSpaceDN w:val="0"/>
              <w:adjustRightInd w:val="0"/>
              <w:spacing w:line="240" w:lineRule="auto"/>
              <w:contextualSpacing w:val="0"/>
              <w:rPr>
                <w:rFonts w:ascii="Calibri" w:hAnsi="Calibri" w:cs="Arial"/>
                <w:color w:val="000000"/>
                <w:sz w:val="22"/>
                <w:szCs w:val="24"/>
                <w:lang w:eastAsia="en-US"/>
              </w:rPr>
            </w:pPr>
            <w:ins w:id="4795" w:author="Arjan Kloosterboer" w:date="2017-03-07T15:56: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ins>
            <w:ins w:id="4796" w:author="Arjan Kloosterboer" w:date="2017-03-07T15:55:00Z">
              <w:r w:rsidRPr="004A2ABC">
                <w:rPr>
                  <w:rFonts w:ascii="Calibri" w:hAnsi="Calibri" w:cs="Arial"/>
                  <w:color w:val="0F0F0F"/>
                  <w:sz w:val="22"/>
                  <w:szCs w:val="24"/>
                  <w:lang w:eastAsia="en-US"/>
                </w:rPr>
                <w:t>Verlenging mogelijk</w:t>
              </w:r>
            </w:ins>
          </w:p>
        </w:tc>
      </w:tr>
      <w:tr w:rsidR="004A2ABC" w:rsidRPr="0066451F" w14:paraId="5C3428FC" w14:textId="77777777" w:rsidTr="00256F29">
        <w:tc>
          <w:tcPr>
            <w:tcW w:w="450" w:type="dxa"/>
            <w:tcBorders>
              <w:top w:val="nil"/>
              <w:left w:val="nil"/>
              <w:bottom w:val="nil"/>
              <w:right w:val="nil"/>
            </w:tcBorders>
          </w:tcPr>
          <w:p w14:paraId="34BB392D"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D8D55CF" w14:textId="44523F1D" w:rsidR="004A2ABC" w:rsidRPr="004A2ABC"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ins w:id="4797" w:author="Arjan Kloosterboer" w:date="2017-03-07T15:51:00Z">
              <w:r w:rsidRPr="004A2ABC">
                <w:rPr>
                  <w:rFonts w:ascii="Calibri" w:hAnsi="Calibri" w:cs="Arial"/>
                  <w:color w:val="0F0F0F"/>
                  <w:sz w:val="22"/>
                  <w:szCs w:val="24"/>
                  <w:lang w:eastAsia="en-US"/>
                </w:rPr>
                <w:t>Verlengingstermijn</w:t>
              </w:r>
            </w:ins>
          </w:p>
        </w:tc>
        <w:tc>
          <w:tcPr>
            <w:tcW w:w="6120" w:type="dxa"/>
            <w:tcBorders>
              <w:top w:val="nil"/>
              <w:left w:val="nil"/>
              <w:bottom w:val="nil"/>
              <w:right w:val="nil"/>
            </w:tcBorders>
          </w:tcPr>
          <w:p w14:paraId="02218D3E" w14:textId="047C2590" w:rsidR="004A2ABC" w:rsidRPr="0066451F" w:rsidRDefault="004A2ABC" w:rsidP="004A2ABC">
            <w:pPr>
              <w:widowControl w:val="0"/>
              <w:autoSpaceDE w:val="0"/>
              <w:autoSpaceDN w:val="0"/>
              <w:adjustRightInd w:val="0"/>
              <w:spacing w:line="240" w:lineRule="auto"/>
              <w:contextualSpacing w:val="0"/>
              <w:rPr>
                <w:rFonts w:ascii="Calibri" w:hAnsi="Calibri" w:cs="Arial"/>
                <w:color w:val="000000"/>
                <w:sz w:val="22"/>
                <w:szCs w:val="24"/>
                <w:lang w:eastAsia="en-US"/>
              </w:rPr>
            </w:pPr>
            <w:ins w:id="4798" w:author="Arjan Kloosterboer" w:date="2017-03-07T15:56: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ins>
            <w:ins w:id="4799" w:author="Arjan Kloosterboer" w:date="2017-03-07T15:55:00Z">
              <w:r w:rsidRPr="004A2ABC">
                <w:rPr>
                  <w:rFonts w:ascii="Calibri" w:hAnsi="Calibri" w:cs="Arial"/>
                  <w:color w:val="0F0F0F"/>
                  <w:sz w:val="22"/>
                  <w:szCs w:val="24"/>
                  <w:lang w:eastAsia="en-US"/>
                </w:rPr>
                <w:t>Verlengingstermijn</w:t>
              </w:r>
            </w:ins>
          </w:p>
        </w:tc>
      </w:tr>
      <w:tr w:rsidR="004A2ABC" w:rsidRPr="0066451F" w14:paraId="4B7713AB" w14:textId="77777777" w:rsidTr="00256F29">
        <w:tc>
          <w:tcPr>
            <w:tcW w:w="450" w:type="dxa"/>
            <w:tcBorders>
              <w:top w:val="nil"/>
              <w:left w:val="nil"/>
              <w:bottom w:val="nil"/>
              <w:right w:val="nil"/>
            </w:tcBorders>
          </w:tcPr>
          <w:p w14:paraId="717B3DA4"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FF8A58E" w14:textId="400ABE8A" w:rsidR="004A2ABC" w:rsidRPr="0066451F" w:rsidRDefault="004A2ABC" w:rsidP="004A2ABC">
            <w:pPr>
              <w:widowControl w:val="0"/>
              <w:autoSpaceDE w:val="0"/>
              <w:autoSpaceDN w:val="0"/>
              <w:adjustRightInd w:val="0"/>
              <w:spacing w:line="240" w:lineRule="auto"/>
              <w:contextualSpacing w:val="0"/>
              <w:rPr>
                <w:rFonts w:ascii="Arial" w:hAnsi="Arial" w:cs="Arial"/>
                <w:szCs w:val="24"/>
                <w:lang w:val="en-AU" w:eastAsia="en-US"/>
              </w:rPr>
            </w:pPr>
            <w:r w:rsidRPr="0066451F">
              <w:rPr>
                <w:rFonts w:ascii="Arial" w:hAnsi="Arial" w:cs="Arial"/>
                <w:szCs w:val="24"/>
                <w:lang w:val="en-AU" w:eastAsia="en-US"/>
              </w:rPr>
              <w:fldChar w:fldCharType="begin" w:fldLock="1"/>
            </w:r>
            <w:r w:rsidRPr="0066451F">
              <w:rPr>
                <w:rFonts w:ascii="Arial" w:hAnsi="Arial" w:cs="Arial"/>
                <w:szCs w:val="24"/>
                <w:lang w:val="en-AU" w:eastAsia="en-US"/>
              </w:rPr>
              <w:instrText xml:space="preserve">MERGEFIELD </w:instrText>
            </w:r>
            <w:r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Pr="0066451F">
              <w:rPr>
                <w:rFonts w:ascii="Calibri" w:hAnsi="Calibri" w:cs="Arial"/>
                <w:color w:val="0F0F0F"/>
                <w:sz w:val="22"/>
                <w:szCs w:val="24"/>
                <w:lang w:eastAsia="en-US"/>
              </w:rPr>
              <w:t>Zaakcategorie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20F3FE7F" w14:textId="773C8F9E" w:rsidR="004A2ABC" w:rsidRPr="0066451F" w:rsidRDefault="004A2ABC" w:rsidP="004A2ABC">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Zaakcategorie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p>
        </w:tc>
      </w:tr>
      <w:tr w:rsidR="004A2ABC" w:rsidRPr="0066451F" w14:paraId="0A6C7A1F" w14:textId="77777777" w:rsidTr="00256F29">
        <w:tc>
          <w:tcPr>
            <w:tcW w:w="450" w:type="dxa"/>
            <w:tcBorders>
              <w:top w:val="nil"/>
              <w:left w:val="nil"/>
              <w:bottom w:val="nil"/>
              <w:right w:val="nil"/>
            </w:tcBorders>
          </w:tcPr>
          <w:p w14:paraId="2BF258B3"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800" w:name="BKM_78A7CC73_5918_4f76_A153_894CCBA5DCEC"/>
          </w:p>
        </w:tc>
        <w:tc>
          <w:tcPr>
            <w:tcW w:w="2790" w:type="dxa"/>
            <w:gridSpan w:val="2"/>
            <w:tcBorders>
              <w:top w:val="nil"/>
              <w:left w:val="nil"/>
              <w:bottom w:val="nil"/>
              <w:right w:val="nil"/>
            </w:tcBorders>
          </w:tcPr>
          <w:p w14:paraId="0B41A6F8"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Pr="0066451F">
              <w:rPr>
                <w:rFonts w:ascii="Arial" w:hAnsi="Arial" w:cs="Arial"/>
                <w:szCs w:val="24"/>
                <w:lang w:val="en-AU" w:eastAsia="en-US"/>
              </w:rPr>
              <w:instrText xml:space="preserve">MERGEFIELD </w:instrText>
            </w:r>
            <w:r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Pr="0066451F">
              <w:rPr>
                <w:rFonts w:ascii="Calibri" w:hAnsi="Calibri" w:cs="Arial"/>
                <w:color w:val="0F0F0F"/>
                <w:sz w:val="22"/>
                <w:szCs w:val="24"/>
                <w:lang w:eastAsia="en-US"/>
              </w:rPr>
              <w:t>Publicatie-indicatie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0AF26B2"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Publicatie-indicatie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p>
        </w:tc>
        <w:bookmarkEnd w:id="4800"/>
      </w:tr>
      <w:tr w:rsidR="004A2ABC" w:rsidRPr="0066451F" w14:paraId="748C0CFC" w14:textId="77777777" w:rsidTr="00256F29">
        <w:tc>
          <w:tcPr>
            <w:tcW w:w="450" w:type="dxa"/>
            <w:tcBorders>
              <w:top w:val="nil"/>
              <w:left w:val="nil"/>
              <w:bottom w:val="nil"/>
              <w:right w:val="nil"/>
            </w:tcBorders>
          </w:tcPr>
          <w:p w14:paraId="418AF6D5"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801" w:name="BKM_714BAF3F_CBA6_4398_9C89_284582B30652"/>
          </w:p>
        </w:tc>
        <w:tc>
          <w:tcPr>
            <w:tcW w:w="2790" w:type="dxa"/>
            <w:gridSpan w:val="2"/>
            <w:tcBorders>
              <w:top w:val="nil"/>
              <w:left w:val="nil"/>
              <w:bottom w:val="nil"/>
              <w:right w:val="nil"/>
            </w:tcBorders>
          </w:tcPr>
          <w:p w14:paraId="0B2C294A"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Pr="0066451F">
              <w:rPr>
                <w:rFonts w:ascii="Arial" w:hAnsi="Arial" w:cs="Arial"/>
                <w:szCs w:val="24"/>
                <w:lang w:val="en-AU" w:eastAsia="en-US"/>
              </w:rPr>
              <w:instrText xml:space="preserve">MERGEFIELD </w:instrText>
            </w:r>
            <w:r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Pr="0066451F">
              <w:rPr>
                <w:rFonts w:ascii="Calibri" w:hAnsi="Calibri" w:cs="Arial"/>
                <w:color w:val="0F0F0F"/>
                <w:sz w:val="22"/>
                <w:szCs w:val="24"/>
                <w:lang w:eastAsia="en-US"/>
              </w:rPr>
              <w:t>Publicatietekst</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3838C28A"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Publicatietekst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p>
        </w:tc>
        <w:bookmarkEnd w:id="4801"/>
      </w:tr>
      <w:tr w:rsidR="00FA443C" w:rsidRPr="0066451F" w14:paraId="3A35A55C" w14:textId="77777777" w:rsidTr="00256F29">
        <w:tc>
          <w:tcPr>
            <w:tcW w:w="450" w:type="dxa"/>
            <w:tcBorders>
              <w:top w:val="nil"/>
              <w:left w:val="nil"/>
              <w:bottom w:val="nil"/>
              <w:right w:val="nil"/>
            </w:tcBorders>
          </w:tcPr>
          <w:p w14:paraId="0732A215"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C80BA73" w14:textId="1466551B"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802" w:author="Arjan Kloosterboer" w:date="2017-03-07T15:44:00Z">
              <w:r>
                <w:rPr>
                  <w:rFonts w:ascii="Arial" w:hAnsi="Arial" w:cs="Arial"/>
                  <w:sz w:val="20"/>
                  <w:szCs w:val="20"/>
                  <w:lang w:val="en-AU"/>
                </w:rPr>
                <w:t>Zaaktypen</w:t>
              </w:r>
            </w:ins>
            <w:ins w:id="4803" w:author="Arjan Kloosterboer" w:date="2017-03-07T15:45:00Z">
              <w:r>
                <w:rPr>
                  <w:rFonts w:ascii="Arial" w:hAnsi="Arial" w:cs="Arial"/>
                  <w:sz w:val="20"/>
                  <w:szCs w:val="20"/>
                  <w:lang w:val="en-AU"/>
                </w:rPr>
                <w:t>relatie</w:t>
              </w:r>
            </w:ins>
          </w:p>
        </w:tc>
        <w:tc>
          <w:tcPr>
            <w:tcW w:w="6120" w:type="dxa"/>
            <w:tcBorders>
              <w:top w:val="nil"/>
              <w:left w:val="nil"/>
              <w:bottom w:val="nil"/>
              <w:right w:val="nil"/>
            </w:tcBorders>
          </w:tcPr>
          <w:p w14:paraId="317D97CF" w14:textId="59510FAA"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804" w:author="Arjan Kloosterboer" w:date="2017-03-07T15:57:00Z">
              <w:r>
                <w:rPr>
                  <w:rFonts w:ascii="Calibri" w:hAnsi="Calibri" w:cs="Arial"/>
                  <w:color w:val="000000"/>
                  <w:sz w:val="22"/>
                  <w:szCs w:val="24"/>
                  <w:lang w:eastAsia="en-US"/>
                </w:rPr>
                <w:t>RGBZ</w:t>
              </w:r>
            </w:ins>
          </w:p>
        </w:tc>
      </w:tr>
      <w:tr w:rsidR="00FA443C" w:rsidRPr="0066451F" w14:paraId="6E40214E" w14:textId="77777777" w:rsidTr="00256F29">
        <w:tc>
          <w:tcPr>
            <w:tcW w:w="450" w:type="dxa"/>
            <w:tcBorders>
              <w:top w:val="nil"/>
              <w:left w:val="nil"/>
              <w:bottom w:val="nil"/>
              <w:right w:val="nil"/>
            </w:tcBorders>
          </w:tcPr>
          <w:p w14:paraId="5CB5BDBF"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3D2719" w14:textId="34DB9DBD"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805" w:author="Arjan Kloosterboer" w:date="2017-03-07T15:45:00Z">
              <w:r>
                <w:rPr>
                  <w:rFonts w:ascii="Arial" w:hAnsi="Arial" w:cs="Arial"/>
                  <w:sz w:val="20"/>
                  <w:szCs w:val="20"/>
                  <w:lang w:val="en-AU"/>
                </w:rPr>
                <w:t>- Zaaktype-identificatie</w:t>
              </w:r>
            </w:ins>
          </w:p>
        </w:tc>
        <w:tc>
          <w:tcPr>
            <w:tcW w:w="6120" w:type="dxa"/>
            <w:tcBorders>
              <w:top w:val="nil"/>
              <w:left w:val="nil"/>
              <w:bottom w:val="nil"/>
              <w:right w:val="nil"/>
            </w:tcBorders>
          </w:tcPr>
          <w:p w14:paraId="1C11B457" w14:textId="35D8EDBE"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806" w:author="Arjan Kloosterboer" w:date="2017-03-07T15:57: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Zaaktype-identificatie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ins>
          </w:p>
        </w:tc>
      </w:tr>
      <w:tr w:rsidR="00FA443C" w:rsidRPr="0066451F" w14:paraId="18947292" w14:textId="77777777" w:rsidTr="00256F29">
        <w:tc>
          <w:tcPr>
            <w:tcW w:w="450" w:type="dxa"/>
            <w:tcBorders>
              <w:top w:val="nil"/>
              <w:left w:val="nil"/>
              <w:bottom w:val="nil"/>
              <w:right w:val="nil"/>
            </w:tcBorders>
          </w:tcPr>
          <w:p w14:paraId="273F0515"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7B2BF03" w14:textId="683F2696"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807" w:author="Arjan Kloosterboer" w:date="2017-03-07T15:45:00Z">
              <w:r>
                <w:rPr>
                  <w:rFonts w:ascii="Arial" w:hAnsi="Arial" w:cs="Arial"/>
                  <w:sz w:val="20"/>
                  <w:szCs w:val="20"/>
                  <w:lang w:val="en-AU"/>
                </w:rPr>
                <w:t>- Domein</w:t>
              </w:r>
            </w:ins>
          </w:p>
        </w:tc>
        <w:tc>
          <w:tcPr>
            <w:tcW w:w="6120" w:type="dxa"/>
            <w:tcBorders>
              <w:top w:val="nil"/>
              <w:left w:val="nil"/>
              <w:bottom w:val="nil"/>
              <w:right w:val="nil"/>
            </w:tcBorders>
          </w:tcPr>
          <w:p w14:paraId="5F569B66" w14:textId="1F43C43A"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808" w:author="Arjan Kloosterboer" w:date="2017-03-07T15:58: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CATALOGUS</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Domein  </w:t>
              </w:r>
            </w:ins>
          </w:p>
        </w:tc>
      </w:tr>
      <w:tr w:rsidR="00FA443C" w:rsidRPr="00022289" w14:paraId="6E1EF69A" w14:textId="77777777" w:rsidTr="00256F29">
        <w:tc>
          <w:tcPr>
            <w:tcW w:w="450" w:type="dxa"/>
            <w:tcBorders>
              <w:top w:val="nil"/>
              <w:left w:val="nil"/>
              <w:bottom w:val="nil"/>
              <w:right w:val="nil"/>
            </w:tcBorders>
          </w:tcPr>
          <w:p w14:paraId="07C1AF8E"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C78824D" w14:textId="59B83AE8"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809" w:author="Arjan Kloosterboer" w:date="2017-03-07T15:45:00Z">
              <w:r>
                <w:rPr>
                  <w:rFonts w:ascii="Arial" w:hAnsi="Arial" w:cs="Arial"/>
                  <w:sz w:val="20"/>
                  <w:szCs w:val="20"/>
                  <w:lang w:val="en-AU"/>
                </w:rPr>
                <w:t>- RSIN</w:t>
              </w:r>
            </w:ins>
          </w:p>
        </w:tc>
        <w:tc>
          <w:tcPr>
            <w:tcW w:w="6120" w:type="dxa"/>
            <w:tcBorders>
              <w:top w:val="nil"/>
              <w:left w:val="nil"/>
              <w:bottom w:val="nil"/>
              <w:right w:val="nil"/>
            </w:tcBorders>
          </w:tcPr>
          <w:p w14:paraId="262B81CA" w14:textId="7CBCF9AB" w:rsidR="00FA443C" w:rsidRPr="00FA443C" w:rsidRDefault="00FA443C" w:rsidP="00FA443C">
            <w:pPr>
              <w:widowControl w:val="0"/>
              <w:autoSpaceDE w:val="0"/>
              <w:autoSpaceDN w:val="0"/>
              <w:adjustRightInd w:val="0"/>
              <w:spacing w:line="240" w:lineRule="auto"/>
              <w:contextualSpacing w:val="0"/>
              <w:rPr>
                <w:rFonts w:ascii="Calibri" w:hAnsi="Calibri" w:cs="Arial"/>
                <w:color w:val="000000"/>
                <w:sz w:val="22"/>
                <w:szCs w:val="24"/>
                <w:lang w:val="en-GB" w:eastAsia="en-US"/>
              </w:rPr>
            </w:pPr>
            <w:ins w:id="4810" w:author="Arjan Kloosterboer" w:date="2017-03-07T15:57:00Z">
              <w:r w:rsidRPr="00FA443C">
                <w:rPr>
                  <w:rFonts w:ascii="Calibri" w:hAnsi="Calibri" w:cs="Arial"/>
                  <w:color w:val="000000"/>
                  <w:sz w:val="22"/>
                  <w:szCs w:val="24"/>
                  <w:lang w:val="en-GB" w:eastAsia="en-US"/>
                </w:rPr>
                <w:t xml:space="preserve">ZTC.(Objecttype)CATALOGUS.(Attribuutsoort)RSIN  </w:t>
              </w:r>
            </w:ins>
            <w:r w:rsidRPr="0066451F">
              <w:rPr>
                <w:rFonts w:ascii="Calibri" w:hAnsi="Calibri" w:cs="Arial"/>
                <w:color w:val="000000"/>
                <w:sz w:val="22"/>
                <w:szCs w:val="24"/>
                <w:lang w:eastAsia="en-US"/>
              </w:rPr>
              <w:fldChar w:fldCharType="begin" w:fldLock="1"/>
            </w:r>
            <w:r w:rsidRPr="00FA443C">
              <w:rPr>
                <w:rFonts w:ascii="Calibri" w:hAnsi="Calibri" w:cs="Arial"/>
                <w:color w:val="000000"/>
                <w:sz w:val="22"/>
                <w:szCs w:val="24"/>
                <w:lang w:val="en-GB" w:eastAsia="en-US"/>
              </w:rPr>
              <w:instrText>MERGEFIELD Att.Type</w:instrText>
            </w:r>
            <w:r w:rsidRPr="0066451F">
              <w:rPr>
                <w:rFonts w:ascii="Calibri" w:hAnsi="Calibri" w:cs="Arial"/>
                <w:color w:val="000000"/>
                <w:sz w:val="22"/>
                <w:szCs w:val="24"/>
                <w:lang w:eastAsia="en-US"/>
              </w:rPr>
              <w:fldChar w:fldCharType="end"/>
            </w:r>
          </w:p>
        </w:tc>
      </w:tr>
      <w:tr w:rsidR="00FA443C" w:rsidRPr="0066451F" w14:paraId="77BFFACC" w14:textId="77777777" w:rsidTr="00256F29">
        <w:tc>
          <w:tcPr>
            <w:tcW w:w="450" w:type="dxa"/>
            <w:tcBorders>
              <w:top w:val="nil"/>
              <w:left w:val="nil"/>
              <w:bottom w:val="nil"/>
              <w:right w:val="nil"/>
            </w:tcBorders>
          </w:tcPr>
          <w:p w14:paraId="4D3B2498" w14:textId="77777777" w:rsidR="00FA443C" w:rsidRPr="00FA443C" w:rsidRDefault="00FA443C" w:rsidP="00FA443C">
            <w:pPr>
              <w:widowControl w:val="0"/>
              <w:autoSpaceDE w:val="0"/>
              <w:autoSpaceDN w:val="0"/>
              <w:adjustRightInd w:val="0"/>
              <w:spacing w:line="240" w:lineRule="auto"/>
              <w:contextualSpacing w:val="0"/>
              <w:rPr>
                <w:rFonts w:ascii="Calibri" w:hAnsi="Calibri" w:cs="Arial"/>
                <w:color w:val="0F0F0F"/>
                <w:sz w:val="22"/>
                <w:szCs w:val="24"/>
                <w:lang w:val="en-GB" w:eastAsia="en-US"/>
              </w:rPr>
            </w:pPr>
          </w:p>
        </w:tc>
        <w:tc>
          <w:tcPr>
            <w:tcW w:w="2790" w:type="dxa"/>
            <w:gridSpan w:val="2"/>
            <w:tcBorders>
              <w:top w:val="nil"/>
              <w:left w:val="nil"/>
              <w:bottom w:val="nil"/>
              <w:right w:val="nil"/>
            </w:tcBorders>
          </w:tcPr>
          <w:p w14:paraId="70F7AA0A" w14:textId="0BB8BE23"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811" w:author="Arjan Kloosterboer" w:date="2017-03-07T15:46:00Z">
              <w:r>
                <w:rPr>
                  <w:rFonts w:ascii="Arial" w:hAnsi="Arial" w:cs="Arial"/>
                  <w:sz w:val="20"/>
                  <w:szCs w:val="20"/>
                  <w:lang w:val="en-AU"/>
                </w:rPr>
                <w:t>- Aard relatie</w:t>
              </w:r>
            </w:ins>
          </w:p>
        </w:tc>
        <w:tc>
          <w:tcPr>
            <w:tcW w:w="6120" w:type="dxa"/>
            <w:tcBorders>
              <w:top w:val="nil"/>
              <w:left w:val="nil"/>
              <w:bottom w:val="nil"/>
              <w:right w:val="nil"/>
            </w:tcBorders>
          </w:tcPr>
          <w:p w14:paraId="68434521" w14:textId="4CEA7461"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812" w:author="Arjan Kloosterboer" w:date="2017-03-07T15:58:00Z">
              <w:r>
                <w:rPr>
                  <w:rFonts w:ascii="Calibri" w:hAnsi="Calibri" w:cs="Arial"/>
                  <w:color w:val="000000"/>
                  <w:sz w:val="22"/>
                  <w:szCs w:val="24"/>
                  <w:lang w:eastAsia="en-US"/>
                </w:rPr>
                <w:t>ZTC.(Relatieklasse)ZAAKTYPENRELATIE.(</w:t>
              </w:r>
            </w:ins>
            <w:ins w:id="4813" w:author="Arjan Kloosterboer" w:date="2017-03-07T15:59:00Z">
              <w:r>
                <w:rPr>
                  <w:rFonts w:ascii="Calibri" w:hAnsi="Calibri" w:cs="Arial"/>
                  <w:color w:val="000000"/>
                  <w:sz w:val="22"/>
                  <w:szCs w:val="24"/>
                  <w:lang w:eastAsia="en-US"/>
                </w:rPr>
                <w:t>Attribuutsoort)Aard relatie</w:t>
              </w:r>
            </w:ins>
          </w:p>
        </w:tc>
      </w:tr>
      <w:tr w:rsidR="00FA443C" w:rsidRPr="0066451F" w14:paraId="49A7C2D9" w14:textId="77777777" w:rsidTr="00256F29">
        <w:tc>
          <w:tcPr>
            <w:tcW w:w="450" w:type="dxa"/>
            <w:tcBorders>
              <w:top w:val="nil"/>
              <w:left w:val="nil"/>
              <w:bottom w:val="nil"/>
              <w:right w:val="nil"/>
            </w:tcBorders>
          </w:tcPr>
          <w:p w14:paraId="168E0E2E"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2C2BA53" w14:textId="4962EEC0" w:rsidR="00FA443C" w:rsidRPr="00FA443C" w:rsidRDefault="00FA443C" w:rsidP="00FA443C">
            <w:pPr>
              <w:widowControl w:val="0"/>
              <w:autoSpaceDE w:val="0"/>
              <w:autoSpaceDN w:val="0"/>
              <w:adjustRightInd w:val="0"/>
              <w:spacing w:line="240" w:lineRule="auto"/>
              <w:contextualSpacing w:val="0"/>
              <w:rPr>
                <w:rFonts w:ascii="Arial" w:hAnsi="Arial" w:cs="Arial"/>
                <w:szCs w:val="24"/>
                <w:lang w:eastAsia="en-US"/>
              </w:rPr>
            </w:pPr>
            <w:ins w:id="4814" w:author="Arjan Kloosterboer" w:date="2017-03-07T15:46:00Z">
              <w:r w:rsidRPr="00FA443C">
                <w:rPr>
                  <w:rFonts w:ascii="Arial" w:hAnsi="Arial" w:cs="Arial"/>
                  <w:sz w:val="20"/>
                  <w:szCs w:val="20"/>
                </w:rPr>
                <w:t>Deelzaaktypenrelatie</w:t>
              </w:r>
            </w:ins>
          </w:p>
        </w:tc>
        <w:tc>
          <w:tcPr>
            <w:tcW w:w="6120" w:type="dxa"/>
            <w:tcBorders>
              <w:top w:val="nil"/>
              <w:left w:val="nil"/>
              <w:bottom w:val="nil"/>
              <w:right w:val="nil"/>
            </w:tcBorders>
          </w:tcPr>
          <w:p w14:paraId="6372E428" w14:textId="516E9E6C"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815" w:author="Arjan Kloosterboer" w:date="2017-03-07T15:57:00Z">
              <w:r>
                <w:rPr>
                  <w:rFonts w:ascii="Calibri" w:hAnsi="Calibri" w:cs="Arial"/>
                  <w:color w:val="000000"/>
                  <w:sz w:val="22"/>
                  <w:szCs w:val="24"/>
                  <w:lang w:eastAsia="en-US"/>
                </w:rPr>
                <w:t>RGBZ</w:t>
              </w:r>
            </w:ins>
          </w:p>
        </w:tc>
      </w:tr>
      <w:tr w:rsidR="00FA443C" w:rsidRPr="0066451F" w14:paraId="11D935A4" w14:textId="77777777" w:rsidTr="00256F29">
        <w:tc>
          <w:tcPr>
            <w:tcW w:w="450" w:type="dxa"/>
            <w:tcBorders>
              <w:top w:val="nil"/>
              <w:left w:val="nil"/>
              <w:bottom w:val="nil"/>
              <w:right w:val="nil"/>
            </w:tcBorders>
          </w:tcPr>
          <w:p w14:paraId="34282F70"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4B09DB4" w14:textId="736E11C4" w:rsidR="00FA443C" w:rsidRPr="00FA443C" w:rsidRDefault="00FA443C" w:rsidP="00FA443C">
            <w:pPr>
              <w:widowControl w:val="0"/>
              <w:autoSpaceDE w:val="0"/>
              <w:autoSpaceDN w:val="0"/>
              <w:adjustRightInd w:val="0"/>
              <w:spacing w:line="240" w:lineRule="auto"/>
              <w:contextualSpacing w:val="0"/>
              <w:rPr>
                <w:rFonts w:ascii="Arial" w:hAnsi="Arial" w:cs="Arial"/>
                <w:szCs w:val="24"/>
                <w:lang w:eastAsia="en-US"/>
              </w:rPr>
            </w:pPr>
            <w:ins w:id="4816" w:author="Arjan Kloosterboer" w:date="2017-03-07T15:46:00Z">
              <w:r w:rsidRPr="00FA443C">
                <w:rPr>
                  <w:rFonts w:ascii="Arial" w:hAnsi="Arial" w:cs="Arial"/>
                  <w:sz w:val="20"/>
                  <w:szCs w:val="20"/>
                </w:rPr>
                <w:t>- Zaaktype-identificatie</w:t>
              </w:r>
            </w:ins>
          </w:p>
        </w:tc>
        <w:tc>
          <w:tcPr>
            <w:tcW w:w="6120" w:type="dxa"/>
            <w:tcBorders>
              <w:top w:val="nil"/>
              <w:left w:val="nil"/>
              <w:bottom w:val="nil"/>
              <w:right w:val="nil"/>
            </w:tcBorders>
          </w:tcPr>
          <w:p w14:paraId="069EB6D8" w14:textId="76078FB3"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817" w:author="Arjan Kloosterboer" w:date="2017-03-07T15:58: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Zaaktype-identificatie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ins>
          </w:p>
        </w:tc>
      </w:tr>
      <w:tr w:rsidR="00FA443C" w:rsidRPr="0066451F" w14:paraId="1511231D" w14:textId="77777777" w:rsidTr="00256F29">
        <w:tc>
          <w:tcPr>
            <w:tcW w:w="450" w:type="dxa"/>
            <w:tcBorders>
              <w:top w:val="nil"/>
              <w:left w:val="nil"/>
              <w:bottom w:val="nil"/>
              <w:right w:val="nil"/>
            </w:tcBorders>
          </w:tcPr>
          <w:p w14:paraId="25C8C026"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1802BA7" w14:textId="60AC7A1F"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818" w:author="Arjan Kloosterboer" w:date="2017-03-07T15:46:00Z">
              <w:r>
                <w:rPr>
                  <w:rFonts w:ascii="Arial" w:hAnsi="Arial" w:cs="Arial"/>
                  <w:sz w:val="20"/>
                  <w:szCs w:val="20"/>
                  <w:lang w:val="en-AU"/>
                </w:rPr>
                <w:t>- Domein</w:t>
              </w:r>
            </w:ins>
          </w:p>
        </w:tc>
        <w:tc>
          <w:tcPr>
            <w:tcW w:w="6120" w:type="dxa"/>
            <w:tcBorders>
              <w:top w:val="nil"/>
              <w:left w:val="nil"/>
              <w:bottom w:val="nil"/>
              <w:right w:val="nil"/>
            </w:tcBorders>
          </w:tcPr>
          <w:p w14:paraId="4D1761D6" w14:textId="1B20B333"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819" w:author="Arjan Kloosterboer" w:date="2017-03-07T15:58: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CATALOGUS</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Domein  </w:t>
              </w:r>
            </w:ins>
          </w:p>
        </w:tc>
      </w:tr>
      <w:tr w:rsidR="00FA443C" w:rsidRPr="00022289" w14:paraId="2AD05BA0" w14:textId="77777777" w:rsidTr="00256F29">
        <w:tc>
          <w:tcPr>
            <w:tcW w:w="450" w:type="dxa"/>
            <w:tcBorders>
              <w:top w:val="nil"/>
              <w:left w:val="nil"/>
              <w:bottom w:val="nil"/>
              <w:right w:val="nil"/>
            </w:tcBorders>
          </w:tcPr>
          <w:p w14:paraId="064FF958"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51D4B42" w14:textId="53D5E315"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820" w:author="Arjan Kloosterboer" w:date="2017-03-07T15:46:00Z">
              <w:r>
                <w:rPr>
                  <w:rFonts w:ascii="Arial" w:hAnsi="Arial" w:cs="Arial"/>
                  <w:sz w:val="20"/>
                  <w:szCs w:val="20"/>
                  <w:lang w:val="en-AU"/>
                </w:rPr>
                <w:t>- RSIN</w:t>
              </w:r>
            </w:ins>
          </w:p>
        </w:tc>
        <w:tc>
          <w:tcPr>
            <w:tcW w:w="6120" w:type="dxa"/>
            <w:tcBorders>
              <w:top w:val="nil"/>
              <w:left w:val="nil"/>
              <w:bottom w:val="nil"/>
              <w:right w:val="nil"/>
            </w:tcBorders>
          </w:tcPr>
          <w:p w14:paraId="0FDCF5DA" w14:textId="50877807" w:rsidR="00FA443C" w:rsidRPr="00FA443C" w:rsidRDefault="00FA443C" w:rsidP="00FA443C">
            <w:pPr>
              <w:widowControl w:val="0"/>
              <w:autoSpaceDE w:val="0"/>
              <w:autoSpaceDN w:val="0"/>
              <w:adjustRightInd w:val="0"/>
              <w:spacing w:line="240" w:lineRule="auto"/>
              <w:contextualSpacing w:val="0"/>
              <w:rPr>
                <w:rFonts w:ascii="Calibri" w:hAnsi="Calibri" w:cs="Arial"/>
                <w:color w:val="000000"/>
                <w:sz w:val="22"/>
                <w:szCs w:val="24"/>
                <w:lang w:val="en-GB" w:eastAsia="en-US"/>
              </w:rPr>
            </w:pPr>
            <w:ins w:id="4821" w:author="Arjan Kloosterboer" w:date="2017-03-07T15:58:00Z">
              <w:r w:rsidRPr="009372EE">
                <w:rPr>
                  <w:rFonts w:ascii="Calibri" w:hAnsi="Calibri" w:cs="Arial"/>
                  <w:color w:val="000000"/>
                  <w:sz w:val="22"/>
                  <w:szCs w:val="24"/>
                  <w:lang w:val="en-GB" w:eastAsia="en-US"/>
                </w:rPr>
                <w:t xml:space="preserve">ZTC.(Objecttype)CATALOGUS.(Attribuutsoort)RSIN  </w:t>
              </w:r>
              <w:r w:rsidRPr="0066451F">
                <w:rPr>
                  <w:rFonts w:ascii="Calibri" w:hAnsi="Calibri" w:cs="Arial"/>
                  <w:color w:val="000000"/>
                  <w:sz w:val="22"/>
                  <w:szCs w:val="24"/>
                  <w:lang w:eastAsia="en-US"/>
                </w:rPr>
                <w:fldChar w:fldCharType="begin" w:fldLock="1"/>
              </w:r>
              <w:r w:rsidRPr="009372EE">
                <w:rPr>
                  <w:rFonts w:ascii="Calibri" w:hAnsi="Calibri" w:cs="Arial"/>
                  <w:color w:val="000000"/>
                  <w:sz w:val="22"/>
                  <w:szCs w:val="24"/>
                  <w:lang w:val="en-GB" w:eastAsia="en-US"/>
                </w:rPr>
                <w:instrText>MERGEFIELD Att.Type</w:instrText>
              </w:r>
              <w:r w:rsidRPr="0066451F">
                <w:rPr>
                  <w:rFonts w:ascii="Calibri" w:hAnsi="Calibri" w:cs="Arial"/>
                  <w:color w:val="000000"/>
                  <w:sz w:val="22"/>
                  <w:szCs w:val="24"/>
                  <w:lang w:eastAsia="en-US"/>
                </w:rPr>
                <w:fldChar w:fldCharType="end"/>
              </w:r>
            </w:ins>
          </w:p>
        </w:tc>
      </w:tr>
      <w:tr w:rsidR="00FA443C" w:rsidRPr="0066451F" w14:paraId="6BAF2F1D" w14:textId="77777777" w:rsidTr="00256F29">
        <w:tc>
          <w:tcPr>
            <w:tcW w:w="450" w:type="dxa"/>
            <w:tcBorders>
              <w:top w:val="nil"/>
              <w:left w:val="nil"/>
              <w:bottom w:val="nil"/>
              <w:right w:val="nil"/>
            </w:tcBorders>
          </w:tcPr>
          <w:p w14:paraId="3BDB0C1E" w14:textId="77777777" w:rsidR="00FA443C" w:rsidRPr="00FA443C" w:rsidRDefault="00FA443C" w:rsidP="00FA443C">
            <w:pPr>
              <w:widowControl w:val="0"/>
              <w:autoSpaceDE w:val="0"/>
              <w:autoSpaceDN w:val="0"/>
              <w:adjustRightInd w:val="0"/>
              <w:spacing w:line="240" w:lineRule="auto"/>
              <w:contextualSpacing w:val="0"/>
              <w:rPr>
                <w:rFonts w:ascii="Calibri" w:hAnsi="Calibri" w:cs="Arial"/>
                <w:color w:val="0F0F0F"/>
                <w:sz w:val="22"/>
                <w:szCs w:val="24"/>
                <w:lang w:val="en-GB" w:eastAsia="en-US"/>
              </w:rPr>
            </w:pPr>
            <w:bookmarkStart w:id="4822" w:name="BKM_497CADD1_7809_4fc8_AF78_E71C17D690CC"/>
          </w:p>
        </w:tc>
        <w:tc>
          <w:tcPr>
            <w:tcW w:w="2790" w:type="dxa"/>
            <w:gridSpan w:val="2"/>
            <w:tcBorders>
              <w:top w:val="nil"/>
              <w:left w:val="nil"/>
              <w:bottom w:val="nil"/>
              <w:right w:val="nil"/>
            </w:tcBorders>
          </w:tcPr>
          <w:p w14:paraId="5D6CBC61"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Pr="0066451F">
              <w:rPr>
                <w:rFonts w:ascii="Arial" w:hAnsi="Arial" w:cs="Arial"/>
                <w:szCs w:val="24"/>
                <w:lang w:val="en-AU" w:eastAsia="en-US"/>
              </w:rPr>
              <w:instrText xml:space="preserve">MERGEFIELD </w:instrText>
            </w:r>
            <w:r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Pr="0066451F">
              <w:rPr>
                <w:rFonts w:ascii="Calibri" w:hAnsi="Calibri" w:cs="Arial"/>
                <w:color w:val="0F0F0F"/>
                <w:sz w:val="22"/>
                <w:szCs w:val="24"/>
                <w:lang w:eastAsia="en-US"/>
              </w:rPr>
              <w:t>Datum begin geldigheid zaaktype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2F83BB24"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begin geldigheid zaaktype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p>
        </w:tc>
        <w:bookmarkEnd w:id="4822"/>
      </w:tr>
      <w:tr w:rsidR="00FA443C" w:rsidRPr="0066451F" w14:paraId="3C4D814F" w14:textId="77777777" w:rsidTr="00256F29">
        <w:tc>
          <w:tcPr>
            <w:tcW w:w="450" w:type="dxa"/>
            <w:tcBorders>
              <w:top w:val="nil"/>
              <w:left w:val="nil"/>
              <w:bottom w:val="nil"/>
              <w:right w:val="nil"/>
            </w:tcBorders>
          </w:tcPr>
          <w:p w14:paraId="4E242BA5"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CAB2C56" w14:textId="50204863"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823" w:author="Arjan Kloosterboer" w:date="2017-03-07T15:55:00Z">
              <w:r w:rsidRPr="004A2ABC">
                <w:rPr>
                  <w:rFonts w:ascii="Calibri" w:hAnsi="Calibri" w:cs="Arial"/>
                  <w:color w:val="0F0F0F"/>
                  <w:sz w:val="22"/>
                  <w:szCs w:val="24"/>
                  <w:lang w:eastAsia="en-US"/>
                </w:rPr>
                <w:t>Versiedatum</w:t>
              </w:r>
            </w:ins>
          </w:p>
        </w:tc>
        <w:tc>
          <w:tcPr>
            <w:tcW w:w="6120" w:type="dxa"/>
            <w:tcBorders>
              <w:top w:val="nil"/>
              <w:left w:val="nil"/>
              <w:bottom w:val="nil"/>
              <w:right w:val="nil"/>
            </w:tcBorders>
          </w:tcPr>
          <w:p w14:paraId="2DD0BF74" w14:textId="407545FD"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824" w:author="Arjan Kloosterboer" w:date="2017-03-07T15:56: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ins>
            <w:ins w:id="4825" w:author="Arjan Kloosterboer" w:date="2017-03-07T15:55:00Z">
              <w:r w:rsidRPr="004A2ABC">
                <w:rPr>
                  <w:rFonts w:ascii="Calibri" w:hAnsi="Calibri" w:cs="Arial"/>
                  <w:color w:val="0F0F0F"/>
                  <w:sz w:val="22"/>
                  <w:szCs w:val="24"/>
                  <w:lang w:eastAsia="en-US"/>
                </w:rPr>
                <w:t>Versiedatum</w:t>
              </w:r>
            </w:ins>
          </w:p>
        </w:tc>
      </w:tr>
      <w:tr w:rsidR="00FA443C" w:rsidRPr="0066451F" w14:paraId="074CA264" w14:textId="77777777" w:rsidTr="00256F29">
        <w:tc>
          <w:tcPr>
            <w:tcW w:w="450" w:type="dxa"/>
            <w:tcBorders>
              <w:top w:val="nil"/>
              <w:left w:val="nil"/>
              <w:bottom w:val="nil"/>
              <w:right w:val="nil"/>
            </w:tcBorders>
          </w:tcPr>
          <w:p w14:paraId="3AAF5FF9"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826" w:name="BKM_C0DF6C6A_D876_45c0_BA0C_906F2A970739"/>
          </w:p>
        </w:tc>
        <w:tc>
          <w:tcPr>
            <w:tcW w:w="2790" w:type="dxa"/>
            <w:gridSpan w:val="2"/>
            <w:tcBorders>
              <w:top w:val="nil"/>
              <w:left w:val="nil"/>
              <w:bottom w:val="nil"/>
              <w:right w:val="nil"/>
            </w:tcBorders>
          </w:tcPr>
          <w:p w14:paraId="7501B7C8"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Pr="0066451F">
              <w:rPr>
                <w:rFonts w:ascii="Arial" w:hAnsi="Arial" w:cs="Arial"/>
                <w:szCs w:val="24"/>
                <w:lang w:val="en-AU" w:eastAsia="en-US"/>
              </w:rPr>
              <w:instrText xml:space="preserve">MERGEFIELD </w:instrText>
            </w:r>
            <w:r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Pr="0066451F">
              <w:rPr>
                <w:rFonts w:ascii="Calibri" w:hAnsi="Calibri" w:cs="Arial"/>
                <w:color w:val="0F0F0F"/>
                <w:sz w:val="22"/>
                <w:szCs w:val="24"/>
                <w:lang w:eastAsia="en-US"/>
              </w:rPr>
              <w:t>Datum einde geldigheid zaaktype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DF47C2D"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einde geldigheid zaaktype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p>
        </w:tc>
        <w:bookmarkEnd w:id="4826"/>
      </w:tr>
    </w:tbl>
    <w:p w14:paraId="21FE9A3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66451F" w14:paraId="1F5A6BAC" w14:textId="77777777" w:rsidTr="00847C61">
        <w:tc>
          <w:tcPr>
            <w:tcW w:w="9360" w:type="dxa"/>
            <w:gridSpan w:val="3"/>
            <w:tcBorders>
              <w:top w:val="nil"/>
              <w:left w:val="nil"/>
              <w:bottom w:val="nil"/>
              <w:right w:val="nil"/>
            </w:tcBorders>
          </w:tcPr>
          <w:p w14:paraId="3F6EF93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Overzicht relaties</w:t>
            </w:r>
          </w:p>
        </w:tc>
      </w:tr>
      <w:tr w:rsidR="00847C61" w:rsidRPr="0066451F" w14:paraId="284DCF3F" w14:textId="77777777" w:rsidTr="00847C61">
        <w:tc>
          <w:tcPr>
            <w:tcW w:w="450" w:type="dxa"/>
            <w:tcBorders>
              <w:top w:val="nil"/>
              <w:left w:val="nil"/>
              <w:bottom w:val="nil"/>
              <w:right w:val="nil"/>
            </w:tcBorders>
          </w:tcPr>
          <w:p w14:paraId="6AE1790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6ECEFA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66451F">
              <w:rPr>
                <w:rFonts w:ascii="Calibri" w:hAnsi="Calibri" w:cs="Arial"/>
                <w:i/>
                <w:color w:val="0F0F0F"/>
                <w:sz w:val="22"/>
                <w:szCs w:val="24"/>
                <w:lang w:eastAsia="en-US"/>
              </w:rPr>
              <w:t>Relatienaam met</w:t>
            </w:r>
          </w:p>
          <w:p w14:paraId="2AB40D61"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5871FEE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Definitie</w:t>
            </w:r>
          </w:p>
        </w:tc>
      </w:tr>
      <w:tr w:rsidR="00847C61" w:rsidRPr="0066451F" w14:paraId="0124E3F7" w14:textId="77777777" w:rsidTr="00847C61">
        <w:tc>
          <w:tcPr>
            <w:tcW w:w="450" w:type="dxa"/>
            <w:tcBorders>
              <w:top w:val="nil"/>
              <w:left w:val="nil"/>
              <w:bottom w:val="nil"/>
              <w:right w:val="nil"/>
            </w:tcBorders>
          </w:tcPr>
          <w:p w14:paraId="4C14751C"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7DD891D" w14:textId="559B591C"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522AAD">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del w:id="4827" w:author="Arjan Kloosterboer" w:date="2017-03-07T12:16:00Z">
              <w:r w:rsidR="00847C61" w:rsidRPr="0066451F" w:rsidDel="00522AAD">
                <w:rPr>
                  <w:rFonts w:ascii="Calibri" w:hAnsi="Calibri" w:cs="Arial"/>
                  <w:color w:val="0F0F0F"/>
                  <w:sz w:val="22"/>
                  <w:szCs w:val="24"/>
                  <w:lang w:eastAsia="en-US"/>
                </w:rPr>
                <w:delText>ZAAK</w:delText>
              </w:r>
            </w:del>
            <w:ins w:id="4828" w:author="Arjan Kloosterboer" w:date="2017-03-07T12:16:00Z">
              <w:r w:rsidR="00522AAD">
                <w:rPr>
                  <w:rFonts w:ascii="Calibri" w:hAnsi="Calibri" w:cs="Arial"/>
                  <w:color w:val="0F0F0F"/>
                  <w:sz w:val="22"/>
                  <w:szCs w:val="24"/>
                  <w:lang w:eastAsia="en-US"/>
                </w:rPr>
                <w:t>STATUS</w:t>
              </w:r>
            </w:ins>
            <w:r w:rsidR="00847C61" w:rsidRPr="0066451F">
              <w:rPr>
                <w:rFonts w:ascii="Calibri" w:hAnsi="Calibri" w:cs="Arial"/>
                <w:color w:val="0F0F0F"/>
                <w:sz w:val="22"/>
                <w:szCs w:val="24"/>
                <w:lang w:eastAsia="en-US"/>
              </w:rPr>
              <w:t>TYPE</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ins w:id="4829" w:author="Arjan Kloosterboer" w:date="2017-03-07T12:17:00Z">
              <w:r w:rsidR="00522AAD">
                <w:rPr>
                  <w:rFonts w:ascii="Calibri" w:hAnsi="Calibri" w:cs="Arial"/>
                  <w:color w:val="0F0F0F"/>
                  <w:sz w:val="22"/>
                  <w:szCs w:val="24"/>
                  <w:lang w:eastAsia="en-US"/>
                </w:rPr>
                <w:t>..*</w:t>
              </w:r>
            </w:ins>
            <w:r w:rsidR="00847C61" w:rsidRPr="0066451F">
              <w:rPr>
                <w:rFonts w:ascii="Calibri" w:hAnsi="Calibri" w:cs="Arial"/>
                <w:color w:val="0F0F0F"/>
                <w:sz w:val="22"/>
                <w:szCs w:val="24"/>
                <w:lang w:eastAsia="en-US"/>
              </w:rPr>
              <w:t>]</w:t>
            </w:r>
          </w:p>
          <w:p w14:paraId="18E2047D" w14:textId="7380A84C"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del w:id="4830" w:author="Arjan Kloosterboer" w:date="2017-03-07T12:16:00Z">
              <w:r w:rsidR="00DE73DB" w:rsidRPr="0066451F" w:rsidDel="00522AAD">
                <w:rPr>
                  <w:rFonts w:ascii="Calibri" w:hAnsi="Calibri" w:cs="Arial"/>
                  <w:color w:val="0F0F0F"/>
                  <w:sz w:val="22"/>
                  <w:szCs w:val="24"/>
                  <w:lang w:eastAsia="en-US"/>
                </w:rPr>
                <w:fldChar w:fldCharType="begin" w:fldLock="1"/>
              </w:r>
              <w:r w:rsidRPr="0066451F" w:rsidDel="00522AAD">
                <w:rPr>
                  <w:rFonts w:ascii="Calibri" w:hAnsi="Calibri" w:cs="Arial"/>
                  <w:color w:val="0F0F0F"/>
                  <w:sz w:val="22"/>
                  <w:szCs w:val="24"/>
                  <w:lang w:eastAsia="en-US"/>
                </w:rPr>
                <w:delInstrText>MERGEFIELD Connector.Name</w:delInstrText>
              </w:r>
              <w:r w:rsidR="00DE73DB" w:rsidRPr="0066451F" w:rsidDel="00522AAD">
                <w:rPr>
                  <w:rFonts w:ascii="Calibri" w:hAnsi="Calibri" w:cs="Arial"/>
                  <w:color w:val="0F0F0F"/>
                  <w:sz w:val="22"/>
                  <w:szCs w:val="24"/>
                  <w:lang w:eastAsia="en-US"/>
                </w:rPr>
                <w:fldChar w:fldCharType="separate"/>
              </w:r>
              <w:r w:rsidRPr="0066451F" w:rsidDel="00522AAD">
                <w:rPr>
                  <w:rFonts w:ascii="Calibri" w:hAnsi="Calibri" w:cs="Arial"/>
                  <w:color w:val="0F0F0F"/>
                  <w:sz w:val="22"/>
                  <w:szCs w:val="24"/>
                  <w:lang w:eastAsia="en-US"/>
                </w:rPr>
                <w:delText>heeft</w:delText>
              </w:r>
              <w:r w:rsidR="00DE73DB" w:rsidRPr="0066451F" w:rsidDel="00522AAD">
                <w:rPr>
                  <w:rFonts w:ascii="Calibri" w:hAnsi="Calibri" w:cs="Arial"/>
                  <w:color w:val="0F0F0F"/>
                  <w:sz w:val="22"/>
                  <w:szCs w:val="24"/>
                  <w:lang w:eastAsia="en-US"/>
                </w:rPr>
                <w:fldChar w:fldCharType="end"/>
              </w:r>
            </w:del>
            <w:ins w:id="4831" w:author="Arjan Kloosterboer" w:date="2017-03-07T12:16:00Z">
              <w:r w:rsidR="00522AAD">
                <w:rPr>
                  <w:rFonts w:ascii="Calibri" w:hAnsi="Calibri" w:cs="Arial"/>
                  <w:color w:val="0F0F0F"/>
                  <w:sz w:val="22"/>
                  <w:szCs w:val="24"/>
                  <w:lang w:eastAsia="en-US"/>
                </w:rPr>
                <w:t>is van</w:t>
              </w:r>
            </w:ins>
          </w:p>
          <w:p w14:paraId="31D2F8EA" w14:textId="32335D01"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del w:id="4832" w:author="Arjan Kloosterboer" w:date="2017-03-07T12:17:00Z">
              <w:r w:rsidR="00847C61" w:rsidRPr="0066451F" w:rsidDel="00522AAD">
                <w:rPr>
                  <w:rFonts w:ascii="Calibri" w:hAnsi="Calibri" w:cs="Arial"/>
                  <w:color w:val="0F0F0F"/>
                  <w:sz w:val="22"/>
                  <w:szCs w:val="24"/>
                  <w:lang w:eastAsia="en-US"/>
                </w:rPr>
                <w:delText>STATUS</w:delText>
              </w:r>
            </w:del>
            <w:ins w:id="4833" w:author="Arjan Kloosterboer" w:date="2017-03-07T12:17:00Z">
              <w:r w:rsidR="00522AAD">
                <w:rPr>
                  <w:rFonts w:ascii="Calibri" w:hAnsi="Calibri" w:cs="Arial"/>
                  <w:color w:val="0F0F0F"/>
                  <w:sz w:val="22"/>
                  <w:szCs w:val="24"/>
                  <w:lang w:eastAsia="en-US"/>
                </w:rPr>
                <w:t>ZAAK</w:t>
              </w:r>
            </w:ins>
            <w:r w:rsidR="00847C61" w:rsidRPr="0066451F">
              <w:rPr>
                <w:rFonts w:ascii="Calibri" w:hAnsi="Calibri" w:cs="Arial"/>
                <w:color w:val="0F0F0F"/>
                <w:sz w:val="22"/>
                <w:szCs w:val="24"/>
                <w:lang w:eastAsia="en-US"/>
              </w:rPr>
              <w:t>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del w:id="4834" w:author="Arjan Kloosterboer" w:date="2017-03-07T12:17:00Z">
              <w:r w:rsidR="00847C61" w:rsidRPr="0066451F" w:rsidDel="00522AAD">
                <w:rPr>
                  <w:rFonts w:ascii="Calibri" w:hAnsi="Calibri" w:cs="Arial"/>
                  <w:color w:val="0F0F0F"/>
                  <w:sz w:val="22"/>
                  <w:szCs w:val="24"/>
                  <w:lang w:eastAsia="en-US"/>
                </w:rPr>
                <w:delText>..*</w:delText>
              </w:r>
            </w:del>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05A40A1E" w14:textId="468F7B9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 xml:space="preserve">De STATUSTYPEn die bereikt kunnen worden bij behandeling van </w:t>
            </w:r>
            <w:ins w:id="4835" w:author="Arjan Kloosterboer" w:date="2017-03-07T12:17:00Z">
              <w:r w:rsidR="00522AAD">
                <w:rPr>
                  <w:rFonts w:ascii="Calibri" w:hAnsi="Calibri" w:cs="Arial"/>
                  <w:color w:val="610E6A"/>
                  <w:sz w:val="22"/>
                  <w:szCs w:val="24"/>
                  <w:lang w:eastAsia="en-US"/>
                </w:rPr>
                <w:t xml:space="preserve">een </w:t>
              </w:r>
            </w:ins>
            <w:r w:rsidR="00847C61" w:rsidRPr="0066451F">
              <w:rPr>
                <w:rFonts w:ascii="Calibri" w:hAnsi="Calibri" w:cs="Arial"/>
                <w:color w:val="610E6A"/>
                <w:sz w:val="22"/>
                <w:szCs w:val="24"/>
                <w:lang w:eastAsia="en-US"/>
              </w:rPr>
              <w:t>ZAAK</w:t>
            </w:r>
            <w:del w:id="4836" w:author="Arjan Kloosterboer" w:date="2017-03-07T12:17:00Z">
              <w:r w:rsidR="00847C61" w:rsidRPr="0066451F" w:rsidDel="00522AAD">
                <w:rPr>
                  <w:rFonts w:ascii="Calibri" w:hAnsi="Calibri" w:cs="Arial"/>
                  <w:color w:val="610E6A"/>
                  <w:sz w:val="22"/>
                  <w:szCs w:val="24"/>
                  <w:lang w:eastAsia="en-US"/>
                </w:rPr>
                <w:delText>en</w:delText>
              </w:r>
            </w:del>
            <w:r w:rsidR="00847C61" w:rsidRPr="0066451F">
              <w:rPr>
                <w:rFonts w:ascii="Calibri" w:hAnsi="Calibri" w:cs="Arial"/>
                <w:color w:val="610E6A"/>
                <w:sz w:val="22"/>
                <w:szCs w:val="24"/>
                <w:lang w:eastAsia="en-US"/>
              </w:rPr>
              <w:t xml:space="preserve"> van het ZAAKTYPE.</w:t>
            </w:r>
          </w:p>
        </w:tc>
      </w:tr>
      <w:tr w:rsidR="00847C61" w:rsidRPr="0066451F" w14:paraId="0144D9C8" w14:textId="77777777" w:rsidTr="00847C61">
        <w:trPr>
          <w:trHeight w:hRule="exact" w:val="128"/>
        </w:trPr>
        <w:tc>
          <w:tcPr>
            <w:tcW w:w="450" w:type="dxa"/>
            <w:tcBorders>
              <w:top w:val="nil"/>
              <w:left w:val="nil"/>
              <w:bottom w:val="nil"/>
              <w:right w:val="nil"/>
            </w:tcBorders>
          </w:tcPr>
          <w:p w14:paraId="7F4A1DA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5960358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AF1974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48277998" w14:textId="77777777" w:rsidTr="00847C61">
        <w:tc>
          <w:tcPr>
            <w:tcW w:w="450" w:type="dxa"/>
            <w:tcBorders>
              <w:top w:val="nil"/>
              <w:left w:val="nil"/>
              <w:bottom w:val="nil"/>
              <w:right w:val="nil"/>
            </w:tcBorders>
          </w:tcPr>
          <w:p w14:paraId="49638B79"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AEA752E"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522AAD">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14:paraId="5F9E2AF1" w14:textId="2242A1EF"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van</w:t>
            </w:r>
            <w:r w:rsidR="00DE73DB" w:rsidRPr="0066451F">
              <w:rPr>
                <w:rFonts w:ascii="Calibri" w:hAnsi="Calibri" w:cs="Arial"/>
                <w:color w:val="0F0F0F"/>
                <w:sz w:val="22"/>
                <w:szCs w:val="24"/>
                <w:lang w:eastAsia="en-US"/>
              </w:rPr>
              <w:fldChar w:fldCharType="end"/>
            </w:r>
            <w:ins w:id="4837" w:author="Arjan Kloosterboer" w:date="2017-02-02T08:41:00Z">
              <w:r w:rsidR="00CF3C51">
                <w:rPr>
                  <w:rFonts w:ascii="Calibri" w:hAnsi="Calibri" w:cs="Arial"/>
                  <w:color w:val="0F0F0F"/>
                  <w:sz w:val="22"/>
                  <w:szCs w:val="24"/>
                  <w:lang w:eastAsia="en-US"/>
                </w:rPr>
                <w:t xml:space="preserve"> versie van </w:t>
              </w:r>
            </w:ins>
          </w:p>
          <w:p w14:paraId="51E25975"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ZAAKTYPE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738ECBA5"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Aanduiding van de aard van de ZAAK.</w:t>
            </w:r>
          </w:p>
        </w:tc>
      </w:tr>
      <w:tr w:rsidR="00847C61" w:rsidRPr="0066451F" w14:paraId="447D7552" w14:textId="77777777" w:rsidTr="00847C61">
        <w:trPr>
          <w:trHeight w:hRule="exact" w:val="128"/>
        </w:trPr>
        <w:tc>
          <w:tcPr>
            <w:tcW w:w="450" w:type="dxa"/>
            <w:tcBorders>
              <w:top w:val="nil"/>
              <w:left w:val="nil"/>
              <w:bottom w:val="nil"/>
              <w:right w:val="nil"/>
            </w:tcBorders>
          </w:tcPr>
          <w:p w14:paraId="2D70916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5287572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D26CC6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5CD9FC86" w14:textId="77777777" w:rsidTr="00847C61">
        <w:tc>
          <w:tcPr>
            <w:tcW w:w="450" w:type="dxa"/>
            <w:tcBorders>
              <w:top w:val="nil"/>
              <w:left w:val="nil"/>
              <w:bottom w:val="nil"/>
              <w:right w:val="nil"/>
            </w:tcBorders>
          </w:tcPr>
          <w:p w14:paraId="1C0AB112"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137B0B1"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ORGANISATORISCHE EENHEID</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14:paraId="3082562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verantwoordelijke voor</w:t>
            </w:r>
            <w:r w:rsidR="00DE73DB" w:rsidRPr="0066451F">
              <w:rPr>
                <w:rFonts w:ascii="Calibri" w:hAnsi="Calibri" w:cs="Arial"/>
                <w:color w:val="0F0F0F"/>
                <w:sz w:val="22"/>
                <w:szCs w:val="24"/>
                <w:lang w:eastAsia="en-US"/>
              </w:rPr>
              <w:fldChar w:fldCharType="end"/>
            </w:r>
          </w:p>
          <w:p w14:paraId="132F3C68"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ZAAKTYPE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162D2465"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De ORGANISATORISCHE EENHEID die verantwoordelijk is voor ZAAKen van het ZAAKTYPE.</w:t>
            </w:r>
          </w:p>
        </w:tc>
      </w:tr>
      <w:tr w:rsidR="00847C61" w:rsidRPr="0066451F" w14:paraId="5641E635" w14:textId="77777777" w:rsidTr="00847C61">
        <w:trPr>
          <w:trHeight w:hRule="exact" w:val="128"/>
        </w:trPr>
        <w:tc>
          <w:tcPr>
            <w:tcW w:w="450" w:type="dxa"/>
            <w:tcBorders>
              <w:top w:val="nil"/>
              <w:left w:val="nil"/>
              <w:bottom w:val="nil"/>
              <w:right w:val="nil"/>
            </w:tcBorders>
          </w:tcPr>
          <w:p w14:paraId="31B9859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35477ED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12DA281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1969724E" w14:textId="77777777" w:rsidTr="00847C61">
        <w:tc>
          <w:tcPr>
            <w:tcW w:w="450" w:type="dxa"/>
            <w:tcBorders>
              <w:top w:val="nil"/>
              <w:left w:val="nil"/>
              <w:bottom w:val="nil"/>
              <w:right w:val="nil"/>
            </w:tcBorders>
          </w:tcPr>
          <w:p w14:paraId="39295AE4"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290BC4A"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MEDEWERKER</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14:paraId="0594261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verantwoordelijke voor</w:t>
            </w:r>
            <w:r w:rsidR="00DE73DB" w:rsidRPr="0066451F">
              <w:rPr>
                <w:rFonts w:ascii="Calibri" w:hAnsi="Calibri" w:cs="Arial"/>
                <w:color w:val="0F0F0F"/>
                <w:sz w:val="22"/>
                <w:szCs w:val="24"/>
                <w:lang w:eastAsia="en-US"/>
              </w:rPr>
              <w:fldChar w:fldCharType="end"/>
            </w:r>
          </w:p>
          <w:p w14:paraId="1F863DF1"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ZAAKTYPE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7C02FB23"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De MEDEWERKER die verantwoordelijk is voor ZAAKen van het ZAAKTYPE.</w:t>
            </w:r>
          </w:p>
        </w:tc>
      </w:tr>
      <w:tr w:rsidR="00847C61" w:rsidRPr="0066451F" w14:paraId="4AEDB78F" w14:textId="77777777" w:rsidTr="00847C61">
        <w:trPr>
          <w:trHeight w:hRule="exact" w:val="128"/>
        </w:trPr>
        <w:tc>
          <w:tcPr>
            <w:tcW w:w="450" w:type="dxa"/>
            <w:tcBorders>
              <w:top w:val="nil"/>
              <w:left w:val="nil"/>
              <w:bottom w:val="nil"/>
              <w:right w:val="nil"/>
            </w:tcBorders>
          </w:tcPr>
          <w:p w14:paraId="7D52CA8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6C2FFBE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07E0822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CA7B4E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66451F" w14:paraId="17F9E409" w14:textId="77777777" w:rsidTr="00847C61">
        <w:trPr>
          <w:cantSplit/>
        </w:trPr>
        <w:tc>
          <w:tcPr>
            <w:tcW w:w="9360" w:type="dxa"/>
            <w:tcBorders>
              <w:top w:val="nil"/>
              <w:left w:val="nil"/>
              <w:bottom w:val="nil"/>
              <w:right w:val="nil"/>
            </w:tcBorders>
          </w:tcPr>
          <w:p w14:paraId="68D4C8F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Toelichting objecttype</w:t>
            </w:r>
          </w:p>
          <w:p w14:paraId="462F19B4" w14:textId="77777777" w:rsidR="00847C61" w:rsidRPr="0066451F"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De aan de ZTC ontleende gegevens van een ZAAKTYPE zoals die in het RGBZ gebruikt worden. Zie voor de specificaties van deze gegevens het ZTC.</w:t>
            </w:r>
          </w:p>
        </w:tc>
      </w:tr>
    </w:tbl>
    <w:p w14:paraId="68ADF858" w14:textId="77777777" w:rsidR="00847C61" w:rsidRPr="0066451F" w:rsidRDefault="00847C61" w:rsidP="00847C61">
      <w:pPr>
        <w:widowControl w:val="0"/>
        <w:autoSpaceDE w:val="0"/>
        <w:autoSpaceDN w:val="0"/>
        <w:adjustRightInd w:val="0"/>
        <w:spacing w:line="240" w:lineRule="auto"/>
        <w:contextualSpacing w:val="0"/>
        <w:rPr>
          <w:rFonts w:ascii="Arial" w:hAnsi="Arial" w:cs="Arial"/>
          <w:color w:val="0F0F0F"/>
          <w:szCs w:val="24"/>
          <w:lang w:val="en-AU" w:eastAsia="en-US"/>
        </w:rPr>
      </w:pPr>
    </w:p>
    <w:p w14:paraId="751D4851" w14:textId="77777777" w:rsidR="00847C61" w:rsidRPr="00427B6A" w:rsidRDefault="00847C61" w:rsidP="00847C61"/>
    <w:p w14:paraId="7F6C5165" w14:textId="77777777" w:rsidR="00847C61" w:rsidRDefault="00847C61" w:rsidP="00847C61">
      <w:pPr>
        <w:pStyle w:val="Kop1"/>
        <w:rPr>
          <w:rFonts w:ascii="Arial" w:hAnsi="Arial" w:cs="Arial"/>
          <w:sz w:val="30"/>
          <w:szCs w:val="30"/>
        </w:rPr>
      </w:pPr>
      <w:bookmarkStart w:id="4838" w:name="_Toc404268831"/>
      <w:bookmarkStart w:id="4839" w:name="_Toc517097674"/>
      <w:r>
        <w:rPr>
          <w:rFonts w:ascii="Arial" w:hAnsi="Arial" w:cs="Arial"/>
          <w:sz w:val="30"/>
          <w:szCs w:val="30"/>
        </w:rPr>
        <w:lastRenderedPageBreak/>
        <w:t>Relatieklassen</w:t>
      </w:r>
      <w:bookmarkEnd w:id="4838"/>
      <w:bookmarkEnd w:id="4839"/>
    </w:p>
    <w:p w14:paraId="797B8733" w14:textId="071CFD3F" w:rsidR="00847C61" w:rsidRDefault="00847C61" w:rsidP="00847C61">
      <w:pPr>
        <w:rPr>
          <w:rFonts w:eastAsia="Batang"/>
        </w:rPr>
      </w:pPr>
      <w:r w:rsidRPr="00D23827">
        <w:rPr>
          <w:rFonts w:eastAsia="Batang"/>
        </w:rPr>
        <w:t>In dit hoofdstuk specificeren we de onderscheiden Relatieklassen. Zie de inleidende tekst van hoofdstuk</w:t>
      </w:r>
      <w:r>
        <w:rPr>
          <w:rFonts w:eastAsia="Batang"/>
        </w:rPr>
        <w:t xml:space="preserve"> </w:t>
      </w:r>
      <w:r w:rsidR="00DE73DB">
        <w:rPr>
          <w:rFonts w:eastAsia="Batang"/>
        </w:rPr>
        <w:fldChar w:fldCharType="begin"/>
      </w:r>
      <w:r>
        <w:rPr>
          <w:rFonts w:eastAsia="Batang"/>
        </w:rPr>
        <w:instrText xml:space="preserve"> REF _Ref391366719 \r \h </w:instrText>
      </w:r>
      <w:r w:rsidR="00DE73DB">
        <w:rPr>
          <w:rFonts w:eastAsia="Batang"/>
        </w:rPr>
      </w:r>
      <w:r w:rsidR="00DE73DB">
        <w:rPr>
          <w:rFonts w:eastAsia="Batang"/>
        </w:rPr>
        <w:fldChar w:fldCharType="separate"/>
      </w:r>
      <w:ins w:id="4840" w:author="Arjan Kloosterboer" w:date="2017-08-14T16:39:00Z">
        <w:r w:rsidR="008201F9">
          <w:rPr>
            <w:rFonts w:eastAsia="Batang"/>
            <w:b/>
            <w:bCs/>
          </w:rPr>
          <w:t>Fout! Verwijzingsbron niet gevonden.</w:t>
        </w:r>
      </w:ins>
      <w:del w:id="4841" w:author="Arjan Kloosterboer" w:date="2017-08-07T13:22:00Z">
        <w:r w:rsidDel="00BA42BE">
          <w:rPr>
            <w:rFonts w:eastAsia="Batang"/>
          </w:rPr>
          <w:delText>3</w:delText>
        </w:r>
      </w:del>
      <w:r w:rsidR="00DE73DB">
        <w:rPr>
          <w:rFonts w:eastAsia="Batang"/>
        </w:rPr>
        <w:fldChar w:fldCharType="end"/>
      </w:r>
      <w:r w:rsidRPr="00D23827">
        <w:rPr>
          <w:rFonts w:eastAsia="Batang"/>
        </w:rPr>
        <w:t xml:space="preserve"> voor de betekenis van de aspecten waarnaar de relatieklassen gespecificeerd zijn.</w:t>
      </w:r>
    </w:p>
    <w:p w14:paraId="12FEA4F1" w14:textId="77777777" w:rsidR="00847C61" w:rsidRPr="005A18C4" w:rsidRDefault="00847C61" w:rsidP="00847C61">
      <w:pPr>
        <w:rPr>
          <w:lang w:eastAsia="en-US"/>
        </w:rPr>
      </w:pPr>
    </w:p>
    <w:bookmarkStart w:id="4842" w:name="BKM_56870B9E_A86D_4338_94BA_99D861CE5B4F"/>
    <w:bookmarkStart w:id="4843" w:name="Relatieklasse"/>
    <w:bookmarkStart w:id="4844" w:name="BKM_4F0D602F_A5E4_45e2_9CEE_F6948D660261"/>
    <w:p w14:paraId="4E0A7D4E"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845" w:name="_Toc404268832"/>
      <w:bookmarkStart w:id="4846" w:name="_Toc517097675"/>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KLANT-CONTACTPERSOON</w:t>
      </w:r>
      <w:bookmarkEnd w:id="4845"/>
      <w:bookmarkEnd w:id="4846"/>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40A92E6F" w14:textId="77777777" w:rsidTr="00847C61">
        <w:tc>
          <w:tcPr>
            <w:tcW w:w="2340" w:type="dxa"/>
            <w:gridSpan w:val="2"/>
            <w:tcBorders>
              <w:top w:val="nil"/>
              <w:left w:val="nil"/>
              <w:bottom w:val="nil"/>
              <w:right w:val="nil"/>
            </w:tcBorders>
          </w:tcPr>
          <w:p w14:paraId="0375E551"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5CEB0EF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KLANT-CONTACTPERSOON</w:t>
            </w:r>
            <w:r w:rsidRPr="00207D53">
              <w:rPr>
                <w:rFonts w:ascii="Arial" w:hAnsi="Arial" w:cs="Arial"/>
                <w:szCs w:val="20"/>
                <w:lang w:val="en-AU" w:eastAsia="en-US"/>
              </w:rPr>
              <w:fldChar w:fldCharType="end"/>
            </w:r>
          </w:p>
        </w:tc>
      </w:tr>
      <w:tr w:rsidR="00847C61" w:rsidRPr="00207D53" w14:paraId="13D2C7FA" w14:textId="77777777" w:rsidTr="00847C61">
        <w:trPr>
          <w:trHeight w:hRule="exact" w:val="128"/>
        </w:trPr>
        <w:tc>
          <w:tcPr>
            <w:tcW w:w="2340" w:type="dxa"/>
            <w:gridSpan w:val="2"/>
            <w:tcBorders>
              <w:top w:val="nil"/>
              <w:left w:val="nil"/>
              <w:bottom w:val="nil"/>
              <w:right w:val="nil"/>
            </w:tcBorders>
          </w:tcPr>
          <w:p w14:paraId="35672DF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5B4E2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02E99B21" w14:textId="77777777" w:rsidTr="00847C61">
        <w:tc>
          <w:tcPr>
            <w:tcW w:w="2340" w:type="dxa"/>
            <w:gridSpan w:val="2"/>
            <w:tcBorders>
              <w:top w:val="nil"/>
              <w:left w:val="nil"/>
              <w:bottom w:val="nil"/>
              <w:right w:val="nil"/>
            </w:tcBorders>
          </w:tcPr>
          <w:p w14:paraId="184E7B1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15D40C5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CTP</w:t>
            </w:r>
            <w:r w:rsidRPr="00207D53">
              <w:rPr>
                <w:rFonts w:ascii="Arial" w:hAnsi="Arial" w:cs="Arial"/>
                <w:szCs w:val="20"/>
                <w:lang w:val="en-AU" w:eastAsia="en-US"/>
              </w:rPr>
              <w:fldChar w:fldCharType="end"/>
            </w:r>
          </w:p>
        </w:tc>
      </w:tr>
      <w:tr w:rsidR="00847C61" w:rsidRPr="00207D53" w14:paraId="488C932A" w14:textId="77777777" w:rsidTr="00847C61">
        <w:trPr>
          <w:trHeight w:hRule="exact" w:val="128"/>
        </w:trPr>
        <w:tc>
          <w:tcPr>
            <w:tcW w:w="2340" w:type="dxa"/>
            <w:gridSpan w:val="2"/>
            <w:tcBorders>
              <w:top w:val="nil"/>
              <w:left w:val="nil"/>
              <w:bottom w:val="nil"/>
              <w:right w:val="nil"/>
            </w:tcBorders>
          </w:tcPr>
          <w:p w14:paraId="56F105B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7746D2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0AC8C9B0" w14:textId="77777777" w:rsidTr="00847C61">
        <w:trPr>
          <w:trHeight w:val="230"/>
        </w:trPr>
        <w:tc>
          <w:tcPr>
            <w:tcW w:w="2340" w:type="dxa"/>
            <w:gridSpan w:val="2"/>
            <w:tcBorders>
              <w:top w:val="nil"/>
              <w:left w:val="nil"/>
              <w:bottom w:val="nil"/>
              <w:right w:val="nil"/>
            </w:tcBorders>
          </w:tcPr>
          <w:p w14:paraId="53F6810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2BFFFE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gegevens van de MEDEWERKER van een VESTIGING van een onderneming waarmee een KLANTCONTACT plaats vond.</w:t>
            </w:r>
            <w:r w:rsidRPr="00207D53">
              <w:rPr>
                <w:rFonts w:ascii="Arial" w:hAnsi="Arial" w:cs="Arial"/>
                <w:szCs w:val="20"/>
                <w:lang w:val="en-AU" w:eastAsia="en-US"/>
              </w:rPr>
              <w:fldChar w:fldCharType="end"/>
            </w:r>
          </w:p>
        </w:tc>
      </w:tr>
      <w:tr w:rsidR="00847C61" w:rsidRPr="00207D53" w14:paraId="5E5D55FF" w14:textId="77777777" w:rsidTr="00847C61">
        <w:trPr>
          <w:trHeight w:val="230"/>
        </w:trPr>
        <w:tc>
          <w:tcPr>
            <w:tcW w:w="2340" w:type="dxa"/>
            <w:gridSpan w:val="2"/>
            <w:tcBorders>
              <w:top w:val="nil"/>
              <w:left w:val="nil"/>
              <w:bottom w:val="nil"/>
              <w:right w:val="nil"/>
            </w:tcBorders>
          </w:tcPr>
          <w:p w14:paraId="53EE221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19E3B7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44D6F1DA" w14:textId="77777777" w:rsidTr="00847C61">
        <w:trPr>
          <w:trHeight w:val="230"/>
        </w:trPr>
        <w:tc>
          <w:tcPr>
            <w:tcW w:w="2340" w:type="dxa"/>
            <w:gridSpan w:val="2"/>
            <w:tcBorders>
              <w:top w:val="nil"/>
              <w:left w:val="nil"/>
              <w:bottom w:val="nil"/>
              <w:right w:val="nil"/>
            </w:tcBorders>
          </w:tcPr>
          <w:p w14:paraId="3DB8EFF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7ADB299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747373E4" w14:textId="77777777" w:rsidTr="00847C61">
        <w:tc>
          <w:tcPr>
            <w:tcW w:w="450" w:type="dxa"/>
            <w:tcBorders>
              <w:top w:val="nil"/>
              <w:left w:val="nil"/>
              <w:bottom w:val="nil"/>
              <w:right w:val="nil"/>
            </w:tcBorders>
          </w:tcPr>
          <w:p w14:paraId="0508FF0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847" w:name="BKM_0F9F686C_446E_43c1_9DA1_0E1FD4639B92"/>
          </w:p>
        </w:tc>
        <w:tc>
          <w:tcPr>
            <w:tcW w:w="2790" w:type="dxa"/>
            <w:gridSpan w:val="2"/>
            <w:tcBorders>
              <w:top w:val="nil"/>
              <w:left w:val="nil"/>
              <w:bottom w:val="nil"/>
              <w:right w:val="nil"/>
            </w:tcBorders>
          </w:tcPr>
          <w:p w14:paraId="452B95C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41E4AB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09250A4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6D07F75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65A7E11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2EBCEC99" w14:textId="77777777" w:rsidTr="00847C61">
        <w:tc>
          <w:tcPr>
            <w:tcW w:w="450" w:type="dxa"/>
            <w:tcBorders>
              <w:top w:val="nil"/>
              <w:left w:val="nil"/>
              <w:bottom w:val="nil"/>
              <w:right w:val="nil"/>
            </w:tcBorders>
          </w:tcPr>
          <w:p w14:paraId="0C31DCA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FEBB39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40555A0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gegevens van de persoon zijnde een MEDEWERKER van de VESTIGING waarmee het KLANTCONTACT plaats vond.</w:t>
            </w:r>
          </w:p>
        </w:tc>
        <w:tc>
          <w:tcPr>
            <w:tcW w:w="1080" w:type="dxa"/>
            <w:tcBorders>
              <w:top w:val="nil"/>
              <w:left w:val="nil"/>
              <w:bottom w:val="nil"/>
              <w:right w:val="nil"/>
            </w:tcBorders>
          </w:tcPr>
          <w:p w14:paraId="256CBFE7"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 KLANT-CONTACTPERSOON</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580ABB3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47"/>
      </w:tr>
      <w:tr w:rsidR="00847C61" w:rsidRPr="00207D53" w14:paraId="720114FD" w14:textId="77777777" w:rsidTr="00847C61">
        <w:tc>
          <w:tcPr>
            <w:tcW w:w="450" w:type="dxa"/>
            <w:tcBorders>
              <w:top w:val="nil"/>
              <w:left w:val="nil"/>
              <w:bottom w:val="nil"/>
              <w:right w:val="nil"/>
            </w:tcBorders>
          </w:tcPr>
          <w:p w14:paraId="20CD653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2B12C0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emailadres </w:t>
            </w:r>
          </w:p>
        </w:tc>
        <w:tc>
          <w:tcPr>
            <w:tcW w:w="4230" w:type="dxa"/>
            <w:tcBorders>
              <w:top w:val="nil"/>
              <w:left w:val="nil"/>
              <w:bottom w:val="nil"/>
              <w:right w:val="nil"/>
            </w:tcBorders>
          </w:tcPr>
          <w:p w14:paraId="61F2C6B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Elektronisch postadres waaronder de contactpersoon in de regel bereikbaar is.</w:t>
            </w:r>
          </w:p>
        </w:tc>
        <w:tc>
          <w:tcPr>
            <w:tcW w:w="1080" w:type="dxa"/>
            <w:tcBorders>
              <w:top w:val="nil"/>
              <w:left w:val="nil"/>
              <w:bottom w:val="nil"/>
              <w:right w:val="nil"/>
            </w:tcBorders>
          </w:tcPr>
          <w:p w14:paraId="39BEEAF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AN254</w:t>
            </w:r>
          </w:p>
        </w:tc>
        <w:tc>
          <w:tcPr>
            <w:tcW w:w="810" w:type="dxa"/>
            <w:tcBorders>
              <w:top w:val="nil"/>
              <w:left w:val="nil"/>
              <w:bottom w:val="nil"/>
              <w:right w:val="nil"/>
            </w:tcBorders>
          </w:tcPr>
          <w:p w14:paraId="6C4A1B2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793F0FAC" w14:textId="77777777" w:rsidTr="00847C61">
        <w:tc>
          <w:tcPr>
            <w:tcW w:w="450" w:type="dxa"/>
            <w:tcBorders>
              <w:top w:val="nil"/>
              <w:left w:val="nil"/>
              <w:bottom w:val="nil"/>
              <w:right w:val="nil"/>
            </w:tcBorders>
          </w:tcPr>
          <w:p w14:paraId="2E8F1C2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336FF5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functie </w:t>
            </w:r>
          </w:p>
        </w:tc>
        <w:tc>
          <w:tcPr>
            <w:tcW w:w="4230" w:type="dxa"/>
            <w:tcBorders>
              <w:top w:val="nil"/>
              <w:left w:val="nil"/>
              <w:bottom w:val="nil"/>
              <w:right w:val="nil"/>
            </w:tcBorders>
          </w:tcPr>
          <w:p w14:paraId="2FEDC4C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aanduiding van de taken, rechten en plichten die de contactpersoon heeft binnen de VESTIGING.</w:t>
            </w:r>
          </w:p>
        </w:tc>
        <w:tc>
          <w:tcPr>
            <w:tcW w:w="1080" w:type="dxa"/>
            <w:tcBorders>
              <w:top w:val="nil"/>
              <w:left w:val="nil"/>
              <w:bottom w:val="nil"/>
              <w:right w:val="nil"/>
            </w:tcBorders>
          </w:tcPr>
          <w:p w14:paraId="4FA2036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AN50</w:t>
            </w:r>
          </w:p>
        </w:tc>
        <w:tc>
          <w:tcPr>
            <w:tcW w:w="810" w:type="dxa"/>
            <w:tcBorders>
              <w:top w:val="nil"/>
              <w:left w:val="nil"/>
              <w:bottom w:val="nil"/>
              <w:right w:val="nil"/>
            </w:tcBorders>
          </w:tcPr>
          <w:p w14:paraId="1569070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690E9C93" w14:textId="77777777" w:rsidTr="00847C61">
        <w:tc>
          <w:tcPr>
            <w:tcW w:w="450" w:type="dxa"/>
            <w:tcBorders>
              <w:top w:val="nil"/>
              <w:left w:val="nil"/>
              <w:bottom w:val="nil"/>
              <w:right w:val="nil"/>
            </w:tcBorders>
          </w:tcPr>
          <w:p w14:paraId="034936E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ACC8B8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telefoonnummer </w:t>
            </w:r>
          </w:p>
        </w:tc>
        <w:tc>
          <w:tcPr>
            <w:tcW w:w="4230" w:type="dxa"/>
            <w:tcBorders>
              <w:top w:val="nil"/>
              <w:left w:val="nil"/>
              <w:bottom w:val="nil"/>
              <w:right w:val="nil"/>
            </w:tcBorders>
          </w:tcPr>
          <w:p w14:paraId="041239D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Telefoonnummer waaronder de contactpersoon in de regel bereikbaar is.</w:t>
            </w:r>
          </w:p>
        </w:tc>
        <w:tc>
          <w:tcPr>
            <w:tcW w:w="1080" w:type="dxa"/>
            <w:tcBorders>
              <w:top w:val="nil"/>
              <w:left w:val="nil"/>
              <w:bottom w:val="nil"/>
              <w:right w:val="nil"/>
            </w:tcBorders>
          </w:tcPr>
          <w:p w14:paraId="4A422F5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AN20</w:t>
            </w:r>
          </w:p>
        </w:tc>
        <w:tc>
          <w:tcPr>
            <w:tcW w:w="810" w:type="dxa"/>
            <w:tcBorders>
              <w:top w:val="nil"/>
              <w:left w:val="nil"/>
              <w:bottom w:val="nil"/>
              <w:right w:val="nil"/>
            </w:tcBorders>
          </w:tcPr>
          <w:p w14:paraId="681E2F6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2AE57EFF" w14:textId="77777777" w:rsidTr="00847C61">
        <w:tc>
          <w:tcPr>
            <w:tcW w:w="450" w:type="dxa"/>
            <w:tcBorders>
              <w:top w:val="nil"/>
              <w:left w:val="nil"/>
              <w:bottom w:val="nil"/>
              <w:right w:val="nil"/>
            </w:tcBorders>
          </w:tcPr>
          <w:p w14:paraId="709998C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F87014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Contactpersoonnaam </w:t>
            </w:r>
          </w:p>
        </w:tc>
        <w:tc>
          <w:tcPr>
            <w:tcW w:w="4230" w:type="dxa"/>
            <w:tcBorders>
              <w:top w:val="nil"/>
              <w:left w:val="nil"/>
              <w:bottom w:val="nil"/>
              <w:right w:val="nil"/>
            </w:tcBorders>
          </w:tcPr>
          <w:p w14:paraId="0948EBB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opgemaakte naam van de contactpersoon.</w:t>
            </w:r>
          </w:p>
        </w:tc>
        <w:tc>
          <w:tcPr>
            <w:tcW w:w="1080" w:type="dxa"/>
            <w:tcBorders>
              <w:top w:val="nil"/>
              <w:left w:val="nil"/>
              <w:bottom w:val="nil"/>
              <w:right w:val="nil"/>
            </w:tcBorders>
          </w:tcPr>
          <w:p w14:paraId="4D87AD0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AN40</w:t>
            </w:r>
          </w:p>
        </w:tc>
        <w:tc>
          <w:tcPr>
            <w:tcW w:w="810" w:type="dxa"/>
            <w:tcBorders>
              <w:top w:val="nil"/>
              <w:left w:val="nil"/>
              <w:bottom w:val="nil"/>
              <w:right w:val="nil"/>
            </w:tcBorders>
          </w:tcPr>
          <w:p w14:paraId="69061F2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bl>
    <w:p w14:paraId="4145CB1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14:paraId="12392549" w14:textId="77777777" w:rsidTr="00847C61">
        <w:tc>
          <w:tcPr>
            <w:tcW w:w="9360" w:type="dxa"/>
            <w:tcBorders>
              <w:top w:val="nil"/>
              <w:left w:val="nil"/>
              <w:bottom w:val="nil"/>
              <w:right w:val="nil"/>
            </w:tcBorders>
          </w:tcPr>
          <w:p w14:paraId="2D8CEBA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4842"/>
      </w:tr>
    </w:tbl>
    <w:bookmarkStart w:id="4848" w:name="BKM_DB4F6AD7_69F1_480a_AB69_0C1196954F33"/>
    <w:p w14:paraId="35581D2A"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849" w:name="_Toc404268833"/>
      <w:bookmarkStart w:id="4850" w:name="_Toc517097676"/>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ROL</w:t>
      </w:r>
      <w:bookmarkEnd w:id="4849"/>
      <w:bookmarkEnd w:id="4850"/>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5AF802AE" w14:textId="77777777" w:rsidTr="00847C61">
        <w:tc>
          <w:tcPr>
            <w:tcW w:w="2340" w:type="dxa"/>
            <w:gridSpan w:val="2"/>
            <w:tcBorders>
              <w:top w:val="nil"/>
              <w:left w:val="nil"/>
              <w:bottom w:val="nil"/>
              <w:right w:val="nil"/>
            </w:tcBorders>
          </w:tcPr>
          <w:p w14:paraId="10639E37"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58B9622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ROL</w:t>
            </w:r>
            <w:r w:rsidRPr="00207D53">
              <w:rPr>
                <w:rFonts w:ascii="Arial" w:hAnsi="Arial" w:cs="Arial"/>
                <w:szCs w:val="20"/>
                <w:lang w:val="en-AU" w:eastAsia="en-US"/>
              </w:rPr>
              <w:fldChar w:fldCharType="end"/>
            </w:r>
          </w:p>
        </w:tc>
      </w:tr>
      <w:tr w:rsidR="00847C61" w:rsidRPr="00207D53" w14:paraId="76CD160E" w14:textId="77777777" w:rsidTr="00847C61">
        <w:trPr>
          <w:trHeight w:hRule="exact" w:val="128"/>
        </w:trPr>
        <w:tc>
          <w:tcPr>
            <w:tcW w:w="2340" w:type="dxa"/>
            <w:gridSpan w:val="2"/>
            <w:tcBorders>
              <w:top w:val="nil"/>
              <w:left w:val="nil"/>
              <w:bottom w:val="nil"/>
              <w:right w:val="nil"/>
            </w:tcBorders>
          </w:tcPr>
          <w:p w14:paraId="778BBF1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72F25E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3BB51CF4" w14:textId="77777777" w:rsidTr="00847C61">
        <w:tc>
          <w:tcPr>
            <w:tcW w:w="2340" w:type="dxa"/>
            <w:gridSpan w:val="2"/>
            <w:tcBorders>
              <w:top w:val="nil"/>
              <w:left w:val="nil"/>
              <w:bottom w:val="nil"/>
              <w:right w:val="nil"/>
            </w:tcBorders>
          </w:tcPr>
          <w:p w14:paraId="34D417D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47A262C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w:t>
            </w:r>
            <w:r w:rsidRPr="00207D53">
              <w:rPr>
                <w:rFonts w:ascii="Arial" w:hAnsi="Arial" w:cs="Arial"/>
                <w:szCs w:val="20"/>
                <w:lang w:val="en-AU" w:eastAsia="en-US"/>
              </w:rPr>
              <w:fldChar w:fldCharType="end"/>
            </w:r>
          </w:p>
        </w:tc>
      </w:tr>
      <w:tr w:rsidR="00847C61" w:rsidRPr="00207D53" w14:paraId="2D295F99" w14:textId="77777777" w:rsidTr="00847C61">
        <w:trPr>
          <w:trHeight w:hRule="exact" w:val="128"/>
        </w:trPr>
        <w:tc>
          <w:tcPr>
            <w:tcW w:w="2340" w:type="dxa"/>
            <w:gridSpan w:val="2"/>
            <w:tcBorders>
              <w:top w:val="nil"/>
              <w:left w:val="nil"/>
              <w:bottom w:val="nil"/>
              <w:right w:val="nil"/>
            </w:tcBorders>
          </w:tcPr>
          <w:p w14:paraId="2E24853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A189C1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6A777C64" w14:textId="77777777" w:rsidTr="00847C61">
        <w:trPr>
          <w:trHeight w:val="230"/>
        </w:trPr>
        <w:tc>
          <w:tcPr>
            <w:tcW w:w="2340" w:type="dxa"/>
            <w:gridSpan w:val="2"/>
            <w:tcBorders>
              <w:top w:val="nil"/>
              <w:left w:val="nil"/>
              <w:bottom w:val="nil"/>
              <w:right w:val="nil"/>
            </w:tcBorders>
          </w:tcPr>
          <w:p w14:paraId="2745355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251D274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taken, rechten en/of verplichtingen die een specifieke BETROKKENE heeft ten aanzien van een specifieke ZAAK</w:t>
            </w:r>
          </w:p>
        </w:tc>
      </w:tr>
      <w:tr w:rsidR="00847C61" w:rsidRPr="00207D53" w14:paraId="2451BA48" w14:textId="77777777" w:rsidTr="00847C61">
        <w:trPr>
          <w:trHeight w:val="230"/>
        </w:trPr>
        <w:tc>
          <w:tcPr>
            <w:tcW w:w="2340" w:type="dxa"/>
            <w:gridSpan w:val="2"/>
            <w:tcBorders>
              <w:top w:val="nil"/>
              <w:left w:val="nil"/>
              <w:bottom w:val="nil"/>
              <w:right w:val="nil"/>
            </w:tcBorders>
          </w:tcPr>
          <w:p w14:paraId="04EC06B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DCB1E2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3B43DF0C" w14:textId="77777777" w:rsidTr="00847C61">
        <w:trPr>
          <w:trHeight w:val="230"/>
        </w:trPr>
        <w:tc>
          <w:tcPr>
            <w:tcW w:w="2340" w:type="dxa"/>
            <w:gridSpan w:val="2"/>
            <w:tcBorders>
              <w:top w:val="nil"/>
              <w:left w:val="nil"/>
              <w:bottom w:val="nil"/>
              <w:right w:val="nil"/>
            </w:tcBorders>
          </w:tcPr>
          <w:p w14:paraId="6E64217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1264ACB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4C103FED" w14:textId="77777777" w:rsidTr="00847C61">
        <w:tc>
          <w:tcPr>
            <w:tcW w:w="450" w:type="dxa"/>
            <w:tcBorders>
              <w:top w:val="nil"/>
              <w:left w:val="nil"/>
              <w:bottom w:val="nil"/>
              <w:right w:val="nil"/>
            </w:tcBorders>
          </w:tcPr>
          <w:p w14:paraId="35D0AA0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851" w:name="BKM_7E34C7A7_5525_4ebd_B4B9_AB84EE5005A7"/>
          </w:p>
        </w:tc>
        <w:tc>
          <w:tcPr>
            <w:tcW w:w="2790" w:type="dxa"/>
            <w:gridSpan w:val="2"/>
            <w:tcBorders>
              <w:top w:val="nil"/>
              <w:left w:val="nil"/>
              <w:bottom w:val="nil"/>
              <w:right w:val="nil"/>
            </w:tcBorders>
          </w:tcPr>
          <w:p w14:paraId="211779C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1CA799B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64C0D3D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548B376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7BD8ED3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0CAC3C2D" w14:textId="77777777" w:rsidTr="00847C61">
        <w:tc>
          <w:tcPr>
            <w:tcW w:w="450" w:type="dxa"/>
            <w:tcBorders>
              <w:top w:val="nil"/>
              <w:left w:val="nil"/>
              <w:bottom w:val="nil"/>
              <w:right w:val="nil"/>
            </w:tcBorders>
          </w:tcPr>
          <w:p w14:paraId="267139B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0C1154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Rolomschrijving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6A5A03CE"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Algemeen gehanteerde benaming van de aard van de ROL</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1A50ECD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AN80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2D9A1F37"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51"/>
      </w:tr>
      <w:tr w:rsidR="00847C61" w:rsidRPr="00207D53" w14:paraId="330F2916" w14:textId="77777777" w:rsidTr="00847C61">
        <w:tc>
          <w:tcPr>
            <w:tcW w:w="450" w:type="dxa"/>
            <w:tcBorders>
              <w:top w:val="nil"/>
              <w:left w:val="nil"/>
              <w:bottom w:val="nil"/>
              <w:right w:val="nil"/>
            </w:tcBorders>
          </w:tcPr>
          <w:p w14:paraId="468D50D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52" w:name="BKM_745147F9_B859_4e85_AE38_CB35978F8B11"/>
          </w:p>
        </w:tc>
        <w:tc>
          <w:tcPr>
            <w:tcW w:w="2790" w:type="dxa"/>
            <w:gridSpan w:val="2"/>
            <w:tcBorders>
              <w:top w:val="nil"/>
              <w:left w:val="nil"/>
              <w:bottom w:val="nil"/>
              <w:right w:val="nil"/>
            </w:tcBorders>
          </w:tcPr>
          <w:p w14:paraId="3663B87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Rolomschrijving generiek</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2AA8EEC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Algemeen gehanteerde benaming van de aard van de ROL</w:t>
            </w:r>
          </w:p>
          <w:p w14:paraId="2DDCDC3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end"/>
            </w:r>
          </w:p>
        </w:tc>
        <w:tc>
          <w:tcPr>
            <w:tcW w:w="1080" w:type="dxa"/>
            <w:tcBorders>
              <w:top w:val="nil"/>
              <w:left w:val="nil"/>
              <w:bottom w:val="nil"/>
              <w:right w:val="nil"/>
            </w:tcBorders>
          </w:tcPr>
          <w:p w14:paraId="0CF95CB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AN40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55658794"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52"/>
      </w:tr>
      <w:tr w:rsidR="00847C61" w:rsidRPr="00207D53" w14:paraId="5241F7B8" w14:textId="77777777" w:rsidTr="00847C61">
        <w:tc>
          <w:tcPr>
            <w:tcW w:w="450" w:type="dxa"/>
            <w:tcBorders>
              <w:top w:val="nil"/>
              <w:left w:val="nil"/>
              <w:bottom w:val="nil"/>
              <w:right w:val="nil"/>
            </w:tcBorders>
          </w:tcPr>
          <w:p w14:paraId="67A7EF2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53" w:name="BKM_B9D54906_3393_4bb2_A307_FECD9045317C"/>
          </w:p>
        </w:tc>
        <w:tc>
          <w:tcPr>
            <w:tcW w:w="2790" w:type="dxa"/>
            <w:gridSpan w:val="2"/>
            <w:tcBorders>
              <w:top w:val="nil"/>
              <w:left w:val="nil"/>
              <w:bottom w:val="nil"/>
              <w:right w:val="nil"/>
            </w:tcBorders>
          </w:tcPr>
          <w:p w14:paraId="308FAEC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Roltoelichting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1330AD7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4D7B3EF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AN1000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0C2A6A7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53"/>
      </w:tr>
      <w:tr w:rsidR="00847C61" w:rsidRPr="00207D53" w14:paraId="7DA06D0F" w14:textId="77777777" w:rsidTr="00847C61">
        <w:tc>
          <w:tcPr>
            <w:tcW w:w="450" w:type="dxa"/>
            <w:tcBorders>
              <w:top w:val="nil"/>
              <w:left w:val="nil"/>
              <w:bottom w:val="nil"/>
              <w:right w:val="nil"/>
            </w:tcBorders>
          </w:tcPr>
          <w:p w14:paraId="47C92E0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54" w:name="BKM_848AA498_3456_49eb_AF97_C13FFAB75B54"/>
          </w:p>
        </w:tc>
        <w:tc>
          <w:tcPr>
            <w:tcW w:w="2790" w:type="dxa"/>
            <w:gridSpan w:val="2"/>
            <w:tcBorders>
              <w:top w:val="nil"/>
              <w:left w:val="nil"/>
              <w:bottom w:val="nil"/>
              <w:right w:val="nil"/>
            </w:tcBorders>
          </w:tcPr>
          <w:p w14:paraId="0BF88B42"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Indicatie machtiging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590310F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Indicatie of de BETROKKENE in de ROL bij de ZAAK optreedt als gemachtigde van een andere BETROKKENE bij die ZAAK</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65AF5B4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AN15</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134C9FF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54"/>
      </w:tr>
      <w:tr w:rsidR="008F4699" w:rsidRPr="00207D53" w14:paraId="4094D362" w14:textId="77777777" w:rsidTr="00847C61">
        <w:trPr>
          <w:ins w:id="4855" w:author="Arjan Kloosterboer" w:date="2017-02-01T18:21:00Z"/>
        </w:trPr>
        <w:tc>
          <w:tcPr>
            <w:tcW w:w="450" w:type="dxa"/>
            <w:tcBorders>
              <w:top w:val="nil"/>
              <w:left w:val="nil"/>
              <w:bottom w:val="nil"/>
              <w:right w:val="nil"/>
            </w:tcBorders>
          </w:tcPr>
          <w:p w14:paraId="1389C245" w14:textId="77777777" w:rsidR="008F4699" w:rsidRPr="00207D53" w:rsidRDefault="008F4699" w:rsidP="00847C61">
            <w:pPr>
              <w:widowControl w:val="0"/>
              <w:autoSpaceDE w:val="0"/>
              <w:autoSpaceDN w:val="0"/>
              <w:adjustRightInd w:val="0"/>
              <w:spacing w:line="240" w:lineRule="auto"/>
              <w:contextualSpacing w:val="0"/>
              <w:rPr>
                <w:ins w:id="4856" w:author="Arjan Kloosterboer" w:date="2017-02-01T18:21:00Z"/>
                <w:rFonts w:ascii="Calibri" w:hAnsi="Calibri" w:cs="Calibri"/>
                <w:color w:val="0F0F0F"/>
                <w:sz w:val="22"/>
                <w:szCs w:val="22"/>
                <w:lang w:eastAsia="en-US"/>
              </w:rPr>
            </w:pPr>
          </w:p>
        </w:tc>
        <w:tc>
          <w:tcPr>
            <w:tcW w:w="2790" w:type="dxa"/>
            <w:gridSpan w:val="2"/>
            <w:tcBorders>
              <w:top w:val="nil"/>
              <w:left w:val="nil"/>
              <w:bottom w:val="nil"/>
              <w:right w:val="nil"/>
            </w:tcBorders>
          </w:tcPr>
          <w:p w14:paraId="26EE9195" w14:textId="3600F0B1" w:rsidR="008F4699" w:rsidRPr="008F4699" w:rsidRDefault="008F4699" w:rsidP="00847C61">
            <w:pPr>
              <w:widowControl w:val="0"/>
              <w:autoSpaceDE w:val="0"/>
              <w:autoSpaceDN w:val="0"/>
              <w:adjustRightInd w:val="0"/>
              <w:spacing w:line="240" w:lineRule="auto"/>
              <w:contextualSpacing w:val="0"/>
              <w:rPr>
                <w:ins w:id="4857" w:author="Arjan Kloosterboer" w:date="2017-02-01T18:21:00Z"/>
                <w:rFonts w:ascii="Calibri" w:hAnsi="Calibri" w:cs="Calibri"/>
                <w:color w:val="0F0F0F"/>
                <w:sz w:val="22"/>
                <w:szCs w:val="22"/>
                <w:lang w:eastAsia="en-US"/>
              </w:rPr>
            </w:pPr>
            <w:ins w:id="4858" w:author="Arjan Kloosterboer" w:date="2017-02-01T18:21:00Z">
              <w:r w:rsidRPr="008F4699">
                <w:rPr>
                  <w:rFonts w:ascii="Calibri" w:hAnsi="Calibri" w:cs="Calibri"/>
                  <w:color w:val="0F0F0F"/>
                  <w:sz w:val="22"/>
                  <w:szCs w:val="22"/>
                  <w:lang w:eastAsia="en-US"/>
                </w:rPr>
                <w:t>Afwijkende naam betrokkene</w:t>
              </w:r>
            </w:ins>
          </w:p>
        </w:tc>
        <w:tc>
          <w:tcPr>
            <w:tcW w:w="4230" w:type="dxa"/>
            <w:tcBorders>
              <w:top w:val="nil"/>
              <w:left w:val="nil"/>
              <w:bottom w:val="nil"/>
              <w:right w:val="nil"/>
            </w:tcBorders>
          </w:tcPr>
          <w:p w14:paraId="2953C3AB" w14:textId="6E7D1E93" w:rsidR="008F4699" w:rsidRPr="008F4699" w:rsidRDefault="008F4699" w:rsidP="00847C61">
            <w:pPr>
              <w:widowControl w:val="0"/>
              <w:autoSpaceDE w:val="0"/>
              <w:autoSpaceDN w:val="0"/>
              <w:adjustRightInd w:val="0"/>
              <w:spacing w:line="240" w:lineRule="auto"/>
              <w:contextualSpacing w:val="0"/>
              <w:rPr>
                <w:ins w:id="4859" w:author="Arjan Kloosterboer" w:date="2017-02-01T18:21:00Z"/>
                <w:rFonts w:ascii="Calibri" w:hAnsi="Calibri" w:cs="Calibri"/>
                <w:color w:val="0F0F0F"/>
                <w:sz w:val="22"/>
                <w:szCs w:val="22"/>
                <w:lang w:eastAsia="en-US"/>
              </w:rPr>
            </w:pPr>
            <w:ins w:id="4860" w:author="Arjan Kloosterboer" w:date="2017-02-01T18:21:00Z">
              <w:r w:rsidRPr="008F4699">
                <w:rPr>
                  <w:rFonts w:ascii="Calibri" w:hAnsi="Calibri" w:cs="Calibri"/>
                  <w:color w:val="0F0F0F"/>
                  <w:sz w:val="22"/>
                  <w:szCs w:val="22"/>
                  <w:lang w:eastAsia="en-US"/>
                </w:rPr>
                <w:t>De naam van de betrokkene waaronder deze in relatie tot de zaak aangesproken wil worden.</w:t>
              </w:r>
            </w:ins>
          </w:p>
        </w:tc>
        <w:tc>
          <w:tcPr>
            <w:tcW w:w="1080" w:type="dxa"/>
            <w:tcBorders>
              <w:top w:val="nil"/>
              <w:left w:val="nil"/>
              <w:bottom w:val="nil"/>
              <w:right w:val="nil"/>
            </w:tcBorders>
          </w:tcPr>
          <w:p w14:paraId="0D8635FD" w14:textId="3FBB9040" w:rsidR="008F4699" w:rsidRPr="008F4699" w:rsidRDefault="008F4699" w:rsidP="00847C61">
            <w:pPr>
              <w:widowControl w:val="0"/>
              <w:autoSpaceDE w:val="0"/>
              <w:autoSpaceDN w:val="0"/>
              <w:adjustRightInd w:val="0"/>
              <w:spacing w:line="240" w:lineRule="auto"/>
              <w:contextualSpacing w:val="0"/>
              <w:rPr>
                <w:ins w:id="4861" w:author="Arjan Kloosterboer" w:date="2017-02-01T18:21:00Z"/>
                <w:rFonts w:ascii="Calibri" w:hAnsi="Calibri" w:cs="Calibri"/>
                <w:color w:val="0F0F0F"/>
                <w:sz w:val="22"/>
                <w:szCs w:val="22"/>
                <w:lang w:eastAsia="en-US"/>
              </w:rPr>
            </w:pPr>
            <w:ins w:id="4862" w:author="Arjan Kloosterboer" w:date="2017-02-01T18:22:00Z">
              <w:r>
                <w:rPr>
                  <w:rFonts w:ascii="Calibri" w:hAnsi="Calibri" w:cs="Calibri"/>
                  <w:color w:val="0F0F0F"/>
                  <w:sz w:val="22"/>
                  <w:szCs w:val="22"/>
                  <w:lang w:eastAsia="en-US"/>
                </w:rPr>
                <w:t>AN625</w:t>
              </w:r>
            </w:ins>
          </w:p>
        </w:tc>
        <w:tc>
          <w:tcPr>
            <w:tcW w:w="810" w:type="dxa"/>
            <w:tcBorders>
              <w:top w:val="nil"/>
              <w:left w:val="nil"/>
              <w:bottom w:val="nil"/>
              <w:right w:val="nil"/>
            </w:tcBorders>
          </w:tcPr>
          <w:p w14:paraId="70D1ED98" w14:textId="07E4C3E3" w:rsidR="008F4699" w:rsidRPr="008F4699" w:rsidRDefault="008F4699" w:rsidP="00847C61">
            <w:pPr>
              <w:widowControl w:val="0"/>
              <w:autoSpaceDE w:val="0"/>
              <w:autoSpaceDN w:val="0"/>
              <w:adjustRightInd w:val="0"/>
              <w:spacing w:line="240" w:lineRule="auto"/>
              <w:contextualSpacing w:val="0"/>
              <w:rPr>
                <w:ins w:id="4863" w:author="Arjan Kloosterboer" w:date="2017-02-01T18:21:00Z"/>
                <w:rFonts w:ascii="Calibri" w:hAnsi="Calibri" w:cs="Calibri"/>
                <w:color w:val="0F0F0F"/>
                <w:sz w:val="22"/>
                <w:szCs w:val="22"/>
                <w:lang w:eastAsia="en-US"/>
              </w:rPr>
            </w:pPr>
            <w:ins w:id="4864" w:author="Arjan Kloosterboer" w:date="2017-02-01T18:22:00Z">
              <w:r>
                <w:rPr>
                  <w:rFonts w:ascii="Calibri" w:hAnsi="Calibri" w:cs="Calibri"/>
                  <w:color w:val="0F0F0F"/>
                  <w:sz w:val="22"/>
                  <w:szCs w:val="22"/>
                  <w:lang w:eastAsia="en-US"/>
                </w:rPr>
                <w:t>0 - 1</w:t>
              </w:r>
            </w:ins>
          </w:p>
        </w:tc>
      </w:tr>
      <w:tr w:rsidR="00847C61" w:rsidRPr="00207D53" w14:paraId="6F858B59" w14:textId="77777777" w:rsidTr="00847C61">
        <w:tc>
          <w:tcPr>
            <w:tcW w:w="450" w:type="dxa"/>
            <w:tcBorders>
              <w:top w:val="nil"/>
              <w:left w:val="nil"/>
              <w:bottom w:val="nil"/>
              <w:right w:val="nil"/>
            </w:tcBorders>
          </w:tcPr>
          <w:p w14:paraId="0E84E57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65" w:name="BKM_CE1369B6_A39E_4131_B24B_BB2320F55867"/>
          </w:p>
        </w:tc>
        <w:tc>
          <w:tcPr>
            <w:tcW w:w="2790" w:type="dxa"/>
            <w:gridSpan w:val="2"/>
            <w:tcBorders>
              <w:top w:val="nil"/>
              <w:left w:val="nil"/>
              <w:bottom w:val="nil"/>
              <w:right w:val="nil"/>
            </w:tcBorders>
          </w:tcPr>
          <w:p w14:paraId="1B63DA6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60BD6E0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5E33555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 ROL</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725CDC8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65"/>
      </w:tr>
      <w:tr w:rsidR="00847C61" w:rsidRPr="00207D53" w14:paraId="7E1605F8" w14:textId="77777777" w:rsidTr="00847C61">
        <w:tc>
          <w:tcPr>
            <w:tcW w:w="450" w:type="dxa"/>
            <w:tcBorders>
              <w:top w:val="nil"/>
              <w:left w:val="nil"/>
              <w:bottom w:val="nil"/>
              <w:right w:val="nil"/>
            </w:tcBorders>
          </w:tcPr>
          <w:p w14:paraId="713FC0D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5D65E36"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Contactpersoonnaam </w:t>
            </w:r>
          </w:p>
        </w:tc>
        <w:tc>
          <w:tcPr>
            <w:tcW w:w="4230" w:type="dxa"/>
            <w:tcBorders>
              <w:top w:val="nil"/>
              <w:left w:val="nil"/>
              <w:bottom w:val="nil"/>
              <w:right w:val="nil"/>
            </w:tcBorders>
          </w:tcPr>
          <w:p w14:paraId="7BE9108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opgemaakte naam van de contactpersoon namens de BETROKKENE.</w:t>
            </w:r>
          </w:p>
        </w:tc>
        <w:tc>
          <w:tcPr>
            <w:tcW w:w="1080" w:type="dxa"/>
            <w:tcBorders>
              <w:top w:val="nil"/>
              <w:left w:val="nil"/>
              <w:bottom w:val="nil"/>
              <w:right w:val="nil"/>
            </w:tcBorders>
          </w:tcPr>
          <w:p w14:paraId="372D411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AN40</w:t>
            </w:r>
          </w:p>
        </w:tc>
        <w:tc>
          <w:tcPr>
            <w:tcW w:w="810" w:type="dxa"/>
            <w:tcBorders>
              <w:top w:val="nil"/>
              <w:left w:val="nil"/>
              <w:bottom w:val="nil"/>
              <w:right w:val="nil"/>
            </w:tcBorders>
          </w:tcPr>
          <w:p w14:paraId="5E264AF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7565F66E" w14:textId="77777777" w:rsidTr="00847C61">
        <w:tc>
          <w:tcPr>
            <w:tcW w:w="450" w:type="dxa"/>
            <w:tcBorders>
              <w:top w:val="nil"/>
              <w:left w:val="nil"/>
              <w:bottom w:val="nil"/>
              <w:right w:val="nil"/>
            </w:tcBorders>
          </w:tcPr>
          <w:p w14:paraId="2DEFF60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9BF2D6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functie </w:t>
            </w:r>
          </w:p>
        </w:tc>
        <w:tc>
          <w:tcPr>
            <w:tcW w:w="4230" w:type="dxa"/>
            <w:tcBorders>
              <w:top w:val="nil"/>
              <w:left w:val="nil"/>
              <w:bottom w:val="nil"/>
              <w:right w:val="nil"/>
            </w:tcBorders>
          </w:tcPr>
          <w:p w14:paraId="663DE31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aanduiding van de taken, rechten en plichten die de contactpersoon heeft binnen de organisatie van BETROKKENE.</w:t>
            </w:r>
          </w:p>
        </w:tc>
        <w:tc>
          <w:tcPr>
            <w:tcW w:w="1080" w:type="dxa"/>
            <w:tcBorders>
              <w:top w:val="nil"/>
              <w:left w:val="nil"/>
              <w:bottom w:val="nil"/>
              <w:right w:val="nil"/>
            </w:tcBorders>
          </w:tcPr>
          <w:p w14:paraId="6F3CFFC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AN50</w:t>
            </w:r>
          </w:p>
        </w:tc>
        <w:tc>
          <w:tcPr>
            <w:tcW w:w="810" w:type="dxa"/>
            <w:tcBorders>
              <w:top w:val="nil"/>
              <w:left w:val="nil"/>
              <w:bottom w:val="nil"/>
              <w:right w:val="nil"/>
            </w:tcBorders>
          </w:tcPr>
          <w:p w14:paraId="122D781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3BFCD52E" w14:textId="77777777" w:rsidTr="00847C61">
        <w:tc>
          <w:tcPr>
            <w:tcW w:w="450" w:type="dxa"/>
            <w:tcBorders>
              <w:top w:val="nil"/>
              <w:left w:val="nil"/>
              <w:bottom w:val="nil"/>
              <w:right w:val="nil"/>
            </w:tcBorders>
          </w:tcPr>
          <w:p w14:paraId="63ABCA8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0848A1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telefoonnummer </w:t>
            </w:r>
          </w:p>
        </w:tc>
        <w:tc>
          <w:tcPr>
            <w:tcW w:w="4230" w:type="dxa"/>
            <w:tcBorders>
              <w:top w:val="nil"/>
              <w:left w:val="nil"/>
              <w:bottom w:val="nil"/>
              <w:right w:val="nil"/>
            </w:tcBorders>
          </w:tcPr>
          <w:p w14:paraId="07B3267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Telefoonnummer waaronder de contactpersoon in de regel bereikbaar is.</w:t>
            </w:r>
          </w:p>
        </w:tc>
        <w:tc>
          <w:tcPr>
            <w:tcW w:w="1080" w:type="dxa"/>
            <w:tcBorders>
              <w:top w:val="nil"/>
              <w:left w:val="nil"/>
              <w:bottom w:val="nil"/>
              <w:right w:val="nil"/>
            </w:tcBorders>
          </w:tcPr>
          <w:p w14:paraId="7ED6A7D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AN20</w:t>
            </w:r>
          </w:p>
        </w:tc>
        <w:tc>
          <w:tcPr>
            <w:tcW w:w="810" w:type="dxa"/>
            <w:tcBorders>
              <w:top w:val="nil"/>
              <w:left w:val="nil"/>
              <w:bottom w:val="nil"/>
              <w:right w:val="nil"/>
            </w:tcBorders>
          </w:tcPr>
          <w:p w14:paraId="0BF11D4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58E33853" w14:textId="77777777" w:rsidTr="00847C61">
        <w:tc>
          <w:tcPr>
            <w:tcW w:w="450" w:type="dxa"/>
            <w:tcBorders>
              <w:top w:val="nil"/>
              <w:left w:val="nil"/>
              <w:bottom w:val="nil"/>
              <w:right w:val="nil"/>
            </w:tcBorders>
          </w:tcPr>
          <w:p w14:paraId="6D8B1BE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CB95C3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emailadres </w:t>
            </w:r>
          </w:p>
        </w:tc>
        <w:tc>
          <w:tcPr>
            <w:tcW w:w="4230" w:type="dxa"/>
            <w:tcBorders>
              <w:top w:val="nil"/>
              <w:left w:val="nil"/>
              <w:bottom w:val="nil"/>
              <w:right w:val="nil"/>
            </w:tcBorders>
          </w:tcPr>
          <w:p w14:paraId="3E14270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Elektronich postadres waaronder de contactpersoon in de regel bereikbaar is.</w:t>
            </w:r>
          </w:p>
        </w:tc>
        <w:tc>
          <w:tcPr>
            <w:tcW w:w="1080" w:type="dxa"/>
            <w:tcBorders>
              <w:top w:val="nil"/>
              <w:left w:val="nil"/>
              <w:bottom w:val="nil"/>
              <w:right w:val="nil"/>
            </w:tcBorders>
          </w:tcPr>
          <w:p w14:paraId="2629874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AN254</w:t>
            </w:r>
          </w:p>
        </w:tc>
        <w:tc>
          <w:tcPr>
            <w:tcW w:w="810" w:type="dxa"/>
            <w:tcBorders>
              <w:top w:val="nil"/>
              <w:left w:val="nil"/>
              <w:bottom w:val="nil"/>
              <w:right w:val="nil"/>
            </w:tcBorders>
          </w:tcPr>
          <w:p w14:paraId="2237FCA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717205A8" w14:textId="77777777" w:rsidTr="00847C61">
        <w:tc>
          <w:tcPr>
            <w:tcW w:w="450" w:type="dxa"/>
            <w:tcBorders>
              <w:top w:val="nil"/>
              <w:left w:val="nil"/>
              <w:bottom w:val="nil"/>
              <w:right w:val="nil"/>
            </w:tcBorders>
          </w:tcPr>
          <w:p w14:paraId="1FF4BCD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66" w:name="BKM_028FA130_CBC9_4369_94B7_BAF8F6342A1E"/>
          </w:p>
        </w:tc>
        <w:tc>
          <w:tcPr>
            <w:tcW w:w="2790" w:type="dxa"/>
            <w:gridSpan w:val="2"/>
            <w:tcBorders>
              <w:top w:val="nil"/>
              <w:left w:val="nil"/>
              <w:bottom w:val="nil"/>
              <w:right w:val="nil"/>
            </w:tcBorders>
          </w:tcPr>
          <w:p w14:paraId="0AFC70A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117A582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1D94FE27"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 ROL</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77E6EF2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66"/>
      </w:tr>
      <w:tr w:rsidR="00847C61" w:rsidRPr="00207D53" w14:paraId="36D24603" w14:textId="77777777" w:rsidTr="00847C61">
        <w:tc>
          <w:tcPr>
            <w:tcW w:w="450" w:type="dxa"/>
            <w:tcBorders>
              <w:top w:val="nil"/>
              <w:left w:val="nil"/>
              <w:bottom w:val="nil"/>
              <w:right w:val="nil"/>
            </w:tcBorders>
          </w:tcPr>
          <w:p w14:paraId="3E4FF15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BEAABC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 </w:t>
            </w:r>
          </w:p>
        </w:tc>
        <w:tc>
          <w:tcPr>
            <w:tcW w:w="4230" w:type="dxa"/>
            <w:tcBorders>
              <w:top w:val="nil"/>
              <w:left w:val="nil"/>
              <w:bottom w:val="nil"/>
              <w:right w:val="nil"/>
            </w:tcBorders>
          </w:tcPr>
          <w:p w14:paraId="14CD30A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nummering.</w:t>
            </w:r>
          </w:p>
        </w:tc>
        <w:tc>
          <w:tcPr>
            <w:tcW w:w="1080" w:type="dxa"/>
            <w:tcBorders>
              <w:top w:val="nil"/>
              <w:left w:val="nil"/>
              <w:bottom w:val="nil"/>
              <w:right w:val="nil"/>
            </w:tcBorders>
          </w:tcPr>
          <w:p w14:paraId="1ED099C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14:paraId="43A89E6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6112FC75" w14:textId="77777777" w:rsidTr="00847C61">
        <w:tc>
          <w:tcPr>
            <w:tcW w:w="450" w:type="dxa"/>
            <w:tcBorders>
              <w:top w:val="nil"/>
              <w:left w:val="nil"/>
              <w:bottom w:val="nil"/>
              <w:right w:val="nil"/>
            </w:tcBorders>
          </w:tcPr>
          <w:p w14:paraId="3BD4C47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C811DB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Huisletter </w:t>
            </w:r>
          </w:p>
        </w:tc>
        <w:tc>
          <w:tcPr>
            <w:tcW w:w="4230" w:type="dxa"/>
            <w:tcBorders>
              <w:top w:val="nil"/>
              <w:left w:val="nil"/>
              <w:bottom w:val="nil"/>
              <w:right w:val="nil"/>
            </w:tcBorders>
          </w:tcPr>
          <w:p w14:paraId="305D8FD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toevoeging aan een huisnummer in de vorm van een alfanumeriek teken.</w:t>
            </w:r>
          </w:p>
        </w:tc>
        <w:tc>
          <w:tcPr>
            <w:tcW w:w="1080" w:type="dxa"/>
            <w:tcBorders>
              <w:top w:val="nil"/>
              <w:left w:val="nil"/>
              <w:bottom w:val="nil"/>
              <w:right w:val="nil"/>
            </w:tcBorders>
          </w:tcPr>
          <w:p w14:paraId="10649C0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AN1</w:t>
            </w:r>
          </w:p>
        </w:tc>
        <w:tc>
          <w:tcPr>
            <w:tcW w:w="810" w:type="dxa"/>
            <w:tcBorders>
              <w:top w:val="nil"/>
              <w:left w:val="nil"/>
              <w:bottom w:val="nil"/>
              <w:right w:val="nil"/>
            </w:tcBorders>
          </w:tcPr>
          <w:p w14:paraId="7EC184D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4B37FBF3" w14:textId="77777777" w:rsidTr="00847C61">
        <w:tc>
          <w:tcPr>
            <w:tcW w:w="450" w:type="dxa"/>
            <w:tcBorders>
              <w:top w:val="nil"/>
              <w:left w:val="nil"/>
              <w:bottom w:val="nil"/>
              <w:right w:val="nil"/>
            </w:tcBorders>
          </w:tcPr>
          <w:p w14:paraId="306BFD2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9DC9E0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Huisnummertoevoeging </w:t>
            </w:r>
          </w:p>
        </w:tc>
        <w:tc>
          <w:tcPr>
            <w:tcW w:w="4230" w:type="dxa"/>
            <w:tcBorders>
              <w:top w:val="nil"/>
              <w:left w:val="nil"/>
              <w:bottom w:val="nil"/>
              <w:right w:val="nil"/>
            </w:tcBorders>
          </w:tcPr>
          <w:p w14:paraId="5FA78E5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Een door of namens het bevoegd </w:t>
            </w:r>
            <w:r w:rsidRPr="00207D53">
              <w:rPr>
                <w:rFonts w:ascii="Calibri" w:hAnsi="Calibri" w:cs="Arial"/>
                <w:color w:val="000000"/>
                <w:sz w:val="22"/>
                <w:szCs w:val="20"/>
                <w:lang w:eastAsia="en-US"/>
              </w:rPr>
              <w:lastRenderedPageBreak/>
              <w:t>gemeentelijk orgaan ten aanzien van een adresseerbaar object toegekende nadere toevoeging aan een huisnummer of een combinatie van huisnummer en huisletter.</w:t>
            </w:r>
          </w:p>
        </w:tc>
        <w:tc>
          <w:tcPr>
            <w:tcW w:w="1080" w:type="dxa"/>
            <w:tcBorders>
              <w:top w:val="nil"/>
              <w:left w:val="nil"/>
              <w:bottom w:val="nil"/>
              <w:right w:val="nil"/>
            </w:tcBorders>
          </w:tcPr>
          <w:p w14:paraId="3A0BAB7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lastRenderedPageBreak/>
              <w:t>AN4</w:t>
            </w:r>
          </w:p>
        </w:tc>
        <w:tc>
          <w:tcPr>
            <w:tcW w:w="810" w:type="dxa"/>
            <w:tcBorders>
              <w:top w:val="nil"/>
              <w:left w:val="nil"/>
              <w:bottom w:val="nil"/>
              <w:right w:val="nil"/>
            </w:tcBorders>
          </w:tcPr>
          <w:p w14:paraId="6CBDDF9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4DB41CC7" w14:textId="77777777" w:rsidTr="00847C61">
        <w:tc>
          <w:tcPr>
            <w:tcW w:w="450" w:type="dxa"/>
            <w:tcBorders>
              <w:top w:val="nil"/>
              <w:left w:val="nil"/>
              <w:bottom w:val="nil"/>
              <w:right w:val="nil"/>
            </w:tcBorders>
          </w:tcPr>
          <w:p w14:paraId="3DC96D6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377A16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Naam openbare ruimte </w:t>
            </w:r>
          </w:p>
        </w:tc>
        <w:tc>
          <w:tcPr>
            <w:tcW w:w="4230" w:type="dxa"/>
            <w:tcBorders>
              <w:top w:val="nil"/>
              <w:left w:val="nil"/>
              <w:bottom w:val="nil"/>
              <w:right w:val="nil"/>
            </w:tcBorders>
          </w:tcPr>
          <w:p w14:paraId="4F77A5B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het bevoegde gemeentelijke orgaan aan een GEMEENTELIJKE OPENBARE RUIMTE toegekende benaming</w:t>
            </w:r>
          </w:p>
        </w:tc>
        <w:tc>
          <w:tcPr>
            <w:tcW w:w="1080" w:type="dxa"/>
            <w:tcBorders>
              <w:top w:val="nil"/>
              <w:left w:val="nil"/>
              <w:bottom w:val="nil"/>
              <w:right w:val="nil"/>
            </w:tcBorders>
          </w:tcPr>
          <w:p w14:paraId="3C1E1BD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14:paraId="6A1F4C0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4F66723E" w14:textId="77777777" w:rsidTr="00847C61">
        <w:tc>
          <w:tcPr>
            <w:tcW w:w="450" w:type="dxa"/>
            <w:tcBorders>
              <w:top w:val="nil"/>
              <w:left w:val="nil"/>
              <w:bottom w:val="nil"/>
              <w:right w:val="nil"/>
            </w:tcBorders>
          </w:tcPr>
          <w:p w14:paraId="11C0EAA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0F6621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Postcode </w:t>
            </w:r>
          </w:p>
        </w:tc>
        <w:tc>
          <w:tcPr>
            <w:tcW w:w="4230" w:type="dxa"/>
            <w:tcBorders>
              <w:top w:val="nil"/>
              <w:left w:val="nil"/>
              <w:bottom w:val="nil"/>
              <w:right w:val="nil"/>
            </w:tcBorders>
          </w:tcPr>
          <w:p w14:paraId="771D848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TNT Post vastgestelde code behorende bij een bepaalde combinatie van een naam van een woonplaats, naam van een openbare ruimte en een huisnummer</w:t>
            </w:r>
          </w:p>
        </w:tc>
        <w:tc>
          <w:tcPr>
            <w:tcW w:w="1080" w:type="dxa"/>
            <w:tcBorders>
              <w:top w:val="nil"/>
              <w:left w:val="nil"/>
              <w:bottom w:val="nil"/>
              <w:right w:val="nil"/>
            </w:tcBorders>
          </w:tcPr>
          <w:p w14:paraId="4273665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14:paraId="602A3CA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0B5D588F" w14:textId="77777777" w:rsidTr="00847C61">
        <w:tc>
          <w:tcPr>
            <w:tcW w:w="450" w:type="dxa"/>
            <w:tcBorders>
              <w:top w:val="nil"/>
              <w:left w:val="nil"/>
              <w:bottom w:val="nil"/>
              <w:right w:val="nil"/>
            </w:tcBorders>
          </w:tcPr>
          <w:p w14:paraId="2839939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3E08E6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14:paraId="18C3F13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het bevoegde gemeentelijke orgaan aan een WOONPLAATS toegekende benaming.</w:t>
            </w:r>
          </w:p>
        </w:tc>
        <w:tc>
          <w:tcPr>
            <w:tcW w:w="1080" w:type="dxa"/>
            <w:tcBorders>
              <w:top w:val="nil"/>
              <w:left w:val="nil"/>
              <w:bottom w:val="nil"/>
              <w:right w:val="nil"/>
            </w:tcBorders>
          </w:tcPr>
          <w:p w14:paraId="300A999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14:paraId="21B3D77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6BB73A00" w14:textId="77777777" w:rsidTr="00847C61">
        <w:tc>
          <w:tcPr>
            <w:tcW w:w="450" w:type="dxa"/>
            <w:tcBorders>
              <w:top w:val="nil"/>
              <w:left w:val="nil"/>
              <w:bottom w:val="nil"/>
              <w:right w:val="nil"/>
            </w:tcBorders>
          </w:tcPr>
          <w:p w14:paraId="171B0A2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67" w:name="BKM_3E5F7E07_0B8C_448b_912D_600BA2B22983"/>
          </w:p>
        </w:tc>
        <w:tc>
          <w:tcPr>
            <w:tcW w:w="2790" w:type="dxa"/>
            <w:gridSpan w:val="2"/>
            <w:tcBorders>
              <w:top w:val="nil"/>
              <w:left w:val="nil"/>
              <w:bottom w:val="nil"/>
              <w:right w:val="nil"/>
            </w:tcBorders>
          </w:tcPr>
          <w:p w14:paraId="0360D6A8"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35179AC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6598F95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 ROL</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38A34C69"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67"/>
      </w:tr>
      <w:tr w:rsidR="00847C61" w:rsidRPr="00207D53" w14:paraId="3B226BB7" w14:textId="77777777" w:rsidTr="00847C61">
        <w:tc>
          <w:tcPr>
            <w:tcW w:w="450" w:type="dxa"/>
            <w:tcBorders>
              <w:top w:val="nil"/>
              <w:left w:val="nil"/>
              <w:bottom w:val="nil"/>
              <w:right w:val="nil"/>
            </w:tcBorders>
          </w:tcPr>
          <w:p w14:paraId="6F38F46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7041A1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 postcode </w:t>
            </w:r>
          </w:p>
        </w:tc>
        <w:tc>
          <w:tcPr>
            <w:tcW w:w="4230" w:type="dxa"/>
            <w:tcBorders>
              <w:top w:val="nil"/>
              <w:left w:val="nil"/>
              <w:bottom w:val="nil"/>
              <w:right w:val="nil"/>
            </w:tcBorders>
          </w:tcPr>
          <w:p w14:paraId="736A7B2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officiële Nederlandse PTT codering, bestaande uit een numerieke woonplaatscode en een alfabetische lettercode.</w:t>
            </w:r>
          </w:p>
        </w:tc>
        <w:tc>
          <w:tcPr>
            <w:tcW w:w="1080" w:type="dxa"/>
            <w:tcBorders>
              <w:top w:val="nil"/>
              <w:left w:val="nil"/>
              <w:bottom w:val="nil"/>
              <w:right w:val="nil"/>
            </w:tcBorders>
          </w:tcPr>
          <w:p w14:paraId="5703CFC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14:paraId="4845DC5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6C1CDCCB" w14:textId="77777777" w:rsidTr="00847C61">
        <w:tc>
          <w:tcPr>
            <w:tcW w:w="450" w:type="dxa"/>
            <w:tcBorders>
              <w:top w:val="nil"/>
              <w:left w:val="nil"/>
              <w:bottom w:val="nil"/>
              <w:right w:val="nil"/>
            </w:tcBorders>
          </w:tcPr>
          <w:p w14:paraId="328B263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F460AE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Postadrestype </w:t>
            </w:r>
          </w:p>
        </w:tc>
        <w:tc>
          <w:tcPr>
            <w:tcW w:w="4230" w:type="dxa"/>
            <w:tcBorders>
              <w:top w:val="nil"/>
              <w:left w:val="nil"/>
              <w:bottom w:val="nil"/>
              <w:right w:val="nil"/>
            </w:tcBorders>
          </w:tcPr>
          <w:p w14:paraId="5D1D5AF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Aanduiding van het soort postadres</w:t>
            </w:r>
          </w:p>
        </w:tc>
        <w:tc>
          <w:tcPr>
            <w:tcW w:w="1080" w:type="dxa"/>
            <w:tcBorders>
              <w:top w:val="nil"/>
              <w:left w:val="nil"/>
              <w:bottom w:val="nil"/>
              <w:right w:val="nil"/>
            </w:tcBorders>
          </w:tcPr>
          <w:p w14:paraId="4A36C8A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A1</w:t>
            </w:r>
          </w:p>
        </w:tc>
        <w:tc>
          <w:tcPr>
            <w:tcW w:w="810" w:type="dxa"/>
            <w:tcBorders>
              <w:top w:val="nil"/>
              <w:left w:val="nil"/>
              <w:bottom w:val="nil"/>
              <w:right w:val="nil"/>
            </w:tcBorders>
          </w:tcPr>
          <w:p w14:paraId="32BBDD1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6F0ED587" w14:textId="77777777" w:rsidTr="00847C61">
        <w:tc>
          <w:tcPr>
            <w:tcW w:w="450" w:type="dxa"/>
            <w:tcBorders>
              <w:top w:val="nil"/>
              <w:left w:val="nil"/>
              <w:bottom w:val="nil"/>
              <w:right w:val="nil"/>
            </w:tcBorders>
          </w:tcPr>
          <w:p w14:paraId="2A4F4F1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F9AA64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Postbus- of antwoordnummer </w:t>
            </w:r>
          </w:p>
        </w:tc>
        <w:tc>
          <w:tcPr>
            <w:tcW w:w="4230" w:type="dxa"/>
            <w:tcBorders>
              <w:top w:val="nil"/>
              <w:left w:val="nil"/>
              <w:bottom w:val="nil"/>
              <w:right w:val="nil"/>
            </w:tcBorders>
          </w:tcPr>
          <w:p w14:paraId="2AEA127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De numerieke aanduiding zoals deze door de Nederlandse PTT is vastgesteld voor postbusadressen en antwoordnummeradressen. </w:t>
            </w:r>
          </w:p>
        </w:tc>
        <w:tc>
          <w:tcPr>
            <w:tcW w:w="1080" w:type="dxa"/>
            <w:tcBorders>
              <w:top w:val="nil"/>
              <w:left w:val="nil"/>
              <w:bottom w:val="nil"/>
              <w:right w:val="nil"/>
            </w:tcBorders>
          </w:tcPr>
          <w:p w14:paraId="70D23D4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14:paraId="4C86EBB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3CFAC2DE" w14:textId="77777777" w:rsidTr="00847C61">
        <w:tc>
          <w:tcPr>
            <w:tcW w:w="450" w:type="dxa"/>
            <w:tcBorders>
              <w:top w:val="nil"/>
              <w:left w:val="nil"/>
              <w:bottom w:val="nil"/>
              <w:right w:val="nil"/>
            </w:tcBorders>
          </w:tcPr>
          <w:p w14:paraId="27227F6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17E407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14:paraId="137D3D2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het bevoegde gemeentelijke orgaan aan een WOONPLAATS toegekende benaming.</w:t>
            </w:r>
          </w:p>
        </w:tc>
        <w:tc>
          <w:tcPr>
            <w:tcW w:w="1080" w:type="dxa"/>
            <w:tcBorders>
              <w:top w:val="nil"/>
              <w:left w:val="nil"/>
              <w:bottom w:val="nil"/>
              <w:right w:val="nil"/>
            </w:tcBorders>
          </w:tcPr>
          <w:p w14:paraId="46A0B6B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14:paraId="1E8DB23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26536832" w14:textId="77777777" w:rsidTr="00847C61">
        <w:tc>
          <w:tcPr>
            <w:tcW w:w="450" w:type="dxa"/>
            <w:tcBorders>
              <w:top w:val="nil"/>
              <w:left w:val="nil"/>
              <w:bottom w:val="nil"/>
              <w:right w:val="nil"/>
            </w:tcBorders>
          </w:tcPr>
          <w:p w14:paraId="7B12A52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68" w:name="BKM_6563DF4F_2B62_42f5_9DAC_F734C28A1DDC"/>
          </w:p>
        </w:tc>
        <w:tc>
          <w:tcPr>
            <w:tcW w:w="2790" w:type="dxa"/>
            <w:gridSpan w:val="2"/>
            <w:tcBorders>
              <w:top w:val="nil"/>
              <w:left w:val="nil"/>
              <w:bottom w:val="nil"/>
              <w:right w:val="nil"/>
            </w:tcBorders>
          </w:tcPr>
          <w:p w14:paraId="15568F3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34C1779E"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7D16B02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 ROL</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6A71AEF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68"/>
      </w:tr>
      <w:tr w:rsidR="00847C61" w:rsidRPr="00207D53" w14:paraId="4313CFAA" w14:textId="77777777" w:rsidTr="00847C61">
        <w:tc>
          <w:tcPr>
            <w:tcW w:w="450" w:type="dxa"/>
            <w:tcBorders>
              <w:top w:val="nil"/>
              <w:left w:val="nil"/>
              <w:bottom w:val="nil"/>
              <w:right w:val="nil"/>
            </w:tcBorders>
          </w:tcPr>
          <w:p w14:paraId="68D10DC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70B1776"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1 </w:t>
            </w:r>
          </w:p>
        </w:tc>
        <w:tc>
          <w:tcPr>
            <w:tcW w:w="4230" w:type="dxa"/>
            <w:tcBorders>
              <w:top w:val="nil"/>
              <w:left w:val="nil"/>
              <w:bottom w:val="nil"/>
              <w:right w:val="nil"/>
            </w:tcBorders>
          </w:tcPr>
          <w:p w14:paraId="3F8FE73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eerste deel  dat behoort bij het afwijkend buitenlandse correspondentieadres van de betrokkene in zijn/haar rol bij de zaak </w:t>
            </w:r>
          </w:p>
        </w:tc>
        <w:tc>
          <w:tcPr>
            <w:tcW w:w="1080" w:type="dxa"/>
            <w:tcBorders>
              <w:top w:val="nil"/>
              <w:left w:val="nil"/>
              <w:bottom w:val="nil"/>
              <w:right w:val="nil"/>
            </w:tcBorders>
          </w:tcPr>
          <w:p w14:paraId="0EA6825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24E367D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19786646" w14:textId="77777777" w:rsidTr="00847C61">
        <w:tc>
          <w:tcPr>
            <w:tcW w:w="450" w:type="dxa"/>
            <w:tcBorders>
              <w:top w:val="nil"/>
              <w:left w:val="nil"/>
              <w:bottom w:val="nil"/>
              <w:right w:val="nil"/>
            </w:tcBorders>
          </w:tcPr>
          <w:p w14:paraId="6A1292C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596F82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2 </w:t>
            </w:r>
          </w:p>
        </w:tc>
        <w:tc>
          <w:tcPr>
            <w:tcW w:w="4230" w:type="dxa"/>
            <w:tcBorders>
              <w:top w:val="nil"/>
              <w:left w:val="nil"/>
              <w:bottom w:val="nil"/>
              <w:right w:val="nil"/>
            </w:tcBorders>
          </w:tcPr>
          <w:p w14:paraId="6BBB9C2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tweede deel  dat behoort bij het afwijkend buitenlandse correspondentieadres van de betrokkene in zijn/haar rol bij de zaak </w:t>
            </w:r>
          </w:p>
        </w:tc>
        <w:tc>
          <w:tcPr>
            <w:tcW w:w="1080" w:type="dxa"/>
            <w:tcBorders>
              <w:top w:val="nil"/>
              <w:left w:val="nil"/>
              <w:bottom w:val="nil"/>
              <w:right w:val="nil"/>
            </w:tcBorders>
          </w:tcPr>
          <w:p w14:paraId="176375A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5DA4E1D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0441461B" w14:textId="77777777" w:rsidTr="00847C61">
        <w:tc>
          <w:tcPr>
            <w:tcW w:w="450" w:type="dxa"/>
            <w:tcBorders>
              <w:top w:val="nil"/>
              <w:left w:val="nil"/>
              <w:bottom w:val="nil"/>
              <w:right w:val="nil"/>
            </w:tcBorders>
          </w:tcPr>
          <w:p w14:paraId="3AF8404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0C5D9A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3 </w:t>
            </w:r>
          </w:p>
        </w:tc>
        <w:tc>
          <w:tcPr>
            <w:tcW w:w="4230" w:type="dxa"/>
            <w:tcBorders>
              <w:top w:val="nil"/>
              <w:left w:val="nil"/>
              <w:bottom w:val="nil"/>
              <w:right w:val="nil"/>
            </w:tcBorders>
          </w:tcPr>
          <w:p w14:paraId="213AAB1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derde deel  dat behoort bij het afwijkend buitenlandse correspondentieadres van de betrokkene in zijn/haar rol bij de zaak </w:t>
            </w:r>
          </w:p>
        </w:tc>
        <w:tc>
          <w:tcPr>
            <w:tcW w:w="1080" w:type="dxa"/>
            <w:tcBorders>
              <w:top w:val="nil"/>
              <w:left w:val="nil"/>
              <w:bottom w:val="nil"/>
              <w:right w:val="nil"/>
            </w:tcBorders>
          </w:tcPr>
          <w:p w14:paraId="62C159C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2E9E26B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22FCDAAB" w14:textId="77777777" w:rsidTr="00847C61">
        <w:tc>
          <w:tcPr>
            <w:tcW w:w="450" w:type="dxa"/>
            <w:tcBorders>
              <w:top w:val="nil"/>
              <w:left w:val="nil"/>
              <w:bottom w:val="nil"/>
              <w:right w:val="nil"/>
            </w:tcBorders>
          </w:tcPr>
          <w:p w14:paraId="572B2FA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ED1170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Land postadres </w:t>
            </w:r>
          </w:p>
        </w:tc>
        <w:tc>
          <w:tcPr>
            <w:tcW w:w="4230" w:type="dxa"/>
            <w:tcBorders>
              <w:top w:val="nil"/>
              <w:left w:val="nil"/>
              <w:bottom w:val="nil"/>
              <w:right w:val="nil"/>
            </w:tcBorders>
          </w:tcPr>
          <w:p w14:paraId="266E3CB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Het LAND dat behoort bij het afwijkend buitenlandse correspondentieadres van de betrokkene in zijn/haar rol bij de zaak</w:t>
            </w:r>
          </w:p>
        </w:tc>
        <w:tc>
          <w:tcPr>
            <w:tcW w:w="1080" w:type="dxa"/>
            <w:tcBorders>
              <w:top w:val="nil"/>
              <w:left w:val="nil"/>
              <w:bottom w:val="nil"/>
              <w:right w:val="nil"/>
            </w:tcBorders>
          </w:tcPr>
          <w:p w14:paraId="6E1B2C8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LAND</w:t>
            </w:r>
          </w:p>
        </w:tc>
        <w:tc>
          <w:tcPr>
            <w:tcW w:w="810" w:type="dxa"/>
            <w:tcBorders>
              <w:top w:val="nil"/>
              <w:left w:val="nil"/>
              <w:bottom w:val="nil"/>
              <w:right w:val="nil"/>
            </w:tcBorders>
          </w:tcPr>
          <w:p w14:paraId="2387921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bl>
    <w:p w14:paraId="595DA93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207D53" w14:paraId="52B1E111" w14:textId="77777777" w:rsidTr="00847C61">
        <w:tc>
          <w:tcPr>
            <w:tcW w:w="9360" w:type="dxa"/>
            <w:gridSpan w:val="3"/>
            <w:tcBorders>
              <w:top w:val="nil"/>
              <w:left w:val="nil"/>
              <w:bottom w:val="nil"/>
              <w:right w:val="nil"/>
            </w:tcBorders>
          </w:tcPr>
          <w:p w14:paraId="793072D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tr>
      <w:tr w:rsidR="00847C61" w:rsidRPr="00207D53" w14:paraId="1E6C346F" w14:textId="77777777" w:rsidTr="00847C61">
        <w:tc>
          <w:tcPr>
            <w:tcW w:w="450" w:type="dxa"/>
            <w:tcBorders>
              <w:top w:val="nil"/>
              <w:left w:val="nil"/>
              <w:bottom w:val="nil"/>
              <w:right w:val="nil"/>
            </w:tcBorders>
          </w:tcPr>
          <w:p w14:paraId="0D142FE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5A7E8BE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Relatienaam met</w:t>
            </w:r>
          </w:p>
          <w:p w14:paraId="43C9243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67EED8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r>
      <w:tr w:rsidR="00847C61" w:rsidRPr="00207D53" w14:paraId="54024088" w14:textId="77777777" w:rsidTr="00847C61">
        <w:tc>
          <w:tcPr>
            <w:tcW w:w="450" w:type="dxa"/>
            <w:tcBorders>
              <w:top w:val="nil"/>
              <w:left w:val="nil"/>
              <w:bottom w:val="nil"/>
              <w:right w:val="nil"/>
            </w:tcBorders>
          </w:tcPr>
          <w:p w14:paraId="3824439E" w14:textId="77777777" w:rsidR="00847C61" w:rsidRPr="00207D53"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242CE3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u w:color="000000"/>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u w:color="000000"/>
                <w:lang w:eastAsia="en-US"/>
              </w:rPr>
              <w:t>ROL</w:t>
            </w:r>
            <w:r w:rsidRPr="00207D53">
              <w:rPr>
                <w:rFonts w:ascii="Arial" w:hAnsi="Arial" w:cs="Arial"/>
                <w:szCs w:val="20"/>
                <w:lang w:val="en-AU"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ConnSource.Cardinality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1..</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p w14:paraId="37ED778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t xml:space="preserve">  </w:t>
            </w:r>
            <w:r w:rsidR="00DE73DB" w:rsidRPr="00207D53">
              <w:rPr>
                <w:rFonts w:ascii="Calibri" w:hAnsi="Calibri" w:cs="Calibri"/>
                <w:color w:val="0F0F0F"/>
                <w:sz w:val="22"/>
                <w:szCs w:val="22"/>
                <w:u w:color="000000"/>
                <w:lang w:eastAsia="en-US"/>
              </w:rPr>
              <w:fldChar w:fldCharType="begin" w:fldLock="1"/>
            </w:r>
            <w:r w:rsidRPr="00207D53">
              <w:rPr>
                <w:rFonts w:ascii="Calibri" w:hAnsi="Calibri" w:cs="Calibri"/>
                <w:color w:val="0F0F0F"/>
                <w:sz w:val="22"/>
                <w:szCs w:val="22"/>
                <w:u w:color="000000"/>
                <w:lang w:eastAsia="en-US"/>
              </w:rPr>
              <w:instrText>MERGEFIELD Connector.Name</w:instrText>
            </w:r>
            <w:r w:rsidR="00DE73DB" w:rsidRPr="00207D53">
              <w:rPr>
                <w:rFonts w:ascii="Calibri" w:hAnsi="Calibri" w:cs="Calibri"/>
                <w:color w:val="0F0F0F"/>
                <w:sz w:val="22"/>
                <w:szCs w:val="22"/>
                <w:u w:color="000000"/>
                <w:lang w:eastAsia="en-US"/>
              </w:rPr>
              <w:fldChar w:fldCharType="separate"/>
            </w:r>
            <w:r w:rsidRPr="00207D53">
              <w:rPr>
                <w:rFonts w:ascii="Calibri" w:hAnsi="Calibri" w:cs="Calibri"/>
                <w:color w:val="0F0F0F"/>
                <w:sz w:val="22"/>
                <w:szCs w:val="22"/>
                <w:u w:color="000000"/>
                <w:lang w:eastAsia="en-US"/>
              </w:rPr>
              <w:t>zet als betrokkene</w:t>
            </w:r>
            <w:r w:rsidR="00DE73DB" w:rsidRPr="00207D53">
              <w:rPr>
                <w:rFonts w:ascii="Calibri" w:hAnsi="Calibri" w:cs="Calibri"/>
                <w:color w:val="0F0F0F"/>
                <w:sz w:val="22"/>
                <w:szCs w:val="22"/>
                <w:u w:color="000000"/>
                <w:lang w:eastAsia="en-US"/>
              </w:rPr>
              <w:fldChar w:fldCharType="end"/>
            </w:r>
          </w:p>
          <w:p w14:paraId="2C0E8F2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Element.Name</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STATUS</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ConnTarget.Cardinality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0..*</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tc>
        <w:tc>
          <w:tcPr>
            <w:tcW w:w="6120" w:type="dxa"/>
            <w:tcBorders>
              <w:top w:val="nil"/>
              <w:left w:val="nil"/>
              <w:bottom w:val="nil"/>
              <w:right w:val="nil"/>
            </w:tcBorders>
          </w:tcPr>
          <w:p w14:paraId="45972F6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Connector.Notes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BETROKKENE die in zijn/haar ROL in een ZAAK heeft geregistreerd dat STATUSsen in die ZAAK bereikt zijn.</w:t>
            </w:r>
          </w:p>
        </w:tc>
      </w:tr>
      <w:tr w:rsidR="00847C61" w:rsidRPr="00207D53" w14:paraId="6E2BC7EC" w14:textId="77777777" w:rsidTr="00847C61">
        <w:trPr>
          <w:trHeight w:hRule="exact" w:val="128"/>
        </w:trPr>
        <w:tc>
          <w:tcPr>
            <w:tcW w:w="450" w:type="dxa"/>
            <w:tcBorders>
              <w:top w:val="nil"/>
              <w:left w:val="nil"/>
              <w:bottom w:val="nil"/>
              <w:right w:val="nil"/>
            </w:tcBorders>
          </w:tcPr>
          <w:p w14:paraId="7572917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4744AB2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066ADF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bookmarkEnd w:id="4848"/>
      </w:tr>
    </w:tbl>
    <w:bookmarkStart w:id="4869" w:name="BKM_1A4E4EB7_5013_41ca_B60E_0B6C7DD1ECE9"/>
    <w:p w14:paraId="20A18C9E"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870" w:name="_Toc404268834"/>
      <w:bookmarkStart w:id="4871" w:name="_Toc517097677"/>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VERZENDING</w:t>
      </w:r>
      <w:bookmarkEnd w:id="4870"/>
      <w:bookmarkEnd w:id="4871"/>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52B90588" w14:textId="77777777" w:rsidTr="00847C61">
        <w:tc>
          <w:tcPr>
            <w:tcW w:w="2340" w:type="dxa"/>
            <w:gridSpan w:val="2"/>
            <w:tcBorders>
              <w:top w:val="nil"/>
              <w:left w:val="nil"/>
              <w:bottom w:val="nil"/>
              <w:right w:val="nil"/>
            </w:tcBorders>
          </w:tcPr>
          <w:p w14:paraId="709C41D1"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3595E68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VERZENDING</w:t>
            </w:r>
            <w:r w:rsidRPr="00207D53">
              <w:rPr>
                <w:rFonts w:ascii="Arial" w:hAnsi="Arial" w:cs="Arial"/>
                <w:szCs w:val="20"/>
                <w:lang w:val="en-AU" w:eastAsia="en-US"/>
              </w:rPr>
              <w:fldChar w:fldCharType="end"/>
            </w:r>
          </w:p>
        </w:tc>
      </w:tr>
      <w:tr w:rsidR="00847C61" w:rsidRPr="00207D53" w14:paraId="45521034" w14:textId="77777777" w:rsidTr="00847C61">
        <w:trPr>
          <w:trHeight w:hRule="exact" w:val="128"/>
        </w:trPr>
        <w:tc>
          <w:tcPr>
            <w:tcW w:w="2340" w:type="dxa"/>
            <w:gridSpan w:val="2"/>
            <w:tcBorders>
              <w:top w:val="nil"/>
              <w:left w:val="nil"/>
              <w:bottom w:val="nil"/>
              <w:right w:val="nil"/>
            </w:tcBorders>
          </w:tcPr>
          <w:p w14:paraId="1F16195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DD7A7E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257D4C1C" w14:textId="77777777" w:rsidTr="00847C61">
        <w:tc>
          <w:tcPr>
            <w:tcW w:w="2340" w:type="dxa"/>
            <w:gridSpan w:val="2"/>
            <w:tcBorders>
              <w:top w:val="nil"/>
              <w:left w:val="nil"/>
              <w:bottom w:val="nil"/>
              <w:right w:val="nil"/>
            </w:tcBorders>
          </w:tcPr>
          <w:p w14:paraId="7844845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794E0B4"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verzending</w:t>
            </w:r>
            <w:r w:rsidRPr="00207D53">
              <w:rPr>
                <w:rFonts w:ascii="Arial" w:hAnsi="Arial" w:cs="Arial"/>
                <w:szCs w:val="20"/>
                <w:lang w:val="en-AU" w:eastAsia="en-US"/>
              </w:rPr>
              <w:fldChar w:fldCharType="end"/>
            </w:r>
          </w:p>
        </w:tc>
      </w:tr>
      <w:tr w:rsidR="00847C61" w:rsidRPr="00207D53" w14:paraId="1484C0F7" w14:textId="77777777" w:rsidTr="00847C61">
        <w:trPr>
          <w:trHeight w:hRule="exact" w:val="128"/>
        </w:trPr>
        <w:tc>
          <w:tcPr>
            <w:tcW w:w="2340" w:type="dxa"/>
            <w:gridSpan w:val="2"/>
            <w:tcBorders>
              <w:top w:val="nil"/>
              <w:left w:val="nil"/>
              <w:bottom w:val="nil"/>
              <w:right w:val="nil"/>
            </w:tcBorders>
          </w:tcPr>
          <w:p w14:paraId="52DD853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74D88C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17A36F32" w14:textId="77777777" w:rsidTr="00847C61">
        <w:trPr>
          <w:trHeight w:val="230"/>
        </w:trPr>
        <w:tc>
          <w:tcPr>
            <w:tcW w:w="2340" w:type="dxa"/>
            <w:gridSpan w:val="2"/>
            <w:tcBorders>
              <w:top w:val="nil"/>
              <w:left w:val="nil"/>
              <w:bottom w:val="nil"/>
              <w:right w:val="nil"/>
            </w:tcBorders>
          </w:tcPr>
          <w:p w14:paraId="43EB7D9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C3D52E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BETROKKENE waarvan het INFORMATIEOBJECT is ontvangen en/of waaraan het is verzonden.</w:t>
            </w:r>
            <w:r w:rsidRPr="00207D53">
              <w:rPr>
                <w:rFonts w:ascii="Arial" w:hAnsi="Arial" w:cs="Arial"/>
                <w:szCs w:val="20"/>
                <w:lang w:val="en-AU" w:eastAsia="en-US"/>
              </w:rPr>
              <w:fldChar w:fldCharType="end"/>
            </w:r>
          </w:p>
        </w:tc>
      </w:tr>
      <w:tr w:rsidR="00847C61" w:rsidRPr="00207D53" w14:paraId="2EDE741F" w14:textId="77777777" w:rsidTr="00847C61">
        <w:trPr>
          <w:trHeight w:val="230"/>
        </w:trPr>
        <w:tc>
          <w:tcPr>
            <w:tcW w:w="2340" w:type="dxa"/>
            <w:gridSpan w:val="2"/>
            <w:tcBorders>
              <w:top w:val="nil"/>
              <w:left w:val="nil"/>
              <w:bottom w:val="nil"/>
              <w:right w:val="nil"/>
            </w:tcBorders>
          </w:tcPr>
          <w:p w14:paraId="73ED98D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D0E765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33412B77" w14:textId="77777777" w:rsidTr="00847C61">
        <w:trPr>
          <w:trHeight w:val="230"/>
        </w:trPr>
        <w:tc>
          <w:tcPr>
            <w:tcW w:w="2340" w:type="dxa"/>
            <w:gridSpan w:val="2"/>
            <w:tcBorders>
              <w:top w:val="nil"/>
              <w:left w:val="nil"/>
              <w:bottom w:val="nil"/>
              <w:right w:val="nil"/>
            </w:tcBorders>
          </w:tcPr>
          <w:p w14:paraId="271989A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19C19A1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04C57737" w14:textId="77777777" w:rsidTr="00847C61">
        <w:tc>
          <w:tcPr>
            <w:tcW w:w="450" w:type="dxa"/>
            <w:tcBorders>
              <w:top w:val="nil"/>
              <w:left w:val="nil"/>
              <w:bottom w:val="nil"/>
              <w:right w:val="nil"/>
            </w:tcBorders>
          </w:tcPr>
          <w:p w14:paraId="662D362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872" w:name="BKM_1AD8EA29_39BD_49f6_A98F_39E2CC59CAC6"/>
          </w:p>
        </w:tc>
        <w:tc>
          <w:tcPr>
            <w:tcW w:w="2790" w:type="dxa"/>
            <w:gridSpan w:val="2"/>
            <w:tcBorders>
              <w:top w:val="nil"/>
              <w:left w:val="nil"/>
              <w:bottom w:val="nil"/>
              <w:right w:val="nil"/>
            </w:tcBorders>
          </w:tcPr>
          <w:p w14:paraId="6F83E37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1BA2FE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4ECBE16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7E93AA6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01FDE84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6A3763A4" w14:textId="77777777" w:rsidTr="00847C61">
        <w:tc>
          <w:tcPr>
            <w:tcW w:w="450" w:type="dxa"/>
            <w:tcBorders>
              <w:top w:val="nil"/>
              <w:left w:val="nil"/>
              <w:bottom w:val="nil"/>
              <w:right w:val="nil"/>
            </w:tcBorders>
          </w:tcPr>
          <w:p w14:paraId="267B370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FFABAE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Aard relatie</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30E244A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Omschrijving van de aard van de relatie van de BETROKKENE tot het INFORMATIEOBJECT</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7370399E"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AN13</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335F4DC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72"/>
      </w:tr>
      <w:tr w:rsidR="00847C61" w:rsidRPr="00207D53" w14:paraId="6F3FC191" w14:textId="77777777" w:rsidTr="00847C61">
        <w:tc>
          <w:tcPr>
            <w:tcW w:w="450" w:type="dxa"/>
            <w:tcBorders>
              <w:top w:val="nil"/>
              <w:left w:val="nil"/>
              <w:bottom w:val="nil"/>
              <w:right w:val="nil"/>
            </w:tcBorders>
          </w:tcPr>
          <w:p w14:paraId="69F68C0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73" w:name="BKM_A24EC1F7_2723_4ced_AD9A_FA40C8FC86DB"/>
          </w:p>
        </w:tc>
        <w:tc>
          <w:tcPr>
            <w:tcW w:w="2790" w:type="dxa"/>
            <w:gridSpan w:val="2"/>
            <w:tcBorders>
              <w:top w:val="nil"/>
              <w:left w:val="nil"/>
              <w:bottom w:val="nil"/>
              <w:right w:val="nil"/>
            </w:tcBorders>
          </w:tcPr>
          <w:p w14:paraId="3267CA2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Toelichting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52C2340C"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Verduidelijking van de afzender- of geadresseerde-relatie.</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7F5384F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AN200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4220614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73"/>
      </w:tr>
      <w:tr w:rsidR="00847C61" w:rsidRPr="00207D53" w14:paraId="1E11DF98" w14:textId="77777777" w:rsidTr="00847C61">
        <w:tc>
          <w:tcPr>
            <w:tcW w:w="450" w:type="dxa"/>
            <w:tcBorders>
              <w:top w:val="nil"/>
              <w:left w:val="nil"/>
              <w:bottom w:val="nil"/>
              <w:right w:val="nil"/>
            </w:tcBorders>
          </w:tcPr>
          <w:p w14:paraId="7BF1D86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74" w:name="BKM_23A7F040_E001_49f3_8F0A_80B8E64D4B35"/>
          </w:p>
        </w:tc>
        <w:tc>
          <w:tcPr>
            <w:tcW w:w="2790" w:type="dxa"/>
            <w:gridSpan w:val="2"/>
            <w:tcBorders>
              <w:top w:val="nil"/>
              <w:left w:val="nil"/>
              <w:bottom w:val="nil"/>
              <w:right w:val="nil"/>
            </w:tcBorders>
          </w:tcPr>
          <w:p w14:paraId="0807C3A9"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Contactpersoonnaam</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2CE9CE9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opgemaakte naam van de persoon die als aanspreekpunt fungeert voor de BETROKKENE inzake het ontvangen of verzonden INFORMATIEOBJECT.</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20A7201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AN40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4686024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74"/>
      </w:tr>
      <w:tr w:rsidR="00847C61" w:rsidRPr="00207D53" w14:paraId="6A036B56" w14:textId="77777777" w:rsidTr="00847C61">
        <w:tc>
          <w:tcPr>
            <w:tcW w:w="450" w:type="dxa"/>
            <w:tcBorders>
              <w:top w:val="nil"/>
              <w:left w:val="nil"/>
              <w:bottom w:val="nil"/>
              <w:right w:val="nil"/>
            </w:tcBorders>
          </w:tcPr>
          <w:p w14:paraId="2EBB8B7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75" w:name="BKM_6463A406_1C0B_4dd1_8241_9E73E5FD205A"/>
          </w:p>
        </w:tc>
        <w:tc>
          <w:tcPr>
            <w:tcW w:w="2790" w:type="dxa"/>
            <w:gridSpan w:val="2"/>
            <w:tcBorders>
              <w:top w:val="nil"/>
              <w:left w:val="nil"/>
              <w:bottom w:val="nil"/>
              <w:right w:val="nil"/>
            </w:tcBorders>
          </w:tcPr>
          <w:p w14:paraId="6BE2CF8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7740C38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0A996577"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 VERZENDING</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39D636DC"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75"/>
      </w:tr>
      <w:tr w:rsidR="00847C61" w:rsidRPr="00207D53" w14:paraId="677E192C" w14:textId="77777777" w:rsidTr="00847C61">
        <w:tc>
          <w:tcPr>
            <w:tcW w:w="450" w:type="dxa"/>
            <w:tcBorders>
              <w:top w:val="nil"/>
              <w:left w:val="nil"/>
              <w:bottom w:val="nil"/>
              <w:right w:val="nil"/>
            </w:tcBorders>
          </w:tcPr>
          <w:p w14:paraId="2039C52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34CDC6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 </w:t>
            </w:r>
          </w:p>
        </w:tc>
        <w:tc>
          <w:tcPr>
            <w:tcW w:w="4230" w:type="dxa"/>
            <w:tcBorders>
              <w:top w:val="nil"/>
              <w:left w:val="nil"/>
              <w:bottom w:val="nil"/>
              <w:right w:val="nil"/>
            </w:tcBorders>
          </w:tcPr>
          <w:p w14:paraId="16B1467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nummering.</w:t>
            </w:r>
          </w:p>
        </w:tc>
        <w:tc>
          <w:tcPr>
            <w:tcW w:w="1080" w:type="dxa"/>
            <w:tcBorders>
              <w:top w:val="nil"/>
              <w:left w:val="nil"/>
              <w:bottom w:val="nil"/>
              <w:right w:val="nil"/>
            </w:tcBorders>
          </w:tcPr>
          <w:p w14:paraId="29E85F2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14:paraId="5296350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0387B341" w14:textId="77777777" w:rsidTr="00847C61">
        <w:tc>
          <w:tcPr>
            <w:tcW w:w="450" w:type="dxa"/>
            <w:tcBorders>
              <w:top w:val="nil"/>
              <w:left w:val="nil"/>
              <w:bottom w:val="nil"/>
              <w:right w:val="nil"/>
            </w:tcBorders>
          </w:tcPr>
          <w:p w14:paraId="6B98AAF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AE29FF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Huisletter </w:t>
            </w:r>
          </w:p>
        </w:tc>
        <w:tc>
          <w:tcPr>
            <w:tcW w:w="4230" w:type="dxa"/>
            <w:tcBorders>
              <w:top w:val="nil"/>
              <w:left w:val="nil"/>
              <w:bottom w:val="nil"/>
              <w:right w:val="nil"/>
            </w:tcBorders>
          </w:tcPr>
          <w:p w14:paraId="43208ED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toevoeging aan een huisnummer in de vorm van een alfanumeriek teken.</w:t>
            </w:r>
          </w:p>
        </w:tc>
        <w:tc>
          <w:tcPr>
            <w:tcW w:w="1080" w:type="dxa"/>
            <w:tcBorders>
              <w:top w:val="nil"/>
              <w:left w:val="nil"/>
              <w:bottom w:val="nil"/>
              <w:right w:val="nil"/>
            </w:tcBorders>
          </w:tcPr>
          <w:p w14:paraId="5314B77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AN1</w:t>
            </w:r>
          </w:p>
        </w:tc>
        <w:tc>
          <w:tcPr>
            <w:tcW w:w="810" w:type="dxa"/>
            <w:tcBorders>
              <w:top w:val="nil"/>
              <w:left w:val="nil"/>
              <w:bottom w:val="nil"/>
              <w:right w:val="nil"/>
            </w:tcBorders>
          </w:tcPr>
          <w:p w14:paraId="5CCEC5D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7FFC63C4" w14:textId="77777777" w:rsidTr="00847C61">
        <w:tc>
          <w:tcPr>
            <w:tcW w:w="450" w:type="dxa"/>
            <w:tcBorders>
              <w:top w:val="nil"/>
              <w:left w:val="nil"/>
              <w:bottom w:val="nil"/>
              <w:right w:val="nil"/>
            </w:tcBorders>
          </w:tcPr>
          <w:p w14:paraId="07F46D4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711EEA6"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Huisnummertoevoeging </w:t>
            </w:r>
          </w:p>
        </w:tc>
        <w:tc>
          <w:tcPr>
            <w:tcW w:w="4230" w:type="dxa"/>
            <w:tcBorders>
              <w:top w:val="nil"/>
              <w:left w:val="nil"/>
              <w:bottom w:val="nil"/>
              <w:right w:val="nil"/>
            </w:tcBorders>
          </w:tcPr>
          <w:p w14:paraId="15FD41A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nadere toevoeging aan een huisnummer of een combinatie van huisnummer en huisletter.</w:t>
            </w:r>
          </w:p>
        </w:tc>
        <w:tc>
          <w:tcPr>
            <w:tcW w:w="1080" w:type="dxa"/>
            <w:tcBorders>
              <w:top w:val="nil"/>
              <w:left w:val="nil"/>
              <w:bottom w:val="nil"/>
              <w:right w:val="nil"/>
            </w:tcBorders>
          </w:tcPr>
          <w:p w14:paraId="2FCD6ED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AN4</w:t>
            </w:r>
          </w:p>
        </w:tc>
        <w:tc>
          <w:tcPr>
            <w:tcW w:w="810" w:type="dxa"/>
            <w:tcBorders>
              <w:top w:val="nil"/>
              <w:left w:val="nil"/>
              <w:bottom w:val="nil"/>
              <w:right w:val="nil"/>
            </w:tcBorders>
          </w:tcPr>
          <w:p w14:paraId="77227556"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648EE6F3" w14:textId="77777777" w:rsidTr="00847C61">
        <w:tc>
          <w:tcPr>
            <w:tcW w:w="450" w:type="dxa"/>
            <w:tcBorders>
              <w:top w:val="nil"/>
              <w:left w:val="nil"/>
              <w:bottom w:val="nil"/>
              <w:right w:val="nil"/>
            </w:tcBorders>
          </w:tcPr>
          <w:p w14:paraId="108C5C6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3C19B2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Naam openbare ruimte </w:t>
            </w:r>
          </w:p>
        </w:tc>
        <w:tc>
          <w:tcPr>
            <w:tcW w:w="4230" w:type="dxa"/>
            <w:tcBorders>
              <w:top w:val="nil"/>
              <w:left w:val="nil"/>
              <w:bottom w:val="nil"/>
              <w:right w:val="nil"/>
            </w:tcBorders>
          </w:tcPr>
          <w:p w14:paraId="656B23A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het bevoegde gemeentelijke orgaan aan een GEMEENTELIJKE OPENBARE RUIMTE toegekende benaming</w:t>
            </w:r>
          </w:p>
        </w:tc>
        <w:tc>
          <w:tcPr>
            <w:tcW w:w="1080" w:type="dxa"/>
            <w:tcBorders>
              <w:top w:val="nil"/>
              <w:left w:val="nil"/>
              <w:bottom w:val="nil"/>
              <w:right w:val="nil"/>
            </w:tcBorders>
          </w:tcPr>
          <w:p w14:paraId="5A43A5E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14:paraId="70400F1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32A75946" w14:textId="77777777" w:rsidTr="00847C61">
        <w:tc>
          <w:tcPr>
            <w:tcW w:w="450" w:type="dxa"/>
            <w:tcBorders>
              <w:top w:val="nil"/>
              <w:left w:val="nil"/>
              <w:bottom w:val="nil"/>
              <w:right w:val="nil"/>
            </w:tcBorders>
          </w:tcPr>
          <w:p w14:paraId="593EE82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D5CB48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Postcode </w:t>
            </w:r>
          </w:p>
        </w:tc>
        <w:tc>
          <w:tcPr>
            <w:tcW w:w="4230" w:type="dxa"/>
            <w:tcBorders>
              <w:top w:val="nil"/>
              <w:left w:val="nil"/>
              <w:bottom w:val="nil"/>
              <w:right w:val="nil"/>
            </w:tcBorders>
          </w:tcPr>
          <w:p w14:paraId="4887484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TNT Post vastgestelde code behorende bij een bepaalde combinatie van een naam van een woonplaats, naam van een openbare ruimte en een huisnummer</w:t>
            </w:r>
          </w:p>
        </w:tc>
        <w:tc>
          <w:tcPr>
            <w:tcW w:w="1080" w:type="dxa"/>
            <w:tcBorders>
              <w:top w:val="nil"/>
              <w:left w:val="nil"/>
              <w:bottom w:val="nil"/>
              <w:right w:val="nil"/>
            </w:tcBorders>
          </w:tcPr>
          <w:p w14:paraId="08ECE1C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14:paraId="029F41A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4838B53F" w14:textId="77777777" w:rsidTr="00847C61">
        <w:tc>
          <w:tcPr>
            <w:tcW w:w="450" w:type="dxa"/>
            <w:tcBorders>
              <w:top w:val="nil"/>
              <w:left w:val="nil"/>
              <w:bottom w:val="nil"/>
              <w:right w:val="nil"/>
            </w:tcBorders>
          </w:tcPr>
          <w:p w14:paraId="59189A9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FEF5A4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14:paraId="3C669A2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De door het bevoegde gemeentelijke orgaan aan een WOONPLAATS toegekende </w:t>
            </w:r>
            <w:r w:rsidRPr="00207D53">
              <w:rPr>
                <w:rFonts w:ascii="Calibri" w:hAnsi="Calibri" w:cs="Arial"/>
                <w:color w:val="000000"/>
                <w:sz w:val="22"/>
                <w:szCs w:val="20"/>
                <w:lang w:eastAsia="en-US"/>
              </w:rPr>
              <w:lastRenderedPageBreak/>
              <w:t>benaming.</w:t>
            </w:r>
          </w:p>
        </w:tc>
        <w:tc>
          <w:tcPr>
            <w:tcW w:w="1080" w:type="dxa"/>
            <w:tcBorders>
              <w:top w:val="nil"/>
              <w:left w:val="nil"/>
              <w:bottom w:val="nil"/>
              <w:right w:val="nil"/>
            </w:tcBorders>
          </w:tcPr>
          <w:p w14:paraId="47348D8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lastRenderedPageBreak/>
              <w:t>AN80</w:t>
            </w:r>
          </w:p>
        </w:tc>
        <w:tc>
          <w:tcPr>
            <w:tcW w:w="810" w:type="dxa"/>
            <w:tcBorders>
              <w:top w:val="nil"/>
              <w:left w:val="nil"/>
              <w:bottom w:val="nil"/>
              <w:right w:val="nil"/>
            </w:tcBorders>
          </w:tcPr>
          <w:p w14:paraId="4626593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565C4E55" w14:textId="77777777" w:rsidTr="00847C61">
        <w:tc>
          <w:tcPr>
            <w:tcW w:w="450" w:type="dxa"/>
            <w:tcBorders>
              <w:top w:val="nil"/>
              <w:left w:val="nil"/>
              <w:bottom w:val="nil"/>
              <w:right w:val="nil"/>
            </w:tcBorders>
          </w:tcPr>
          <w:p w14:paraId="428E02C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76" w:name="BKM_A0D12DD5_9A5F_4d38_8695_28DDE8C0D32C"/>
          </w:p>
        </w:tc>
        <w:tc>
          <w:tcPr>
            <w:tcW w:w="2790" w:type="dxa"/>
            <w:gridSpan w:val="2"/>
            <w:tcBorders>
              <w:top w:val="nil"/>
              <w:left w:val="nil"/>
              <w:bottom w:val="nil"/>
              <w:right w:val="nil"/>
            </w:tcBorders>
          </w:tcPr>
          <w:p w14:paraId="5D0E9FA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150EDAE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75F17E1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 VERZENDING</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4C7F9AA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76"/>
      </w:tr>
      <w:tr w:rsidR="00847C61" w:rsidRPr="00207D53" w14:paraId="607B267A" w14:textId="77777777" w:rsidTr="00847C61">
        <w:tc>
          <w:tcPr>
            <w:tcW w:w="450" w:type="dxa"/>
            <w:tcBorders>
              <w:top w:val="nil"/>
              <w:left w:val="nil"/>
              <w:bottom w:val="nil"/>
              <w:right w:val="nil"/>
            </w:tcBorders>
          </w:tcPr>
          <w:p w14:paraId="2E35FB0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7EC27D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 postcode </w:t>
            </w:r>
          </w:p>
        </w:tc>
        <w:tc>
          <w:tcPr>
            <w:tcW w:w="4230" w:type="dxa"/>
            <w:tcBorders>
              <w:top w:val="nil"/>
              <w:left w:val="nil"/>
              <w:bottom w:val="nil"/>
              <w:right w:val="nil"/>
            </w:tcBorders>
          </w:tcPr>
          <w:p w14:paraId="69C0427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officiële Nederlandse PTT codering, bestaande uit een numerieke woonplaatscode en een alfabetische lettercode.</w:t>
            </w:r>
          </w:p>
        </w:tc>
        <w:tc>
          <w:tcPr>
            <w:tcW w:w="1080" w:type="dxa"/>
            <w:tcBorders>
              <w:top w:val="nil"/>
              <w:left w:val="nil"/>
              <w:bottom w:val="nil"/>
              <w:right w:val="nil"/>
            </w:tcBorders>
          </w:tcPr>
          <w:p w14:paraId="0FC271E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14:paraId="3199486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0397EDC0" w14:textId="77777777" w:rsidTr="00847C61">
        <w:tc>
          <w:tcPr>
            <w:tcW w:w="450" w:type="dxa"/>
            <w:tcBorders>
              <w:top w:val="nil"/>
              <w:left w:val="nil"/>
              <w:bottom w:val="nil"/>
              <w:right w:val="nil"/>
            </w:tcBorders>
          </w:tcPr>
          <w:p w14:paraId="6F8003B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D1B64D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Postadrestype </w:t>
            </w:r>
          </w:p>
        </w:tc>
        <w:tc>
          <w:tcPr>
            <w:tcW w:w="4230" w:type="dxa"/>
            <w:tcBorders>
              <w:top w:val="nil"/>
              <w:left w:val="nil"/>
              <w:bottom w:val="nil"/>
              <w:right w:val="nil"/>
            </w:tcBorders>
          </w:tcPr>
          <w:p w14:paraId="3EF7579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Aanduiding van het soort postadres</w:t>
            </w:r>
          </w:p>
        </w:tc>
        <w:tc>
          <w:tcPr>
            <w:tcW w:w="1080" w:type="dxa"/>
            <w:tcBorders>
              <w:top w:val="nil"/>
              <w:left w:val="nil"/>
              <w:bottom w:val="nil"/>
              <w:right w:val="nil"/>
            </w:tcBorders>
          </w:tcPr>
          <w:p w14:paraId="31E8993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A1</w:t>
            </w:r>
          </w:p>
        </w:tc>
        <w:tc>
          <w:tcPr>
            <w:tcW w:w="810" w:type="dxa"/>
            <w:tcBorders>
              <w:top w:val="nil"/>
              <w:left w:val="nil"/>
              <w:bottom w:val="nil"/>
              <w:right w:val="nil"/>
            </w:tcBorders>
          </w:tcPr>
          <w:p w14:paraId="4349DC5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35EB02DC" w14:textId="77777777" w:rsidTr="00847C61">
        <w:tc>
          <w:tcPr>
            <w:tcW w:w="450" w:type="dxa"/>
            <w:tcBorders>
              <w:top w:val="nil"/>
              <w:left w:val="nil"/>
              <w:bottom w:val="nil"/>
              <w:right w:val="nil"/>
            </w:tcBorders>
          </w:tcPr>
          <w:p w14:paraId="76888BE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F6D179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Postbus- of antwoordnummer </w:t>
            </w:r>
          </w:p>
        </w:tc>
        <w:tc>
          <w:tcPr>
            <w:tcW w:w="4230" w:type="dxa"/>
            <w:tcBorders>
              <w:top w:val="nil"/>
              <w:left w:val="nil"/>
              <w:bottom w:val="nil"/>
              <w:right w:val="nil"/>
            </w:tcBorders>
          </w:tcPr>
          <w:p w14:paraId="472F6FB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De numerieke aanduiding zoals deze door de Nederlandse PTT is vastgesteld voor postbusadressen en antwoordnummeradressen. </w:t>
            </w:r>
          </w:p>
        </w:tc>
        <w:tc>
          <w:tcPr>
            <w:tcW w:w="1080" w:type="dxa"/>
            <w:tcBorders>
              <w:top w:val="nil"/>
              <w:left w:val="nil"/>
              <w:bottom w:val="nil"/>
              <w:right w:val="nil"/>
            </w:tcBorders>
          </w:tcPr>
          <w:p w14:paraId="01DED58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14:paraId="5CB20EB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3D45B01C" w14:textId="77777777" w:rsidTr="00847C61">
        <w:tc>
          <w:tcPr>
            <w:tcW w:w="450" w:type="dxa"/>
            <w:tcBorders>
              <w:top w:val="nil"/>
              <w:left w:val="nil"/>
              <w:bottom w:val="nil"/>
              <w:right w:val="nil"/>
            </w:tcBorders>
          </w:tcPr>
          <w:p w14:paraId="13D978E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8FF2A1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14:paraId="0FFF038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het bevoegde gemeentelijke orgaan aan een WOONPLAATS toegekende benaming.</w:t>
            </w:r>
          </w:p>
        </w:tc>
        <w:tc>
          <w:tcPr>
            <w:tcW w:w="1080" w:type="dxa"/>
            <w:tcBorders>
              <w:top w:val="nil"/>
              <w:left w:val="nil"/>
              <w:bottom w:val="nil"/>
              <w:right w:val="nil"/>
            </w:tcBorders>
          </w:tcPr>
          <w:p w14:paraId="45375B5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14:paraId="77B6DCE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70D6C965" w14:textId="77777777" w:rsidTr="00847C61">
        <w:tc>
          <w:tcPr>
            <w:tcW w:w="450" w:type="dxa"/>
            <w:tcBorders>
              <w:top w:val="nil"/>
              <w:left w:val="nil"/>
              <w:bottom w:val="nil"/>
              <w:right w:val="nil"/>
            </w:tcBorders>
          </w:tcPr>
          <w:p w14:paraId="3581F78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77" w:name="BKM_4ACF0E92_9E4E_44e4_877C_43C54F38A946"/>
          </w:p>
        </w:tc>
        <w:tc>
          <w:tcPr>
            <w:tcW w:w="2790" w:type="dxa"/>
            <w:gridSpan w:val="2"/>
            <w:tcBorders>
              <w:top w:val="nil"/>
              <w:left w:val="nil"/>
              <w:bottom w:val="nil"/>
              <w:right w:val="nil"/>
            </w:tcBorders>
          </w:tcPr>
          <w:p w14:paraId="5601588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0CADD0C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032FB37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 VERZENDING</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5805C802"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77"/>
      </w:tr>
      <w:tr w:rsidR="00847C61" w:rsidRPr="00207D53" w14:paraId="3F4EC63B" w14:textId="77777777" w:rsidTr="00847C61">
        <w:tc>
          <w:tcPr>
            <w:tcW w:w="450" w:type="dxa"/>
            <w:tcBorders>
              <w:top w:val="nil"/>
              <w:left w:val="nil"/>
              <w:bottom w:val="nil"/>
              <w:right w:val="nil"/>
            </w:tcBorders>
          </w:tcPr>
          <w:p w14:paraId="7AF9224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2A4B79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1 </w:t>
            </w:r>
          </w:p>
        </w:tc>
        <w:tc>
          <w:tcPr>
            <w:tcW w:w="4230" w:type="dxa"/>
            <w:tcBorders>
              <w:top w:val="nil"/>
              <w:left w:val="nil"/>
              <w:bottom w:val="nil"/>
              <w:right w:val="nil"/>
            </w:tcBorders>
          </w:tcPr>
          <w:p w14:paraId="4422EAF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eerste deel  dat behoort bij het afwijkend buitenlandse correspondentieadres van de betrokkene in zijn/haar rol bij de zaak </w:t>
            </w:r>
          </w:p>
        </w:tc>
        <w:tc>
          <w:tcPr>
            <w:tcW w:w="1080" w:type="dxa"/>
            <w:tcBorders>
              <w:top w:val="nil"/>
              <w:left w:val="nil"/>
              <w:bottom w:val="nil"/>
              <w:right w:val="nil"/>
            </w:tcBorders>
          </w:tcPr>
          <w:p w14:paraId="0A9C4BB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291254D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1B218022" w14:textId="77777777" w:rsidTr="00847C61">
        <w:tc>
          <w:tcPr>
            <w:tcW w:w="450" w:type="dxa"/>
            <w:tcBorders>
              <w:top w:val="nil"/>
              <w:left w:val="nil"/>
              <w:bottom w:val="nil"/>
              <w:right w:val="nil"/>
            </w:tcBorders>
          </w:tcPr>
          <w:p w14:paraId="4C17896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DFEB7D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2 </w:t>
            </w:r>
          </w:p>
        </w:tc>
        <w:tc>
          <w:tcPr>
            <w:tcW w:w="4230" w:type="dxa"/>
            <w:tcBorders>
              <w:top w:val="nil"/>
              <w:left w:val="nil"/>
              <w:bottom w:val="nil"/>
              <w:right w:val="nil"/>
            </w:tcBorders>
          </w:tcPr>
          <w:p w14:paraId="6FE080C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tweede deel  dat behoort bij het afwijkend buitenlandse correspondentieadres van de betrokkene in zijn/haar rol bij de zaak </w:t>
            </w:r>
          </w:p>
        </w:tc>
        <w:tc>
          <w:tcPr>
            <w:tcW w:w="1080" w:type="dxa"/>
            <w:tcBorders>
              <w:top w:val="nil"/>
              <w:left w:val="nil"/>
              <w:bottom w:val="nil"/>
              <w:right w:val="nil"/>
            </w:tcBorders>
          </w:tcPr>
          <w:p w14:paraId="12B88CC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4CFCD91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7BB4E9D2" w14:textId="77777777" w:rsidTr="00847C61">
        <w:tc>
          <w:tcPr>
            <w:tcW w:w="450" w:type="dxa"/>
            <w:tcBorders>
              <w:top w:val="nil"/>
              <w:left w:val="nil"/>
              <w:bottom w:val="nil"/>
              <w:right w:val="nil"/>
            </w:tcBorders>
          </w:tcPr>
          <w:p w14:paraId="6F3D48F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D259A9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3 </w:t>
            </w:r>
          </w:p>
        </w:tc>
        <w:tc>
          <w:tcPr>
            <w:tcW w:w="4230" w:type="dxa"/>
            <w:tcBorders>
              <w:top w:val="nil"/>
              <w:left w:val="nil"/>
              <w:bottom w:val="nil"/>
              <w:right w:val="nil"/>
            </w:tcBorders>
          </w:tcPr>
          <w:p w14:paraId="46A8E27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derde deel  dat behoort bij het afwijkend buitenlandse correspondentieadres van de betrokkene in zijn/haar rol bij de zaak </w:t>
            </w:r>
          </w:p>
        </w:tc>
        <w:tc>
          <w:tcPr>
            <w:tcW w:w="1080" w:type="dxa"/>
            <w:tcBorders>
              <w:top w:val="nil"/>
              <w:left w:val="nil"/>
              <w:bottom w:val="nil"/>
              <w:right w:val="nil"/>
            </w:tcBorders>
          </w:tcPr>
          <w:p w14:paraId="58056F0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63818AC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3A5F8A4E" w14:textId="77777777" w:rsidTr="00847C61">
        <w:tc>
          <w:tcPr>
            <w:tcW w:w="450" w:type="dxa"/>
            <w:tcBorders>
              <w:top w:val="nil"/>
              <w:left w:val="nil"/>
              <w:bottom w:val="nil"/>
              <w:right w:val="nil"/>
            </w:tcBorders>
          </w:tcPr>
          <w:p w14:paraId="667B2A1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E0A26C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Land postadres </w:t>
            </w:r>
          </w:p>
        </w:tc>
        <w:tc>
          <w:tcPr>
            <w:tcW w:w="4230" w:type="dxa"/>
            <w:tcBorders>
              <w:top w:val="nil"/>
              <w:left w:val="nil"/>
              <w:bottom w:val="nil"/>
              <w:right w:val="nil"/>
            </w:tcBorders>
          </w:tcPr>
          <w:p w14:paraId="067F184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Het LAND dat behoort bij het afwijkend buitenlandse correspondentieadres van de betrokkene in zijn/haar rol bij de zaak</w:t>
            </w:r>
          </w:p>
        </w:tc>
        <w:tc>
          <w:tcPr>
            <w:tcW w:w="1080" w:type="dxa"/>
            <w:tcBorders>
              <w:top w:val="nil"/>
              <w:left w:val="nil"/>
              <w:bottom w:val="nil"/>
              <w:right w:val="nil"/>
            </w:tcBorders>
          </w:tcPr>
          <w:p w14:paraId="54D44B0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LAND</w:t>
            </w:r>
          </w:p>
        </w:tc>
        <w:tc>
          <w:tcPr>
            <w:tcW w:w="810" w:type="dxa"/>
            <w:tcBorders>
              <w:top w:val="nil"/>
              <w:left w:val="nil"/>
              <w:bottom w:val="nil"/>
              <w:right w:val="nil"/>
            </w:tcBorders>
          </w:tcPr>
          <w:p w14:paraId="6F4EBAC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bl>
    <w:p w14:paraId="7E49A67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14:paraId="7B7585A9" w14:textId="77777777" w:rsidTr="00847C61">
        <w:tc>
          <w:tcPr>
            <w:tcW w:w="9360" w:type="dxa"/>
            <w:tcBorders>
              <w:top w:val="nil"/>
              <w:left w:val="nil"/>
              <w:bottom w:val="nil"/>
              <w:right w:val="nil"/>
            </w:tcBorders>
          </w:tcPr>
          <w:p w14:paraId="6A8495D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4869"/>
      </w:tr>
    </w:tbl>
    <w:bookmarkStart w:id="4878" w:name="BKM_5A0BBC46_E5AF_4393_AE20_07C5DC5CC479"/>
    <w:p w14:paraId="6695B0CF"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879" w:name="_Toc404268835"/>
      <w:bookmarkStart w:id="4880" w:name="_Toc517097678"/>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ZAAK-INFORMATIEOBJECT</w:t>
      </w:r>
      <w:bookmarkEnd w:id="4879"/>
      <w:bookmarkEnd w:id="4880"/>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0BEFDF6D" w14:textId="77777777" w:rsidTr="00D8222C">
        <w:tc>
          <w:tcPr>
            <w:tcW w:w="2340" w:type="dxa"/>
            <w:gridSpan w:val="2"/>
            <w:tcBorders>
              <w:top w:val="nil"/>
              <w:left w:val="nil"/>
              <w:bottom w:val="nil"/>
              <w:right w:val="nil"/>
            </w:tcBorders>
          </w:tcPr>
          <w:p w14:paraId="17ACDE54"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5DD9E9EC"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ZAAK-INFORMATIEOBJECT</w:t>
            </w:r>
            <w:r w:rsidRPr="00207D53">
              <w:rPr>
                <w:rFonts w:ascii="Arial" w:hAnsi="Arial" w:cs="Arial"/>
                <w:szCs w:val="20"/>
                <w:lang w:val="en-AU" w:eastAsia="en-US"/>
              </w:rPr>
              <w:fldChar w:fldCharType="end"/>
            </w:r>
          </w:p>
        </w:tc>
      </w:tr>
      <w:tr w:rsidR="00847C61" w:rsidRPr="00207D53" w14:paraId="24AC4A2E" w14:textId="77777777" w:rsidTr="00D8222C">
        <w:trPr>
          <w:trHeight w:hRule="exact" w:val="128"/>
        </w:trPr>
        <w:tc>
          <w:tcPr>
            <w:tcW w:w="2340" w:type="dxa"/>
            <w:gridSpan w:val="2"/>
            <w:tcBorders>
              <w:top w:val="nil"/>
              <w:left w:val="nil"/>
              <w:bottom w:val="nil"/>
              <w:right w:val="nil"/>
            </w:tcBorders>
          </w:tcPr>
          <w:p w14:paraId="0C5B002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A21FB2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3AEA8879" w14:textId="77777777" w:rsidTr="00D8222C">
        <w:tc>
          <w:tcPr>
            <w:tcW w:w="2340" w:type="dxa"/>
            <w:gridSpan w:val="2"/>
            <w:tcBorders>
              <w:top w:val="nil"/>
              <w:left w:val="nil"/>
              <w:bottom w:val="nil"/>
              <w:right w:val="nil"/>
            </w:tcBorders>
          </w:tcPr>
          <w:p w14:paraId="00A67FB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0E7F0B8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ZDC</w:t>
            </w:r>
            <w:r w:rsidRPr="00207D53">
              <w:rPr>
                <w:rFonts w:ascii="Arial" w:hAnsi="Arial" w:cs="Arial"/>
                <w:szCs w:val="20"/>
                <w:lang w:val="en-AU" w:eastAsia="en-US"/>
              </w:rPr>
              <w:fldChar w:fldCharType="end"/>
            </w:r>
          </w:p>
        </w:tc>
      </w:tr>
      <w:tr w:rsidR="00847C61" w:rsidRPr="00207D53" w14:paraId="029CB8CE" w14:textId="77777777" w:rsidTr="00D8222C">
        <w:trPr>
          <w:trHeight w:hRule="exact" w:val="128"/>
        </w:trPr>
        <w:tc>
          <w:tcPr>
            <w:tcW w:w="2340" w:type="dxa"/>
            <w:gridSpan w:val="2"/>
            <w:tcBorders>
              <w:top w:val="nil"/>
              <w:left w:val="nil"/>
              <w:bottom w:val="nil"/>
              <w:right w:val="nil"/>
            </w:tcBorders>
          </w:tcPr>
          <w:p w14:paraId="5282590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D9EDD4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77A7BCFF" w14:textId="77777777" w:rsidTr="00D8222C">
        <w:trPr>
          <w:trHeight w:val="230"/>
        </w:trPr>
        <w:tc>
          <w:tcPr>
            <w:tcW w:w="2340" w:type="dxa"/>
            <w:gridSpan w:val="2"/>
            <w:tcBorders>
              <w:top w:val="nil"/>
              <w:left w:val="nil"/>
              <w:bottom w:val="nil"/>
              <w:right w:val="nil"/>
            </w:tcBorders>
          </w:tcPr>
          <w:p w14:paraId="516A649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79A2DA9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relatie tussen een ZAAK en een INFORMATIEOBJECT dat relevant is voor de behandeling van die ZAAK en/of gecreëerd is in het kader van de behandeling van die ZAAK</w:t>
            </w:r>
            <w:r w:rsidRPr="00207D53">
              <w:rPr>
                <w:rFonts w:ascii="Arial" w:hAnsi="Arial" w:cs="Arial"/>
                <w:szCs w:val="20"/>
                <w:lang w:val="en-AU" w:eastAsia="en-US"/>
              </w:rPr>
              <w:fldChar w:fldCharType="end"/>
            </w:r>
          </w:p>
        </w:tc>
      </w:tr>
      <w:tr w:rsidR="00847C61" w:rsidRPr="00207D53" w14:paraId="6B7E525F" w14:textId="77777777" w:rsidTr="00D8222C">
        <w:trPr>
          <w:trHeight w:val="230"/>
        </w:trPr>
        <w:tc>
          <w:tcPr>
            <w:tcW w:w="2340" w:type="dxa"/>
            <w:gridSpan w:val="2"/>
            <w:tcBorders>
              <w:top w:val="nil"/>
              <w:left w:val="nil"/>
              <w:bottom w:val="nil"/>
              <w:right w:val="nil"/>
            </w:tcBorders>
          </w:tcPr>
          <w:p w14:paraId="790A780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1AC567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79BC3ED4" w14:textId="77777777" w:rsidTr="00D8222C">
        <w:trPr>
          <w:trHeight w:val="230"/>
        </w:trPr>
        <w:tc>
          <w:tcPr>
            <w:tcW w:w="2340" w:type="dxa"/>
            <w:gridSpan w:val="2"/>
            <w:tcBorders>
              <w:top w:val="nil"/>
              <w:left w:val="nil"/>
              <w:bottom w:val="nil"/>
              <w:right w:val="nil"/>
            </w:tcBorders>
          </w:tcPr>
          <w:p w14:paraId="682AEE5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5207365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1C4FBC07" w14:textId="77777777" w:rsidTr="00D8222C">
        <w:tc>
          <w:tcPr>
            <w:tcW w:w="450" w:type="dxa"/>
            <w:tcBorders>
              <w:top w:val="nil"/>
              <w:left w:val="nil"/>
              <w:bottom w:val="nil"/>
              <w:right w:val="nil"/>
            </w:tcBorders>
          </w:tcPr>
          <w:p w14:paraId="45C3570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881" w:name="BKM_A3C37996_A1C7_4509_963E_391955BD77F7"/>
          </w:p>
        </w:tc>
        <w:tc>
          <w:tcPr>
            <w:tcW w:w="2790" w:type="dxa"/>
            <w:gridSpan w:val="2"/>
            <w:tcBorders>
              <w:top w:val="nil"/>
              <w:left w:val="nil"/>
              <w:bottom w:val="nil"/>
              <w:right w:val="nil"/>
            </w:tcBorders>
          </w:tcPr>
          <w:p w14:paraId="71EFA0A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10F32E7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C495D9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05997BE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6C33DA6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12EE06ED" w14:textId="77777777" w:rsidTr="00D8222C">
        <w:tc>
          <w:tcPr>
            <w:tcW w:w="450" w:type="dxa"/>
            <w:tcBorders>
              <w:top w:val="nil"/>
              <w:left w:val="nil"/>
              <w:bottom w:val="nil"/>
              <w:right w:val="nil"/>
            </w:tcBorders>
          </w:tcPr>
          <w:p w14:paraId="39ED1B0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831D39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Titel</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0A9067F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naam waaronder het INFORMATIEOBJECT binnen de ZAAK bekend is.</w:t>
            </w:r>
          </w:p>
        </w:tc>
        <w:tc>
          <w:tcPr>
            <w:tcW w:w="1080" w:type="dxa"/>
            <w:tcBorders>
              <w:top w:val="nil"/>
              <w:left w:val="nil"/>
              <w:bottom w:val="nil"/>
              <w:right w:val="nil"/>
            </w:tcBorders>
          </w:tcPr>
          <w:p w14:paraId="60F0084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AN200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73796393" w14:textId="1172E39B"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del w:id="4882" w:author="A.C. Kloosterboer" w:date="2017-01-17T16:12:00Z">
              <w:r w:rsidRPr="00207D53" w:rsidDel="00C33B37">
                <w:rPr>
                  <w:rFonts w:ascii="Arial" w:hAnsi="Arial" w:cs="Arial"/>
                  <w:szCs w:val="20"/>
                  <w:lang w:val="en-AU" w:eastAsia="en-US"/>
                </w:rPr>
                <w:fldChar w:fldCharType="begin" w:fldLock="1"/>
              </w:r>
              <w:r w:rsidR="00847C61" w:rsidRPr="00207D53" w:rsidDel="00C33B37">
                <w:rPr>
                  <w:rFonts w:ascii="Arial" w:hAnsi="Arial" w:cs="Arial"/>
                  <w:szCs w:val="20"/>
                  <w:lang w:val="en-AU" w:eastAsia="en-US"/>
                </w:rPr>
                <w:delInstrText xml:space="preserve">MERGEFIELD </w:delInstrText>
              </w:r>
              <w:r w:rsidR="00847C61" w:rsidRPr="00207D53" w:rsidDel="00C33B37">
                <w:rPr>
                  <w:rFonts w:ascii="Calibri" w:hAnsi="Calibri" w:cs="Calibri"/>
                  <w:color w:val="0F0F0F"/>
                  <w:sz w:val="22"/>
                  <w:szCs w:val="22"/>
                  <w:lang w:eastAsia="en-US"/>
                </w:rPr>
                <w:delInstrText>Att.LowerBound</w:delInstrText>
              </w:r>
              <w:r w:rsidRPr="00207D53" w:rsidDel="00C33B37">
                <w:rPr>
                  <w:rFonts w:ascii="Arial" w:hAnsi="Arial" w:cs="Arial"/>
                  <w:szCs w:val="20"/>
                  <w:lang w:val="en-AU" w:eastAsia="en-US"/>
                </w:rPr>
                <w:fldChar w:fldCharType="separate"/>
              </w:r>
              <w:r w:rsidR="00847C61" w:rsidRPr="00207D53" w:rsidDel="00C33B37">
                <w:rPr>
                  <w:rFonts w:ascii="Calibri" w:hAnsi="Calibri" w:cs="Calibri"/>
                  <w:color w:val="0F0F0F"/>
                  <w:sz w:val="22"/>
                  <w:szCs w:val="22"/>
                  <w:lang w:eastAsia="en-US"/>
                </w:rPr>
                <w:delText>1</w:delText>
              </w:r>
              <w:r w:rsidRPr="00207D53" w:rsidDel="00C33B37">
                <w:rPr>
                  <w:rFonts w:ascii="Arial" w:hAnsi="Arial" w:cs="Arial"/>
                  <w:szCs w:val="20"/>
                  <w:lang w:val="en-AU" w:eastAsia="en-US"/>
                </w:rPr>
                <w:fldChar w:fldCharType="end"/>
              </w:r>
              <w:r w:rsidR="00847C61" w:rsidRPr="00207D53" w:rsidDel="00C33B37">
                <w:rPr>
                  <w:rFonts w:ascii="Calibri" w:hAnsi="Calibri" w:cs="Calibri"/>
                  <w:color w:val="0F0F0F"/>
                  <w:sz w:val="22"/>
                  <w:szCs w:val="22"/>
                  <w:lang w:eastAsia="en-US"/>
                </w:rPr>
                <w:delText xml:space="preserve"> </w:delText>
              </w:r>
            </w:del>
            <w:ins w:id="4883" w:author="A.C. Kloosterboer" w:date="2017-01-17T16:12:00Z">
              <w:r w:rsidR="00C33B37">
                <w:rPr>
                  <w:rFonts w:ascii="Calibri" w:hAnsi="Calibri" w:cs="Calibri"/>
                  <w:color w:val="0F0F0F"/>
                  <w:sz w:val="22"/>
                  <w:szCs w:val="22"/>
                  <w:lang w:eastAsia="en-US"/>
                </w:rPr>
                <w:t xml:space="preserve">0 </w:t>
              </w:r>
            </w:ins>
            <w:r w:rsidR="00847C61" w:rsidRPr="00207D53">
              <w:rPr>
                <w:rFonts w:ascii="Calibri" w:hAnsi="Calibri" w:cs="Calibri"/>
                <w:color w:val="0F0F0F"/>
                <w:sz w:val="22"/>
                <w:szCs w:val="22"/>
                <w:lang w:eastAsia="en-US"/>
              </w:rPr>
              <w:t xml:space="preserve">-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81"/>
      </w:tr>
      <w:tr w:rsidR="00847C61" w:rsidRPr="00207D53" w14:paraId="1D41AC58" w14:textId="77777777" w:rsidTr="00D8222C">
        <w:tc>
          <w:tcPr>
            <w:tcW w:w="450" w:type="dxa"/>
            <w:tcBorders>
              <w:top w:val="nil"/>
              <w:left w:val="nil"/>
              <w:bottom w:val="nil"/>
              <w:right w:val="nil"/>
            </w:tcBorders>
          </w:tcPr>
          <w:p w14:paraId="508C63C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84" w:name="BKM_5794BE81_C50F_4c2d_B562_260203E6A53A"/>
          </w:p>
        </w:tc>
        <w:tc>
          <w:tcPr>
            <w:tcW w:w="2790" w:type="dxa"/>
            <w:gridSpan w:val="2"/>
            <w:tcBorders>
              <w:top w:val="nil"/>
              <w:left w:val="nil"/>
              <w:bottom w:val="nil"/>
              <w:right w:val="nil"/>
            </w:tcBorders>
          </w:tcPr>
          <w:p w14:paraId="34DC8D2E"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Beschrijving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0C20E6E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Een op de zaak gerichte beschrijving van de inhoud van het INFORMATIEOBJECT.</w:t>
            </w:r>
          </w:p>
        </w:tc>
        <w:tc>
          <w:tcPr>
            <w:tcW w:w="1080" w:type="dxa"/>
            <w:tcBorders>
              <w:top w:val="nil"/>
              <w:left w:val="nil"/>
              <w:bottom w:val="nil"/>
              <w:right w:val="nil"/>
            </w:tcBorders>
          </w:tcPr>
          <w:p w14:paraId="65478A9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AN1000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049D2FDC"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84"/>
      </w:tr>
      <w:tr w:rsidR="00847C61" w:rsidRPr="00207D53" w14:paraId="46669AFB" w14:textId="77777777" w:rsidTr="00D8222C">
        <w:tc>
          <w:tcPr>
            <w:tcW w:w="450" w:type="dxa"/>
            <w:tcBorders>
              <w:top w:val="nil"/>
              <w:left w:val="nil"/>
              <w:bottom w:val="nil"/>
              <w:right w:val="nil"/>
            </w:tcBorders>
          </w:tcPr>
          <w:p w14:paraId="7B7D5FE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885" w:name="BKM_9E644A57_E0AB_49c9_92EB_DC4BEE1521BD"/>
          </w:p>
        </w:tc>
        <w:tc>
          <w:tcPr>
            <w:tcW w:w="2790" w:type="dxa"/>
            <w:gridSpan w:val="2"/>
            <w:tcBorders>
              <w:top w:val="nil"/>
              <w:left w:val="nil"/>
              <w:bottom w:val="nil"/>
              <w:right w:val="nil"/>
            </w:tcBorders>
          </w:tcPr>
          <w:p w14:paraId="13D4A95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Registratiedatum</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607022B9"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datum waarop de zaakbehandelende organisatie het INFORMATIEOBJECT heeft geregistreerd bij de ZAAK.</w:t>
            </w:r>
          </w:p>
        </w:tc>
        <w:tc>
          <w:tcPr>
            <w:tcW w:w="1080" w:type="dxa"/>
            <w:tcBorders>
              <w:top w:val="nil"/>
              <w:left w:val="nil"/>
              <w:bottom w:val="nil"/>
              <w:right w:val="nil"/>
            </w:tcBorders>
          </w:tcPr>
          <w:p w14:paraId="48F10A0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datum (JJJJMMDD)</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621B24F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885"/>
      </w:tr>
      <w:tr w:rsidR="00D8222C" w:rsidRPr="00207D53" w14:paraId="1690DBC1" w14:textId="77777777" w:rsidTr="00D8222C">
        <w:tc>
          <w:tcPr>
            <w:tcW w:w="450" w:type="dxa"/>
            <w:tcBorders>
              <w:top w:val="nil"/>
              <w:left w:val="nil"/>
              <w:bottom w:val="nil"/>
              <w:right w:val="nil"/>
            </w:tcBorders>
          </w:tcPr>
          <w:p w14:paraId="21636977" w14:textId="77777777" w:rsidR="00D8222C" w:rsidRPr="00207D53" w:rsidRDefault="00D8222C" w:rsidP="00D8222C">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DD1C1B5" w14:textId="1978BF09" w:rsidR="00D8222C" w:rsidRPr="00207D53" w:rsidRDefault="00D8222C" w:rsidP="00D8222C">
            <w:pPr>
              <w:widowControl w:val="0"/>
              <w:autoSpaceDE w:val="0"/>
              <w:autoSpaceDN w:val="0"/>
              <w:adjustRightInd w:val="0"/>
              <w:spacing w:line="240" w:lineRule="auto"/>
              <w:contextualSpacing w:val="0"/>
              <w:rPr>
                <w:rFonts w:ascii="Arial" w:hAnsi="Arial" w:cs="Arial"/>
                <w:szCs w:val="20"/>
                <w:lang w:val="en-AU" w:eastAsia="en-US"/>
              </w:rPr>
            </w:pPr>
            <w:ins w:id="4886" w:author="Arjan Kloosterboer" w:date="2017-09-20T00:57:00Z">
              <w:r>
                <w:rPr>
                  <w:rFonts w:ascii="Arial" w:hAnsi="Arial" w:cs="Arial"/>
                  <w:szCs w:val="20"/>
                  <w:lang w:val="en-AU" w:eastAsia="en-US"/>
                </w:rPr>
                <w:t>Vernietigingsdatum</w:t>
              </w:r>
            </w:ins>
          </w:p>
        </w:tc>
        <w:tc>
          <w:tcPr>
            <w:tcW w:w="4230" w:type="dxa"/>
            <w:tcBorders>
              <w:top w:val="nil"/>
              <w:left w:val="nil"/>
              <w:bottom w:val="nil"/>
              <w:right w:val="nil"/>
            </w:tcBorders>
          </w:tcPr>
          <w:p w14:paraId="730147E5" w14:textId="7FC2B852" w:rsidR="00D8222C" w:rsidRPr="00D8222C" w:rsidRDefault="00D8222C" w:rsidP="00D8222C">
            <w:pPr>
              <w:widowControl w:val="0"/>
              <w:autoSpaceDE w:val="0"/>
              <w:autoSpaceDN w:val="0"/>
              <w:adjustRightInd w:val="0"/>
              <w:spacing w:line="240" w:lineRule="auto"/>
              <w:contextualSpacing w:val="0"/>
              <w:rPr>
                <w:rFonts w:ascii="Arial" w:hAnsi="Arial" w:cs="Arial"/>
                <w:szCs w:val="20"/>
                <w:lang w:eastAsia="en-US"/>
              </w:rPr>
            </w:pPr>
            <w:ins w:id="4887" w:author="Arjan Kloosterboer" w:date="2017-09-20T00:57:00Z">
              <w:r>
                <w:rPr>
                  <w:rFonts w:ascii="Calibri" w:hAnsi="Calibri"/>
                  <w:color w:val="000000"/>
                  <w:sz w:val="22"/>
                </w:rPr>
                <w:t>De datum waarop het informatieobject uit het zaakdossier  verwijderd moet worden.</w:t>
              </w:r>
            </w:ins>
          </w:p>
        </w:tc>
        <w:tc>
          <w:tcPr>
            <w:tcW w:w="1080" w:type="dxa"/>
            <w:tcBorders>
              <w:top w:val="nil"/>
              <w:left w:val="nil"/>
              <w:bottom w:val="nil"/>
              <w:right w:val="nil"/>
            </w:tcBorders>
          </w:tcPr>
          <w:p w14:paraId="133001DF" w14:textId="6C261B8C" w:rsidR="00D8222C" w:rsidRPr="00207D53" w:rsidRDefault="00D8222C" w:rsidP="00D8222C">
            <w:pPr>
              <w:widowControl w:val="0"/>
              <w:autoSpaceDE w:val="0"/>
              <w:autoSpaceDN w:val="0"/>
              <w:adjustRightInd w:val="0"/>
              <w:spacing w:line="240" w:lineRule="auto"/>
              <w:contextualSpacing w:val="0"/>
              <w:rPr>
                <w:rFonts w:ascii="Arial" w:hAnsi="Arial" w:cs="Arial"/>
                <w:szCs w:val="20"/>
                <w:lang w:val="en-AU" w:eastAsia="en-US"/>
              </w:rPr>
            </w:pPr>
            <w:ins w:id="4888" w:author="Arjan Kloosterboer" w:date="2017-09-20T00:57:00Z">
              <w:r>
                <w:rPr>
                  <w:rFonts w:ascii="Calibri" w:hAnsi="Calibri"/>
                  <w:color w:val="0F0F0F"/>
                  <w:sz w:val="22"/>
                </w:rPr>
                <w:t>DATUM</w:t>
              </w:r>
            </w:ins>
          </w:p>
        </w:tc>
        <w:tc>
          <w:tcPr>
            <w:tcW w:w="810" w:type="dxa"/>
            <w:tcBorders>
              <w:top w:val="nil"/>
              <w:left w:val="nil"/>
              <w:bottom w:val="nil"/>
              <w:right w:val="nil"/>
            </w:tcBorders>
          </w:tcPr>
          <w:p w14:paraId="33C48E38" w14:textId="0CFBAA25" w:rsidR="00D8222C" w:rsidRPr="00207D53" w:rsidRDefault="00D8222C" w:rsidP="00D8222C">
            <w:pPr>
              <w:widowControl w:val="0"/>
              <w:autoSpaceDE w:val="0"/>
              <w:autoSpaceDN w:val="0"/>
              <w:adjustRightInd w:val="0"/>
              <w:spacing w:line="240" w:lineRule="auto"/>
              <w:contextualSpacing w:val="0"/>
              <w:rPr>
                <w:rFonts w:ascii="Arial" w:hAnsi="Arial" w:cs="Arial"/>
                <w:szCs w:val="20"/>
                <w:lang w:val="en-AU" w:eastAsia="en-US"/>
              </w:rPr>
            </w:pPr>
            <w:ins w:id="4889" w:author="Arjan Kloosterboer" w:date="2017-09-20T00:57:00Z">
              <w:r>
                <w:rPr>
                  <w:rFonts w:ascii="Calibri" w:hAnsi="Calibri"/>
                  <w:color w:val="0F0F0F"/>
                  <w:sz w:val="20"/>
                </w:rPr>
                <w:t>0 - 1</w:t>
              </w:r>
            </w:ins>
          </w:p>
        </w:tc>
      </w:tr>
    </w:tbl>
    <w:p w14:paraId="69547B4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207D53" w14:paraId="6F3B5DE7" w14:textId="77777777" w:rsidTr="00A20AE0">
        <w:tc>
          <w:tcPr>
            <w:tcW w:w="9360" w:type="dxa"/>
            <w:gridSpan w:val="3"/>
            <w:tcBorders>
              <w:top w:val="nil"/>
              <w:left w:val="nil"/>
              <w:bottom w:val="nil"/>
              <w:right w:val="nil"/>
            </w:tcBorders>
          </w:tcPr>
          <w:p w14:paraId="690B3D4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tr>
      <w:tr w:rsidR="00847C61" w:rsidRPr="00207D53" w14:paraId="0E367623" w14:textId="77777777" w:rsidTr="00A20AE0">
        <w:tc>
          <w:tcPr>
            <w:tcW w:w="450" w:type="dxa"/>
            <w:tcBorders>
              <w:top w:val="nil"/>
              <w:left w:val="nil"/>
              <w:bottom w:val="nil"/>
              <w:right w:val="nil"/>
            </w:tcBorders>
          </w:tcPr>
          <w:p w14:paraId="538E6A3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198CBCA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Relatienaam met</w:t>
            </w:r>
          </w:p>
          <w:p w14:paraId="472D5CB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24B4F8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r>
      <w:tr w:rsidR="00847C61" w:rsidRPr="00207D53" w14:paraId="788F44CD" w14:textId="77777777" w:rsidTr="00A20AE0">
        <w:tc>
          <w:tcPr>
            <w:tcW w:w="450" w:type="dxa"/>
            <w:tcBorders>
              <w:top w:val="nil"/>
              <w:left w:val="nil"/>
              <w:bottom w:val="nil"/>
              <w:right w:val="nil"/>
            </w:tcBorders>
          </w:tcPr>
          <w:p w14:paraId="5A5EE7DE" w14:textId="77777777" w:rsidR="00847C61" w:rsidRPr="00207D53"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5F2109C"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u w:color="000000"/>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u w:color="000000"/>
                <w:lang w:eastAsia="en-US"/>
              </w:rPr>
              <w:t>ZAAK-INFORMATIEOBJECT</w:t>
            </w:r>
            <w:r w:rsidRPr="00207D53">
              <w:rPr>
                <w:rFonts w:ascii="Arial" w:hAnsi="Arial" w:cs="Arial"/>
                <w:szCs w:val="20"/>
                <w:lang w:val="en-AU"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ConnSource.Cardinality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0..*</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p w14:paraId="3273E5C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t xml:space="preserve">  </w:t>
            </w:r>
            <w:r w:rsidR="00DE73DB" w:rsidRPr="00207D53">
              <w:rPr>
                <w:rFonts w:ascii="Calibri" w:hAnsi="Calibri" w:cs="Calibri"/>
                <w:color w:val="0F0F0F"/>
                <w:sz w:val="22"/>
                <w:szCs w:val="22"/>
                <w:u w:color="000000"/>
                <w:lang w:eastAsia="en-US"/>
              </w:rPr>
              <w:fldChar w:fldCharType="begin" w:fldLock="1"/>
            </w:r>
            <w:r w:rsidRPr="00207D53">
              <w:rPr>
                <w:rFonts w:ascii="Calibri" w:hAnsi="Calibri" w:cs="Calibri"/>
                <w:color w:val="0F0F0F"/>
                <w:sz w:val="22"/>
                <w:szCs w:val="22"/>
                <w:u w:color="000000"/>
                <w:lang w:eastAsia="en-US"/>
              </w:rPr>
              <w:instrText>MERGEFIELD Connector.Name</w:instrText>
            </w:r>
            <w:r w:rsidR="00DE73DB" w:rsidRPr="00207D53">
              <w:rPr>
                <w:rFonts w:ascii="Calibri" w:hAnsi="Calibri" w:cs="Calibri"/>
                <w:color w:val="0F0F0F"/>
                <w:sz w:val="22"/>
                <w:szCs w:val="22"/>
                <w:u w:color="000000"/>
                <w:lang w:eastAsia="en-US"/>
              </w:rPr>
              <w:fldChar w:fldCharType="separate"/>
            </w:r>
            <w:r w:rsidRPr="00207D53">
              <w:rPr>
                <w:rFonts w:ascii="Calibri" w:hAnsi="Calibri" w:cs="Calibri"/>
                <w:color w:val="0F0F0F"/>
                <w:sz w:val="22"/>
                <w:szCs w:val="22"/>
                <w:u w:color="000000"/>
                <w:lang w:eastAsia="en-US"/>
              </w:rPr>
              <w:t>is relevant voor</w:t>
            </w:r>
            <w:r w:rsidR="00DE73DB" w:rsidRPr="00207D53">
              <w:rPr>
                <w:rFonts w:ascii="Calibri" w:hAnsi="Calibri" w:cs="Calibri"/>
                <w:color w:val="0F0F0F"/>
                <w:sz w:val="22"/>
                <w:szCs w:val="22"/>
                <w:u w:color="000000"/>
                <w:lang w:eastAsia="en-US"/>
              </w:rPr>
              <w:fldChar w:fldCharType="end"/>
            </w:r>
          </w:p>
          <w:p w14:paraId="234394A2"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Element.Name</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STATUS</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ConnTarget.Cardinality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0..1</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tc>
        <w:tc>
          <w:tcPr>
            <w:tcW w:w="6120" w:type="dxa"/>
            <w:tcBorders>
              <w:top w:val="nil"/>
              <w:left w:val="nil"/>
              <w:bottom w:val="nil"/>
              <w:right w:val="nil"/>
            </w:tcBorders>
          </w:tcPr>
          <w:p w14:paraId="72A9D64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Connector.Notes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bij de desbetreffende ZAAK behorende STATUS waarvoor het ZAAK-INFORMATIEOBJECT relevant is (geweest) met het oog op het bereiken van die STATUS en/of de communicatie daarover.</w:t>
            </w:r>
          </w:p>
        </w:tc>
      </w:tr>
      <w:tr w:rsidR="00847C61" w:rsidRPr="00207D53" w14:paraId="52118520" w14:textId="77777777" w:rsidTr="00A20AE0">
        <w:trPr>
          <w:trHeight w:hRule="exact" w:val="128"/>
        </w:trPr>
        <w:tc>
          <w:tcPr>
            <w:tcW w:w="450" w:type="dxa"/>
            <w:tcBorders>
              <w:top w:val="nil"/>
              <w:left w:val="nil"/>
              <w:bottom w:val="nil"/>
              <w:right w:val="nil"/>
            </w:tcBorders>
          </w:tcPr>
          <w:p w14:paraId="2B4F5DF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ED593F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299670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bookmarkEnd w:id="4878"/>
      </w:tr>
    </w:tbl>
    <w:p w14:paraId="04DB7279" w14:textId="77777777" w:rsidR="00624810" w:rsidRDefault="00624810" w:rsidP="00624810"/>
    <w:p w14:paraId="71C34C51" w14:textId="224C7E62" w:rsidR="00624810" w:rsidRPr="00207D53" w:rsidRDefault="00624810" w:rsidP="00624810">
      <w:pPr>
        <w:pStyle w:val="Kop2"/>
        <w:rPr>
          <w:sz w:val="30"/>
          <w:szCs w:val="30"/>
        </w:rPr>
      </w:pPr>
      <w:r w:rsidRPr="00207D53">
        <w:rPr>
          <w:rFonts w:ascii="Arial" w:hAnsi="Arial" w:cs="Arial"/>
          <w:szCs w:val="20"/>
          <w:lang w:val="en-AU"/>
        </w:rPr>
        <w:lastRenderedPageBreak/>
        <w:fldChar w:fldCharType="begin" w:fldLock="1"/>
      </w:r>
      <w:r w:rsidRPr="00624810">
        <w:rPr>
          <w:rFonts w:ascii="Arial" w:hAnsi="Arial" w:cs="Arial"/>
          <w:szCs w:val="20"/>
        </w:rPr>
        <w:instrText xml:space="preserve">MERGEFIELD </w:instrText>
      </w:r>
      <w:r w:rsidRPr="00207D53">
        <w:instrText>Element.Stereotype</w:instrText>
      </w:r>
      <w:r w:rsidRPr="00207D53">
        <w:rPr>
          <w:rFonts w:ascii="Arial" w:hAnsi="Arial" w:cs="Arial"/>
          <w:szCs w:val="20"/>
          <w:lang w:val="en-AU"/>
        </w:rPr>
        <w:fldChar w:fldCharType="separate"/>
      </w:r>
      <w:bookmarkStart w:id="4890" w:name="_Toc517097679"/>
      <w:ins w:id="4891" w:author="Arjan Kloosterboer" w:date="2018-06-14T22:20:00Z">
        <w:r>
          <w:t>Relatieklasse</w:t>
        </w:r>
        <w:r w:rsidRPr="00207D53">
          <w:rPr>
            <w:rFonts w:ascii="Arial" w:hAnsi="Arial" w:cs="Arial"/>
            <w:szCs w:val="20"/>
            <w:lang w:val="en-AU"/>
          </w:rPr>
          <w:fldChar w:fldCharType="end"/>
        </w:r>
        <w:r w:rsidRPr="00624810">
          <w:rPr>
            <w:rFonts w:ascii="Arial" w:hAnsi="Arial" w:cs="Arial"/>
            <w:szCs w:val="20"/>
          </w:rPr>
          <w:t xml:space="preserve"> </w:t>
        </w:r>
      </w:ins>
      <w:ins w:id="4892" w:author="Arjan Kloosterboer" w:date="2018-06-14T22:21:00Z">
        <w:r w:rsidRPr="00624810">
          <w:rPr>
            <w:rFonts w:ascii="Arial" w:hAnsi="Arial" w:cs="Arial"/>
            <w:szCs w:val="20"/>
          </w:rPr>
          <w:t>ZAAK-INFORMATIETOBJECT-TYPE ARCHIEFREGIME</w:t>
        </w:r>
      </w:ins>
      <w:bookmarkEnd w:id="4890"/>
    </w:p>
    <w:p w14:paraId="5959AF07" w14:textId="77777777" w:rsidR="009E0DC7" w:rsidRDefault="009E0DC7">
      <w:pPr>
        <w:rPr>
          <w:ins w:id="4893" w:author="Arjan Kloosterboer" w:date="2018-06-18T15:04:00Z"/>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9E0DC7" w14:paraId="25EFD7A6" w14:textId="77777777" w:rsidTr="00DA48D7">
        <w:trPr>
          <w:tblCellSpacing w:w="15" w:type="dxa"/>
          <w:ins w:id="4894" w:author="Arjan Kloosterboer" w:date="2018-06-18T15:04:00Z"/>
        </w:trPr>
        <w:tc>
          <w:tcPr>
            <w:tcW w:w="1500" w:type="pct"/>
            <w:tcBorders>
              <w:top w:val="nil"/>
              <w:left w:val="nil"/>
              <w:bottom w:val="nil"/>
              <w:right w:val="nil"/>
            </w:tcBorders>
            <w:hideMark/>
          </w:tcPr>
          <w:p w14:paraId="609C92DB" w14:textId="77777777" w:rsidR="009E0DC7" w:rsidRDefault="009E0DC7" w:rsidP="00DA48D7">
            <w:pPr>
              <w:rPr>
                <w:ins w:id="4895" w:author="Arjan Kloosterboer" w:date="2018-06-18T15:04:00Z"/>
                <w:rFonts w:ascii="Calibri" w:hAnsi="Calibri" w:cs="Calibri"/>
                <w:sz w:val="22"/>
                <w:szCs w:val="22"/>
              </w:rPr>
            </w:pPr>
            <w:bookmarkStart w:id="4896" w:name="_Hlk517093173"/>
            <w:ins w:id="4897" w:author="Arjan Kloosterboer" w:date="2018-06-18T15:04:00Z">
              <w:r>
                <w:rPr>
                  <w:rFonts w:ascii="Calibri" w:hAnsi="Calibri" w:cs="Calibri"/>
                  <w:b/>
                  <w:bCs/>
                  <w:sz w:val="22"/>
                  <w:szCs w:val="22"/>
                </w:rPr>
                <w:t>Naam</w:t>
              </w:r>
            </w:ins>
          </w:p>
        </w:tc>
        <w:tc>
          <w:tcPr>
            <w:tcW w:w="3500" w:type="pct"/>
            <w:tcBorders>
              <w:top w:val="nil"/>
              <w:left w:val="nil"/>
              <w:bottom w:val="nil"/>
              <w:right w:val="nil"/>
            </w:tcBorders>
            <w:hideMark/>
          </w:tcPr>
          <w:p w14:paraId="71BACA4D" w14:textId="77777777" w:rsidR="009E0DC7" w:rsidRDefault="009E0DC7" w:rsidP="00DA48D7">
            <w:pPr>
              <w:rPr>
                <w:ins w:id="4898" w:author="Arjan Kloosterboer" w:date="2018-06-18T15:04:00Z"/>
                <w:rFonts w:ascii="Calibri" w:hAnsi="Calibri" w:cs="Calibri"/>
                <w:sz w:val="22"/>
                <w:szCs w:val="22"/>
              </w:rPr>
            </w:pPr>
            <w:ins w:id="4899" w:author="Arjan Kloosterboer" w:date="2018-06-18T15:04:00Z">
              <w:r>
                <w:rPr>
                  <w:rFonts w:ascii="Calibri" w:hAnsi="Calibri" w:cs="Calibri"/>
                  <w:sz w:val="22"/>
                  <w:szCs w:val="22"/>
                </w:rPr>
                <w:t>/ZAAK-INFORMATIETOBJECT-TYPE ARCHIEFREGIME</w:t>
              </w:r>
            </w:ins>
          </w:p>
        </w:tc>
      </w:tr>
      <w:tr w:rsidR="009E0DC7" w14:paraId="300F92D0" w14:textId="77777777" w:rsidTr="00DA48D7">
        <w:trPr>
          <w:tblCellSpacing w:w="15" w:type="dxa"/>
          <w:ins w:id="4900" w:author="Arjan Kloosterboer" w:date="2018-06-18T15:04:00Z"/>
        </w:trPr>
        <w:tc>
          <w:tcPr>
            <w:tcW w:w="1500" w:type="pct"/>
            <w:tcBorders>
              <w:top w:val="nil"/>
              <w:left w:val="nil"/>
              <w:bottom w:val="nil"/>
              <w:right w:val="nil"/>
            </w:tcBorders>
            <w:hideMark/>
          </w:tcPr>
          <w:p w14:paraId="7D30AF87" w14:textId="77777777" w:rsidR="009E0DC7" w:rsidRDefault="009E0DC7" w:rsidP="00DA48D7">
            <w:pPr>
              <w:rPr>
                <w:ins w:id="4901" w:author="Arjan Kloosterboer" w:date="2018-06-18T15:04:00Z"/>
                <w:rFonts w:ascii="Calibri" w:hAnsi="Calibri" w:cs="Calibri"/>
                <w:sz w:val="22"/>
                <w:szCs w:val="22"/>
              </w:rPr>
            </w:pPr>
            <w:ins w:id="4902" w:author="Arjan Kloosterboer" w:date="2018-06-18T15:04:00Z">
              <w:r>
                <w:rPr>
                  <w:rFonts w:ascii="Calibri" w:hAnsi="Calibri" w:cs="Calibri"/>
                  <w:b/>
                  <w:bCs/>
                  <w:sz w:val="22"/>
                  <w:szCs w:val="22"/>
                </w:rPr>
                <w:t>Definitie</w:t>
              </w:r>
            </w:ins>
          </w:p>
        </w:tc>
        <w:tc>
          <w:tcPr>
            <w:tcW w:w="3500" w:type="pct"/>
            <w:tcBorders>
              <w:top w:val="nil"/>
              <w:left w:val="nil"/>
              <w:bottom w:val="nil"/>
              <w:right w:val="nil"/>
            </w:tcBorders>
            <w:hideMark/>
          </w:tcPr>
          <w:p w14:paraId="4FCABF09" w14:textId="77777777" w:rsidR="009E0DC7" w:rsidRDefault="009E0DC7" w:rsidP="00DA48D7">
            <w:pPr>
              <w:rPr>
                <w:ins w:id="4903" w:author="Arjan Kloosterboer" w:date="2018-06-18T15:04:00Z"/>
                <w:rFonts w:ascii="Calibri" w:hAnsi="Calibri" w:cs="Calibri"/>
                <w:sz w:val="22"/>
                <w:szCs w:val="22"/>
              </w:rPr>
            </w:pPr>
            <w:ins w:id="4904" w:author="Arjan Kloosterboer" w:date="2018-06-18T15:04:00Z">
              <w:r>
                <w:rPr>
                  <w:rFonts w:ascii="Calibri" w:hAnsi="Calibri" w:cs="Calibri"/>
                  <w:sz w:val="22"/>
                  <w:szCs w:val="22"/>
                </w:rPr>
                <w:t xml:space="preserve">Afwijkende vernietigingstermijn van informatieobjecten van een INFORMATIEOBJECTTYPE bij zaken van een ZAAKTYPE op grond van resultaten van een RESULTAATTYPE bij dat ZAAKTYPE. </w:t>
              </w:r>
            </w:ins>
          </w:p>
        </w:tc>
      </w:tr>
      <w:tr w:rsidR="009E0DC7" w14:paraId="6BB74139" w14:textId="77777777" w:rsidTr="00DA48D7">
        <w:trPr>
          <w:tblCellSpacing w:w="15" w:type="dxa"/>
          <w:ins w:id="4905" w:author="Arjan Kloosterboer" w:date="2018-06-18T15:04:00Z"/>
        </w:trPr>
        <w:tc>
          <w:tcPr>
            <w:tcW w:w="1500" w:type="pct"/>
            <w:tcBorders>
              <w:top w:val="nil"/>
              <w:left w:val="nil"/>
              <w:bottom w:val="nil"/>
              <w:right w:val="nil"/>
            </w:tcBorders>
            <w:hideMark/>
          </w:tcPr>
          <w:p w14:paraId="60800788" w14:textId="77777777" w:rsidR="009E0DC7" w:rsidRDefault="009E0DC7" w:rsidP="00DA48D7">
            <w:pPr>
              <w:rPr>
                <w:ins w:id="4906" w:author="Arjan Kloosterboer" w:date="2018-06-18T15:04:00Z"/>
                <w:rFonts w:ascii="Calibri" w:hAnsi="Calibri" w:cs="Calibri"/>
                <w:sz w:val="22"/>
                <w:szCs w:val="22"/>
              </w:rPr>
            </w:pPr>
            <w:ins w:id="4907" w:author="Arjan Kloosterboer" w:date="2018-06-18T15:04:00Z">
              <w:r>
                <w:rPr>
                  <w:rFonts w:ascii="Calibri" w:hAnsi="Calibri" w:cs="Calibri"/>
                  <w:b/>
                  <w:bCs/>
                  <w:sz w:val="22"/>
                  <w:szCs w:val="22"/>
                </w:rPr>
                <w:t>Relatiesoort</w:t>
              </w:r>
            </w:ins>
          </w:p>
        </w:tc>
        <w:tc>
          <w:tcPr>
            <w:tcW w:w="3500" w:type="pct"/>
            <w:tcBorders>
              <w:top w:val="nil"/>
              <w:left w:val="nil"/>
              <w:bottom w:val="nil"/>
              <w:right w:val="nil"/>
            </w:tcBorders>
            <w:hideMark/>
          </w:tcPr>
          <w:p w14:paraId="2AADE1AC" w14:textId="77777777" w:rsidR="009E0DC7" w:rsidRDefault="009E0DC7" w:rsidP="00DA48D7">
            <w:pPr>
              <w:rPr>
                <w:ins w:id="4908" w:author="Arjan Kloosterboer" w:date="2018-06-18T15:04:00Z"/>
                <w:rFonts w:ascii="Calibri" w:hAnsi="Calibri" w:cs="Calibri"/>
                <w:sz w:val="22"/>
                <w:szCs w:val="22"/>
              </w:rPr>
            </w:pPr>
            <w:ins w:id="4909" w:author="Arjan Kloosterboer" w:date="2018-06-18T15:04:00Z">
              <w:r>
                <w:rPr>
                  <w:rFonts w:ascii="Calibri" w:hAnsi="Calibri" w:cs="Calibri"/>
                  <w:sz w:val="22"/>
                  <w:szCs w:val="22"/>
                </w:rPr>
                <w:t>RESULTAATTYPE bepaalt afwijkende vernietigingstermijn van INFORMATIEOBJECTTYPE</w:t>
              </w:r>
            </w:ins>
          </w:p>
        </w:tc>
      </w:tr>
    </w:tbl>
    <w:p w14:paraId="704E1B52" w14:textId="77777777" w:rsidR="009E0DC7" w:rsidRDefault="009E0DC7" w:rsidP="009E0DC7">
      <w:pPr>
        <w:rPr>
          <w:ins w:id="4910" w:author="Arjan Kloosterboer" w:date="2018-06-18T15:04:00Z"/>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8"/>
        <w:gridCol w:w="2245"/>
        <w:gridCol w:w="4458"/>
        <w:gridCol w:w="915"/>
        <w:gridCol w:w="1048"/>
      </w:tblGrid>
      <w:tr w:rsidR="009E0DC7" w14:paraId="2C4D4A22" w14:textId="77777777" w:rsidTr="009E0DC7">
        <w:trPr>
          <w:tblCellSpacing w:w="15" w:type="dxa"/>
          <w:ins w:id="4911" w:author="Arjan Kloosterboer" w:date="2018-06-18T15:04:00Z"/>
        </w:trPr>
        <w:tc>
          <w:tcPr>
            <w:tcW w:w="4967" w:type="pct"/>
            <w:gridSpan w:val="5"/>
            <w:tcBorders>
              <w:top w:val="nil"/>
              <w:left w:val="nil"/>
              <w:bottom w:val="nil"/>
              <w:right w:val="nil"/>
            </w:tcBorders>
            <w:hideMark/>
          </w:tcPr>
          <w:p w14:paraId="7F7AFD1D" w14:textId="77777777" w:rsidR="009E0DC7" w:rsidRDefault="009E0DC7" w:rsidP="00DA48D7">
            <w:pPr>
              <w:rPr>
                <w:ins w:id="4912" w:author="Arjan Kloosterboer" w:date="2018-06-18T15:04:00Z"/>
                <w:rFonts w:ascii="Calibri" w:hAnsi="Calibri" w:cs="Calibri"/>
                <w:sz w:val="22"/>
                <w:szCs w:val="22"/>
              </w:rPr>
            </w:pPr>
            <w:ins w:id="4913" w:author="Arjan Kloosterboer" w:date="2018-06-18T15:04:00Z">
              <w:r>
                <w:rPr>
                  <w:rFonts w:ascii="Calibri" w:hAnsi="Calibri" w:cs="Calibri"/>
                  <w:b/>
                  <w:bCs/>
                  <w:sz w:val="22"/>
                  <w:szCs w:val="22"/>
                </w:rPr>
                <w:t>Overzicht attributen</w:t>
              </w:r>
            </w:ins>
          </w:p>
        </w:tc>
      </w:tr>
      <w:tr w:rsidR="009E0DC7" w14:paraId="49004C9A" w14:textId="77777777" w:rsidTr="00DA48D7">
        <w:trPr>
          <w:tblCellSpacing w:w="15" w:type="dxa"/>
          <w:ins w:id="4914" w:author="Arjan Kloosterboer" w:date="2018-06-18T15:04:00Z"/>
        </w:trPr>
        <w:tc>
          <w:tcPr>
            <w:tcW w:w="0" w:type="auto"/>
            <w:tcBorders>
              <w:top w:val="nil"/>
              <w:left w:val="nil"/>
              <w:bottom w:val="nil"/>
              <w:right w:val="nil"/>
            </w:tcBorders>
            <w:hideMark/>
          </w:tcPr>
          <w:p w14:paraId="23D9E6E5" w14:textId="77777777" w:rsidR="009E0DC7" w:rsidRDefault="009E0DC7" w:rsidP="00DA48D7">
            <w:pPr>
              <w:rPr>
                <w:ins w:id="4915" w:author="Arjan Kloosterboer" w:date="2018-06-18T15:04:00Z"/>
                <w:rFonts w:ascii="Calibri" w:hAnsi="Calibri" w:cs="Calibri"/>
                <w:sz w:val="22"/>
                <w:szCs w:val="22"/>
              </w:rPr>
            </w:pPr>
          </w:p>
        </w:tc>
        <w:tc>
          <w:tcPr>
            <w:tcW w:w="0" w:type="auto"/>
            <w:tcBorders>
              <w:top w:val="nil"/>
              <w:left w:val="nil"/>
              <w:bottom w:val="nil"/>
              <w:right w:val="nil"/>
            </w:tcBorders>
            <w:hideMark/>
          </w:tcPr>
          <w:p w14:paraId="797BACE4" w14:textId="77777777" w:rsidR="009E0DC7" w:rsidRDefault="009E0DC7" w:rsidP="00DA48D7">
            <w:pPr>
              <w:rPr>
                <w:ins w:id="4916" w:author="Arjan Kloosterboer" w:date="2018-06-18T15:04:00Z"/>
                <w:rFonts w:ascii="Calibri" w:hAnsi="Calibri" w:cs="Calibri"/>
                <w:sz w:val="22"/>
                <w:szCs w:val="22"/>
              </w:rPr>
            </w:pPr>
            <w:ins w:id="4917" w:author="Arjan Kloosterboer" w:date="2018-06-18T15:04:00Z">
              <w:r>
                <w:rPr>
                  <w:rFonts w:ascii="Calibri" w:hAnsi="Calibri" w:cs="Calibri"/>
                  <w:i/>
                  <w:iCs/>
                  <w:sz w:val="22"/>
                  <w:szCs w:val="22"/>
                </w:rPr>
                <w:t>Attribuutnaam</w:t>
              </w:r>
            </w:ins>
          </w:p>
        </w:tc>
        <w:tc>
          <w:tcPr>
            <w:tcW w:w="0" w:type="auto"/>
            <w:tcBorders>
              <w:top w:val="nil"/>
              <w:left w:val="nil"/>
              <w:bottom w:val="nil"/>
              <w:right w:val="nil"/>
            </w:tcBorders>
            <w:hideMark/>
          </w:tcPr>
          <w:p w14:paraId="18A48E88" w14:textId="77777777" w:rsidR="009E0DC7" w:rsidRDefault="009E0DC7" w:rsidP="00DA48D7">
            <w:pPr>
              <w:rPr>
                <w:ins w:id="4918" w:author="Arjan Kloosterboer" w:date="2018-06-18T15:04:00Z"/>
                <w:rFonts w:ascii="Calibri" w:hAnsi="Calibri" w:cs="Calibri"/>
                <w:sz w:val="22"/>
                <w:szCs w:val="22"/>
              </w:rPr>
            </w:pPr>
            <w:ins w:id="4919" w:author="Arjan Kloosterboer" w:date="2018-06-18T15:04:00Z">
              <w:r>
                <w:rPr>
                  <w:rFonts w:ascii="Calibri" w:hAnsi="Calibri" w:cs="Calibri"/>
                  <w:i/>
                  <w:iCs/>
                  <w:sz w:val="22"/>
                  <w:szCs w:val="22"/>
                </w:rPr>
                <w:t>Definitie</w:t>
              </w:r>
            </w:ins>
          </w:p>
        </w:tc>
        <w:tc>
          <w:tcPr>
            <w:tcW w:w="0" w:type="auto"/>
            <w:tcBorders>
              <w:top w:val="nil"/>
              <w:left w:val="nil"/>
              <w:bottom w:val="nil"/>
              <w:right w:val="nil"/>
            </w:tcBorders>
            <w:hideMark/>
          </w:tcPr>
          <w:p w14:paraId="7BFCB9DD" w14:textId="77777777" w:rsidR="009E0DC7" w:rsidRDefault="009E0DC7" w:rsidP="00DA48D7">
            <w:pPr>
              <w:rPr>
                <w:ins w:id="4920" w:author="Arjan Kloosterboer" w:date="2018-06-18T15:04:00Z"/>
                <w:rFonts w:ascii="Calibri" w:hAnsi="Calibri" w:cs="Calibri"/>
                <w:sz w:val="22"/>
                <w:szCs w:val="22"/>
              </w:rPr>
            </w:pPr>
            <w:ins w:id="4921" w:author="Arjan Kloosterboer" w:date="2018-06-18T15:04:00Z">
              <w:r>
                <w:rPr>
                  <w:rFonts w:ascii="Calibri" w:hAnsi="Calibri" w:cs="Calibri"/>
                  <w:i/>
                  <w:iCs/>
                  <w:sz w:val="22"/>
                  <w:szCs w:val="22"/>
                </w:rPr>
                <w:t>Formaat</w:t>
              </w:r>
            </w:ins>
          </w:p>
        </w:tc>
        <w:tc>
          <w:tcPr>
            <w:tcW w:w="0" w:type="auto"/>
            <w:tcBorders>
              <w:top w:val="nil"/>
              <w:left w:val="nil"/>
              <w:bottom w:val="nil"/>
              <w:right w:val="nil"/>
            </w:tcBorders>
            <w:hideMark/>
          </w:tcPr>
          <w:p w14:paraId="297357E9" w14:textId="77777777" w:rsidR="009E0DC7" w:rsidRDefault="009E0DC7" w:rsidP="00DA48D7">
            <w:pPr>
              <w:rPr>
                <w:ins w:id="4922" w:author="Arjan Kloosterboer" w:date="2018-06-18T15:04:00Z"/>
                <w:rFonts w:ascii="Calibri" w:hAnsi="Calibri" w:cs="Calibri"/>
                <w:sz w:val="22"/>
                <w:szCs w:val="22"/>
              </w:rPr>
            </w:pPr>
            <w:ins w:id="4923" w:author="Arjan Kloosterboer" w:date="2018-06-18T15:04:00Z">
              <w:r>
                <w:rPr>
                  <w:rFonts w:ascii="Calibri" w:hAnsi="Calibri" w:cs="Calibri"/>
                  <w:i/>
                  <w:iCs/>
                  <w:sz w:val="22"/>
                  <w:szCs w:val="22"/>
                </w:rPr>
                <w:t>Card</w:t>
              </w:r>
            </w:ins>
          </w:p>
        </w:tc>
      </w:tr>
      <w:tr w:rsidR="009E0DC7" w14:paraId="5D6FF46E" w14:textId="77777777" w:rsidTr="009E0DC7">
        <w:trPr>
          <w:tblCellSpacing w:w="15" w:type="dxa"/>
          <w:ins w:id="4924" w:author="Arjan Kloosterboer" w:date="2018-06-18T15:04:00Z"/>
        </w:trPr>
        <w:tc>
          <w:tcPr>
            <w:tcW w:w="245" w:type="pct"/>
            <w:tcBorders>
              <w:top w:val="nil"/>
              <w:left w:val="nil"/>
              <w:bottom w:val="nil"/>
              <w:right w:val="nil"/>
            </w:tcBorders>
            <w:hideMark/>
          </w:tcPr>
          <w:p w14:paraId="2B878A4F" w14:textId="77777777" w:rsidR="009E0DC7" w:rsidRDefault="009E0DC7" w:rsidP="00DA48D7">
            <w:pPr>
              <w:rPr>
                <w:ins w:id="4925" w:author="Arjan Kloosterboer" w:date="2018-06-18T15:04:00Z"/>
                <w:rFonts w:ascii="Calibri" w:hAnsi="Calibri" w:cs="Calibri"/>
                <w:sz w:val="22"/>
                <w:szCs w:val="22"/>
              </w:rPr>
            </w:pPr>
            <w:ins w:id="4926" w:author="Arjan Kloosterboer" w:date="2018-06-18T15:04:00Z">
              <w:r>
                <w:rPr>
                  <w:rFonts w:ascii="Calibri" w:hAnsi="Calibri" w:cs="Calibri"/>
                  <w:sz w:val="22"/>
                  <w:szCs w:val="22"/>
                </w:rPr>
                <w:t> </w:t>
              </w:r>
            </w:ins>
          </w:p>
        </w:tc>
        <w:tc>
          <w:tcPr>
            <w:tcW w:w="1226" w:type="pct"/>
            <w:tcBorders>
              <w:top w:val="nil"/>
              <w:left w:val="nil"/>
              <w:bottom w:val="nil"/>
              <w:right w:val="nil"/>
            </w:tcBorders>
            <w:hideMark/>
          </w:tcPr>
          <w:p w14:paraId="09D1D4CA" w14:textId="77777777" w:rsidR="009E0DC7" w:rsidRDefault="009E0DC7" w:rsidP="00DA48D7">
            <w:pPr>
              <w:rPr>
                <w:ins w:id="4927" w:author="Arjan Kloosterboer" w:date="2018-06-18T15:04:00Z"/>
                <w:rFonts w:ascii="Calibri" w:hAnsi="Calibri" w:cs="Calibri"/>
                <w:sz w:val="22"/>
                <w:szCs w:val="22"/>
              </w:rPr>
            </w:pPr>
            <w:ins w:id="4928" w:author="Arjan Kloosterboer" w:date="2018-06-18T15:04:00Z">
              <w:r>
                <w:rPr>
                  <w:rFonts w:ascii="Calibri" w:hAnsi="Calibri" w:cs="Calibri"/>
                  <w:sz w:val="22"/>
                  <w:szCs w:val="22"/>
                </w:rPr>
                <w:t xml:space="preserve">Vernietigingstermijn </w:t>
              </w:r>
            </w:ins>
          </w:p>
        </w:tc>
        <w:tc>
          <w:tcPr>
            <w:tcW w:w="2451" w:type="pct"/>
            <w:tcBorders>
              <w:top w:val="nil"/>
              <w:left w:val="nil"/>
              <w:bottom w:val="nil"/>
              <w:right w:val="nil"/>
            </w:tcBorders>
            <w:hideMark/>
          </w:tcPr>
          <w:p w14:paraId="51DD05ED" w14:textId="77777777" w:rsidR="009E0DC7" w:rsidRDefault="009E0DC7" w:rsidP="00DA48D7">
            <w:pPr>
              <w:rPr>
                <w:ins w:id="4929" w:author="Arjan Kloosterboer" w:date="2018-06-18T15:04:00Z"/>
                <w:rFonts w:ascii="Calibri" w:hAnsi="Calibri" w:cs="Calibri"/>
                <w:sz w:val="22"/>
                <w:szCs w:val="22"/>
              </w:rPr>
            </w:pPr>
            <w:ins w:id="4930" w:author="Arjan Kloosterboer" w:date="2018-06-18T15:04:00Z">
              <w:r>
                <w:rPr>
                  <w:rFonts w:ascii="Calibri" w:hAnsi="Calibri" w:cs="Calibri"/>
                  <w:sz w:val="22"/>
                  <w:szCs w:val="22"/>
                </w:rPr>
                <w:t xml:space="preserve">De termijn waarna informatieobjecten, van het INFORMATIEOBJECTTYPE bij zaken van het ZAAKTYPE met een resultaat van het RESULTAATTYPE, vernietigd moeten worden. </w:t>
              </w:r>
            </w:ins>
          </w:p>
        </w:tc>
        <w:tc>
          <w:tcPr>
            <w:tcW w:w="490" w:type="pct"/>
            <w:tcBorders>
              <w:top w:val="nil"/>
              <w:left w:val="nil"/>
              <w:bottom w:val="nil"/>
              <w:right w:val="nil"/>
            </w:tcBorders>
            <w:hideMark/>
          </w:tcPr>
          <w:p w14:paraId="273925F2" w14:textId="77777777" w:rsidR="009E0DC7" w:rsidRDefault="009E0DC7" w:rsidP="00DA48D7">
            <w:pPr>
              <w:rPr>
                <w:ins w:id="4931" w:author="Arjan Kloosterboer" w:date="2018-06-18T15:04:00Z"/>
                <w:rFonts w:ascii="Calibri" w:hAnsi="Calibri" w:cs="Calibri"/>
                <w:sz w:val="22"/>
                <w:szCs w:val="22"/>
              </w:rPr>
            </w:pPr>
            <w:ins w:id="4932" w:author="Arjan Kloosterboer" w:date="2018-06-18T15:04:00Z">
              <w:r>
                <w:rPr>
                  <w:rFonts w:ascii="Calibri" w:hAnsi="Calibri" w:cs="Calibri"/>
                  <w:sz w:val="22"/>
                  <w:szCs w:val="22"/>
                </w:rPr>
                <w:t xml:space="preserve">N4 </w:t>
              </w:r>
            </w:ins>
          </w:p>
        </w:tc>
        <w:tc>
          <w:tcPr>
            <w:tcW w:w="490" w:type="pct"/>
            <w:tcBorders>
              <w:top w:val="nil"/>
              <w:left w:val="nil"/>
              <w:bottom w:val="nil"/>
              <w:right w:val="nil"/>
            </w:tcBorders>
            <w:hideMark/>
          </w:tcPr>
          <w:p w14:paraId="56718E61" w14:textId="77777777" w:rsidR="009E0DC7" w:rsidRDefault="009E0DC7" w:rsidP="00DA48D7">
            <w:pPr>
              <w:rPr>
                <w:ins w:id="4933" w:author="Arjan Kloosterboer" w:date="2018-06-18T15:04:00Z"/>
                <w:rFonts w:ascii="Calibri" w:hAnsi="Calibri" w:cs="Calibri"/>
                <w:sz w:val="22"/>
                <w:szCs w:val="22"/>
              </w:rPr>
            </w:pPr>
            <w:ins w:id="4934" w:author="Arjan Kloosterboer" w:date="2018-06-18T15:04:00Z">
              <w:r>
                <w:rPr>
                  <w:rFonts w:ascii="Calibri" w:hAnsi="Calibri" w:cs="Calibri"/>
                  <w:sz w:val="22"/>
                  <w:szCs w:val="22"/>
                </w:rPr>
                <w:t>0 .. 1</w:t>
              </w:r>
            </w:ins>
          </w:p>
        </w:tc>
      </w:tr>
      <w:bookmarkEnd w:id="4896"/>
    </w:tbl>
    <w:p w14:paraId="764AB55F" w14:textId="6C281926" w:rsidR="00624810" w:rsidRDefault="00624810"/>
    <w:bookmarkStart w:id="4935" w:name="BKM_8FC379C8_8791_4d81_B640_0DB870E68784"/>
    <w:p w14:paraId="052D0ED2"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936" w:name="_Toc404268836"/>
      <w:bookmarkStart w:id="4937" w:name="_Toc517097680"/>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ZAAKOBJECT</w:t>
      </w:r>
      <w:bookmarkEnd w:id="4936"/>
      <w:bookmarkEnd w:id="4937"/>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3702D242" w14:textId="77777777" w:rsidTr="00847C61">
        <w:tc>
          <w:tcPr>
            <w:tcW w:w="2340" w:type="dxa"/>
            <w:gridSpan w:val="2"/>
            <w:tcBorders>
              <w:top w:val="nil"/>
              <w:left w:val="nil"/>
              <w:bottom w:val="nil"/>
              <w:right w:val="nil"/>
            </w:tcBorders>
          </w:tcPr>
          <w:p w14:paraId="2C9E51E0"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50B7D212"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ZAAKOBJECT</w:t>
            </w:r>
            <w:r w:rsidRPr="00207D53">
              <w:rPr>
                <w:rFonts w:ascii="Arial" w:hAnsi="Arial" w:cs="Arial"/>
                <w:szCs w:val="20"/>
                <w:lang w:val="en-AU" w:eastAsia="en-US"/>
              </w:rPr>
              <w:fldChar w:fldCharType="end"/>
            </w:r>
          </w:p>
        </w:tc>
      </w:tr>
      <w:tr w:rsidR="00847C61" w:rsidRPr="00207D53" w14:paraId="2944F859" w14:textId="77777777" w:rsidTr="00847C61">
        <w:trPr>
          <w:trHeight w:hRule="exact" w:val="128"/>
        </w:trPr>
        <w:tc>
          <w:tcPr>
            <w:tcW w:w="2340" w:type="dxa"/>
            <w:gridSpan w:val="2"/>
            <w:tcBorders>
              <w:top w:val="nil"/>
              <w:left w:val="nil"/>
              <w:bottom w:val="nil"/>
              <w:right w:val="nil"/>
            </w:tcBorders>
          </w:tcPr>
          <w:p w14:paraId="0249000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592BC0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52A97BA8" w14:textId="77777777" w:rsidTr="00847C61">
        <w:tc>
          <w:tcPr>
            <w:tcW w:w="2340" w:type="dxa"/>
            <w:gridSpan w:val="2"/>
            <w:tcBorders>
              <w:top w:val="nil"/>
              <w:left w:val="nil"/>
              <w:bottom w:val="nil"/>
              <w:right w:val="nil"/>
            </w:tcBorders>
          </w:tcPr>
          <w:p w14:paraId="55F82C9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2CD3C14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ZOB</w:t>
            </w:r>
            <w:r w:rsidRPr="00207D53">
              <w:rPr>
                <w:rFonts w:ascii="Arial" w:hAnsi="Arial" w:cs="Arial"/>
                <w:szCs w:val="20"/>
                <w:lang w:val="en-AU" w:eastAsia="en-US"/>
              </w:rPr>
              <w:fldChar w:fldCharType="end"/>
            </w:r>
          </w:p>
        </w:tc>
      </w:tr>
      <w:tr w:rsidR="00847C61" w:rsidRPr="00207D53" w14:paraId="701EE82B" w14:textId="77777777" w:rsidTr="00847C61">
        <w:trPr>
          <w:trHeight w:hRule="exact" w:val="128"/>
        </w:trPr>
        <w:tc>
          <w:tcPr>
            <w:tcW w:w="2340" w:type="dxa"/>
            <w:gridSpan w:val="2"/>
            <w:tcBorders>
              <w:top w:val="nil"/>
              <w:left w:val="nil"/>
              <w:bottom w:val="nil"/>
              <w:right w:val="nil"/>
            </w:tcBorders>
          </w:tcPr>
          <w:p w14:paraId="4AF9B9D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95B56D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61D9D270" w14:textId="77777777" w:rsidTr="00847C61">
        <w:trPr>
          <w:trHeight w:val="230"/>
        </w:trPr>
        <w:tc>
          <w:tcPr>
            <w:tcW w:w="2340" w:type="dxa"/>
            <w:gridSpan w:val="2"/>
            <w:tcBorders>
              <w:top w:val="nil"/>
              <w:left w:val="nil"/>
              <w:bottom w:val="nil"/>
              <w:right w:val="nil"/>
            </w:tcBorders>
          </w:tcPr>
          <w:p w14:paraId="6CBD9BB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410B196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end"/>
            </w:r>
          </w:p>
        </w:tc>
      </w:tr>
      <w:tr w:rsidR="00847C61" w:rsidRPr="00207D53" w14:paraId="173A089B" w14:textId="77777777" w:rsidTr="00847C61">
        <w:trPr>
          <w:trHeight w:val="230"/>
        </w:trPr>
        <w:tc>
          <w:tcPr>
            <w:tcW w:w="2340" w:type="dxa"/>
            <w:gridSpan w:val="2"/>
            <w:tcBorders>
              <w:top w:val="nil"/>
              <w:left w:val="nil"/>
              <w:bottom w:val="nil"/>
              <w:right w:val="nil"/>
            </w:tcBorders>
          </w:tcPr>
          <w:p w14:paraId="7C6B0CF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1DD70B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15118CAE" w14:textId="77777777" w:rsidTr="00847C61">
        <w:trPr>
          <w:trHeight w:val="230"/>
        </w:trPr>
        <w:tc>
          <w:tcPr>
            <w:tcW w:w="2340" w:type="dxa"/>
            <w:gridSpan w:val="2"/>
            <w:tcBorders>
              <w:top w:val="nil"/>
              <w:left w:val="nil"/>
              <w:bottom w:val="nil"/>
              <w:right w:val="nil"/>
            </w:tcBorders>
          </w:tcPr>
          <w:p w14:paraId="2868D9E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597C6A9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23DCDDD7" w14:textId="77777777" w:rsidTr="00847C61">
        <w:tc>
          <w:tcPr>
            <w:tcW w:w="450" w:type="dxa"/>
            <w:tcBorders>
              <w:top w:val="nil"/>
              <w:left w:val="nil"/>
              <w:bottom w:val="nil"/>
              <w:right w:val="nil"/>
            </w:tcBorders>
          </w:tcPr>
          <w:p w14:paraId="5D4EABA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938" w:name="BKM_CB564997_48BC_4135_9F39_6744254B4823"/>
          </w:p>
        </w:tc>
        <w:tc>
          <w:tcPr>
            <w:tcW w:w="2790" w:type="dxa"/>
            <w:gridSpan w:val="2"/>
            <w:tcBorders>
              <w:top w:val="nil"/>
              <w:left w:val="nil"/>
              <w:bottom w:val="nil"/>
              <w:right w:val="nil"/>
            </w:tcBorders>
          </w:tcPr>
          <w:p w14:paraId="2E1CFC1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28FFDBF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7AA5815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3A60E4A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32312EC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16973C52" w14:textId="77777777" w:rsidTr="00847C61">
        <w:tc>
          <w:tcPr>
            <w:tcW w:w="450" w:type="dxa"/>
            <w:tcBorders>
              <w:top w:val="nil"/>
              <w:left w:val="nil"/>
              <w:bottom w:val="nil"/>
              <w:right w:val="nil"/>
            </w:tcBorders>
          </w:tcPr>
          <w:p w14:paraId="6B374E8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3CB9D0E"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Relatie-omschrijving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7554F507"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Omschrijving van de betrekking tussen de ZAAK en het OBJECT</w:t>
            </w:r>
          </w:p>
        </w:tc>
        <w:tc>
          <w:tcPr>
            <w:tcW w:w="1080" w:type="dxa"/>
            <w:tcBorders>
              <w:top w:val="nil"/>
              <w:left w:val="nil"/>
              <w:bottom w:val="nil"/>
              <w:right w:val="nil"/>
            </w:tcBorders>
          </w:tcPr>
          <w:p w14:paraId="574910A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AN80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2911452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938"/>
      </w:tr>
    </w:tbl>
    <w:p w14:paraId="42F1C40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14:paraId="3DBDD2EB" w14:textId="77777777" w:rsidTr="00847C61">
        <w:tc>
          <w:tcPr>
            <w:tcW w:w="9360" w:type="dxa"/>
            <w:tcBorders>
              <w:top w:val="nil"/>
              <w:left w:val="nil"/>
              <w:bottom w:val="nil"/>
              <w:right w:val="nil"/>
            </w:tcBorders>
          </w:tcPr>
          <w:p w14:paraId="4FF9D06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4935"/>
      </w:tr>
    </w:tbl>
    <w:bookmarkStart w:id="4939" w:name="BKM_CF8E6E54_B3B7_48a3_9514_B67EAD9F205B"/>
    <w:p w14:paraId="36515BBC"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940" w:name="_Toc404268837"/>
      <w:bookmarkStart w:id="4941" w:name="_Toc517097681"/>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ZAKENRELATIE</w:t>
      </w:r>
      <w:bookmarkEnd w:id="4940"/>
      <w:bookmarkEnd w:id="4941"/>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419E6513" w14:textId="77777777" w:rsidTr="00847C61">
        <w:tc>
          <w:tcPr>
            <w:tcW w:w="2340" w:type="dxa"/>
            <w:gridSpan w:val="2"/>
            <w:tcBorders>
              <w:top w:val="nil"/>
              <w:left w:val="nil"/>
              <w:bottom w:val="nil"/>
              <w:right w:val="nil"/>
            </w:tcBorders>
          </w:tcPr>
          <w:p w14:paraId="6A391762"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2B42ED82"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ZAKENRELATIE</w:t>
            </w:r>
            <w:r w:rsidRPr="00207D53">
              <w:rPr>
                <w:rFonts w:ascii="Arial" w:hAnsi="Arial" w:cs="Arial"/>
                <w:szCs w:val="20"/>
                <w:lang w:val="en-AU" w:eastAsia="en-US"/>
              </w:rPr>
              <w:fldChar w:fldCharType="end"/>
            </w:r>
          </w:p>
        </w:tc>
      </w:tr>
      <w:tr w:rsidR="00847C61" w:rsidRPr="00207D53" w14:paraId="5C8011AC" w14:textId="77777777" w:rsidTr="00847C61">
        <w:trPr>
          <w:trHeight w:hRule="exact" w:val="128"/>
        </w:trPr>
        <w:tc>
          <w:tcPr>
            <w:tcW w:w="2340" w:type="dxa"/>
            <w:gridSpan w:val="2"/>
            <w:tcBorders>
              <w:top w:val="nil"/>
              <w:left w:val="nil"/>
              <w:bottom w:val="nil"/>
              <w:right w:val="nil"/>
            </w:tcBorders>
          </w:tcPr>
          <w:p w14:paraId="7498635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528E25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5A20D593" w14:textId="77777777" w:rsidTr="00847C61">
        <w:tc>
          <w:tcPr>
            <w:tcW w:w="2340" w:type="dxa"/>
            <w:gridSpan w:val="2"/>
            <w:tcBorders>
              <w:top w:val="nil"/>
              <w:left w:val="nil"/>
              <w:bottom w:val="nil"/>
              <w:right w:val="nil"/>
            </w:tcBorders>
          </w:tcPr>
          <w:p w14:paraId="3832ED2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14C163D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end"/>
            </w:r>
          </w:p>
        </w:tc>
      </w:tr>
      <w:tr w:rsidR="00847C61" w:rsidRPr="00207D53" w14:paraId="065C1216" w14:textId="77777777" w:rsidTr="00847C61">
        <w:trPr>
          <w:trHeight w:hRule="exact" w:val="128"/>
        </w:trPr>
        <w:tc>
          <w:tcPr>
            <w:tcW w:w="2340" w:type="dxa"/>
            <w:gridSpan w:val="2"/>
            <w:tcBorders>
              <w:top w:val="nil"/>
              <w:left w:val="nil"/>
              <w:bottom w:val="nil"/>
              <w:right w:val="nil"/>
            </w:tcBorders>
          </w:tcPr>
          <w:p w14:paraId="38AE3C6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F4FE04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04506DB4" w14:textId="77777777" w:rsidTr="00847C61">
        <w:trPr>
          <w:trHeight w:val="230"/>
        </w:trPr>
        <w:tc>
          <w:tcPr>
            <w:tcW w:w="2340" w:type="dxa"/>
            <w:gridSpan w:val="2"/>
            <w:tcBorders>
              <w:top w:val="nil"/>
              <w:left w:val="nil"/>
              <w:bottom w:val="nil"/>
              <w:right w:val="nil"/>
            </w:tcBorders>
          </w:tcPr>
          <w:p w14:paraId="152E870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4FDB689"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relevantie van de andere ZAAK voor de ZAAK.</w:t>
            </w:r>
            <w:r w:rsidRPr="00207D53">
              <w:rPr>
                <w:rFonts w:ascii="Arial" w:hAnsi="Arial" w:cs="Arial"/>
                <w:szCs w:val="20"/>
                <w:lang w:val="en-AU" w:eastAsia="en-US"/>
              </w:rPr>
              <w:fldChar w:fldCharType="end"/>
            </w:r>
          </w:p>
        </w:tc>
      </w:tr>
      <w:tr w:rsidR="00847C61" w:rsidRPr="00207D53" w14:paraId="38C6B930" w14:textId="77777777" w:rsidTr="00847C61">
        <w:trPr>
          <w:trHeight w:val="230"/>
        </w:trPr>
        <w:tc>
          <w:tcPr>
            <w:tcW w:w="2340" w:type="dxa"/>
            <w:gridSpan w:val="2"/>
            <w:tcBorders>
              <w:top w:val="nil"/>
              <w:left w:val="nil"/>
              <w:bottom w:val="nil"/>
              <w:right w:val="nil"/>
            </w:tcBorders>
          </w:tcPr>
          <w:p w14:paraId="1C8D544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4E60E7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21514375" w14:textId="77777777" w:rsidTr="00847C61">
        <w:trPr>
          <w:trHeight w:val="230"/>
        </w:trPr>
        <w:tc>
          <w:tcPr>
            <w:tcW w:w="2340" w:type="dxa"/>
            <w:gridSpan w:val="2"/>
            <w:tcBorders>
              <w:top w:val="nil"/>
              <w:left w:val="nil"/>
              <w:bottom w:val="nil"/>
              <w:right w:val="nil"/>
            </w:tcBorders>
          </w:tcPr>
          <w:p w14:paraId="3ABB2FF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3A2B11A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47D7BFB4" w14:textId="77777777" w:rsidTr="00847C61">
        <w:tc>
          <w:tcPr>
            <w:tcW w:w="450" w:type="dxa"/>
            <w:tcBorders>
              <w:top w:val="nil"/>
              <w:left w:val="nil"/>
              <w:bottom w:val="nil"/>
              <w:right w:val="nil"/>
            </w:tcBorders>
          </w:tcPr>
          <w:p w14:paraId="4595A8C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942" w:name="BKM_FBAA1C3E_811A_42e4_9AD8_6F9E4847802B"/>
          </w:p>
        </w:tc>
        <w:tc>
          <w:tcPr>
            <w:tcW w:w="2790" w:type="dxa"/>
            <w:gridSpan w:val="2"/>
            <w:tcBorders>
              <w:top w:val="nil"/>
              <w:left w:val="nil"/>
              <w:bottom w:val="nil"/>
              <w:right w:val="nil"/>
            </w:tcBorders>
          </w:tcPr>
          <w:p w14:paraId="1978F33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5017A12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358D5D8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0B491AF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0E9D692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546D3767" w14:textId="77777777" w:rsidTr="00847C61">
        <w:tc>
          <w:tcPr>
            <w:tcW w:w="450" w:type="dxa"/>
            <w:tcBorders>
              <w:top w:val="nil"/>
              <w:left w:val="nil"/>
              <w:bottom w:val="nil"/>
              <w:right w:val="nil"/>
            </w:tcBorders>
          </w:tcPr>
          <w:p w14:paraId="3AE2419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4FC337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Aard relatie</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2A4E8F9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Omschrijving van de aard van de relatie van de andere ZAAK tot de (onderhanden) ZAAK</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22E70193" w14:textId="5E4644E1"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del w:id="4943" w:author="Arjan Kloosterboer" w:date="2018-06-17T22:36:00Z">
              <w:r w:rsidRPr="00207D53" w:rsidDel="00D543CB">
                <w:rPr>
                  <w:rFonts w:ascii="Arial" w:hAnsi="Arial" w:cs="Arial"/>
                  <w:szCs w:val="20"/>
                  <w:lang w:val="en-AU" w:eastAsia="en-US"/>
                </w:rPr>
                <w:fldChar w:fldCharType="begin" w:fldLock="1"/>
              </w:r>
              <w:r w:rsidR="00847C61" w:rsidRPr="00207D53" w:rsidDel="00D543CB">
                <w:rPr>
                  <w:rFonts w:ascii="Arial" w:hAnsi="Arial" w:cs="Arial"/>
                  <w:szCs w:val="20"/>
                  <w:lang w:val="en-AU" w:eastAsia="en-US"/>
                </w:rPr>
                <w:delInstrText xml:space="preserve">MERGEFIELD </w:delInstrText>
              </w:r>
              <w:r w:rsidR="00847C61" w:rsidRPr="00207D53" w:rsidDel="00D543CB">
                <w:rPr>
                  <w:rFonts w:ascii="Calibri" w:hAnsi="Calibri" w:cs="Calibri"/>
                  <w:color w:val="0F0F0F"/>
                  <w:sz w:val="22"/>
                  <w:szCs w:val="22"/>
                  <w:lang w:eastAsia="en-US"/>
                </w:rPr>
                <w:delInstrText>Att.Type</w:delInstrText>
              </w:r>
              <w:r w:rsidRPr="00207D53" w:rsidDel="00D543CB">
                <w:rPr>
                  <w:rFonts w:ascii="Arial" w:hAnsi="Arial" w:cs="Arial"/>
                  <w:szCs w:val="20"/>
                  <w:lang w:val="en-AU" w:eastAsia="en-US"/>
                </w:rPr>
                <w:fldChar w:fldCharType="separate"/>
              </w:r>
              <w:r w:rsidR="00847C61" w:rsidRPr="00207D53" w:rsidDel="00D543CB">
                <w:rPr>
                  <w:rFonts w:ascii="Calibri" w:hAnsi="Calibri" w:cs="Calibri"/>
                  <w:color w:val="0F0F0F"/>
                  <w:sz w:val="22"/>
                  <w:szCs w:val="22"/>
                  <w:lang w:eastAsia="en-US"/>
                </w:rPr>
                <w:delText>AN10</w:delText>
              </w:r>
              <w:r w:rsidRPr="00207D53" w:rsidDel="00D543CB">
                <w:rPr>
                  <w:rFonts w:ascii="Arial" w:hAnsi="Arial" w:cs="Arial"/>
                  <w:szCs w:val="20"/>
                  <w:lang w:val="en-AU" w:eastAsia="en-US"/>
                </w:rPr>
                <w:fldChar w:fldCharType="end"/>
              </w:r>
            </w:del>
            <w:ins w:id="4944" w:author="Arjan Kloosterboer" w:date="2018-06-17T22:36:00Z">
              <w:r w:rsidR="00D543CB">
                <w:rPr>
                  <w:rFonts w:ascii="Arial" w:hAnsi="Arial" w:cs="Arial"/>
                  <w:szCs w:val="20"/>
                  <w:lang w:val="en-AU" w:eastAsia="en-US"/>
                </w:rPr>
                <w:t>aa</w:t>
              </w:r>
            </w:ins>
            <w:ins w:id="4945" w:author="Arjan Kloosterboer" w:date="2018-06-17T22:37:00Z">
              <w:r w:rsidR="00D543CB">
                <w:rPr>
                  <w:rFonts w:ascii="Arial" w:hAnsi="Arial" w:cs="Arial"/>
                  <w:szCs w:val="20"/>
                  <w:lang w:val="en-AU" w:eastAsia="en-US"/>
                </w:rPr>
                <w:t>rdZakenRelatie</w:t>
              </w:r>
            </w:ins>
          </w:p>
        </w:tc>
        <w:tc>
          <w:tcPr>
            <w:tcW w:w="810" w:type="dxa"/>
            <w:tcBorders>
              <w:top w:val="nil"/>
              <w:left w:val="nil"/>
              <w:bottom w:val="nil"/>
              <w:right w:val="nil"/>
            </w:tcBorders>
          </w:tcPr>
          <w:p w14:paraId="133431F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942"/>
      </w:tr>
    </w:tbl>
    <w:p w14:paraId="7CF35B7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14:paraId="4ABC18CD" w14:textId="77777777" w:rsidTr="00847C61">
        <w:tc>
          <w:tcPr>
            <w:tcW w:w="9360" w:type="dxa"/>
            <w:tcBorders>
              <w:top w:val="nil"/>
              <w:left w:val="nil"/>
              <w:bottom w:val="nil"/>
              <w:right w:val="nil"/>
            </w:tcBorders>
          </w:tcPr>
          <w:p w14:paraId="1F09818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4843"/>
        <w:bookmarkEnd w:id="4844"/>
        <w:bookmarkEnd w:id="4939"/>
      </w:tr>
    </w:tbl>
    <w:p w14:paraId="2D103FC0" w14:textId="77777777" w:rsidR="00847C61" w:rsidRDefault="00847C61" w:rsidP="004F75A6"/>
    <w:p w14:paraId="636A62F8" w14:textId="77777777" w:rsidR="00847C61" w:rsidRDefault="00847C61" w:rsidP="004F75A6"/>
    <w:p w14:paraId="0363A31B" w14:textId="77777777" w:rsidR="00847C61" w:rsidRDefault="00847C61" w:rsidP="004F75A6"/>
    <w:p w14:paraId="20750293" w14:textId="77777777" w:rsidR="00847C61" w:rsidRDefault="00847C61" w:rsidP="004F75A6"/>
    <w:p w14:paraId="43F08AFB" w14:textId="77777777" w:rsidR="00847C61" w:rsidRDefault="00847C61" w:rsidP="004F75A6"/>
    <w:p w14:paraId="7E10A741" w14:textId="77777777" w:rsidR="00847C61" w:rsidRDefault="00847C61" w:rsidP="004F75A6"/>
    <w:p w14:paraId="5FED7447" w14:textId="77777777" w:rsidR="00424B9C" w:rsidRDefault="00424B9C" w:rsidP="004F75A6">
      <w:r>
        <w:br w:type="page"/>
      </w:r>
    </w:p>
    <w:p w14:paraId="3392B7D0" w14:textId="4E80119F" w:rsidR="00141F7B" w:rsidRDefault="00141F7B">
      <w:pPr>
        <w:spacing w:line="240" w:lineRule="auto"/>
        <w:contextualSpacing w:val="0"/>
      </w:pPr>
    </w:p>
    <w:p w14:paraId="1EA26F3F" w14:textId="77777777" w:rsidR="00B07821" w:rsidRPr="004F6D38" w:rsidRDefault="00022289" w:rsidP="004F6D38">
      <w:pPr>
        <w:spacing w:line="240" w:lineRule="auto"/>
        <w:contextualSpacing w:val="0"/>
      </w:pPr>
      <w:permStart w:id="1077099848" w:edGrp="everyone"/>
      <w:r>
        <w:rPr>
          <w:noProof/>
          <w:lang w:val="en-US" w:eastAsia="en-US"/>
        </w:rPr>
        <w:pict w14:anchorId="0105F30D">
          <v:shape id="Tekstvak 7" o:spid="_x0000_s1029" type="#_x0000_t202" style="position:absolute;margin-left:52.65pt;margin-top:478pt;width:210.6pt;height:290.65pt;z-index:25165977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omkQ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" filled="f" stroked="f" strokeweight=".5pt">
            <v:path arrowok="t"/>
            <v:textbox>
              <w:txbxContent>
                <w:sdt>
                  <w:sdtPr>
                    <w:id w:val="-652210753"/>
                    <w:lock w:val="sdtLocked"/>
                  </w:sdtPr>
                  <w:sdtContent>
                    <w:p w14:paraId="7251B223" w14:textId="77777777" w:rsidR="00022289" w:rsidRPr="0014572A" w:rsidRDefault="00022289" w:rsidP="0014572A">
                      <w:pPr>
                        <w:pStyle w:val="K12-adresgegevens"/>
                      </w:pPr>
                      <w:r w:rsidRPr="0014572A">
                        <w:t xml:space="preserve">KWALITEITSINSTITUUT </w:t>
                      </w:r>
                    </w:p>
                    <w:p w14:paraId="432BD74F" w14:textId="77777777" w:rsidR="00022289" w:rsidRPr="0014572A" w:rsidRDefault="00022289" w:rsidP="0014572A">
                      <w:pPr>
                        <w:pStyle w:val="K12-adresgegevens"/>
                      </w:pPr>
                      <w:r w:rsidRPr="0014572A">
                        <w:t>NEDERLANDSE GEMEENTEN</w:t>
                      </w:r>
                    </w:p>
                    <w:p w14:paraId="03EFCF70" w14:textId="77777777" w:rsidR="00022289" w:rsidRPr="0014572A" w:rsidRDefault="00022289" w:rsidP="0014572A">
                      <w:pPr>
                        <w:pStyle w:val="K12-adresgegevens"/>
                      </w:pPr>
                    </w:p>
                    <w:p w14:paraId="21F5B815" w14:textId="77777777" w:rsidR="00022289" w:rsidRPr="0014572A" w:rsidRDefault="00022289" w:rsidP="0014572A">
                      <w:pPr>
                        <w:pStyle w:val="K12-adresgegevens"/>
                      </w:pPr>
                      <w:r w:rsidRPr="0014572A">
                        <w:t>NASSAULAAN 12</w:t>
                      </w:r>
                    </w:p>
                    <w:p w14:paraId="6AA3C08A" w14:textId="77777777" w:rsidR="00022289" w:rsidRPr="0014572A" w:rsidRDefault="00022289" w:rsidP="0014572A">
                      <w:pPr>
                        <w:pStyle w:val="K12-adresgegevens"/>
                      </w:pPr>
                      <w:r w:rsidRPr="0014572A">
                        <w:t>2514 JS  DEN HAAG</w:t>
                      </w:r>
                    </w:p>
                    <w:p w14:paraId="50E9BF8D" w14:textId="77777777" w:rsidR="00022289" w:rsidRPr="0014572A" w:rsidRDefault="00022289" w:rsidP="0014572A">
                      <w:pPr>
                        <w:pStyle w:val="K12-adresgegevens"/>
                      </w:pPr>
                      <w:r w:rsidRPr="0014572A">
                        <w:t>POSTBUS 30435</w:t>
                      </w:r>
                    </w:p>
                    <w:p w14:paraId="326652E6" w14:textId="77777777" w:rsidR="00022289" w:rsidRPr="0014572A" w:rsidRDefault="00022289" w:rsidP="0014572A">
                      <w:pPr>
                        <w:pStyle w:val="K12-adresgegevens"/>
                      </w:pPr>
                      <w:r w:rsidRPr="0014572A">
                        <w:t>2500 GK  DEN HAAG</w:t>
                      </w:r>
                    </w:p>
                    <w:p w14:paraId="1A8710C2" w14:textId="77777777" w:rsidR="00022289" w:rsidRPr="0014572A" w:rsidRDefault="00022289" w:rsidP="0014572A">
                      <w:pPr>
                        <w:pStyle w:val="K12-adresgegevens"/>
                      </w:pPr>
                    </w:p>
                    <w:p w14:paraId="4A9A95BA" w14:textId="77777777" w:rsidR="00022289" w:rsidRPr="0014572A" w:rsidRDefault="00022289" w:rsidP="0014572A">
                      <w:pPr>
                        <w:pStyle w:val="K12-adresgegevens"/>
                      </w:pPr>
                      <w:r w:rsidRPr="0014572A">
                        <w:t>T 070 373 80 08</w:t>
                      </w:r>
                    </w:p>
                    <w:p w14:paraId="276EE3B4" w14:textId="77777777" w:rsidR="00022289" w:rsidRPr="00F175A3" w:rsidRDefault="00022289" w:rsidP="0014572A">
                      <w:pPr>
                        <w:pStyle w:val="K12-adresgegevens"/>
                        <w:rPr>
                          <w:lang w:val="en-GB"/>
                        </w:rPr>
                      </w:pPr>
                      <w:r w:rsidRPr="00F175A3">
                        <w:rPr>
                          <w:lang w:val="en-GB"/>
                        </w:rPr>
                        <w:t>F 070 363 56 82</w:t>
                      </w:r>
                    </w:p>
                    <w:p w14:paraId="64222FC7" w14:textId="77777777" w:rsidR="00022289" w:rsidRPr="00F175A3" w:rsidRDefault="00022289" w:rsidP="0014572A">
                      <w:pPr>
                        <w:pStyle w:val="K12-adresgegevens"/>
                        <w:rPr>
                          <w:lang w:val="en-GB"/>
                        </w:rPr>
                      </w:pPr>
                    </w:p>
                    <w:p w14:paraId="0E8FD8C3" w14:textId="77777777" w:rsidR="00022289" w:rsidRPr="00F175A3" w:rsidRDefault="00022289" w:rsidP="0014572A">
                      <w:pPr>
                        <w:pStyle w:val="K12-adresgegevens"/>
                        <w:rPr>
                          <w:lang w:val="en-GB"/>
                        </w:rPr>
                      </w:pPr>
                      <w:r w:rsidRPr="00F175A3">
                        <w:rPr>
                          <w:lang w:val="en-GB"/>
                        </w:rPr>
                        <w:t>INFO@KINGGEMEENTEN.NL</w:t>
                      </w:r>
                    </w:p>
                    <w:p w14:paraId="3F7B60CB" w14:textId="77777777" w:rsidR="00022289" w:rsidRPr="00F175A3" w:rsidRDefault="00022289" w:rsidP="0014572A">
                      <w:pPr>
                        <w:pStyle w:val="K12-adresgegevens"/>
                        <w:rPr>
                          <w:lang w:val="en-GB"/>
                        </w:rPr>
                      </w:pPr>
                      <w:r w:rsidRPr="00F175A3">
                        <w:rPr>
                          <w:lang w:val="en-GB"/>
                        </w:rPr>
                        <w:t>WWW.KINGGEMEENTEN.NL</w:t>
                      </w:r>
                    </w:p>
                  </w:sdtContent>
                </w:sdt>
              </w:txbxContent>
            </v:textbox>
            <w10:wrap anchorx="page" anchory="page"/>
            <w10:anchorlock/>
          </v:shape>
        </w:pict>
      </w:r>
      <w:permEnd w:id="1077099848"/>
    </w:p>
    <w:sectPr w:rsidR="00B07821" w:rsidRPr="004F6D38" w:rsidSect="004C5D34">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5B297" w14:textId="77777777" w:rsidR="007E640E" w:rsidRDefault="007E640E" w:rsidP="00A14B69">
      <w:r>
        <w:separator/>
      </w:r>
    </w:p>
  </w:endnote>
  <w:endnote w:type="continuationSeparator" w:id="0">
    <w:p w14:paraId="34180865" w14:textId="77777777" w:rsidR="007E640E" w:rsidRDefault="007E640E"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C4E96" w14:textId="77777777" w:rsidR="00022289" w:rsidRDefault="00022289" w:rsidP="00A14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11356" w14:textId="0D21CF3D" w:rsidR="00022289" w:rsidRDefault="00022289"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4C3DC" w14:textId="77777777" w:rsidR="00022289" w:rsidRDefault="00022289" w:rsidP="00A14B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54031" w14:textId="77777777" w:rsidR="007E640E" w:rsidRPr="00F6587D" w:rsidRDefault="007E640E" w:rsidP="00A14B69">
      <w:pPr>
        <w:rPr>
          <w:color w:val="D10074"/>
        </w:rPr>
      </w:pPr>
      <w:r>
        <w:separator/>
      </w:r>
    </w:p>
  </w:footnote>
  <w:footnote w:type="continuationSeparator" w:id="0">
    <w:p w14:paraId="420F3307" w14:textId="77777777" w:rsidR="007E640E" w:rsidRDefault="007E640E" w:rsidP="00A1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D4221" w14:textId="77777777" w:rsidR="00022289" w:rsidRDefault="00022289" w:rsidP="00A14B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5585F" w14:textId="7EB3DEFC" w:rsidR="00022289" w:rsidRDefault="00022289" w:rsidP="00090B4C">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CB0B8" w14:textId="77777777" w:rsidR="00022289" w:rsidRDefault="00022289" w:rsidP="00A14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BD44D58"/>
    <w:multiLevelType w:val="multilevel"/>
    <w:tmpl w:val="19F08BA4"/>
    <w:name w:val="K-nummering22"/>
    <w:numStyleLink w:val="K-nummering"/>
  </w:abstractNum>
  <w:abstractNum w:abstractNumId="3"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5"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A3E7C4C"/>
    <w:multiLevelType w:val="hybridMultilevel"/>
    <w:tmpl w:val="A456FAF6"/>
    <w:lvl w:ilvl="0" w:tplc="26029946">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5" w15:restartNumberingAfterBreak="0">
    <w:nsid w:val="63A1519F"/>
    <w:multiLevelType w:val="hybridMultilevel"/>
    <w:tmpl w:val="D94A995E"/>
    <w:lvl w:ilvl="0" w:tplc="88EAE94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4"/>
  </w:num>
  <w:num w:numId="3">
    <w:abstractNumId w:val="3"/>
  </w:num>
  <w:num w:numId="4">
    <w:abstractNumId w:val="0"/>
  </w:num>
  <w:num w:numId="5">
    <w:abstractNumId w:val="16"/>
  </w:num>
  <w:num w:numId="6">
    <w:abstractNumId w:val="10"/>
  </w:num>
  <w:num w:numId="7">
    <w:abstractNumId w:val="4"/>
  </w:num>
  <w:num w:numId="8">
    <w:abstractNumId w:val="15"/>
  </w:num>
  <w:num w:numId="9">
    <w:abstractNumId w:val="11"/>
  </w:num>
  <w:num w:numId="10">
    <w:abstractNumId w:val="6"/>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jan Kloosterboer">
    <w15:presenceInfo w15:providerId="None" w15:userId="Arjan Kloosterboer"/>
  </w15:person>
  <w15:person w15:author="A.C. Kloosterboer">
    <w15:presenceInfo w15:providerId="None" w15:userId="A.C. Kloosterbo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OpenInPublishingView" w:val="0"/>
    <w:docVar w:name="PublishingViewTables" w:val="0"/>
  </w:docVars>
  <w:rsids>
    <w:rsidRoot w:val="001A611A"/>
    <w:rsid w:val="000030E7"/>
    <w:rsid w:val="00003F3B"/>
    <w:rsid w:val="000052E1"/>
    <w:rsid w:val="000113DC"/>
    <w:rsid w:val="0001347A"/>
    <w:rsid w:val="00022289"/>
    <w:rsid w:val="00035F82"/>
    <w:rsid w:val="00037861"/>
    <w:rsid w:val="00050796"/>
    <w:rsid w:val="00061FCB"/>
    <w:rsid w:val="00063B2C"/>
    <w:rsid w:val="000721F3"/>
    <w:rsid w:val="00076EE1"/>
    <w:rsid w:val="00077AB2"/>
    <w:rsid w:val="000807AD"/>
    <w:rsid w:val="00082E0D"/>
    <w:rsid w:val="00084FD6"/>
    <w:rsid w:val="000874EC"/>
    <w:rsid w:val="00090B4C"/>
    <w:rsid w:val="00095C62"/>
    <w:rsid w:val="000A0CB5"/>
    <w:rsid w:val="000A7534"/>
    <w:rsid w:val="000B2EA3"/>
    <w:rsid w:val="000B66CF"/>
    <w:rsid w:val="000C082E"/>
    <w:rsid w:val="00122ED3"/>
    <w:rsid w:val="00125AF7"/>
    <w:rsid w:val="00135AD1"/>
    <w:rsid w:val="00137901"/>
    <w:rsid w:val="0014143A"/>
    <w:rsid w:val="00141F7B"/>
    <w:rsid w:val="0014572A"/>
    <w:rsid w:val="0018349A"/>
    <w:rsid w:val="00194216"/>
    <w:rsid w:val="0019629F"/>
    <w:rsid w:val="001A611A"/>
    <w:rsid w:val="001B6785"/>
    <w:rsid w:val="001B7087"/>
    <w:rsid w:val="001C1C41"/>
    <w:rsid w:val="001D5F15"/>
    <w:rsid w:val="001E08B2"/>
    <w:rsid w:val="001E2703"/>
    <w:rsid w:val="001E75C3"/>
    <w:rsid w:val="001F594C"/>
    <w:rsid w:val="00200C5D"/>
    <w:rsid w:val="002037AD"/>
    <w:rsid w:val="00207AD0"/>
    <w:rsid w:val="002230F7"/>
    <w:rsid w:val="00236A46"/>
    <w:rsid w:val="0024241F"/>
    <w:rsid w:val="002468BC"/>
    <w:rsid w:val="0025661F"/>
    <w:rsid w:val="00256F29"/>
    <w:rsid w:val="002666CE"/>
    <w:rsid w:val="00275221"/>
    <w:rsid w:val="00275BAF"/>
    <w:rsid w:val="00275F13"/>
    <w:rsid w:val="002809B8"/>
    <w:rsid w:val="00282DEF"/>
    <w:rsid w:val="002B238E"/>
    <w:rsid w:val="002B5A57"/>
    <w:rsid w:val="002B74F1"/>
    <w:rsid w:val="002D47D5"/>
    <w:rsid w:val="002D5B6A"/>
    <w:rsid w:val="002E480C"/>
    <w:rsid w:val="002E4B32"/>
    <w:rsid w:val="002E671F"/>
    <w:rsid w:val="00304FA4"/>
    <w:rsid w:val="0034748A"/>
    <w:rsid w:val="003505C9"/>
    <w:rsid w:val="003633D4"/>
    <w:rsid w:val="00364256"/>
    <w:rsid w:val="00383D73"/>
    <w:rsid w:val="00383FC5"/>
    <w:rsid w:val="00390415"/>
    <w:rsid w:val="003945F3"/>
    <w:rsid w:val="003A3BA9"/>
    <w:rsid w:val="003A5D82"/>
    <w:rsid w:val="003B6B78"/>
    <w:rsid w:val="003D6CFA"/>
    <w:rsid w:val="00407C2D"/>
    <w:rsid w:val="00412B86"/>
    <w:rsid w:val="0041671D"/>
    <w:rsid w:val="00417431"/>
    <w:rsid w:val="00422833"/>
    <w:rsid w:val="00423B35"/>
    <w:rsid w:val="00424B9C"/>
    <w:rsid w:val="00424E15"/>
    <w:rsid w:val="00443BEC"/>
    <w:rsid w:val="0044452F"/>
    <w:rsid w:val="0044747F"/>
    <w:rsid w:val="00447F21"/>
    <w:rsid w:val="00462ABF"/>
    <w:rsid w:val="00476AE1"/>
    <w:rsid w:val="0048038C"/>
    <w:rsid w:val="00487A8E"/>
    <w:rsid w:val="004A0171"/>
    <w:rsid w:val="004A2ABC"/>
    <w:rsid w:val="004A2E1D"/>
    <w:rsid w:val="004A3A2D"/>
    <w:rsid w:val="004A725D"/>
    <w:rsid w:val="004B14F1"/>
    <w:rsid w:val="004C2111"/>
    <w:rsid w:val="004C29F3"/>
    <w:rsid w:val="004C3F14"/>
    <w:rsid w:val="004C5D34"/>
    <w:rsid w:val="004D3758"/>
    <w:rsid w:val="004E122E"/>
    <w:rsid w:val="004E468C"/>
    <w:rsid w:val="004F3A45"/>
    <w:rsid w:val="004F6633"/>
    <w:rsid w:val="004F6D38"/>
    <w:rsid w:val="004F75A6"/>
    <w:rsid w:val="00505D20"/>
    <w:rsid w:val="005070DB"/>
    <w:rsid w:val="00514157"/>
    <w:rsid w:val="00520125"/>
    <w:rsid w:val="00522AAD"/>
    <w:rsid w:val="00524BD4"/>
    <w:rsid w:val="0052758E"/>
    <w:rsid w:val="00527614"/>
    <w:rsid w:val="00527BA9"/>
    <w:rsid w:val="00542956"/>
    <w:rsid w:val="0054401C"/>
    <w:rsid w:val="00556E47"/>
    <w:rsid w:val="005578DF"/>
    <w:rsid w:val="00577A81"/>
    <w:rsid w:val="00590B41"/>
    <w:rsid w:val="0059107F"/>
    <w:rsid w:val="0059146E"/>
    <w:rsid w:val="005A005A"/>
    <w:rsid w:val="005A40FE"/>
    <w:rsid w:val="005B07DD"/>
    <w:rsid w:val="005B2A32"/>
    <w:rsid w:val="005D015D"/>
    <w:rsid w:val="005E1788"/>
    <w:rsid w:val="005E7F52"/>
    <w:rsid w:val="005F5974"/>
    <w:rsid w:val="005F7DA2"/>
    <w:rsid w:val="00604340"/>
    <w:rsid w:val="00604896"/>
    <w:rsid w:val="00607CC4"/>
    <w:rsid w:val="00617B73"/>
    <w:rsid w:val="00623C8B"/>
    <w:rsid w:val="00624810"/>
    <w:rsid w:val="00630F4D"/>
    <w:rsid w:val="006311A5"/>
    <w:rsid w:val="00634BB6"/>
    <w:rsid w:val="006360F3"/>
    <w:rsid w:val="00643528"/>
    <w:rsid w:val="006436ED"/>
    <w:rsid w:val="0064719D"/>
    <w:rsid w:val="006508B2"/>
    <w:rsid w:val="00663E63"/>
    <w:rsid w:val="00672763"/>
    <w:rsid w:val="00673B4F"/>
    <w:rsid w:val="006C0403"/>
    <w:rsid w:val="006C2F0E"/>
    <w:rsid w:val="006D1E68"/>
    <w:rsid w:val="006D21FA"/>
    <w:rsid w:val="006D24F0"/>
    <w:rsid w:val="006D7CCD"/>
    <w:rsid w:val="006D7E56"/>
    <w:rsid w:val="006E0803"/>
    <w:rsid w:val="006E62F5"/>
    <w:rsid w:val="006F25C3"/>
    <w:rsid w:val="006F278D"/>
    <w:rsid w:val="007018FA"/>
    <w:rsid w:val="00712773"/>
    <w:rsid w:val="007264B5"/>
    <w:rsid w:val="0072746F"/>
    <w:rsid w:val="007303F6"/>
    <w:rsid w:val="0074166C"/>
    <w:rsid w:val="00753DEB"/>
    <w:rsid w:val="00755F0A"/>
    <w:rsid w:val="007679C2"/>
    <w:rsid w:val="00773AEE"/>
    <w:rsid w:val="00775677"/>
    <w:rsid w:val="00776647"/>
    <w:rsid w:val="007839BF"/>
    <w:rsid w:val="00792524"/>
    <w:rsid w:val="0079521D"/>
    <w:rsid w:val="007A1C43"/>
    <w:rsid w:val="007C0303"/>
    <w:rsid w:val="007C75AF"/>
    <w:rsid w:val="007D606D"/>
    <w:rsid w:val="007E640E"/>
    <w:rsid w:val="0080111E"/>
    <w:rsid w:val="00811C92"/>
    <w:rsid w:val="00812AE6"/>
    <w:rsid w:val="008201F9"/>
    <w:rsid w:val="00825CF4"/>
    <w:rsid w:val="00841DEB"/>
    <w:rsid w:val="00842596"/>
    <w:rsid w:val="00847C61"/>
    <w:rsid w:val="00866DB8"/>
    <w:rsid w:val="00875949"/>
    <w:rsid w:val="008843D5"/>
    <w:rsid w:val="0088563A"/>
    <w:rsid w:val="008872A1"/>
    <w:rsid w:val="008877A5"/>
    <w:rsid w:val="00890E57"/>
    <w:rsid w:val="00896E6A"/>
    <w:rsid w:val="00897055"/>
    <w:rsid w:val="008A0990"/>
    <w:rsid w:val="008A4C56"/>
    <w:rsid w:val="008A68BF"/>
    <w:rsid w:val="008B7713"/>
    <w:rsid w:val="008C10A9"/>
    <w:rsid w:val="008C365A"/>
    <w:rsid w:val="008C669F"/>
    <w:rsid w:val="008C7108"/>
    <w:rsid w:val="008D3A7A"/>
    <w:rsid w:val="008E0CFA"/>
    <w:rsid w:val="008E14F1"/>
    <w:rsid w:val="008F02CE"/>
    <w:rsid w:val="008F4699"/>
    <w:rsid w:val="0092369C"/>
    <w:rsid w:val="00932894"/>
    <w:rsid w:val="00932CC1"/>
    <w:rsid w:val="0095235C"/>
    <w:rsid w:val="00977BFE"/>
    <w:rsid w:val="00987CFC"/>
    <w:rsid w:val="00990540"/>
    <w:rsid w:val="009B56AC"/>
    <w:rsid w:val="009B786A"/>
    <w:rsid w:val="009D341F"/>
    <w:rsid w:val="009D5210"/>
    <w:rsid w:val="009D5899"/>
    <w:rsid w:val="009E0DC7"/>
    <w:rsid w:val="009E1F22"/>
    <w:rsid w:val="009E5DC0"/>
    <w:rsid w:val="009F028C"/>
    <w:rsid w:val="00A033E4"/>
    <w:rsid w:val="00A14B69"/>
    <w:rsid w:val="00A16EF7"/>
    <w:rsid w:val="00A175FC"/>
    <w:rsid w:val="00A20AE0"/>
    <w:rsid w:val="00A2491B"/>
    <w:rsid w:val="00A3482E"/>
    <w:rsid w:val="00A35198"/>
    <w:rsid w:val="00A43283"/>
    <w:rsid w:val="00A529E5"/>
    <w:rsid w:val="00A6122F"/>
    <w:rsid w:val="00A70FD5"/>
    <w:rsid w:val="00A7719B"/>
    <w:rsid w:val="00A86EB4"/>
    <w:rsid w:val="00AA0C9C"/>
    <w:rsid w:val="00AA34B9"/>
    <w:rsid w:val="00AA4FB2"/>
    <w:rsid w:val="00AA51A6"/>
    <w:rsid w:val="00AB30C2"/>
    <w:rsid w:val="00AE34DA"/>
    <w:rsid w:val="00AF5EA4"/>
    <w:rsid w:val="00B07821"/>
    <w:rsid w:val="00B14AD1"/>
    <w:rsid w:val="00B17720"/>
    <w:rsid w:val="00B34323"/>
    <w:rsid w:val="00B34EAC"/>
    <w:rsid w:val="00B3558F"/>
    <w:rsid w:val="00B36E25"/>
    <w:rsid w:val="00B449E1"/>
    <w:rsid w:val="00B46008"/>
    <w:rsid w:val="00B5155C"/>
    <w:rsid w:val="00B53C6C"/>
    <w:rsid w:val="00B5752B"/>
    <w:rsid w:val="00B60E1B"/>
    <w:rsid w:val="00B665EB"/>
    <w:rsid w:val="00B70627"/>
    <w:rsid w:val="00BA42BE"/>
    <w:rsid w:val="00BA5CC8"/>
    <w:rsid w:val="00BA750E"/>
    <w:rsid w:val="00BB0431"/>
    <w:rsid w:val="00BB5293"/>
    <w:rsid w:val="00BC1BFA"/>
    <w:rsid w:val="00BD1E00"/>
    <w:rsid w:val="00BD3F09"/>
    <w:rsid w:val="00BD5684"/>
    <w:rsid w:val="00BE0442"/>
    <w:rsid w:val="00BF5937"/>
    <w:rsid w:val="00BF78E4"/>
    <w:rsid w:val="00C05716"/>
    <w:rsid w:val="00C05B86"/>
    <w:rsid w:val="00C071B4"/>
    <w:rsid w:val="00C10D74"/>
    <w:rsid w:val="00C14EEE"/>
    <w:rsid w:val="00C15662"/>
    <w:rsid w:val="00C25571"/>
    <w:rsid w:val="00C33B37"/>
    <w:rsid w:val="00C401C3"/>
    <w:rsid w:val="00C51AC1"/>
    <w:rsid w:val="00C54848"/>
    <w:rsid w:val="00C63ED5"/>
    <w:rsid w:val="00C652D2"/>
    <w:rsid w:val="00C6754B"/>
    <w:rsid w:val="00C72E78"/>
    <w:rsid w:val="00C747F8"/>
    <w:rsid w:val="00C9388A"/>
    <w:rsid w:val="00C971F7"/>
    <w:rsid w:val="00C9753E"/>
    <w:rsid w:val="00C97DAE"/>
    <w:rsid w:val="00CA7434"/>
    <w:rsid w:val="00CB25BE"/>
    <w:rsid w:val="00CD570A"/>
    <w:rsid w:val="00CF3C51"/>
    <w:rsid w:val="00D30449"/>
    <w:rsid w:val="00D40A2E"/>
    <w:rsid w:val="00D40B5F"/>
    <w:rsid w:val="00D452B9"/>
    <w:rsid w:val="00D468F1"/>
    <w:rsid w:val="00D543CB"/>
    <w:rsid w:val="00D55494"/>
    <w:rsid w:val="00D60C4E"/>
    <w:rsid w:val="00D64FAA"/>
    <w:rsid w:val="00D819A8"/>
    <w:rsid w:val="00D8222C"/>
    <w:rsid w:val="00D917DB"/>
    <w:rsid w:val="00D9560C"/>
    <w:rsid w:val="00DA5A68"/>
    <w:rsid w:val="00DB4E16"/>
    <w:rsid w:val="00DE271E"/>
    <w:rsid w:val="00DE3896"/>
    <w:rsid w:val="00DE4894"/>
    <w:rsid w:val="00DE73DB"/>
    <w:rsid w:val="00DF294A"/>
    <w:rsid w:val="00E075A9"/>
    <w:rsid w:val="00E11FE3"/>
    <w:rsid w:val="00E13927"/>
    <w:rsid w:val="00E233D4"/>
    <w:rsid w:val="00E52649"/>
    <w:rsid w:val="00E52C8A"/>
    <w:rsid w:val="00E540D1"/>
    <w:rsid w:val="00E622E5"/>
    <w:rsid w:val="00E63B4B"/>
    <w:rsid w:val="00E65D50"/>
    <w:rsid w:val="00E66C8F"/>
    <w:rsid w:val="00E702D3"/>
    <w:rsid w:val="00E71B04"/>
    <w:rsid w:val="00E762F9"/>
    <w:rsid w:val="00E8015F"/>
    <w:rsid w:val="00EA490E"/>
    <w:rsid w:val="00EA5E1F"/>
    <w:rsid w:val="00EA6764"/>
    <w:rsid w:val="00EB4473"/>
    <w:rsid w:val="00EC05C9"/>
    <w:rsid w:val="00EC31AE"/>
    <w:rsid w:val="00ED30C4"/>
    <w:rsid w:val="00ED31C7"/>
    <w:rsid w:val="00ED5A3E"/>
    <w:rsid w:val="00EE41D4"/>
    <w:rsid w:val="00EE6D97"/>
    <w:rsid w:val="00EE7AD3"/>
    <w:rsid w:val="00EF0D24"/>
    <w:rsid w:val="00EF2D8C"/>
    <w:rsid w:val="00EF7BFB"/>
    <w:rsid w:val="00F05A23"/>
    <w:rsid w:val="00F175A3"/>
    <w:rsid w:val="00F21E14"/>
    <w:rsid w:val="00F3235F"/>
    <w:rsid w:val="00F3704C"/>
    <w:rsid w:val="00F42581"/>
    <w:rsid w:val="00F50726"/>
    <w:rsid w:val="00F50CDD"/>
    <w:rsid w:val="00F54E4A"/>
    <w:rsid w:val="00F6095B"/>
    <w:rsid w:val="00F60EB4"/>
    <w:rsid w:val="00F6587D"/>
    <w:rsid w:val="00F70576"/>
    <w:rsid w:val="00F72013"/>
    <w:rsid w:val="00F970B9"/>
    <w:rsid w:val="00FA2527"/>
    <w:rsid w:val="00FA443C"/>
    <w:rsid w:val="00FB63C9"/>
    <w:rsid w:val="00FC04CE"/>
    <w:rsid w:val="00FC3FCF"/>
    <w:rsid w:val="00FF0C64"/>
    <w:rsid w:val="00FF210D"/>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8C014D"/>
  <w15:docId w15:val="{31CA8B23-13C2-4857-81E8-A98B10CAF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9"/>
    <w:qFormat/>
    <w:rsid w:val="008B7713"/>
    <w:pPr>
      <w:numPr>
        <w:numId w:val="1"/>
      </w:numPr>
      <w:spacing w:after="120"/>
      <w:outlineLvl w:val="0"/>
    </w:pPr>
  </w:style>
  <w:style w:type="paragraph" w:styleId="Kop2">
    <w:name w:val="heading 2"/>
    <w:aliases w:val="4 paragraaf genummerd"/>
    <w:next w:val="Standaard"/>
    <w:link w:val="Kop2Char"/>
    <w:uiPriority w:val="9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3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99"/>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9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9"/>
    <w:rsid w:val="00847C61"/>
    <w:rPr>
      <w:b/>
      <w:bCs/>
      <w:i/>
      <w:iCs/>
      <w:color w:val="000000"/>
      <w:sz w:val="26"/>
      <w:szCs w:val="26"/>
      <w:lang w:val="en-AU"/>
    </w:rPr>
  </w:style>
  <w:style w:type="character" w:customStyle="1" w:styleId="Kop6Char">
    <w:name w:val="Kop 6 Char"/>
    <w:basedOn w:val="Standaardalinea-lettertype"/>
    <w:link w:val="Kop6"/>
    <w:uiPriority w:val="99"/>
    <w:rsid w:val="00847C61"/>
    <w:rPr>
      <w:b/>
      <w:bCs/>
      <w:color w:val="000000"/>
      <w:lang w:val="en-AU"/>
    </w:rPr>
  </w:style>
  <w:style w:type="character" w:customStyle="1" w:styleId="Kop7Char">
    <w:name w:val="Kop 7 Char"/>
    <w:basedOn w:val="Standaardalinea-lettertype"/>
    <w:link w:val="Kop7"/>
    <w:uiPriority w:val="99"/>
    <w:rsid w:val="00847C61"/>
    <w:rPr>
      <w:color w:val="000000"/>
      <w:sz w:val="24"/>
      <w:szCs w:val="24"/>
      <w:lang w:val="en-AU"/>
    </w:rPr>
  </w:style>
  <w:style w:type="character" w:customStyle="1" w:styleId="Kop8Char">
    <w:name w:val="Kop 8 Char"/>
    <w:basedOn w:val="Standaardalinea-lettertype"/>
    <w:link w:val="Kop8"/>
    <w:uiPriority w:val="99"/>
    <w:rsid w:val="00847C61"/>
    <w:rPr>
      <w:i/>
      <w:iCs/>
      <w:color w:val="000000"/>
      <w:sz w:val="24"/>
      <w:szCs w:val="24"/>
      <w:lang w:val="en-AU"/>
    </w:rPr>
  </w:style>
  <w:style w:type="character" w:customStyle="1" w:styleId="Kop9Char">
    <w:name w:val="Kop 9 Char"/>
    <w:basedOn w:val="Standaardalinea-lettertype"/>
    <w:link w:val="Kop9"/>
    <w:uiPriority w:val="9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99"/>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75E25-D5BD-4D49-B642-2C8C419C8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1322</TotalTime>
  <Pages>105</Pages>
  <Words>39409</Words>
  <Characters>216753</Characters>
  <Application>Microsoft Office Word</Application>
  <DocSecurity>0</DocSecurity>
  <Lines>1806</Lines>
  <Paragraphs>511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255651</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 Kloosterboer</cp:lastModifiedBy>
  <cp:revision>36</cp:revision>
  <cp:lastPrinted>2017-08-14T14:39:00Z</cp:lastPrinted>
  <dcterms:created xsi:type="dcterms:W3CDTF">2017-09-18T11:40:00Z</dcterms:created>
  <dcterms:modified xsi:type="dcterms:W3CDTF">2018-06-18T13:05:00Z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